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18055A5" w14:textId="77777777">
        <w:tc>
          <w:tcPr>
            <w:tcW w:w="1620" w:type="dxa"/>
            <w:tcBorders>
              <w:bottom w:val="single" w:sz="4" w:space="0" w:color="auto"/>
            </w:tcBorders>
            <w:shd w:val="clear" w:color="auto" w:fill="FFFFFF"/>
            <w:vAlign w:val="center"/>
          </w:tcPr>
          <w:p w14:paraId="5067B7E1"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60610B3" w14:textId="6D4D8209" w:rsidR="00152993" w:rsidRDefault="00A24D22">
            <w:pPr>
              <w:pStyle w:val="Header"/>
            </w:pPr>
            <w:hyperlink r:id="rId7" w:history="1">
              <w:r w:rsidRPr="00A24D22">
                <w:rPr>
                  <w:rStyle w:val="Hyperlink"/>
                </w:rPr>
                <w:t>1309</w:t>
              </w:r>
            </w:hyperlink>
          </w:p>
        </w:tc>
        <w:tc>
          <w:tcPr>
            <w:tcW w:w="900" w:type="dxa"/>
            <w:tcBorders>
              <w:bottom w:val="single" w:sz="4" w:space="0" w:color="auto"/>
            </w:tcBorders>
            <w:shd w:val="clear" w:color="auto" w:fill="FFFFFF"/>
            <w:vAlign w:val="center"/>
          </w:tcPr>
          <w:p w14:paraId="21BB7454" w14:textId="77777777" w:rsidR="00152993" w:rsidRDefault="00EE6681">
            <w:pPr>
              <w:pStyle w:val="Header"/>
            </w:pPr>
            <w:r>
              <w:t>N</w:t>
            </w:r>
            <w:r w:rsidR="00152993">
              <w:t>PRR Title</w:t>
            </w:r>
          </w:p>
        </w:tc>
        <w:tc>
          <w:tcPr>
            <w:tcW w:w="6660" w:type="dxa"/>
            <w:tcBorders>
              <w:bottom w:val="single" w:sz="4" w:space="0" w:color="auto"/>
            </w:tcBorders>
            <w:vAlign w:val="center"/>
          </w:tcPr>
          <w:p w14:paraId="2F6A7111" w14:textId="37C12FE5" w:rsidR="00152993" w:rsidRDefault="00A24D22">
            <w:pPr>
              <w:pStyle w:val="Header"/>
            </w:pPr>
            <w:r w:rsidRPr="00A24D22">
              <w:t>Board Priority - Dispatchable Reliability Reserve Service Ancillary Service</w:t>
            </w:r>
          </w:p>
        </w:tc>
      </w:tr>
      <w:tr w:rsidR="00152993" w14:paraId="46FBCB32" w14:textId="77777777">
        <w:trPr>
          <w:trHeight w:val="413"/>
        </w:trPr>
        <w:tc>
          <w:tcPr>
            <w:tcW w:w="2880" w:type="dxa"/>
            <w:gridSpan w:val="2"/>
            <w:tcBorders>
              <w:top w:val="nil"/>
              <w:left w:val="nil"/>
              <w:bottom w:val="single" w:sz="4" w:space="0" w:color="auto"/>
              <w:right w:val="nil"/>
            </w:tcBorders>
            <w:vAlign w:val="center"/>
          </w:tcPr>
          <w:p w14:paraId="536264D2"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00C2A9E1" w14:textId="77777777" w:rsidR="00152993" w:rsidRDefault="00152993">
            <w:pPr>
              <w:pStyle w:val="NormalArial"/>
            </w:pPr>
          </w:p>
        </w:tc>
      </w:tr>
      <w:tr w:rsidR="00152993" w14:paraId="49D7134D"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44AF0851"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9DEF7DA" w14:textId="454AAB49" w:rsidR="00152993" w:rsidRDefault="00A24D22">
            <w:pPr>
              <w:pStyle w:val="NormalArial"/>
            </w:pPr>
            <w:r>
              <w:t xml:space="preserve">January </w:t>
            </w:r>
            <w:r w:rsidR="002718F8">
              <w:t>29</w:t>
            </w:r>
            <w:r>
              <w:t>, 2026</w:t>
            </w:r>
          </w:p>
        </w:tc>
      </w:tr>
      <w:tr w:rsidR="00152993" w14:paraId="73DC7AB9" w14:textId="77777777">
        <w:trPr>
          <w:trHeight w:val="467"/>
        </w:trPr>
        <w:tc>
          <w:tcPr>
            <w:tcW w:w="2880" w:type="dxa"/>
            <w:gridSpan w:val="2"/>
            <w:tcBorders>
              <w:top w:val="single" w:sz="4" w:space="0" w:color="auto"/>
              <w:left w:val="nil"/>
              <w:bottom w:val="nil"/>
              <w:right w:val="nil"/>
            </w:tcBorders>
            <w:shd w:val="clear" w:color="auto" w:fill="FFFFFF"/>
            <w:vAlign w:val="center"/>
          </w:tcPr>
          <w:p w14:paraId="5B0C5826" w14:textId="77777777" w:rsidR="00152993" w:rsidRDefault="00152993">
            <w:pPr>
              <w:pStyle w:val="NormalArial"/>
            </w:pPr>
          </w:p>
        </w:tc>
        <w:tc>
          <w:tcPr>
            <w:tcW w:w="7560" w:type="dxa"/>
            <w:gridSpan w:val="2"/>
            <w:tcBorders>
              <w:top w:val="nil"/>
              <w:left w:val="nil"/>
              <w:bottom w:val="nil"/>
              <w:right w:val="nil"/>
            </w:tcBorders>
            <w:vAlign w:val="center"/>
          </w:tcPr>
          <w:p w14:paraId="039E8838" w14:textId="77777777" w:rsidR="00152993" w:rsidRDefault="00152993">
            <w:pPr>
              <w:pStyle w:val="NormalArial"/>
            </w:pPr>
          </w:p>
        </w:tc>
      </w:tr>
      <w:tr w:rsidR="00152993" w14:paraId="454CD257" w14:textId="77777777">
        <w:trPr>
          <w:trHeight w:val="440"/>
        </w:trPr>
        <w:tc>
          <w:tcPr>
            <w:tcW w:w="10440" w:type="dxa"/>
            <w:gridSpan w:val="4"/>
            <w:tcBorders>
              <w:top w:val="single" w:sz="4" w:space="0" w:color="auto"/>
            </w:tcBorders>
            <w:shd w:val="clear" w:color="auto" w:fill="FFFFFF"/>
            <w:vAlign w:val="center"/>
          </w:tcPr>
          <w:p w14:paraId="6C5CF5C1" w14:textId="77777777" w:rsidR="00152993" w:rsidRDefault="00152993">
            <w:pPr>
              <w:pStyle w:val="Header"/>
              <w:jc w:val="center"/>
            </w:pPr>
            <w:r>
              <w:t>Submitter’s Information</w:t>
            </w:r>
          </w:p>
        </w:tc>
      </w:tr>
      <w:tr w:rsidR="002718F8" w14:paraId="7ACDC713" w14:textId="77777777">
        <w:trPr>
          <w:trHeight w:val="350"/>
        </w:trPr>
        <w:tc>
          <w:tcPr>
            <w:tcW w:w="2880" w:type="dxa"/>
            <w:gridSpan w:val="2"/>
            <w:shd w:val="clear" w:color="auto" w:fill="FFFFFF"/>
            <w:vAlign w:val="center"/>
          </w:tcPr>
          <w:p w14:paraId="2F2E3CBB" w14:textId="77777777" w:rsidR="002718F8" w:rsidRPr="00EC55B3" w:rsidRDefault="002718F8" w:rsidP="002718F8">
            <w:pPr>
              <w:pStyle w:val="Header"/>
            </w:pPr>
            <w:r w:rsidRPr="00EC55B3">
              <w:t>Name</w:t>
            </w:r>
          </w:p>
        </w:tc>
        <w:tc>
          <w:tcPr>
            <w:tcW w:w="7560" w:type="dxa"/>
            <w:gridSpan w:val="2"/>
            <w:vAlign w:val="center"/>
          </w:tcPr>
          <w:p w14:paraId="1BDCA5B5" w14:textId="296B8239" w:rsidR="002718F8" w:rsidRDefault="002718F8" w:rsidP="002718F8">
            <w:pPr>
              <w:pStyle w:val="NormalArial"/>
            </w:pPr>
            <w:r>
              <w:t>Mark Stover</w:t>
            </w:r>
          </w:p>
        </w:tc>
      </w:tr>
      <w:tr w:rsidR="002718F8" w14:paraId="7B751074" w14:textId="77777777">
        <w:trPr>
          <w:trHeight w:val="350"/>
        </w:trPr>
        <w:tc>
          <w:tcPr>
            <w:tcW w:w="2880" w:type="dxa"/>
            <w:gridSpan w:val="2"/>
            <w:shd w:val="clear" w:color="auto" w:fill="FFFFFF"/>
            <w:vAlign w:val="center"/>
          </w:tcPr>
          <w:p w14:paraId="435B1831" w14:textId="77777777" w:rsidR="002718F8" w:rsidRPr="00EC55B3" w:rsidRDefault="002718F8" w:rsidP="002718F8">
            <w:pPr>
              <w:pStyle w:val="Header"/>
            </w:pPr>
            <w:r w:rsidRPr="00EC55B3">
              <w:t>E-mail Address</w:t>
            </w:r>
          </w:p>
        </w:tc>
        <w:tc>
          <w:tcPr>
            <w:tcW w:w="7560" w:type="dxa"/>
            <w:gridSpan w:val="2"/>
            <w:vAlign w:val="center"/>
          </w:tcPr>
          <w:p w14:paraId="18BBE60C" w14:textId="1C6F8539" w:rsidR="002718F8" w:rsidRDefault="002718F8" w:rsidP="002718F8">
            <w:pPr>
              <w:pStyle w:val="NormalArial"/>
            </w:pPr>
            <w:hyperlink r:id="rId8" w:history="1">
              <w:r w:rsidRPr="00E279D6">
                <w:rPr>
                  <w:rStyle w:val="Hyperlink"/>
                </w:rPr>
                <w:t>marks@txsolarstorage.org</w:t>
              </w:r>
            </w:hyperlink>
            <w:r>
              <w:t xml:space="preserve"> </w:t>
            </w:r>
          </w:p>
        </w:tc>
      </w:tr>
      <w:tr w:rsidR="002718F8" w14:paraId="151987C0" w14:textId="77777777">
        <w:trPr>
          <w:trHeight w:val="350"/>
        </w:trPr>
        <w:tc>
          <w:tcPr>
            <w:tcW w:w="2880" w:type="dxa"/>
            <w:gridSpan w:val="2"/>
            <w:shd w:val="clear" w:color="auto" w:fill="FFFFFF"/>
            <w:vAlign w:val="center"/>
          </w:tcPr>
          <w:p w14:paraId="550537E3" w14:textId="77777777" w:rsidR="002718F8" w:rsidRPr="00EC55B3" w:rsidRDefault="002718F8" w:rsidP="002718F8">
            <w:pPr>
              <w:pStyle w:val="Header"/>
            </w:pPr>
            <w:r w:rsidRPr="00EC55B3">
              <w:t>Company</w:t>
            </w:r>
          </w:p>
        </w:tc>
        <w:tc>
          <w:tcPr>
            <w:tcW w:w="7560" w:type="dxa"/>
            <w:gridSpan w:val="2"/>
            <w:vAlign w:val="center"/>
          </w:tcPr>
          <w:p w14:paraId="443DE225" w14:textId="54913B42" w:rsidR="002718F8" w:rsidRDefault="002718F8" w:rsidP="002718F8">
            <w:pPr>
              <w:pStyle w:val="NormalArial"/>
            </w:pPr>
            <w:r>
              <w:t xml:space="preserve">Texas </w:t>
            </w:r>
            <w:proofErr w:type="spellStart"/>
            <w:r>
              <w:t>Solar+Storage</w:t>
            </w:r>
            <w:proofErr w:type="spellEnd"/>
            <w:r>
              <w:t xml:space="preserve"> Association (TSSA)</w:t>
            </w:r>
          </w:p>
        </w:tc>
      </w:tr>
      <w:tr w:rsidR="002718F8" w14:paraId="68245EEB" w14:textId="77777777">
        <w:trPr>
          <w:trHeight w:val="350"/>
        </w:trPr>
        <w:tc>
          <w:tcPr>
            <w:tcW w:w="2880" w:type="dxa"/>
            <w:gridSpan w:val="2"/>
            <w:tcBorders>
              <w:bottom w:val="single" w:sz="4" w:space="0" w:color="auto"/>
            </w:tcBorders>
            <w:shd w:val="clear" w:color="auto" w:fill="FFFFFF"/>
            <w:vAlign w:val="center"/>
          </w:tcPr>
          <w:p w14:paraId="0F799038" w14:textId="77777777" w:rsidR="002718F8" w:rsidRPr="00EC55B3" w:rsidRDefault="002718F8" w:rsidP="002718F8">
            <w:pPr>
              <w:pStyle w:val="Header"/>
            </w:pPr>
            <w:r w:rsidRPr="00EC55B3">
              <w:t>Phone Number</w:t>
            </w:r>
          </w:p>
        </w:tc>
        <w:tc>
          <w:tcPr>
            <w:tcW w:w="7560" w:type="dxa"/>
            <w:gridSpan w:val="2"/>
            <w:tcBorders>
              <w:bottom w:val="single" w:sz="4" w:space="0" w:color="auto"/>
            </w:tcBorders>
            <w:vAlign w:val="center"/>
          </w:tcPr>
          <w:p w14:paraId="459E620D" w14:textId="77777777" w:rsidR="002718F8" w:rsidRDefault="002718F8" w:rsidP="002718F8">
            <w:pPr>
              <w:pStyle w:val="NormalArial"/>
            </w:pPr>
          </w:p>
        </w:tc>
      </w:tr>
      <w:tr w:rsidR="002718F8" w14:paraId="474BC7BB" w14:textId="77777777">
        <w:trPr>
          <w:trHeight w:val="350"/>
        </w:trPr>
        <w:tc>
          <w:tcPr>
            <w:tcW w:w="2880" w:type="dxa"/>
            <w:gridSpan w:val="2"/>
            <w:shd w:val="clear" w:color="auto" w:fill="FFFFFF"/>
            <w:vAlign w:val="center"/>
          </w:tcPr>
          <w:p w14:paraId="565A412D" w14:textId="77777777" w:rsidR="002718F8" w:rsidRPr="00EC55B3" w:rsidRDefault="002718F8" w:rsidP="002718F8">
            <w:pPr>
              <w:pStyle w:val="Header"/>
            </w:pPr>
            <w:r>
              <w:t>Cell</w:t>
            </w:r>
            <w:r w:rsidRPr="00EC55B3">
              <w:t xml:space="preserve"> Number</w:t>
            </w:r>
          </w:p>
        </w:tc>
        <w:tc>
          <w:tcPr>
            <w:tcW w:w="7560" w:type="dxa"/>
            <w:gridSpan w:val="2"/>
            <w:vAlign w:val="center"/>
          </w:tcPr>
          <w:p w14:paraId="5F833316" w14:textId="7F0195BF" w:rsidR="002718F8" w:rsidRDefault="002718F8" w:rsidP="002718F8">
            <w:pPr>
              <w:pStyle w:val="NormalArial"/>
            </w:pPr>
            <w:r w:rsidRPr="004264EB">
              <w:t>512-826-5516</w:t>
            </w:r>
          </w:p>
        </w:tc>
      </w:tr>
      <w:tr w:rsidR="002718F8" w14:paraId="69417C8D" w14:textId="77777777">
        <w:trPr>
          <w:trHeight w:val="350"/>
        </w:trPr>
        <w:tc>
          <w:tcPr>
            <w:tcW w:w="2880" w:type="dxa"/>
            <w:gridSpan w:val="2"/>
            <w:tcBorders>
              <w:bottom w:val="single" w:sz="4" w:space="0" w:color="auto"/>
            </w:tcBorders>
            <w:shd w:val="clear" w:color="auto" w:fill="FFFFFF"/>
            <w:vAlign w:val="center"/>
          </w:tcPr>
          <w:p w14:paraId="413A2A9F" w14:textId="77777777" w:rsidR="002718F8" w:rsidRPr="00EC55B3" w:rsidDel="00075A94" w:rsidRDefault="002718F8" w:rsidP="002718F8">
            <w:pPr>
              <w:pStyle w:val="Header"/>
            </w:pPr>
            <w:r>
              <w:t>Market Segment</w:t>
            </w:r>
          </w:p>
        </w:tc>
        <w:tc>
          <w:tcPr>
            <w:tcW w:w="7560" w:type="dxa"/>
            <w:gridSpan w:val="2"/>
            <w:tcBorders>
              <w:bottom w:val="single" w:sz="4" w:space="0" w:color="auto"/>
            </w:tcBorders>
            <w:vAlign w:val="center"/>
          </w:tcPr>
          <w:p w14:paraId="6F81FFDC" w14:textId="6C5B0928" w:rsidR="002718F8" w:rsidRDefault="002718F8" w:rsidP="002718F8">
            <w:pPr>
              <w:pStyle w:val="NormalArial"/>
            </w:pPr>
            <w:r>
              <w:t>Not applicable</w:t>
            </w:r>
          </w:p>
        </w:tc>
      </w:tr>
    </w:tbl>
    <w:p w14:paraId="10542124"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24D22" w14:paraId="49C5942F" w14:textId="77777777" w:rsidTr="00B31BB1">
        <w:trPr>
          <w:trHeight w:val="350"/>
        </w:trPr>
        <w:tc>
          <w:tcPr>
            <w:tcW w:w="10440" w:type="dxa"/>
            <w:tcBorders>
              <w:bottom w:val="single" w:sz="4" w:space="0" w:color="auto"/>
            </w:tcBorders>
            <w:shd w:val="clear" w:color="auto" w:fill="FFFFFF"/>
            <w:vAlign w:val="center"/>
          </w:tcPr>
          <w:p w14:paraId="2F18140A" w14:textId="2E8AC8E2" w:rsidR="00A24D22" w:rsidRDefault="00A24D22" w:rsidP="00B31BB1">
            <w:pPr>
              <w:pStyle w:val="Header"/>
              <w:jc w:val="center"/>
            </w:pPr>
            <w:r>
              <w:t>Comments</w:t>
            </w:r>
          </w:p>
        </w:tc>
      </w:tr>
    </w:tbl>
    <w:p w14:paraId="5B3DEED7" w14:textId="7C470BA9" w:rsidR="002718F8" w:rsidRPr="002718F8" w:rsidRDefault="002718F8" w:rsidP="002718F8">
      <w:pPr>
        <w:spacing w:before="120" w:after="120"/>
        <w:jc w:val="both"/>
        <w:rPr>
          <w:rFonts w:ascii="Arial" w:hAnsi="Arial"/>
        </w:rPr>
      </w:pPr>
      <w:r w:rsidRPr="002718F8">
        <w:rPr>
          <w:rFonts w:ascii="Arial" w:hAnsi="Arial"/>
        </w:rPr>
        <w:t xml:space="preserve">The Texas </w:t>
      </w:r>
      <w:proofErr w:type="spellStart"/>
      <w:r w:rsidRPr="002718F8">
        <w:rPr>
          <w:rFonts w:ascii="Arial" w:hAnsi="Arial"/>
        </w:rPr>
        <w:t>Solar+Storage</w:t>
      </w:r>
      <w:proofErr w:type="spellEnd"/>
      <w:r w:rsidRPr="002718F8">
        <w:rPr>
          <w:rFonts w:ascii="Arial" w:hAnsi="Arial"/>
        </w:rPr>
        <w:t xml:space="preserve"> Association (TSSA) is pleased to comment on </w:t>
      </w:r>
      <w:r>
        <w:rPr>
          <w:rFonts w:ascii="Arial" w:hAnsi="Arial"/>
        </w:rPr>
        <w:t>Nodal Protocol Revision Request (</w:t>
      </w:r>
      <w:r w:rsidRPr="002718F8">
        <w:rPr>
          <w:rFonts w:ascii="Arial" w:hAnsi="Arial"/>
        </w:rPr>
        <w:t>NPRR</w:t>
      </w:r>
      <w:r>
        <w:rPr>
          <w:rFonts w:ascii="Arial" w:hAnsi="Arial"/>
        </w:rPr>
        <w:t>)</w:t>
      </w:r>
      <w:r w:rsidRPr="002718F8">
        <w:rPr>
          <w:rFonts w:ascii="Arial" w:hAnsi="Arial"/>
        </w:rPr>
        <w:t xml:space="preserve"> 1309 and respectfully submits revisions to NPRR1309 to ensure that eligible Energy Storage Resources (ESRs) </w:t>
      </w:r>
      <w:proofErr w:type="gramStart"/>
      <w:r w:rsidRPr="002718F8">
        <w:rPr>
          <w:rFonts w:ascii="Arial" w:hAnsi="Arial"/>
        </w:rPr>
        <w:t>are able to</w:t>
      </w:r>
      <w:proofErr w:type="gramEnd"/>
      <w:r w:rsidRPr="002718F8">
        <w:rPr>
          <w:rFonts w:ascii="Arial" w:hAnsi="Arial"/>
        </w:rPr>
        <w:t xml:space="preserve"> participate in the Dispatchable Reliability Reserve Service (DRRS), consistent with the plain language of the Public Utility Regulatory Act (PURA) §39.159 (d) and (e).  Additionally, inclusion of ESRs is supported by the legislative record, is based on sound public policy, will better deliver market efficiencies and make the DRRS a more impactful product for the grid and consumers. Consistent with the statute, ERCOT should develop DRRS in a manner that allows all eligible dispatchable Resources, including ESRs, that meet the statutory requirements to be able to provide DRRS. </w:t>
      </w:r>
    </w:p>
    <w:p w14:paraId="18B9E89B" w14:textId="3B66A97C" w:rsidR="002718F8" w:rsidRPr="002718F8" w:rsidRDefault="002718F8" w:rsidP="002718F8">
      <w:pPr>
        <w:spacing w:before="120" w:after="120"/>
        <w:jc w:val="both"/>
        <w:rPr>
          <w:rFonts w:ascii="Arial" w:hAnsi="Arial"/>
        </w:rPr>
      </w:pPr>
      <w:r w:rsidRPr="002718F8">
        <w:rPr>
          <w:rFonts w:ascii="Arial" w:hAnsi="Arial"/>
        </w:rPr>
        <w:t xml:space="preserve">PURA requires ERCOT to develop and implement DRRS as an </w:t>
      </w:r>
      <w:r>
        <w:rPr>
          <w:rFonts w:ascii="Arial" w:hAnsi="Arial"/>
        </w:rPr>
        <w:t>A</w:t>
      </w:r>
      <w:r w:rsidRPr="002718F8">
        <w:rPr>
          <w:rFonts w:ascii="Arial" w:hAnsi="Arial"/>
        </w:rPr>
        <w:t xml:space="preserve">ncillary </w:t>
      </w:r>
      <w:r>
        <w:rPr>
          <w:rFonts w:ascii="Arial" w:hAnsi="Arial"/>
        </w:rPr>
        <w:t>S</w:t>
      </w:r>
      <w:r w:rsidRPr="002718F8">
        <w:rPr>
          <w:rFonts w:ascii="Arial" w:hAnsi="Arial"/>
        </w:rPr>
        <w:t xml:space="preserve">ervice on a </w:t>
      </w:r>
      <w:r>
        <w:rPr>
          <w:rFonts w:ascii="Arial" w:hAnsi="Arial"/>
        </w:rPr>
        <w:t>D</w:t>
      </w:r>
      <w:r w:rsidRPr="002718F8">
        <w:rPr>
          <w:rFonts w:ascii="Arial" w:hAnsi="Arial"/>
        </w:rPr>
        <w:t>ay-</w:t>
      </w:r>
      <w:r>
        <w:rPr>
          <w:rFonts w:ascii="Arial" w:hAnsi="Arial"/>
        </w:rPr>
        <w:t>A</w:t>
      </w:r>
      <w:r w:rsidRPr="002718F8">
        <w:rPr>
          <w:rFonts w:ascii="Arial" w:hAnsi="Arial"/>
        </w:rPr>
        <w:t xml:space="preserve">head and </w:t>
      </w:r>
      <w:r>
        <w:rPr>
          <w:rFonts w:ascii="Arial" w:hAnsi="Arial"/>
        </w:rPr>
        <w:t>R</w:t>
      </w:r>
      <w:r w:rsidRPr="002718F8">
        <w:rPr>
          <w:rFonts w:ascii="Arial" w:hAnsi="Arial"/>
        </w:rPr>
        <w:t>eal-</w:t>
      </w:r>
      <w:r>
        <w:rPr>
          <w:rFonts w:ascii="Arial" w:hAnsi="Arial"/>
        </w:rPr>
        <w:t>T</w:t>
      </w:r>
      <w:r w:rsidRPr="002718F8">
        <w:rPr>
          <w:rFonts w:ascii="Arial" w:hAnsi="Arial"/>
        </w:rPr>
        <w:t xml:space="preserve">ime basis to account for market uncertainty.  As it is well known, ESRs are fast responding and efficient </w:t>
      </w:r>
      <w:r>
        <w:rPr>
          <w:rFonts w:ascii="Arial" w:hAnsi="Arial"/>
        </w:rPr>
        <w:t>R</w:t>
      </w:r>
      <w:r w:rsidRPr="002718F8">
        <w:rPr>
          <w:rFonts w:ascii="Arial" w:hAnsi="Arial"/>
        </w:rPr>
        <w:t xml:space="preserve">esources that are uniquely suited to respond to market uncertainties caused by generation variability, </w:t>
      </w:r>
      <w:r>
        <w:rPr>
          <w:rFonts w:ascii="Arial" w:hAnsi="Arial"/>
        </w:rPr>
        <w:t>F</w:t>
      </w:r>
      <w:r w:rsidRPr="002718F8">
        <w:rPr>
          <w:rFonts w:ascii="Arial" w:hAnsi="Arial"/>
        </w:rPr>
        <w:t xml:space="preserve">orced </w:t>
      </w:r>
      <w:r>
        <w:rPr>
          <w:rFonts w:ascii="Arial" w:hAnsi="Arial"/>
        </w:rPr>
        <w:t>O</w:t>
      </w:r>
      <w:r w:rsidRPr="002718F8">
        <w:rPr>
          <w:rFonts w:ascii="Arial" w:hAnsi="Arial"/>
        </w:rPr>
        <w:t>utages due to generation trips, forecast errors, frequency concerns, etc. and have the optimal flexibility “to address inter-hour operational challenges”</w:t>
      </w:r>
      <w:r w:rsidRPr="002718F8">
        <w:rPr>
          <w:rFonts w:ascii="Arial" w:hAnsi="Arial"/>
          <w:vertAlign w:val="superscript"/>
        </w:rPr>
        <w:footnoteReference w:id="1"/>
      </w:r>
      <w:r w:rsidRPr="002718F8">
        <w:rPr>
          <w:rFonts w:ascii="Arial" w:hAnsi="Arial"/>
        </w:rPr>
        <w:t xml:space="preserve"> as required by PURA.  These </w:t>
      </w:r>
      <w:r>
        <w:rPr>
          <w:rFonts w:ascii="Arial" w:hAnsi="Arial"/>
        </w:rPr>
        <w:t>R</w:t>
      </w:r>
      <w:r w:rsidRPr="002718F8">
        <w:rPr>
          <w:rFonts w:ascii="Arial" w:hAnsi="Arial"/>
        </w:rPr>
        <w:t xml:space="preserve">esources should be eligible to provide DRRS as a matter of law and policy. Additionally, battery storage technology is the fastest-to-market technology available. If ERCOT desires the deployment of new dispatchable </w:t>
      </w:r>
      <w:r>
        <w:rPr>
          <w:rFonts w:ascii="Arial" w:hAnsi="Arial"/>
        </w:rPr>
        <w:t>R</w:t>
      </w:r>
      <w:r w:rsidRPr="002718F8">
        <w:rPr>
          <w:rFonts w:ascii="Arial" w:hAnsi="Arial"/>
        </w:rPr>
        <w:t>esources in Texas sooner rather than later, if ERCOT wants more on-demand capacity in the market, then including ESRs in the DRRS is an easy and sound decision.</w:t>
      </w:r>
    </w:p>
    <w:p w14:paraId="125F86C2" w14:textId="77777777" w:rsidR="002718F8" w:rsidRPr="002718F8" w:rsidRDefault="002718F8" w:rsidP="002718F8">
      <w:pPr>
        <w:spacing w:before="120" w:after="120"/>
        <w:jc w:val="both"/>
        <w:rPr>
          <w:rFonts w:ascii="Arial" w:hAnsi="Arial"/>
        </w:rPr>
      </w:pPr>
      <w:r w:rsidRPr="002718F8">
        <w:rPr>
          <w:rFonts w:ascii="Arial" w:hAnsi="Arial"/>
        </w:rPr>
        <w:t xml:space="preserve">The statutory language in PURA §39.159 allows dispatchable generation resources to participate in DRRS.  Although the Legislature did not provide a definition of “dispatchable generation,” the statute does define “non-dispatchable” generation resources in </w:t>
      </w:r>
      <w:r w:rsidRPr="002718F8">
        <w:rPr>
          <w:rFonts w:ascii="Arial" w:hAnsi="Arial"/>
        </w:rPr>
        <w:lastRenderedPageBreak/>
        <w:t xml:space="preserve">subsection (a) based on specific attributes.  As such, non-dispatchable resources are defined as those generation facilities whose “output is controlled primarily by forces outside of human control,” which captures renewable resources, such as wind and solar power facilities. </w:t>
      </w:r>
    </w:p>
    <w:p w14:paraId="1B6753D9" w14:textId="77777777" w:rsidR="002718F8" w:rsidRPr="002718F8" w:rsidRDefault="002718F8" w:rsidP="002718F8">
      <w:pPr>
        <w:spacing w:before="120" w:after="120"/>
        <w:jc w:val="both"/>
        <w:rPr>
          <w:rFonts w:ascii="Arial" w:hAnsi="Arial"/>
        </w:rPr>
      </w:pPr>
      <w:r w:rsidRPr="002718F8">
        <w:rPr>
          <w:rFonts w:ascii="Arial" w:hAnsi="Arial"/>
        </w:rPr>
        <w:t>The statute creates a binary classification system using attributes to separate resources into two mutually exclusive categories: “dispatchable” resources and “non-dispatchable” resources.  By creating a definition of “non-dispatchable” resources, the statue creates a definition by negation for “dispatchable resources.”  Generation resources that do not have the attributes applicable to the “non-dispatchable” category are, thus, included in the “dispatchable” generation category.  Because the output of ESRs is not controlled primarily by the forces outside of human control, they are included in the “dispatchable” generation category just like thermal generators.  This is appropriate as battery storage is without question an on-demand, dispatchable technology.</w:t>
      </w:r>
    </w:p>
    <w:p w14:paraId="6B232106" w14:textId="77777777" w:rsidR="002718F8" w:rsidRPr="002718F8" w:rsidRDefault="002718F8" w:rsidP="002718F8">
      <w:pPr>
        <w:spacing w:before="120" w:after="120"/>
        <w:jc w:val="both"/>
        <w:rPr>
          <w:rFonts w:ascii="Arial" w:hAnsi="Arial"/>
        </w:rPr>
      </w:pPr>
      <w:r w:rsidRPr="002718F8">
        <w:rPr>
          <w:rFonts w:ascii="Arial" w:hAnsi="Arial"/>
        </w:rPr>
        <w:t>In addition to ESRs being included in the “dispatchable” generation category according to its performance attributes, the eligibility criteria in PURA §39.159(d)(2)(A) also includes specific language to capture minimum duration requirements of ESRs that provide DRRS.  That provision requires that an eligible dispatchable generation resource “be capable of running for at least four hours at the resource's high sustained limit.” The inclusion of a four-hour duration requirement would be nonsensical if it were meant to only address traditional thermal generation. Duration requirements are a function of the State of Charge (SOC) of ESRs and do not relate to traditional thermal generators.</w:t>
      </w:r>
    </w:p>
    <w:p w14:paraId="28C2E071" w14:textId="77777777" w:rsidR="002718F8" w:rsidRPr="002718F8" w:rsidRDefault="002718F8" w:rsidP="002718F8">
      <w:pPr>
        <w:spacing w:before="120" w:after="120"/>
        <w:jc w:val="both"/>
        <w:rPr>
          <w:rFonts w:ascii="Arial" w:hAnsi="Arial"/>
        </w:rPr>
      </w:pPr>
      <w:r w:rsidRPr="002718F8">
        <w:rPr>
          <w:rFonts w:ascii="Arial" w:hAnsi="Arial"/>
        </w:rPr>
        <w:t>The legislative history also supports the notion that ESRs are eligible to provide DRRS. For example, as noted by the July 22, 2024, comments of  Spearmint Renewable Development Company, LLC; Eolian, L.P.; and Form Energy, Inc. (Joint Commenters) submitted under NPRR 1235, Senator Zaffirini proposed an amendment to SB 7 (whose provisions were later included in HB 1500), “which was supported by Senator Schwertner (SB 7’s author), to revise the duration requirement from ten (10) hours to four (4) hours.”</w:t>
      </w:r>
      <w:r w:rsidRPr="002718F8">
        <w:rPr>
          <w:rFonts w:ascii="Arial" w:hAnsi="Arial"/>
          <w:vertAlign w:val="superscript"/>
        </w:rPr>
        <w:footnoteReference w:id="2"/>
      </w:r>
      <w:r w:rsidRPr="002718F8">
        <w:rPr>
          <w:rFonts w:ascii="Arial" w:hAnsi="Arial"/>
        </w:rPr>
        <w:t xml:space="preserve">  Senator Zaffirini explained the basis for the amendment:</w:t>
      </w:r>
    </w:p>
    <w:p w14:paraId="5E07878C" w14:textId="77777777" w:rsidR="002718F8" w:rsidRPr="002718F8" w:rsidRDefault="002718F8" w:rsidP="002718F8">
      <w:pPr>
        <w:spacing w:before="120" w:after="120"/>
        <w:jc w:val="both"/>
        <w:rPr>
          <w:rFonts w:ascii="Arial" w:hAnsi="Arial"/>
        </w:rPr>
      </w:pPr>
      <w:r w:rsidRPr="002718F8">
        <w:rPr>
          <w:rFonts w:ascii="Arial" w:hAnsi="Arial"/>
        </w:rPr>
        <w:t xml:space="preserve">“This amendment changes the run time from ten (10) hours to four (4) hours but allows ERCOT to require a longer run time if they determine it is necessary. </w:t>
      </w:r>
      <w:r w:rsidRPr="002718F8">
        <w:rPr>
          <w:rFonts w:ascii="Arial" w:hAnsi="Arial"/>
          <w:b/>
          <w:bCs/>
        </w:rPr>
        <w:t xml:space="preserve">This was done to address concerns that a 10-hour run time would limit dispatch resources like </w:t>
      </w:r>
      <w:r w:rsidRPr="002718F8">
        <w:rPr>
          <w:rFonts w:ascii="Arial" w:hAnsi="Arial"/>
          <w:b/>
          <w:bCs/>
          <w:i/>
          <w:iCs/>
        </w:rPr>
        <w:t>batteries</w:t>
      </w:r>
      <w:r w:rsidRPr="002718F8">
        <w:rPr>
          <w:rFonts w:ascii="Arial" w:hAnsi="Arial"/>
        </w:rPr>
        <w:t>. If the need for a run time longer than four hours is necessary in the future, however, ERCOT will be able to make this change.” (emphasis added)</w:t>
      </w:r>
      <w:r w:rsidRPr="002718F8">
        <w:rPr>
          <w:rFonts w:ascii="Arial" w:hAnsi="Arial"/>
          <w:vertAlign w:val="superscript"/>
        </w:rPr>
        <w:footnoteReference w:id="3"/>
      </w:r>
      <w:r w:rsidRPr="002718F8">
        <w:rPr>
          <w:rFonts w:ascii="Arial" w:hAnsi="Arial"/>
        </w:rPr>
        <w:t xml:space="preserve"> </w:t>
      </w:r>
    </w:p>
    <w:p w14:paraId="1810411B" w14:textId="23B89580" w:rsidR="002718F8" w:rsidRPr="002718F8" w:rsidRDefault="002718F8" w:rsidP="002718F8">
      <w:pPr>
        <w:spacing w:before="120" w:after="120"/>
        <w:jc w:val="both"/>
        <w:rPr>
          <w:rFonts w:ascii="Arial" w:hAnsi="Arial"/>
        </w:rPr>
      </w:pPr>
      <w:r w:rsidRPr="002718F8">
        <w:rPr>
          <w:rFonts w:ascii="Arial" w:hAnsi="Arial"/>
        </w:rPr>
        <w:t xml:space="preserve">As noted above, PURA does allow ERCOT to adjust the duration requirement beyond four hours, </w:t>
      </w:r>
      <w:r w:rsidRPr="002718F8">
        <w:rPr>
          <w:rFonts w:ascii="Arial" w:hAnsi="Arial"/>
          <w:i/>
          <w:iCs/>
        </w:rPr>
        <w:t>if needed</w:t>
      </w:r>
      <w:r w:rsidRPr="002718F8">
        <w:rPr>
          <w:rFonts w:ascii="Arial" w:hAnsi="Arial"/>
        </w:rPr>
        <w:t xml:space="preserve">. However, TSSA has not seen any data that supports the movement to longer duration requirements to address market uncertainties and “inter-hour operational challenges.”  In fact, ERCOT will soon be addressing whether duration </w:t>
      </w:r>
      <w:r w:rsidRPr="002718F8">
        <w:rPr>
          <w:rFonts w:ascii="Arial" w:hAnsi="Arial"/>
        </w:rPr>
        <w:lastRenderedPageBreak/>
        <w:t>requirements for other A</w:t>
      </w:r>
      <w:r>
        <w:rPr>
          <w:rFonts w:ascii="Arial" w:hAnsi="Arial"/>
        </w:rPr>
        <w:t>ncillary</w:t>
      </w:r>
      <w:r w:rsidRPr="002718F8">
        <w:rPr>
          <w:rFonts w:ascii="Arial" w:hAnsi="Arial"/>
        </w:rPr>
        <w:t xml:space="preserve"> </w:t>
      </w:r>
      <w:r>
        <w:rPr>
          <w:rFonts w:ascii="Arial" w:hAnsi="Arial"/>
        </w:rPr>
        <w:t>S</w:t>
      </w:r>
      <w:r w:rsidRPr="002718F8">
        <w:rPr>
          <w:rFonts w:ascii="Arial" w:hAnsi="Arial"/>
        </w:rPr>
        <w:t>ervices should be shortened as recommended by the</w:t>
      </w:r>
      <w:r>
        <w:rPr>
          <w:rFonts w:ascii="Arial" w:hAnsi="Arial"/>
        </w:rPr>
        <w:t xml:space="preserve"> Independent Market Monitor</w:t>
      </w:r>
      <w:r w:rsidRPr="002718F8">
        <w:rPr>
          <w:rFonts w:ascii="Arial" w:hAnsi="Arial"/>
        </w:rPr>
        <w:t xml:space="preserve"> </w:t>
      </w:r>
      <w:r>
        <w:rPr>
          <w:rFonts w:ascii="Arial" w:hAnsi="Arial"/>
        </w:rPr>
        <w:t>(</w:t>
      </w:r>
      <w:r w:rsidRPr="002718F8">
        <w:rPr>
          <w:rFonts w:ascii="Arial" w:hAnsi="Arial"/>
        </w:rPr>
        <w:t>IMM</w:t>
      </w:r>
      <w:r>
        <w:rPr>
          <w:rFonts w:ascii="Arial" w:hAnsi="Arial"/>
        </w:rPr>
        <w:t>)</w:t>
      </w:r>
      <w:r w:rsidRPr="002718F8">
        <w:rPr>
          <w:rFonts w:ascii="Arial" w:hAnsi="Arial"/>
        </w:rPr>
        <w:t>.  TSSA believes there is no basis for a duration longer than four hours in the DRRS.</w:t>
      </w:r>
    </w:p>
    <w:p w14:paraId="438DDCA7" w14:textId="606F13F5" w:rsidR="002718F8" w:rsidRPr="002718F8" w:rsidRDefault="002718F8" w:rsidP="002718F8">
      <w:pPr>
        <w:spacing w:before="120" w:after="120"/>
        <w:jc w:val="both"/>
        <w:rPr>
          <w:rFonts w:ascii="Arial" w:hAnsi="Arial"/>
        </w:rPr>
      </w:pPr>
      <w:r w:rsidRPr="002718F8">
        <w:rPr>
          <w:rFonts w:ascii="Arial" w:hAnsi="Arial"/>
        </w:rPr>
        <w:t xml:space="preserve">In addition to the clear statutory language and legislative history, inclusion of ESRs in DRRS will provide cost benefits to consumers.  As we have seen in the current </w:t>
      </w:r>
      <w:r>
        <w:rPr>
          <w:rFonts w:ascii="Arial" w:hAnsi="Arial"/>
        </w:rPr>
        <w:t>A</w:t>
      </w:r>
      <w:r w:rsidRPr="002718F8">
        <w:rPr>
          <w:rFonts w:ascii="Arial" w:hAnsi="Arial"/>
        </w:rPr>
        <w:t xml:space="preserve">ncillary </w:t>
      </w:r>
      <w:r>
        <w:rPr>
          <w:rFonts w:ascii="Arial" w:hAnsi="Arial"/>
        </w:rPr>
        <w:t>S</w:t>
      </w:r>
      <w:r w:rsidRPr="002718F8">
        <w:rPr>
          <w:rFonts w:ascii="Arial" w:hAnsi="Arial"/>
        </w:rPr>
        <w:t xml:space="preserve">ervices market, increased participation of ESRs across the suite of services has lowered the costs of deploying </w:t>
      </w:r>
      <w:r>
        <w:rPr>
          <w:rFonts w:ascii="Arial" w:hAnsi="Arial"/>
        </w:rPr>
        <w:t>A</w:t>
      </w:r>
      <w:r w:rsidRPr="002718F8">
        <w:rPr>
          <w:rFonts w:ascii="Arial" w:hAnsi="Arial"/>
        </w:rPr>
        <w:t xml:space="preserve">ncillary </w:t>
      </w:r>
      <w:r>
        <w:rPr>
          <w:rFonts w:ascii="Arial" w:hAnsi="Arial"/>
        </w:rPr>
        <w:t>S</w:t>
      </w:r>
      <w:r w:rsidRPr="002718F8">
        <w:rPr>
          <w:rFonts w:ascii="Arial" w:hAnsi="Arial"/>
        </w:rPr>
        <w:t xml:space="preserve">ervices, which </w:t>
      </w:r>
      <w:proofErr w:type="gramStart"/>
      <w:r w:rsidRPr="002718F8">
        <w:rPr>
          <w:rFonts w:ascii="Arial" w:hAnsi="Arial"/>
        </w:rPr>
        <w:t>benefits power</w:t>
      </w:r>
      <w:proofErr w:type="gramEnd"/>
      <w:r w:rsidRPr="002718F8">
        <w:rPr>
          <w:rFonts w:ascii="Arial" w:hAnsi="Arial"/>
        </w:rPr>
        <w:t xml:space="preserve"> consumers. It is reasonable to believe that the same outcome would be seen with ESR participation in the DRRS. Competition and volume – having more players providing generation within a certain service, such as DRRS – lowers prices and ensures efficiency.</w:t>
      </w:r>
    </w:p>
    <w:p w14:paraId="025A989C" w14:textId="205D9298" w:rsidR="002718F8" w:rsidRPr="002718F8" w:rsidRDefault="002718F8" w:rsidP="002718F8">
      <w:pPr>
        <w:spacing w:before="120" w:after="120"/>
        <w:jc w:val="both"/>
        <w:rPr>
          <w:rFonts w:ascii="Arial" w:hAnsi="Arial"/>
        </w:rPr>
      </w:pPr>
      <w:r w:rsidRPr="002718F8">
        <w:rPr>
          <w:rFonts w:ascii="Arial" w:hAnsi="Arial"/>
        </w:rPr>
        <w:t xml:space="preserve">Finally, there has been some discussion of creating a phased-in approach to allowing ESR participation in DRRS during a later date so that new price signals and revenue streams are created initially for thermal dispatchable generation only. This is unnecessary and inefficient. As discussed above, there is no basis in PURA §39.159 (d) and (e) that would support this discriminatory treatment.  However, assuming </w:t>
      </w:r>
      <w:r w:rsidRPr="002718F8">
        <w:rPr>
          <w:rFonts w:ascii="Arial" w:hAnsi="Arial"/>
          <w:i/>
          <w:iCs/>
        </w:rPr>
        <w:t>arguendo</w:t>
      </w:r>
      <w:r w:rsidRPr="002718F8">
        <w:rPr>
          <w:rFonts w:ascii="Arial" w:hAnsi="Arial"/>
        </w:rPr>
        <w:t xml:space="preserve"> that PURA allows some discretion to exclude ESRs initially, the Commission should not do so as a matter of policy. </w:t>
      </w:r>
    </w:p>
    <w:p w14:paraId="725A43B0" w14:textId="7E152B34" w:rsidR="002718F8" w:rsidRPr="002718F8" w:rsidRDefault="002718F8" w:rsidP="002718F8">
      <w:pPr>
        <w:spacing w:before="120" w:after="120"/>
        <w:jc w:val="both"/>
        <w:rPr>
          <w:rFonts w:ascii="Arial" w:hAnsi="Arial"/>
        </w:rPr>
      </w:pPr>
      <w:r w:rsidRPr="002718F8">
        <w:rPr>
          <w:rFonts w:ascii="Arial" w:hAnsi="Arial"/>
        </w:rPr>
        <w:t xml:space="preserve">While TSSA agrees that investment signals are not needed in ERCOT for one and two-hour duration batteries, longer duration ESRs, such as four-hour </w:t>
      </w:r>
      <w:r>
        <w:rPr>
          <w:rFonts w:ascii="Arial" w:hAnsi="Arial"/>
        </w:rPr>
        <w:t>R</w:t>
      </w:r>
      <w:r w:rsidRPr="002718F8">
        <w:rPr>
          <w:rFonts w:ascii="Arial" w:hAnsi="Arial"/>
        </w:rPr>
        <w:t xml:space="preserve">esources, do need investment signals.  To date, there are only a handful of four-hour projects moving forward. Most ESR developers and operators are holding off on their investment decisions regarding longer duration energy storage deployment until the DRRS product is complete. Assuming inclusion of ESRs when DRRS goes live, TSSA expects an uptick in longer duration energy storage development in ERCOT, which will benefit reliability and consumers.  </w:t>
      </w:r>
    </w:p>
    <w:p w14:paraId="0BE3AA55" w14:textId="3B51D593" w:rsidR="002718F8" w:rsidRPr="002718F8" w:rsidRDefault="002718F8" w:rsidP="002718F8">
      <w:pPr>
        <w:spacing w:before="120" w:after="120"/>
        <w:jc w:val="both"/>
        <w:rPr>
          <w:rFonts w:ascii="Arial" w:hAnsi="Arial"/>
        </w:rPr>
      </w:pPr>
      <w:r w:rsidRPr="002718F8">
        <w:rPr>
          <w:rFonts w:ascii="Arial" w:hAnsi="Arial"/>
        </w:rPr>
        <w:t xml:space="preserve">TSSA looks forward to discussing with stakeholders the inclusion of ESRs as eligible </w:t>
      </w:r>
      <w:r>
        <w:rPr>
          <w:rFonts w:ascii="Arial" w:hAnsi="Arial"/>
        </w:rPr>
        <w:t>R</w:t>
      </w:r>
      <w:r w:rsidRPr="002718F8">
        <w:rPr>
          <w:rFonts w:ascii="Arial" w:hAnsi="Arial"/>
        </w:rPr>
        <w:t xml:space="preserve">esources to provide DRRS, as well as our proposed revisions, which make clear that ESRs that meet the eligibility requirements of PURA §§39.159 (d) and (e) </w:t>
      </w:r>
      <w:r w:rsidRPr="002718F8">
        <w:rPr>
          <w:rFonts w:ascii="Arial" w:hAnsi="Arial"/>
          <w:i/>
          <w:iCs/>
        </w:rPr>
        <w:t xml:space="preserve">can </w:t>
      </w:r>
      <w:r w:rsidRPr="002718F8">
        <w:rPr>
          <w:rFonts w:ascii="Arial" w:hAnsi="Arial"/>
        </w:rPr>
        <w:t>provide this service to the market.  This is accomplished by including relevant language from NPRR 1310 (</w:t>
      </w:r>
      <w:r w:rsidRPr="002718F8">
        <w:rPr>
          <w:rFonts w:ascii="Arial" w:hAnsi="Arial"/>
          <w:i/>
          <w:iCs/>
        </w:rPr>
        <w:t>See</w:t>
      </w:r>
      <w:r w:rsidRPr="002718F8">
        <w:rPr>
          <w:rFonts w:ascii="Arial" w:hAnsi="Arial"/>
        </w:rPr>
        <w:t xml:space="preserve"> e.g., Section 3.17.5).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05AB4C78" w14:textId="77777777" w:rsidTr="00B5080A">
        <w:trPr>
          <w:trHeight w:val="350"/>
        </w:trPr>
        <w:tc>
          <w:tcPr>
            <w:tcW w:w="10440" w:type="dxa"/>
            <w:tcBorders>
              <w:bottom w:val="single" w:sz="4" w:space="0" w:color="auto"/>
            </w:tcBorders>
            <w:shd w:val="clear" w:color="auto" w:fill="FFFFFF"/>
            <w:vAlign w:val="center"/>
          </w:tcPr>
          <w:p w14:paraId="64A76A71" w14:textId="77777777" w:rsidR="00BD7258" w:rsidRDefault="00BD7258" w:rsidP="00B5080A">
            <w:pPr>
              <w:pStyle w:val="Header"/>
              <w:jc w:val="center"/>
            </w:pPr>
            <w:r>
              <w:t>Revised Cover Page Language</w:t>
            </w:r>
          </w:p>
        </w:tc>
      </w:tr>
    </w:tbl>
    <w:p w14:paraId="60F5CF14" w14:textId="77777777" w:rsidR="00A03B1B" w:rsidRDefault="00A03B1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A03B1B" w:rsidRPr="00A03B1B" w14:paraId="0FB79EB3" w14:textId="77777777" w:rsidTr="00A03B1B">
        <w:trPr>
          <w:trHeight w:val="518"/>
        </w:trPr>
        <w:tc>
          <w:tcPr>
            <w:tcW w:w="2880" w:type="dxa"/>
            <w:tcBorders>
              <w:bottom w:val="single" w:sz="4" w:space="0" w:color="auto"/>
            </w:tcBorders>
            <w:shd w:val="clear" w:color="auto" w:fill="FFFFFF"/>
            <w:vAlign w:val="center"/>
          </w:tcPr>
          <w:p w14:paraId="64A11A3E" w14:textId="77777777" w:rsidR="00A03B1B" w:rsidRPr="00A03B1B" w:rsidRDefault="00A03B1B" w:rsidP="00A03B1B">
            <w:pPr>
              <w:tabs>
                <w:tab w:val="center" w:pos="4320"/>
                <w:tab w:val="right" w:pos="8640"/>
              </w:tabs>
              <w:rPr>
                <w:rFonts w:ascii="Arial" w:eastAsia="SimSun" w:hAnsi="Arial"/>
                <w:b/>
                <w:bCs/>
              </w:rPr>
            </w:pPr>
            <w:r w:rsidRPr="00A03B1B">
              <w:rPr>
                <w:rFonts w:ascii="Arial" w:eastAsia="SimSun" w:hAnsi="Arial"/>
                <w:b/>
                <w:bCs/>
              </w:rPr>
              <w:t>Revision Description</w:t>
            </w:r>
          </w:p>
        </w:tc>
        <w:tc>
          <w:tcPr>
            <w:tcW w:w="7560" w:type="dxa"/>
            <w:tcBorders>
              <w:bottom w:val="single" w:sz="4" w:space="0" w:color="auto"/>
            </w:tcBorders>
            <w:vAlign w:val="center"/>
          </w:tcPr>
          <w:p w14:paraId="13789FBB" w14:textId="77777777" w:rsidR="00A03B1B" w:rsidRPr="00A03B1B" w:rsidRDefault="00A03B1B" w:rsidP="00A03B1B">
            <w:pPr>
              <w:spacing w:before="120" w:after="120"/>
              <w:rPr>
                <w:rFonts w:ascii="Arial" w:eastAsia="SimSun" w:hAnsi="Arial"/>
              </w:rPr>
            </w:pPr>
            <w:r w:rsidRPr="00A03B1B">
              <w:rPr>
                <w:rFonts w:ascii="Arial" w:eastAsia="SimSun" w:hAnsi="Arial"/>
              </w:rPr>
              <w:t>This NPRR develops Dispatchable Reliability Reserve Service (DRRS) as a new Ancillary Service that includes the following functionality:</w:t>
            </w:r>
          </w:p>
          <w:p w14:paraId="15948F4B"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iCs/>
                <w:kern w:val="24"/>
              </w:rPr>
              <w:t xml:space="preserve">DRRS is added </w:t>
            </w:r>
            <w:r w:rsidRPr="00A03B1B">
              <w:rPr>
                <w:rFonts w:ascii="Arial" w:eastAsia="SimSun" w:hAnsi="Arial"/>
                <w:kern w:val="24"/>
              </w:rPr>
              <w:t>to</w:t>
            </w:r>
            <w:r w:rsidRPr="00A03B1B">
              <w:rPr>
                <w:rFonts w:ascii="Arial" w:eastAsia="SimSun" w:hAnsi="Arial"/>
                <w:iCs/>
                <w:kern w:val="24"/>
              </w:rPr>
              <w:t xml:space="preserve"> the Protocols on top of Real-Time Co-optimization (RTC) and Energy Storage Resource (ESR) single-model Protocols;</w:t>
            </w:r>
          </w:p>
          <w:p w14:paraId="7F49F939" w14:textId="77777777" w:rsidR="00A03B1B" w:rsidRPr="00A03B1B" w:rsidRDefault="00A03B1B" w:rsidP="00A03B1B">
            <w:pPr>
              <w:numPr>
                <w:ilvl w:val="0"/>
                <w:numId w:val="3"/>
              </w:numPr>
              <w:spacing w:before="120" w:after="120"/>
              <w:ind w:left="324"/>
              <w:rPr>
                <w:rFonts w:ascii="Arial" w:eastAsia="SimSun" w:hAnsi="Arial"/>
                <w:kern w:val="24"/>
              </w:rPr>
            </w:pPr>
            <w:r w:rsidRPr="00A03B1B">
              <w:rPr>
                <w:rFonts w:ascii="Arial" w:eastAsia="SimSun" w:hAnsi="Arial"/>
                <w:kern w:val="24"/>
              </w:rPr>
              <w:t>DRRS is offered, awarded</w:t>
            </w:r>
            <w:r w:rsidRPr="00A03B1B">
              <w:rPr>
                <w:rFonts w:ascii="Arial" w:eastAsia="SimSun" w:hAnsi="Arial"/>
              </w:rPr>
              <w:t>,</w:t>
            </w:r>
            <w:r w:rsidRPr="00A03B1B">
              <w:rPr>
                <w:rFonts w:ascii="Arial" w:eastAsia="SimSun" w:hAnsi="Arial"/>
                <w:kern w:val="24"/>
              </w:rPr>
              <w:t xml:space="preserve"> and </w:t>
            </w:r>
            <w:proofErr w:type="gramStart"/>
            <w:r w:rsidRPr="00A03B1B">
              <w:rPr>
                <w:rFonts w:ascii="Arial" w:eastAsia="SimSun" w:hAnsi="Arial"/>
                <w:kern w:val="24"/>
              </w:rPr>
              <w:t>paid</w:t>
            </w:r>
            <w:proofErr w:type="gramEnd"/>
            <w:r w:rsidRPr="00A03B1B">
              <w:rPr>
                <w:rFonts w:ascii="Arial" w:eastAsia="SimSun" w:hAnsi="Arial"/>
                <w:kern w:val="24"/>
              </w:rPr>
              <w:t xml:space="preserve"> in both the Day-Ahead Market (DAM) and the Real-Time Market (RTM);</w:t>
            </w:r>
          </w:p>
          <w:p w14:paraId="53EAFCC3"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kern w:val="24"/>
              </w:rPr>
              <w:lastRenderedPageBreak/>
              <w:t>DRRS can be self-arranged and traded and Ancillary Service-only DRRS offers (i.e., virtual DRRS offers) can be submitted into the DAM;</w:t>
            </w:r>
          </w:p>
          <w:p w14:paraId="78EFA4D2" w14:textId="386462EE"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kern w:val="24"/>
              </w:rPr>
              <w:t>DRRS can be provided by eligible Off-Line Generation Resources</w:t>
            </w:r>
            <w:ins w:id="0" w:author="TSSA 012926" w:date="2026-01-29T15:02:00Z" w16du:dateUtc="2026-01-29T21:02:00Z">
              <w:r w:rsidR="002718F8">
                <w:rPr>
                  <w:rFonts w:ascii="Arial" w:eastAsia="SimSun" w:hAnsi="Arial"/>
                  <w:kern w:val="24"/>
                </w:rPr>
                <w:t>,</w:t>
              </w:r>
            </w:ins>
            <w:del w:id="1" w:author="TSSA 012926" w:date="2026-01-29T15:02:00Z" w16du:dateUtc="2026-01-29T21:02:00Z">
              <w:r w:rsidRPr="00A03B1B" w:rsidDel="002718F8">
                <w:rPr>
                  <w:rFonts w:ascii="Arial" w:eastAsia="SimSun" w:hAnsi="Arial"/>
                  <w:kern w:val="24"/>
                </w:rPr>
                <w:delText xml:space="preserve"> and</w:delText>
              </w:r>
            </w:del>
            <w:r w:rsidRPr="00A03B1B">
              <w:rPr>
                <w:rFonts w:ascii="Arial" w:eastAsia="SimSun" w:hAnsi="Arial"/>
                <w:kern w:val="24"/>
              </w:rPr>
              <w:t xml:space="preserve"> On-Line Generation Resources</w:t>
            </w:r>
            <w:ins w:id="2" w:author="TSSA 012926" w:date="2026-01-29T15:02:00Z" w16du:dateUtc="2026-01-29T21:02:00Z">
              <w:r w:rsidR="002718F8" w:rsidRPr="00DE0DC9">
                <w:rPr>
                  <w:rFonts w:ascii="Arial" w:eastAsia="SimSun" w:hAnsi="Arial"/>
                  <w:kern w:val="24"/>
                </w:rPr>
                <w:t xml:space="preserve">, and </w:t>
              </w:r>
              <w:r w:rsidR="002718F8">
                <w:rPr>
                  <w:rFonts w:ascii="Arial" w:eastAsia="SimSun" w:hAnsi="Arial"/>
                  <w:kern w:val="24"/>
                </w:rPr>
                <w:t>Energy Storage Resources (</w:t>
              </w:r>
              <w:r w:rsidR="002718F8" w:rsidRPr="00DE0DC9">
                <w:rPr>
                  <w:rFonts w:ascii="Arial" w:eastAsia="SimSun" w:hAnsi="Arial"/>
                  <w:kern w:val="24"/>
                </w:rPr>
                <w:t>ESRs</w:t>
              </w:r>
              <w:r w:rsidR="002718F8">
                <w:rPr>
                  <w:rFonts w:ascii="Arial" w:eastAsia="SimSun" w:hAnsi="Arial"/>
                  <w:kern w:val="24"/>
                </w:rPr>
                <w:t>)</w:t>
              </w:r>
              <w:r w:rsidR="002718F8" w:rsidRPr="00DE0DC9">
                <w:rPr>
                  <w:rFonts w:ascii="Arial" w:eastAsia="SimSun" w:hAnsi="Arial"/>
                  <w:kern w:val="24"/>
                </w:rPr>
                <w:t xml:space="preserve"> using only the injection capability (i.e., High Sustained Limit (HSL) to 0 MW)</w:t>
              </w:r>
            </w:ins>
            <w:r w:rsidRPr="00A03B1B">
              <w:rPr>
                <w:rFonts w:ascii="Arial" w:eastAsia="SimSun" w:hAnsi="Arial"/>
                <w:kern w:val="24"/>
              </w:rPr>
              <w:t>;</w:t>
            </w:r>
            <w:bookmarkStart w:id="3" w:name="_Hlk212707131"/>
          </w:p>
          <w:bookmarkEnd w:id="3"/>
          <w:p w14:paraId="1C930048"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t>A new Resource Status code will be developed for Off-Line Generation Resources providing DRRS that have not been deployed by ERCOT;</w:t>
            </w:r>
          </w:p>
          <w:p w14:paraId="4E7E8486"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t>When looking to commit capacity during the Reliability Unit Commitment (RUC) process, RUC will prioritize committing Off-Line Generation Resources providing DRRS.  This is accomplished because Off-Line DRRS Resources will appear to have lower start-up and minimum energy costs relative to other Off-Line Generation Resources in the RUC optimization;</w:t>
            </w:r>
          </w:p>
          <w:p w14:paraId="66AEF5A0"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iCs/>
                <w:kern w:val="24"/>
              </w:rPr>
              <w:t xml:space="preserve">DRRS deployments </w:t>
            </w:r>
            <w:r w:rsidRPr="00A03B1B">
              <w:rPr>
                <w:rFonts w:ascii="Arial" w:eastAsia="SimSun" w:hAnsi="Arial"/>
                <w:kern w:val="24"/>
              </w:rPr>
              <w:t xml:space="preserve">of Off-Line Generation Resources </w:t>
            </w:r>
            <w:r w:rsidRPr="00A03B1B">
              <w:rPr>
                <w:rFonts w:ascii="Arial" w:eastAsia="SimSun" w:hAnsi="Arial"/>
                <w:iCs/>
                <w:kern w:val="24"/>
              </w:rPr>
              <w:t xml:space="preserve">will be included in the Reliability Deployment Price Adder </w:t>
            </w:r>
            <w:r w:rsidRPr="00A03B1B">
              <w:rPr>
                <w:rFonts w:ascii="Arial" w:eastAsia="SimSun" w:hAnsi="Arial"/>
                <w:kern w:val="24"/>
              </w:rPr>
              <w:t xml:space="preserve">(RDPA) </w:t>
            </w:r>
            <w:r w:rsidRPr="00A03B1B">
              <w:rPr>
                <w:rFonts w:ascii="Arial" w:eastAsia="SimSun" w:hAnsi="Arial"/>
                <w:iCs/>
                <w:kern w:val="24"/>
              </w:rPr>
              <w:t>process, in alignment with other existing Protocol language for similar deployments;</w:t>
            </w:r>
          </w:p>
          <w:p w14:paraId="6111D902"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t>DRRS capacity will be considered in the calculation of the Qualified Scheduling Entities’ (QSEs’) RUC Capacity Short charges;</w:t>
            </w:r>
          </w:p>
          <w:p w14:paraId="04BF126C"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t xml:space="preserve">DRRS deployments will not qualify for RUC Make-Whole Payments or RUC </w:t>
            </w:r>
            <w:proofErr w:type="spellStart"/>
            <w:r w:rsidRPr="00A03B1B">
              <w:rPr>
                <w:rFonts w:ascii="Arial" w:eastAsia="SimSun" w:hAnsi="Arial"/>
              </w:rPr>
              <w:t>Clawback</w:t>
            </w:r>
            <w:proofErr w:type="spellEnd"/>
            <w:r w:rsidRPr="00A03B1B">
              <w:rPr>
                <w:rFonts w:ascii="Arial" w:eastAsia="SimSun" w:hAnsi="Arial"/>
              </w:rPr>
              <w:t xml:space="preserve"> Charges. For RUC blocks that are contiguous with </w:t>
            </w:r>
            <w:proofErr w:type="gramStart"/>
            <w:r w:rsidRPr="00A03B1B">
              <w:rPr>
                <w:rFonts w:ascii="Arial" w:eastAsia="SimSun" w:hAnsi="Arial"/>
              </w:rPr>
              <w:t>a DRRS</w:t>
            </w:r>
            <w:proofErr w:type="gramEnd"/>
            <w:r w:rsidRPr="00A03B1B">
              <w:rPr>
                <w:rFonts w:ascii="Arial" w:eastAsia="SimSun" w:hAnsi="Arial"/>
              </w:rPr>
              <w:t xml:space="preserve"> deployment, only minimum energy costs for the RUC hours will be included in the RUC Guarantee;</w:t>
            </w:r>
          </w:p>
          <w:p w14:paraId="313273E8"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t>An Ancillary Service Imbalance Settlement will be created for DRRS in RTM;</w:t>
            </w:r>
          </w:p>
          <w:p w14:paraId="7795475F"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t>DRRS revenues will be considered in the following Settlements: revenues used to offset the DAM guarantee in DAM Make-Whole Payments, revenues used to offset the RUC guarantee in RUC Make-Whole Payments, emergency Settlements, Switchable Generation Make-Whole Payments, Real-Time Ancillary Service deration payments, and DAM Settlement for Market Participants impacted by omitted procedures or manual actions to resolve the DAM; and</w:t>
            </w:r>
          </w:p>
          <w:p w14:paraId="34DFFB47" w14:textId="77777777" w:rsidR="00A03B1B" w:rsidRPr="00A03B1B" w:rsidRDefault="00A03B1B" w:rsidP="00A03B1B">
            <w:pPr>
              <w:numPr>
                <w:ilvl w:val="0"/>
                <w:numId w:val="3"/>
              </w:numPr>
              <w:spacing w:before="120" w:after="120"/>
              <w:ind w:left="324"/>
              <w:rPr>
                <w:rFonts w:ascii="Arial" w:eastAsia="SimSun" w:hAnsi="Arial"/>
              </w:rPr>
            </w:pPr>
            <w:r w:rsidRPr="00A03B1B">
              <w:rPr>
                <w:rFonts w:ascii="Arial" w:eastAsia="SimSun" w:hAnsi="Arial"/>
              </w:rPr>
              <w:lastRenderedPageBreak/>
              <w:t>DRRS-eligible Resources that did not receive a DAM award may offer into the RTM provided that they submitted and maintained an On-Line Resource Status (or statuses of DRRS or OFF if eligible to provide Non-Spinning Reserve (Non-Spin)) for a given Operating Hour in their Current Operating Plan (COP) for Day-Ahead Reliability Unit Commitment (DRUC) and each subsequent run of Hourly Reliability Unit Commitment (HRUC).</w:t>
            </w:r>
          </w:p>
        </w:tc>
      </w:tr>
    </w:tbl>
    <w:p w14:paraId="65FFD996"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B62DD7E" w14:textId="77777777">
        <w:trPr>
          <w:trHeight w:val="350"/>
        </w:trPr>
        <w:tc>
          <w:tcPr>
            <w:tcW w:w="10440" w:type="dxa"/>
            <w:tcBorders>
              <w:bottom w:val="single" w:sz="4" w:space="0" w:color="auto"/>
            </w:tcBorders>
            <w:shd w:val="clear" w:color="auto" w:fill="FFFFFF"/>
            <w:vAlign w:val="center"/>
          </w:tcPr>
          <w:p w14:paraId="178E5BC2" w14:textId="77777777" w:rsidR="00152993" w:rsidRDefault="00152993">
            <w:pPr>
              <w:pStyle w:val="Header"/>
              <w:jc w:val="center"/>
            </w:pPr>
            <w:r>
              <w:t>Revised Proposed Protocol Language</w:t>
            </w:r>
          </w:p>
        </w:tc>
      </w:tr>
    </w:tbl>
    <w:p w14:paraId="5A24D123" w14:textId="77777777" w:rsidR="00A03B1B" w:rsidRPr="00A03B1B" w:rsidRDefault="00A03B1B" w:rsidP="00A03B1B">
      <w:pPr>
        <w:keepNext/>
        <w:spacing w:before="240" w:after="240"/>
        <w:outlineLvl w:val="1"/>
        <w:rPr>
          <w:rFonts w:eastAsia="SimSun"/>
          <w:b/>
          <w:szCs w:val="20"/>
        </w:rPr>
      </w:pPr>
      <w:bookmarkStart w:id="4" w:name="_Toc73847662"/>
      <w:bookmarkStart w:id="5" w:name="_Toc118224377"/>
      <w:bookmarkStart w:id="6" w:name="_Toc118909445"/>
      <w:bookmarkStart w:id="7" w:name="_Toc205190238"/>
      <w:r w:rsidRPr="00A03B1B">
        <w:rPr>
          <w:rFonts w:eastAsia="SimSun"/>
          <w:b/>
          <w:szCs w:val="20"/>
        </w:rPr>
        <w:t>2.1</w:t>
      </w:r>
      <w:r w:rsidRPr="00A03B1B">
        <w:rPr>
          <w:rFonts w:eastAsia="SimSun"/>
          <w:b/>
          <w:szCs w:val="20"/>
        </w:rPr>
        <w:tab/>
        <w:t>DEFINITIONS</w:t>
      </w:r>
      <w:bookmarkEnd w:id="4"/>
      <w:bookmarkEnd w:id="5"/>
      <w:bookmarkEnd w:id="6"/>
      <w:bookmarkEnd w:id="7"/>
    </w:p>
    <w:p w14:paraId="51780840" w14:textId="77777777" w:rsidR="00A03B1B" w:rsidRPr="00A03B1B" w:rsidRDefault="00A03B1B" w:rsidP="00A03B1B">
      <w:pPr>
        <w:spacing w:after="240"/>
        <w:rPr>
          <w:ins w:id="8" w:author="ERCOT" w:date="2025-11-19T20:16:00Z"/>
          <w:rFonts w:eastAsia="SimSun"/>
          <w:b/>
          <w:bCs/>
        </w:rPr>
      </w:pPr>
      <w:bookmarkStart w:id="9" w:name="_Hlk161665448"/>
      <w:ins w:id="10" w:author="ERCOT" w:date="2025-11-19T20:16:00Z">
        <w:r w:rsidRPr="00A03B1B">
          <w:rPr>
            <w:rFonts w:eastAsia="SimSun"/>
            <w:b/>
            <w:bCs/>
          </w:rPr>
          <w:t xml:space="preserve">Dispatchable Reliability Reserve Service (DRRS) </w:t>
        </w:r>
      </w:ins>
    </w:p>
    <w:p w14:paraId="04E1659B" w14:textId="4EC98827" w:rsidR="00A03B1B" w:rsidRPr="00A03B1B" w:rsidRDefault="00A03B1B" w:rsidP="00A03B1B">
      <w:pPr>
        <w:spacing w:after="240"/>
        <w:rPr>
          <w:ins w:id="11" w:author="ERCOT" w:date="2025-11-19T20:16:00Z"/>
          <w:rFonts w:eastAsia="SimSun"/>
        </w:rPr>
      </w:pPr>
      <w:ins w:id="12" w:author="ERCOT" w:date="2025-11-19T20:16:00Z">
        <w:r w:rsidRPr="00A03B1B">
          <w:rPr>
            <w:rFonts w:eastAsia="SimSun"/>
          </w:rPr>
          <w:t xml:space="preserve">An Ancillary Service that provides operating reserves that are intended to manage uncertainty on the ERCOT System while mitigating the need for Reliability Unit Commitment (RUC) instructions.  </w:t>
        </w:r>
      </w:ins>
    </w:p>
    <w:p w14:paraId="5603A36E" w14:textId="77777777" w:rsidR="00A03B1B" w:rsidRPr="00A03B1B" w:rsidRDefault="00A03B1B" w:rsidP="00A03B1B">
      <w:pPr>
        <w:keepNext/>
        <w:tabs>
          <w:tab w:val="left" w:pos="900"/>
        </w:tabs>
        <w:spacing w:before="240" w:after="240"/>
        <w:ind w:left="907" w:hanging="907"/>
        <w:outlineLvl w:val="1"/>
        <w:rPr>
          <w:rFonts w:eastAsia="SimSun"/>
          <w:szCs w:val="20"/>
        </w:rPr>
      </w:pPr>
      <w:r w:rsidRPr="00A03B1B">
        <w:rPr>
          <w:rFonts w:eastAsia="SimSun"/>
          <w:b/>
          <w:szCs w:val="20"/>
        </w:rPr>
        <w:t>Qualified Scheduling Entity (QSE)-Committed Interval</w:t>
      </w:r>
    </w:p>
    <w:p w14:paraId="64A18EAC" w14:textId="77777777" w:rsidR="00A03B1B" w:rsidRPr="00A03B1B" w:rsidRDefault="00A03B1B" w:rsidP="00A03B1B">
      <w:pPr>
        <w:spacing w:after="240"/>
        <w:rPr>
          <w:rFonts w:eastAsia="SimSun"/>
        </w:rPr>
      </w:pPr>
      <w:r w:rsidRPr="00A03B1B">
        <w:rPr>
          <w:rFonts w:eastAsia="SimSun"/>
          <w:color w:val="000000"/>
        </w:rPr>
        <w:t xml:space="preserve">A Settlement Interval for which the QSE for a Resource has committed the Resource without a Reliability Unit Commitment (RUC) instruction </w:t>
      </w:r>
      <w:ins w:id="13" w:author="ERCOT" w:date="2024-03-18T14:44:00Z">
        <w:r w:rsidRPr="00A03B1B">
          <w:rPr>
            <w:rFonts w:eastAsia="SimSun"/>
            <w:color w:val="000000"/>
          </w:rPr>
          <w:t>o</w:t>
        </w:r>
      </w:ins>
      <w:ins w:id="14" w:author="ERCOT" w:date="2024-03-18T14:45:00Z">
        <w:r w:rsidRPr="00A03B1B">
          <w:rPr>
            <w:rFonts w:eastAsia="SimSun"/>
            <w:color w:val="000000"/>
          </w:rPr>
          <w:t xml:space="preserve">r a deployment for </w:t>
        </w:r>
      </w:ins>
      <w:ins w:id="15" w:author="ERCOT" w:date="2024-03-19T13:23:00Z">
        <w:r w:rsidRPr="00A03B1B">
          <w:rPr>
            <w:rFonts w:eastAsia="SimSun"/>
            <w:color w:val="000000"/>
          </w:rPr>
          <w:t>Dispatchable Reliability Reserve Service (</w:t>
        </w:r>
      </w:ins>
      <w:ins w:id="16" w:author="ERCOT" w:date="2024-03-18T14:45:00Z">
        <w:r w:rsidRPr="00A03B1B">
          <w:rPr>
            <w:rFonts w:eastAsia="SimSun"/>
            <w:color w:val="000000"/>
          </w:rPr>
          <w:t>DRRS</w:t>
        </w:r>
      </w:ins>
      <w:ins w:id="17" w:author="ERCOT" w:date="2024-03-19T13:23:00Z">
        <w:r w:rsidRPr="00A03B1B">
          <w:rPr>
            <w:rFonts w:eastAsia="SimSun"/>
            <w:color w:val="000000"/>
          </w:rPr>
          <w:t>)</w:t>
        </w:r>
      </w:ins>
      <w:ins w:id="18" w:author="ERCOT" w:date="2024-03-18T14:45:00Z">
        <w:r w:rsidRPr="00A03B1B">
          <w:rPr>
            <w:rFonts w:eastAsia="SimSun"/>
            <w:color w:val="000000"/>
          </w:rPr>
          <w:t xml:space="preserve"> </w:t>
        </w:r>
      </w:ins>
      <w:r w:rsidRPr="00A03B1B">
        <w:rPr>
          <w:rFonts w:eastAsia="SimSun"/>
          <w:color w:val="000000"/>
        </w:rPr>
        <w:t>to commit it.  For Settlement purposes, a</w:t>
      </w:r>
      <w:r w:rsidRPr="00A03B1B">
        <w:rPr>
          <w:rFonts w:eastAsia="SimSun"/>
        </w:rPr>
        <w:t xml:space="preserve"> Resource with a Current Operating Plan (COP) Resource Status of OFFQS will not be considered as QSE-committed for the Settlement Interval unless that interval has been committed due to a Day-Ahead Market (DAM) award for energy.</w:t>
      </w:r>
    </w:p>
    <w:p w14:paraId="24EB42EA" w14:textId="77777777" w:rsidR="00A03B1B" w:rsidRPr="00A03B1B" w:rsidRDefault="00A03B1B" w:rsidP="00A03B1B">
      <w:pPr>
        <w:spacing w:after="240"/>
        <w:rPr>
          <w:rFonts w:eastAsia="SimSun"/>
        </w:rPr>
      </w:pPr>
      <w:r w:rsidRPr="00A03B1B">
        <w:rPr>
          <w:rFonts w:eastAsia="SimSun"/>
          <w:b/>
          <w:bCs/>
        </w:rPr>
        <w:t>Reliability Unit Commitment for Additional Capacity (RUCAC)-Hour</w:t>
      </w:r>
      <w:r w:rsidRPr="00A03B1B">
        <w:rPr>
          <w:rFonts w:eastAsia="SimSun"/>
        </w:rPr>
        <w:t xml:space="preserve"> </w:t>
      </w:r>
    </w:p>
    <w:p w14:paraId="7072CA18" w14:textId="77777777" w:rsidR="00A03B1B" w:rsidRPr="00A03B1B" w:rsidRDefault="00A03B1B" w:rsidP="00A03B1B">
      <w:pPr>
        <w:spacing w:after="240"/>
        <w:rPr>
          <w:rFonts w:eastAsia="SimSun"/>
        </w:rPr>
      </w:pPr>
      <w:r w:rsidRPr="00A03B1B">
        <w:rPr>
          <w:rFonts w:eastAsia="SimSun"/>
        </w:rPr>
        <w:t>An Operating Hour for which a Combined Cycle Generation Resource is Qualified Scheduling Entity (QSE)-committed and receives a Reliability Unit Commitment (RUC) instruction from ERCOT to transition to a configuration with additional capacity above the configuration that was QSE-committed</w:t>
      </w:r>
      <w:ins w:id="19" w:author="ERCOT" w:date="2024-05-20T15:57:00Z">
        <w:r w:rsidRPr="00A03B1B">
          <w:rPr>
            <w:rFonts w:eastAsia="SimSun"/>
          </w:rPr>
          <w:t xml:space="preserve"> or DRRS</w:t>
        </w:r>
      </w:ins>
      <w:ins w:id="20" w:author="ERCOT" w:date="2025-10-24T20:14:00Z">
        <w:r w:rsidRPr="00A03B1B">
          <w:rPr>
            <w:rFonts w:eastAsia="SimSun"/>
          </w:rPr>
          <w:t>-</w:t>
        </w:r>
      </w:ins>
      <w:ins w:id="21" w:author="ERCOT" w:date="2024-05-20T15:57:00Z">
        <w:r w:rsidRPr="00A03B1B">
          <w:rPr>
            <w:rFonts w:eastAsia="SimSun"/>
          </w:rPr>
          <w:t>deployed</w:t>
        </w:r>
      </w:ins>
      <w:r w:rsidRPr="00A03B1B">
        <w:rPr>
          <w:rFonts w:eastAsia="SimSun"/>
        </w:rPr>
        <w:t>.</w:t>
      </w:r>
    </w:p>
    <w:p w14:paraId="7EBFF8AB" w14:textId="77777777" w:rsidR="00A03B1B" w:rsidRPr="00A03B1B" w:rsidRDefault="00A03B1B" w:rsidP="00A03B1B">
      <w:pPr>
        <w:spacing w:after="240"/>
        <w:rPr>
          <w:rFonts w:eastAsia="SimSun"/>
          <w:b/>
          <w:bCs/>
        </w:rPr>
      </w:pPr>
      <w:r w:rsidRPr="00A03B1B">
        <w:rPr>
          <w:rFonts w:eastAsia="SimSun"/>
          <w:b/>
          <w:bCs/>
        </w:rPr>
        <w:t xml:space="preserve">Reliability Unit Commitment for Additional Capacity (RUCAC)-Interval </w:t>
      </w:r>
    </w:p>
    <w:p w14:paraId="25B3C55D" w14:textId="77777777" w:rsidR="00A03B1B" w:rsidRPr="00A03B1B" w:rsidRDefault="00A03B1B" w:rsidP="00A03B1B">
      <w:pPr>
        <w:spacing w:after="240"/>
        <w:rPr>
          <w:rFonts w:eastAsia="SimSun"/>
          <w:color w:val="000000"/>
        </w:rPr>
      </w:pPr>
      <w:r w:rsidRPr="00A03B1B">
        <w:rPr>
          <w:rFonts w:eastAsia="SimSun"/>
        </w:rPr>
        <w:t>A Settlement Interval within the hour for which there is a Reliability Unit Commitment (RUC) instruction from ERCOT for a Combined Cycle Generation Resource to transition to a configuration with additional capacity above the configuration that was Qualified Scheduling Entity (QSE)-committed</w:t>
      </w:r>
      <w:ins w:id="22" w:author="ERCOT" w:date="2024-05-20T15:53:00Z">
        <w:r w:rsidRPr="00A03B1B">
          <w:rPr>
            <w:rFonts w:eastAsia="SimSun"/>
          </w:rPr>
          <w:t xml:space="preserve"> or DRRS</w:t>
        </w:r>
      </w:ins>
      <w:ins w:id="23" w:author="ERCOT" w:date="2025-10-24T20:15:00Z">
        <w:r w:rsidRPr="00A03B1B">
          <w:rPr>
            <w:rFonts w:eastAsia="SimSun"/>
          </w:rPr>
          <w:t>-</w:t>
        </w:r>
      </w:ins>
      <w:ins w:id="24" w:author="ERCOT" w:date="2024-05-20T15:53:00Z">
        <w:r w:rsidRPr="00A03B1B">
          <w:rPr>
            <w:rFonts w:eastAsia="SimSun"/>
          </w:rPr>
          <w:t>deployed</w:t>
        </w:r>
      </w:ins>
      <w:r w:rsidRPr="00A03B1B">
        <w:rPr>
          <w:rFonts w:eastAsia="SimSun"/>
        </w:rPr>
        <w:t>.</w:t>
      </w:r>
    </w:p>
    <w:p w14:paraId="7CA74365" w14:textId="77777777" w:rsidR="00A03B1B" w:rsidRPr="00A03B1B" w:rsidRDefault="00A03B1B" w:rsidP="00A03B1B">
      <w:pPr>
        <w:keepNext/>
        <w:numPr>
          <w:ilvl w:val="1"/>
          <w:numId w:val="0"/>
        </w:numPr>
        <w:spacing w:before="240" w:after="360"/>
        <w:outlineLvl w:val="1"/>
        <w:rPr>
          <w:rFonts w:eastAsia="SimSun"/>
          <w:b/>
          <w:szCs w:val="20"/>
        </w:rPr>
      </w:pPr>
      <w:bookmarkStart w:id="25" w:name="_Toc118224650"/>
      <w:bookmarkStart w:id="26" w:name="_Toc118909718"/>
      <w:bookmarkStart w:id="27" w:name="_Toc205190567"/>
      <w:bookmarkEnd w:id="9"/>
      <w:r w:rsidRPr="00A03B1B">
        <w:rPr>
          <w:rFonts w:eastAsia="SimSun"/>
          <w:b/>
          <w:szCs w:val="20"/>
        </w:rPr>
        <w:t>2.2</w:t>
      </w:r>
      <w:r w:rsidRPr="00A03B1B">
        <w:rPr>
          <w:rFonts w:eastAsia="SimSun"/>
          <w:b/>
          <w:szCs w:val="20"/>
        </w:rPr>
        <w:tab/>
        <w:t>ACRONYMS AND ABBREVIATIONS</w:t>
      </w:r>
      <w:bookmarkEnd w:id="25"/>
      <w:bookmarkEnd w:id="26"/>
      <w:bookmarkEnd w:id="27"/>
    </w:p>
    <w:p w14:paraId="37D165E4" w14:textId="77777777" w:rsidR="00A03B1B" w:rsidRPr="00A03B1B" w:rsidRDefault="00A03B1B" w:rsidP="00A03B1B">
      <w:pPr>
        <w:tabs>
          <w:tab w:val="left" w:pos="2160"/>
        </w:tabs>
        <w:rPr>
          <w:ins w:id="28" w:author="ERCOT" w:date="2025-10-24T20:15:00Z"/>
          <w:rFonts w:eastAsia="SimSun"/>
        </w:rPr>
      </w:pPr>
      <w:ins w:id="29" w:author="ERCOT" w:date="2024-01-08T10:56:00Z">
        <w:r w:rsidRPr="00A03B1B">
          <w:rPr>
            <w:rFonts w:eastAsia="SimSun"/>
            <w:b/>
          </w:rPr>
          <w:t>DRRS</w:t>
        </w:r>
        <w:r w:rsidRPr="00A03B1B">
          <w:rPr>
            <w:rFonts w:eastAsia="SimSun"/>
          </w:rPr>
          <w:tab/>
          <w:t>Dispatchable Reliability Reserve Service</w:t>
        </w:r>
      </w:ins>
    </w:p>
    <w:p w14:paraId="773E9A64" w14:textId="77777777" w:rsidR="00A03B1B" w:rsidRPr="00A03B1B" w:rsidRDefault="00A03B1B" w:rsidP="00A03B1B">
      <w:pPr>
        <w:rPr>
          <w:ins w:id="30" w:author="ERCOT" w:date="2024-01-08T12:59:00Z"/>
          <w:rFonts w:eastAsia="SimSun"/>
        </w:rPr>
      </w:pPr>
    </w:p>
    <w:p w14:paraId="37B5E1DE" w14:textId="77777777" w:rsidR="00A03B1B" w:rsidRPr="00A03B1B" w:rsidRDefault="00A03B1B" w:rsidP="00A03B1B">
      <w:pPr>
        <w:keepNext/>
        <w:tabs>
          <w:tab w:val="left" w:pos="1080"/>
        </w:tabs>
        <w:spacing w:before="240" w:after="240"/>
        <w:ind w:left="1080" w:hanging="1080"/>
        <w:outlineLvl w:val="2"/>
        <w:rPr>
          <w:rFonts w:eastAsia="SimSun"/>
          <w:b/>
          <w:bCs/>
          <w:i/>
          <w:szCs w:val="20"/>
        </w:rPr>
      </w:pPr>
      <w:bookmarkStart w:id="31" w:name="_Toc204048508"/>
      <w:bookmarkStart w:id="32" w:name="_Toc400526095"/>
      <w:bookmarkStart w:id="33" w:name="_Toc405534413"/>
      <w:bookmarkStart w:id="34" w:name="_Toc406570426"/>
      <w:bookmarkStart w:id="35" w:name="_Toc410910578"/>
      <w:bookmarkStart w:id="36" w:name="_Toc411841006"/>
      <w:bookmarkStart w:id="37" w:name="_Toc422146968"/>
      <w:bookmarkStart w:id="38" w:name="_Toc433020564"/>
      <w:bookmarkStart w:id="39" w:name="_Toc437262005"/>
      <w:bookmarkStart w:id="40" w:name="_Toc478375177"/>
      <w:bookmarkStart w:id="41" w:name="_Toc91055053"/>
      <w:bookmarkStart w:id="42" w:name="_Toc135988922"/>
      <w:r w:rsidRPr="00A03B1B">
        <w:rPr>
          <w:rFonts w:eastAsia="SimSun"/>
          <w:b/>
          <w:bCs/>
          <w:i/>
          <w:szCs w:val="20"/>
        </w:rPr>
        <w:t>3.2.3</w:t>
      </w:r>
      <w:r w:rsidRPr="00A03B1B">
        <w:rPr>
          <w:rFonts w:eastAsia="SimSun"/>
          <w:b/>
          <w:bCs/>
          <w:i/>
          <w:szCs w:val="20"/>
        </w:rPr>
        <w:tab/>
        <w:t>Short-Term System Adequacy Reports</w:t>
      </w:r>
      <w:bookmarkEnd w:id="31"/>
      <w:bookmarkEnd w:id="32"/>
      <w:bookmarkEnd w:id="33"/>
      <w:bookmarkEnd w:id="34"/>
      <w:bookmarkEnd w:id="35"/>
      <w:bookmarkEnd w:id="36"/>
      <w:bookmarkEnd w:id="37"/>
      <w:bookmarkEnd w:id="38"/>
      <w:bookmarkEnd w:id="39"/>
      <w:bookmarkEnd w:id="40"/>
      <w:bookmarkEnd w:id="41"/>
      <w:bookmarkEnd w:id="42"/>
    </w:p>
    <w:p w14:paraId="57A6DF15" w14:textId="77777777" w:rsidR="00A03B1B" w:rsidRPr="00A03B1B" w:rsidRDefault="00A03B1B" w:rsidP="00A03B1B">
      <w:pPr>
        <w:spacing w:after="240"/>
        <w:ind w:left="720" w:hanging="720"/>
        <w:rPr>
          <w:rFonts w:eastAsia="SimSun"/>
          <w:iCs/>
          <w:color w:val="000000"/>
        </w:rPr>
      </w:pPr>
      <w:bookmarkStart w:id="43" w:name="_Toc199405301"/>
      <w:bookmarkStart w:id="44" w:name="_Toc400526142"/>
      <w:bookmarkStart w:id="45" w:name="_Toc405534460"/>
      <w:bookmarkStart w:id="46" w:name="_Toc406570473"/>
      <w:bookmarkStart w:id="47" w:name="_Toc410910625"/>
      <w:bookmarkStart w:id="48" w:name="_Toc411841053"/>
      <w:bookmarkStart w:id="49" w:name="_Toc422147015"/>
      <w:bookmarkStart w:id="50" w:name="_Toc433020611"/>
      <w:bookmarkStart w:id="51" w:name="_Toc437262052"/>
      <w:bookmarkStart w:id="52" w:name="_Toc478375227"/>
      <w:bookmarkStart w:id="53" w:name="_Toc135988977"/>
      <w:bookmarkStart w:id="54" w:name="_Toc135989105"/>
      <w:r w:rsidRPr="00A03B1B">
        <w:rPr>
          <w:rFonts w:eastAsia="SimSun"/>
          <w:iCs/>
          <w:color w:val="000000"/>
        </w:rPr>
        <w:t>(1)</w:t>
      </w:r>
      <w:r w:rsidRPr="00A03B1B">
        <w:rPr>
          <w:rFonts w:eastAsia="SimSun"/>
          <w:iCs/>
          <w:color w:val="000000"/>
        </w:rPr>
        <w:tab/>
        <w:t xml:space="preserve">ERCOT shall generate and post short-term adequacy reports on the </w:t>
      </w:r>
      <w:r w:rsidRPr="00A03B1B">
        <w:rPr>
          <w:rFonts w:eastAsia="SimSun"/>
        </w:rPr>
        <w:t>ERCOT website</w:t>
      </w:r>
      <w:r w:rsidRPr="00A03B1B">
        <w:rPr>
          <w:rFonts w:eastAsia="SimSun"/>
          <w:iCs/>
          <w:color w:val="000000"/>
        </w:rPr>
        <w:t xml:space="preserve">.  ERCOT shall update these reports hourly following updates to the Seven-Day Load Forecast, except </w:t>
      </w:r>
      <w:proofErr w:type="gramStart"/>
      <w:r w:rsidRPr="00A03B1B">
        <w:rPr>
          <w:rFonts w:eastAsia="SimSun"/>
          <w:iCs/>
          <w:color w:val="000000"/>
        </w:rPr>
        <w:t>where</w:t>
      </w:r>
      <w:proofErr w:type="gramEnd"/>
      <w:r w:rsidRPr="00A03B1B">
        <w:rPr>
          <w:rFonts w:eastAsia="SimSun"/>
          <w:iCs/>
          <w:color w:val="000000"/>
        </w:rPr>
        <w:t xml:space="preserve"> noted otherwise.  The short-term adequacy reports will provide:</w:t>
      </w:r>
    </w:p>
    <w:p w14:paraId="37C915E0" w14:textId="77777777" w:rsidR="00A03B1B" w:rsidRPr="00A03B1B" w:rsidRDefault="00A03B1B" w:rsidP="00A03B1B">
      <w:pPr>
        <w:spacing w:after="240"/>
        <w:ind w:left="1440" w:hanging="720"/>
        <w:rPr>
          <w:rFonts w:eastAsia="SimSun"/>
          <w:color w:val="000000"/>
        </w:rPr>
      </w:pPr>
      <w:r w:rsidRPr="00A03B1B">
        <w:rPr>
          <w:rFonts w:eastAsia="SimSun"/>
          <w:color w:val="000000"/>
        </w:rPr>
        <w:t>(a)</w:t>
      </w:r>
      <w:r w:rsidRPr="00A03B1B">
        <w:rPr>
          <w:rFonts w:eastAsia="SimSun"/>
          <w:color w:val="000000"/>
        </w:rPr>
        <w:tab/>
        <w:t>For Generation Resources, the available On-Line Resource capacity for each hour, aggregated by Forecast Zone, using the COP for the first seven days</w:t>
      </w:r>
      <w:r w:rsidRPr="00A03B1B">
        <w:rPr>
          <w:rFonts w:eastAsia="SimSun"/>
        </w:rPr>
        <w:t xml:space="preserve"> and considering Resources with a COP Resource Status listed in paragraph (5)(b)(i) of Section 3.9.1, Current Operating Plan (COP) Criteria</w:t>
      </w:r>
      <w:r w:rsidRPr="00A03B1B">
        <w:rPr>
          <w:rFonts w:eastAsia="SimSun"/>
          <w:color w:val="000000"/>
        </w:rPr>
        <w:t>;</w:t>
      </w:r>
    </w:p>
    <w:p w14:paraId="385905C5" w14:textId="77777777" w:rsidR="00A03B1B" w:rsidRPr="00A03B1B" w:rsidRDefault="00A03B1B" w:rsidP="00A03B1B">
      <w:pPr>
        <w:spacing w:after="240"/>
        <w:ind w:left="1440" w:hanging="720"/>
        <w:rPr>
          <w:rFonts w:eastAsia="SimSun"/>
        </w:rPr>
      </w:pPr>
      <w:r w:rsidRPr="00A03B1B">
        <w:rPr>
          <w:rFonts w:eastAsia="SimSun"/>
        </w:rPr>
        <w:t>(b)</w:t>
      </w:r>
      <w:r w:rsidRPr="00A03B1B">
        <w:rPr>
          <w:rFonts w:eastAsia="SimSun"/>
        </w:rPr>
        <w:tab/>
        <w:t xml:space="preserve">The total system-wide capacity of Resource Outages as reflected in the Outage Scheduler that are accepted or approved.  The Resource Outage capacity amount shall be based </w:t>
      </w:r>
      <w:proofErr w:type="gramStart"/>
      <w:r w:rsidRPr="00A03B1B">
        <w:rPr>
          <w:rFonts w:eastAsia="SimSun"/>
        </w:rPr>
        <w:t>from</w:t>
      </w:r>
      <w:proofErr w:type="gramEnd"/>
      <w:r w:rsidRPr="00A03B1B">
        <w:rPr>
          <w:rFonts w:eastAsia="SimSun"/>
        </w:rPr>
        <w:t xml:space="preserve">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Forecast Zone basis in three categories:</w:t>
      </w:r>
    </w:p>
    <w:p w14:paraId="4A3F36C6" w14:textId="77777777" w:rsidR="00A03B1B" w:rsidRPr="00A03B1B" w:rsidRDefault="00A03B1B" w:rsidP="00A03B1B">
      <w:pPr>
        <w:spacing w:after="240"/>
        <w:ind w:left="2160" w:hanging="720"/>
        <w:rPr>
          <w:rFonts w:eastAsia="SimSun"/>
        </w:rPr>
      </w:pPr>
      <w:r w:rsidRPr="00A03B1B">
        <w:rPr>
          <w:rFonts w:eastAsia="SimSun"/>
        </w:rPr>
        <w:t>(i)</w:t>
      </w:r>
      <w:r w:rsidRPr="00A03B1B">
        <w:rPr>
          <w:rFonts w:eastAsia="SimSun"/>
        </w:rPr>
        <w:tab/>
        <w:t xml:space="preserve">IRRs with an Outage Scheduler nature of work other than “New Equipment Energization”;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A03B1B" w:rsidRPr="00A03B1B" w14:paraId="05490F05" w14:textId="77777777" w:rsidTr="00B31BB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76252C75" w14:textId="77777777" w:rsidR="00A03B1B" w:rsidRPr="00A03B1B" w:rsidRDefault="00A03B1B" w:rsidP="00A03B1B">
            <w:pPr>
              <w:spacing w:before="120" w:after="240"/>
              <w:rPr>
                <w:rFonts w:eastAsia="SimSun"/>
                <w:b/>
                <w:i/>
              </w:rPr>
            </w:pPr>
            <w:r w:rsidRPr="00A03B1B">
              <w:rPr>
                <w:rFonts w:eastAsia="SimSun"/>
                <w:b/>
                <w:i/>
              </w:rPr>
              <w:t>[NPRR1029:  Replace paragraph (i) above with the following upon system implementation:]</w:t>
            </w:r>
          </w:p>
          <w:p w14:paraId="0B277F3D" w14:textId="77777777" w:rsidR="00A03B1B" w:rsidRPr="00A03B1B" w:rsidRDefault="00A03B1B" w:rsidP="00A03B1B">
            <w:pPr>
              <w:spacing w:after="240"/>
              <w:ind w:left="2160" w:hanging="720"/>
              <w:rPr>
                <w:rFonts w:eastAsia="SimSun"/>
              </w:rPr>
            </w:pPr>
            <w:r w:rsidRPr="00A03B1B">
              <w:rPr>
                <w:rFonts w:eastAsia="SimSun"/>
              </w:rPr>
              <w:t>(i)</w:t>
            </w:r>
            <w:r w:rsidRPr="00A03B1B">
              <w:rPr>
                <w:rFonts w:eastAsia="SimSun"/>
              </w:rPr>
              <w:tab/>
              <w:t>IRRs and the intermittent renewable generation component of each DC-</w:t>
            </w:r>
            <w:r w:rsidRPr="00A03B1B">
              <w:rPr>
                <w:rFonts w:eastAsia="SimSun"/>
                <w:color w:val="000000"/>
              </w:rPr>
              <w:t>Coupled Resource</w:t>
            </w:r>
            <w:r w:rsidRPr="00A03B1B">
              <w:rPr>
                <w:rFonts w:eastAsia="SimSun"/>
              </w:rPr>
              <w:t xml:space="preserve"> with an Outage Scheduler nature of work other than “New Equipment Energization”;</w:t>
            </w:r>
          </w:p>
        </w:tc>
      </w:tr>
    </w:tbl>
    <w:p w14:paraId="5ED1EDB5" w14:textId="77777777" w:rsidR="00A03B1B" w:rsidRPr="00A03B1B" w:rsidRDefault="00A03B1B" w:rsidP="00A03B1B">
      <w:pPr>
        <w:spacing w:before="240" w:after="240"/>
        <w:ind w:left="2160" w:hanging="720"/>
        <w:rPr>
          <w:rFonts w:eastAsia="SimSun"/>
        </w:rPr>
      </w:pPr>
      <w:r w:rsidRPr="00A03B1B">
        <w:rPr>
          <w:rFonts w:eastAsia="SimSun"/>
        </w:rPr>
        <w:t>(ii)</w:t>
      </w:r>
      <w:r w:rsidRPr="00A03B1B">
        <w:rPr>
          <w:rFonts w:eastAsia="SimSun"/>
        </w:rPr>
        <w:tab/>
        <w:t>Other Resources with an Outage Scheduler nature of work other than “New Equipment Energization”; and</w:t>
      </w:r>
    </w:p>
    <w:p w14:paraId="3699301E" w14:textId="77777777" w:rsidR="00A03B1B" w:rsidRPr="00A03B1B" w:rsidRDefault="00A03B1B" w:rsidP="00A03B1B">
      <w:pPr>
        <w:spacing w:after="240"/>
        <w:ind w:left="2160" w:hanging="720"/>
        <w:rPr>
          <w:rFonts w:eastAsia="SimSun"/>
          <w:color w:val="000000"/>
        </w:rPr>
      </w:pPr>
      <w:r w:rsidRPr="00A03B1B">
        <w:rPr>
          <w:rFonts w:eastAsia="SimSun"/>
        </w:rPr>
        <w:t>(iii)</w:t>
      </w:r>
      <w:r w:rsidRPr="00A03B1B">
        <w:rPr>
          <w:rFonts w:eastAsia="SimSun"/>
        </w:rPr>
        <w:tab/>
        <w:t>Resources with an Outage Scheduler nature of work “New Equipment Energization”;</w:t>
      </w:r>
    </w:p>
    <w:p w14:paraId="2DD7AFF0" w14:textId="77777777" w:rsidR="00A03B1B" w:rsidRPr="00A03B1B" w:rsidRDefault="00A03B1B" w:rsidP="00A03B1B">
      <w:pPr>
        <w:spacing w:after="240"/>
        <w:ind w:left="1440" w:hanging="720"/>
        <w:rPr>
          <w:rFonts w:eastAsia="SimSun"/>
          <w:color w:val="000000"/>
        </w:rPr>
      </w:pPr>
      <w:r w:rsidRPr="00A03B1B">
        <w:rPr>
          <w:rFonts w:eastAsia="SimSun"/>
          <w:color w:val="000000"/>
        </w:rPr>
        <w:t>(c)</w:t>
      </w:r>
      <w:r w:rsidRPr="00A03B1B">
        <w:rPr>
          <w:rFonts w:eastAsia="SimSun"/>
          <w:color w:val="000000"/>
        </w:rPr>
        <w:tab/>
        <w:t>For Load Resources, the available capacity for each hour aggregated by Forecast Zone, using the COP</w:t>
      </w:r>
      <w:r w:rsidRPr="00A03B1B">
        <w:rPr>
          <w:rFonts w:eastAsia="SimSun"/>
        </w:rPr>
        <w:t xml:space="preserve"> for the first seven days and considering Resources with a COP Resource Status of ONL</w:t>
      </w:r>
      <w:r w:rsidRPr="00A03B1B">
        <w:rPr>
          <w:rFonts w:eastAsia="SimSun"/>
          <w:color w:val="000000"/>
        </w:rPr>
        <w:t>;</w:t>
      </w:r>
    </w:p>
    <w:p w14:paraId="46855724" w14:textId="77777777" w:rsidR="00A03B1B" w:rsidRPr="00A03B1B" w:rsidRDefault="00A03B1B" w:rsidP="00A03B1B">
      <w:pPr>
        <w:spacing w:after="240"/>
        <w:ind w:left="1440" w:hanging="720"/>
        <w:rPr>
          <w:rFonts w:eastAsia="SimSun"/>
          <w:color w:val="000000"/>
        </w:rPr>
      </w:pPr>
      <w:r w:rsidRPr="00A03B1B">
        <w:rPr>
          <w:rFonts w:eastAsia="SimSun"/>
          <w:color w:val="000000"/>
        </w:rPr>
        <w:t>(d)</w:t>
      </w:r>
      <w:r w:rsidRPr="00A03B1B">
        <w:rPr>
          <w:rFonts w:eastAsia="SimSun"/>
          <w:color w:val="000000"/>
        </w:rPr>
        <w:tab/>
        <w:t xml:space="preserve">The total capability of Resources </w:t>
      </w:r>
      <w:proofErr w:type="gramStart"/>
      <w:r w:rsidRPr="00A03B1B">
        <w:rPr>
          <w:rFonts w:eastAsia="SimSun"/>
          <w:color w:val="000000"/>
        </w:rPr>
        <w:t>available</w:t>
      </w:r>
      <w:proofErr w:type="gramEnd"/>
      <w:r w:rsidRPr="00A03B1B">
        <w:rPr>
          <w:rFonts w:eastAsia="SimSun"/>
          <w:color w:val="000000"/>
        </w:rPr>
        <w:t xml:space="preserve"> to provide the following Ancillary Service combinations, using COPs submitted by QSEs for the first seven days and capped by the COP limits for individual Resources.  A Resource’s capability shall only be included in the sums below if the Resource Status allows the Resource to provide at least one of the Ancillary Services within the sum:</w:t>
      </w:r>
    </w:p>
    <w:p w14:paraId="046CC876" w14:textId="77777777" w:rsidR="00A03B1B" w:rsidRPr="00A03B1B" w:rsidRDefault="00A03B1B" w:rsidP="00A03B1B">
      <w:pPr>
        <w:spacing w:after="240"/>
        <w:ind w:left="2160" w:hanging="720"/>
        <w:rPr>
          <w:rFonts w:eastAsia="SimSun"/>
          <w:color w:val="000000"/>
        </w:rPr>
      </w:pPr>
      <w:r w:rsidRPr="00A03B1B">
        <w:rPr>
          <w:rFonts w:eastAsia="SimSun"/>
          <w:color w:val="000000"/>
        </w:rPr>
        <w:lastRenderedPageBreak/>
        <w:t>(i)</w:t>
      </w:r>
      <w:r w:rsidRPr="00A03B1B">
        <w:rPr>
          <w:rFonts w:eastAsia="SimSun"/>
          <w:color w:val="000000"/>
        </w:rPr>
        <w:tab/>
        <w:t xml:space="preserve">Capacity to provide Regulation Up Service (Reg-Up), irrespective of whether it </w:t>
      </w:r>
      <w:proofErr w:type="gramStart"/>
      <w:r w:rsidRPr="00A03B1B">
        <w:rPr>
          <w:rFonts w:eastAsia="SimSun"/>
          <w:color w:val="000000"/>
        </w:rPr>
        <w:t>is capable of providing</w:t>
      </w:r>
      <w:proofErr w:type="gramEnd"/>
      <w:r w:rsidRPr="00A03B1B">
        <w:rPr>
          <w:rFonts w:eastAsia="SimSun"/>
          <w:color w:val="000000"/>
        </w:rPr>
        <w:t xml:space="preserve"> any other Ancillary Service;</w:t>
      </w:r>
    </w:p>
    <w:p w14:paraId="5C531C2D" w14:textId="77777777" w:rsidR="00A03B1B" w:rsidRPr="00A03B1B" w:rsidRDefault="00A03B1B" w:rsidP="00A03B1B">
      <w:pPr>
        <w:spacing w:after="240"/>
        <w:ind w:left="2160" w:hanging="720"/>
        <w:rPr>
          <w:rFonts w:eastAsia="SimSun"/>
          <w:color w:val="000000"/>
        </w:rPr>
      </w:pPr>
      <w:r w:rsidRPr="00A03B1B">
        <w:rPr>
          <w:rFonts w:eastAsia="SimSun"/>
          <w:color w:val="000000"/>
        </w:rPr>
        <w:t>(ii)</w:t>
      </w:r>
      <w:r w:rsidRPr="00A03B1B">
        <w:rPr>
          <w:rFonts w:eastAsia="SimSun"/>
          <w:color w:val="000000"/>
        </w:rPr>
        <w:tab/>
        <w:t xml:space="preserve">Capacity to provide Responsive Reserve (RRS), irrespective of whether it </w:t>
      </w:r>
      <w:proofErr w:type="gramStart"/>
      <w:r w:rsidRPr="00A03B1B">
        <w:rPr>
          <w:rFonts w:eastAsia="SimSun"/>
          <w:color w:val="000000"/>
        </w:rPr>
        <w:t>is capable of providing</w:t>
      </w:r>
      <w:proofErr w:type="gramEnd"/>
      <w:r w:rsidRPr="00A03B1B">
        <w:rPr>
          <w:rFonts w:eastAsia="SimSun"/>
          <w:color w:val="000000"/>
        </w:rPr>
        <w:t xml:space="preserve"> any other Ancillary Service;</w:t>
      </w:r>
    </w:p>
    <w:p w14:paraId="7B6CC4DC" w14:textId="77777777" w:rsidR="00A03B1B" w:rsidRPr="00A03B1B" w:rsidRDefault="00A03B1B" w:rsidP="00A03B1B">
      <w:pPr>
        <w:spacing w:after="240"/>
        <w:ind w:left="2160" w:hanging="720"/>
        <w:rPr>
          <w:rFonts w:eastAsia="SimSun"/>
          <w:color w:val="000000"/>
        </w:rPr>
      </w:pPr>
      <w:r w:rsidRPr="00A03B1B">
        <w:rPr>
          <w:rFonts w:eastAsia="SimSun"/>
          <w:color w:val="000000"/>
        </w:rPr>
        <w:t>(iii)</w:t>
      </w:r>
      <w:r w:rsidRPr="00A03B1B">
        <w:rPr>
          <w:rFonts w:eastAsia="SimSun"/>
          <w:color w:val="000000"/>
        </w:rPr>
        <w:tab/>
        <w:t xml:space="preserve">Capacity to provide ERCOT Contingency Reserve Service (ECRS), irrespective of whether it </w:t>
      </w:r>
      <w:proofErr w:type="gramStart"/>
      <w:r w:rsidRPr="00A03B1B">
        <w:rPr>
          <w:rFonts w:eastAsia="SimSun"/>
          <w:color w:val="000000"/>
        </w:rPr>
        <w:t>is capable of providing</w:t>
      </w:r>
      <w:proofErr w:type="gramEnd"/>
      <w:r w:rsidRPr="00A03B1B">
        <w:rPr>
          <w:rFonts w:eastAsia="SimSun"/>
          <w:color w:val="000000"/>
        </w:rPr>
        <w:t xml:space="preserve"> any other Ancillary Service;</w:t>
      </w:r>
    </w:p>
    <w:p w14:paraId="16C915F3" w14:textId="77777777" w:rsidR="00A03B1B" w:rsidRPr="00A03B1B" w:rsidRDefault="00A03B1B" w:rsidP="00A03B1B">
      <w:pPr>
        <w:spacing w:after="240"/>
        <w:ind w:left="2160" w:hanging="720"/>
        <w:rPr>
          <w:rFonts w:eastAsia="SimSun"/>
          <w:color w:val="000000"/>
        </w:rPr>
      </w:pPr>
      <w:r w:rsidRPr="00A03B1B">
        <w:rPr>
          <w:rFonts w:eastAsia="SimSun"/>
          <w:color w:val="000000"/>
        </w:rPr>
        <w:t>(iv)</w:t>
      </w:r>
      <w:r w:rsidRPr="00A03B1B">
        <w:rPr>
          <w:rFonts w:eastAsia="SimSun"/>
          <w:color w:val="000000"/>
        </w:rPr>
        <w:tab/>
        <w:t xml:space="preserve">Capacity to provide Non-Spinning Reserve (Non-Spin), irrespective of whether it </w:t>
      </w:r>
      <w:proofErr w:type="gramStart"/>
      <w:r w:rsidRPr="00A03B1B">
        <w:rPr>
          <w:rFonts w:eastAsia="SimSun"/>
          <w:color w:val="000000"/>
        </w:rPr>
        <w:t>is capable of providing</w:t>
      </w:r>
      <w:proofErr w:type="gramEnd"/>
      <w:r w:rsidRPr="00A03B1B">
        <w:rPr>
          <w:rFonts w:eastAsia="SimSun"/>
          <w:color w:val="000000"/>
        </w:rPr>
        <w:t xml:space="preserve"> any other Ancillary Service;</w:t>
      </w:r>
    </w:p>
    <w:p w14:paraId="3B5BBFA7" w14:textId="77777777" w:rsidR="00A03B1B" w:rsidRPr="00A03B1B" w:rsidRDefault="00A03B1B" w:rsidP="00A03B1B">
      <w:pPr>
        <w:spacing w:after="240"/>
        <w:ind w:left="2160" w:hanging="720"/>
        <w:rPr>
          <w:rFonts w:eastAsia="SimSun"/>
          <w:color w:val="000000"/>
        </w:rPr>
      </w:pPr>
      <w:r w:rsidRPr="00A03B1B">
        <w:rPr>
          <w:rFonts w:eastAsia="SimSun"/>
          <w:color w:val="000000"/>
        </w:rPr>
        <w:t>(v)</w:t>
      </w:r>
      <w:r w:rsidRPr="00A03B1B">
        <w:rPr>
          <w:rFonts w:eastAsia="SimSun"/>
          <w:color w:val="000000"/>
        </w:rPr>
        <w:tab/>
        <w:t xml:space="preserve">Capacity to provide Reg-Up, RRS, or both, irrespective of whether it </w:t>
      </w:r>
      <w:proofErr w:type="gramStart"/>
      <w:r w:rsidRPr="00A03B1B">
        <w:rPr>
          <w:rFonts w:eastAsia="SimSun"/>
          <w:color w:val="000000"/>
        </w:rPr>
        <w:t>is capable of providing</w:t>
      </w:r>
      <w:proofErr w:type="gramEnd"/>
      <w:r w:rsidRPr="00A03B1B">
        <w:rPr>
          <w:rFonts w:eastAsia="SimSun"/>
          <w:color w:val="000000"/>
        </w:rPr>
        <w:t xml:space="preserve"> ECRS</w:t>
      </w:r>
      <w:ins w:id="55" w:author="ERCOT" w:date="2025-12-08T08:35:00Z">
        <w:r w:rsidRPr="00A03B1B">
          <w:rPr>
            <w:rFonts w:eastAsia="SimSun"/>
            <w:color w:val="000000"/>
          </w:rPr>
          <w:t>,</w:t>
        </w:r>
      </w:ins>
      <w:del w:id="56" w:author="ERCOT" w:date="2025-12-08T08:35:00Z">
        <w:r w:rsidRPr="00A03B1B" w:rsidDel="004727CE">
          <w:rPr>
            <w:rFonts w:eastAsia="SimSun"/>
            <w:color w:val="000000"/>
          </w:rPr>
          <w:delText xml:space="preserve"> or</w:delText>
        </w:r>
      </w:del>
      <w:r w:rsidRPr="00A03B1B">
        <w:rPr>
          <w:rFonts w:eastAsia="SimSun"/>
          <w:color w:val="000000"/>
        </w:rPr>
        <w:t xml:space="preserve"> Non-Spin</w:t>
      </w:r>
      <w:ins w:id="57" w:author="ERCOT" w:date="2025-12-08T08:35:00Z">
        <w:r w:rsidRPr="00A03B1B">
          <w:rPr>
            <w:rFonts w:eastAsia="SimSun"/>
            <w:color w:val="000000"/>
          </w:rPr>
          <w:t>, or DRRS</w:t>
        </w:r>
      </w:ins>
      <w:r w:rsidRPr="00A03B1B">
        <w:rPr>
          <w:rFonts w:eastAsia="SimSun"/>
          <w:color w:val="000000"/>
        </w:rPr>
        <w:t>;</w:t>
      </w:r>
    </w:p>
    <w:p w14:paraId="49D4423C" w14:textId="77777777" w:rsidR="00A03B1B" w:rsidRPr="00A03B1B" w:rsidRDefault="00A03B1B" w:rsidP="00A03B1B">
      <w:pPr>
        <w:spacing w:after="240"/>
        <w:ind w:left="2160" w:hanging="720"/>
        <w:rPr>
          <w:rFonts w:eastAsia="SimSun"/>
          <w:color w:val="000000"/>
        </w:rPr>
      </w:pPr>
      <w:r w:rsidRPr="00A03B1B">
        <w:rPr>
          <w:rFonts w:eastAsia="SimSun"/>
          <w:color w:val="000000"/>
        </w:rPr>
        <w:t>(vi)</w:t>
      </w:r>
      <w:r w:rsidRPr="00A03B1B">
        <w:rPr>
          <w:rFonts w:eastAsia="SimSun"/>
          <w:color w:val="000000"/>
        </w:rPr>
        <w:tab/>
        <w:t>Capacity to provide Reg-Up, RRS, ECRS, or any combination</w:t>
      </w:r>
      <w:ins w:id="58" w:author="ERCOT" w:date="2025-12-08T08:35:00Z">
        <w:r w:rsidRPr="00A03B1B">
          <w:rPr>
            <w:rFonts w:eastAsia="SimSun"/>
            <w:color w:val="000000"/>
          </w:rPr>
          <w:t xml:space="preserve"> thereof</w:t>
        </w:r>
      </w:ins>
      <w:r w:rsidRPr="00A03B1B">
        <w:rPr>
          <w:rFonts w:eastAsia="SimSun"/>
          <w:color w:val="000000"/>
        </w:rPr>
        <w:t xml:space="preserve">, irrespective of whether it </w:t>
      </w:r>
      <w:proofErr w:type="gramStart"/>
      <w:r w:rsidRPr="00A03B1B">
        <w:rPr>
          <w:rFonts w:eastAsia="SimSun"/>
          <w:color w:val="000000"/>
        </w:rPr>
        <w:t>is capable of providing</w:t>
      </w:r>
      <w:proofErr w:type="gramEnd"/>
      <w:r w:rsidRPr="00A03B1B">
        <w:rPr>
          <w:rFonts w:eastAsia="SimSun"/>
          <w:color w:val="000000"/>
        </w:rPr>
        <w:t xml:space="preserve"> Non-Spin</w:t>
      </w:r>
      <w:ins w:id="59" w:author="ERCOT" w:date="2025-12-08T08:35:00Z">
        <w:r w:rsidRPr="00A03B1B">
          <w:rPr>
            <w:rFonts w:eastAsia="SimSun"/>
            <w:color w:val="000000"/>
          </w:rPr>
          <w:t xml:space="preserve"> or DRRS</w:t>
        </w:r>
      </w:ins>
      <w:r w:rsidRPr="00A03B1B">
        <w:rPr>
          <w:rFonts w:eastAsia="SimSun"/>
          <w:color w:val="000000"/>
        </w:rPr>
        <w:t>;</w:t>
      </w:r>
    </w:p>
    <w:p w14:paraId="6EFDC618" w14:textId="77777777" w:rsidR="00A03B1B" w:rsidRPr="00A03B1B" w:rsidRDefault="00A03B1B" w:rsidP="00A03B1B">
      <w:pPr>
        <w:spacing w:after="240"/>
        <w:ind w:left="2160" w:hanging="720"/>
        <w:rPr>
          <w:rFonts w:eastAsia="SimSun"/>
          <w:color w:val="000000"/>
        </w:rPr>
      </w:pPr>
      <w:r w:rsidRPr="00A03B1B">
        <w:rPr>
          <w:rFonts w:eastAsia="SimSun"/>
          <w:color w:val="000000"/>
        </w:rPr>
        <w:t>(vii)</w:t>
      </w:r>
      <w:r w:rsidRPr="00A03B1B">
        <w:rPr>
          <w:rFonts w:eastAsia="SimSun"/>
          <w:color w:val="000000"/>
        </w:rPr>
        <w:tab/>
        <w:t xml:space="preserve">Capacity to provide Reg-Up, RRS, ECRS, Non-Spin, or any combination </w:t>
      </w:r>
      <w:ins w:id="60" w:author="ERCOT" w:date="2025-10-24T20:16:00Z">
        <w:r w:rsidRPr="00A03B1B">
          <w:rPr>
            <w:rFonts w:eastAsia="SimSun"/>
            <w:color w:val="000000"/>
          </w:rPr>
          <w:t>thereof</w:t>
        </w:r>
      </w:ins>
      <w:ins w:id="61" w:author="ERCOT" w:date="2025-08-22T16:42:00Z">
        <w:r w:rsidRPr="00A03B1B">
          <w:rPr>
            <w:rFonts w:eastAsia="SimSun"/>
            <w:color w:val="000000"/>
          </w:rPr>
          <w:t xml:space="preserve">, irrespective of whether it </w:t>
        </w:r>
        <w:proofErr w:type="gramStart"/>
        <w:r w:rsidRPr="00A03B1B">
          <w:rPr>
            <w:rFonts w:eastAsia="SimSun"/>
            <w:color w:val="000000"/>
          </w:rPr>
          <w:t>is capable of providing</w:t>
        </w:r>
        <w:proofErr w:type="gramEnd"/>
        <w:r w:rsidRPr="00A03B1B">
          <w:rPr>
            <w:rFonts w:eastAsia="SimSun"/>
            <w:color w:val="000000"/>
          </w:rPr>
          <w:t xml:space="preserve"> DRRS</w:t>
        </w:r>
      </w:ins>
      <w:r w:rsidRPr="00A03B1B">
        <w:rPr>
          <w:rFonts w:eastAsia="SimSun"/>
          <w:color w:val="000000"/>
        </w:rPr>
        <w:t>;</w:t>
      </w:r>
      <w:del w:id="62" w:author="ERCOT" w:date="2025-12-08T08:35:00Z">
        <w:r w:rsidRPr="00A03B1B" w:rsidDel="004727CE">
          <w:rPr>
            <w:rFonts w:eastAsia="SimSun"/>
            <w:color w:val="000000"/>
          </w:rPr>
          <w:delText xml:space="preserve"> and</w:delText>
        </w:r>
      </w:del>
    </w:p>
    <w:p w14:paraId="18A57FCE" w14:textId="77777777" w:rsidR="00A03B1B" w:rsidRPr="00A03B1B" w:rsidRDefault="00A03B1B" w:rsidP="00A03B1B">
      <w:pPr>
        <w:spacing w:after="240"/>
        <w:ind w:left="2160" w:hanging="720"/>
        <w:rPr>
          <w:ins w:id="63" w:author="ERCOT" w:date="2025-08-22T16:43:00Z"/>
          <w:rFonts w:eastAsia="SimSun"/>
          <w:color w:val="000000"/>
        </w:rPr>
      </w:pPr>
      <w:r w:rsidRPr="00A03B1B">
        <w:rPr>
          <w:rFonts w:eastAsia="SimSun"/>
          <w:color w:val="000000"/>
        </w:rPr>
        <w:t>(viii)</w:t>
      </w:r>
      <w:r w:rsidRPr="00A03B1B">
        <w:rPr>
          <w:rFonts w:eastAsia="SimSun"/>
          <w:color w:val="000000"/>
        </w:rPr>
        <w:tab/>
      </w:r>
      <w:ins w:id="64" w:author="ERCOT" w:date="2025-08-22T16:43:00Z">
        <w:r w:rsidRPr="00A03B1B">
          <w:rPr>
            <w:rFonts w:eastAsia="SimSun"/>
            <w:color w:val="000000"/>
          </w:rPr>
          <w:t>Capacity to provide Reg-Up, RRS, ECRS, Non-Spin, DRRS, or any combination</w:t>
        </w:r>
      </w:ins>
      <w:ins w:id="65" w:author="ERCOT" w:date="2025-10-24T20:16:00Z">
        <w:r w:rsidRPr="00A03B1B">
          <w:rPr>
            <w:rFonts w:eastAsia="SimSun"/>
            <w:color w:val="000000"/>
          </w:rPr>
          <w:t xml:space="preserve"> thereof</w:t>
        </w:r>
      </w:ins>
      <w:ins w:id="66" w:author="ERCOT" w:date="2025-08-22T16:43:00Z">
        <w:r w:rsidRPr="00A03B1B">
          <w:rPr>
            <w:rFonts w:eastAsia="SimSun"/>
            <w:color w:val="000000"/>
          </w:rPr>
          <w:t>; and</w:t>
        </w:r>
      </w:ins>
    </w:p>
    <w:p w14:paraId="2024C9B2" w14:textId="77777777" w:rsidR="00A03B1B" w:rsidRPr="00A03B1B" w:rsidRDefault="00A03B1B" w:rsidP="00A03B1B">
      <w:pPr>
        <w:spacing w:after="240"/>
        <w:ind w:left="2160" w:hanging="720"/>
        <w:rPr>
          <w:rFonts w:eastAsia="SimSun"/>
          <w:color w:val="000000"/>
        </w:rPr>
      </w:pPr>
      <w:ins w:id="67" w:author="ERCOT" w:date="2025-08-22T16:43:00Z">
        <w:r w:rsidRPr="00A03B1B">
          <w:rPr>
            <w:rFonts w:eastAsia="SimSun"/>
            <w:color w:val="000000"/>
          </w:rPr>
          <w:t xml:space="preserve">(ix)     </w:t>
        </w:r>
      </w:ins>
      <w:r w:rsidRPr="00A03B1B">
        <w:rPr>
          <w:rFonts w:eastAsia="SimSun"/>
          <w:color w:val="000000"/>
        </w:rPr>
        <w:t>Capacity to provide Regulation Down Service (Reg-Down);</w:t>
      </w:r>
    </w:p>
    <w:p w14:paraId="3E5A6C8F" w14:textId="77777777" w:rsidR="00A03B1B" w:rsidRPr="00A03B1B" w:rsidRDefault="00A03B1B" w:rsidP="00A03B1B">
      <w:pPr>
        <w:spacing w:after="240"/>
        <w:ind w:left="1440" w:hanging="720"/>
        <w:rPr>
          <w:rFonts w:eastAsia="SimSun"/>
          <w:color w:val="000000"/>
        </w:rPr>
      </w:pPr>
      <w:r w:rsidRPr="00A03B1B">
        <w:rPr>
          <w:rFonts w:eastAsia="SimSun"/>
          <w:color w:val="000000"/>
        </w:rPr>
        <w:t>(e)</w:t>
      </w:r>
      <w:r w:rsidRPr="00A03B1B">
        <w:rPr>
          <w:rFonts w:eastAsia="SimSun"/>
          <w:color w:val="000000"/>
        </w:rPr>
        <w:tab/>
        <w:t>Forecast Demand for each hour described in Section 3.2.2, Demand Forecasts;</w:t>
      </w:r>
    </w:p>
    <w:p w14:paraId="2E037AF3" w14:textId="77777777" w:rsidR="00A03B1B" w:rsidRPr="00A03B1B" w:rsidRDefault="00A03B1B" w:rsidP="00A03B1B">
      <w:pPr>
        <w:spacing w:after="240"/>
        <w:ind w:left="1440" w:hanging="720"/>
        <w:rPr>
          <w:rFonts w:eastAsia="SimSun"/>
          <w:color w:val="000000"/>
        </w:rPr>
      </w:pPr>
      <w:r w:rsidRPr="00A03B1B">
        <w:rPr>
          <w:rFonts w:eastAsia="SimSun"/>
          <w:color w:val="000000"/>
        </w:rPr>
        <w:t>(f)</w:t>
      </w:r>
      <w:r w:rsidRPr="00A03B1B">
        <w:rPr>
          <w:rFonts w:eastAsia="SimSun"/>
          <w:color w:val="000000"/>
        </w:rPr>
        <w:tab/>
        <w:t>For Generation Resources, the available Off-Line Resource capacity that can be started for each hour, aggregated by Forecast Zone, using the COP for the first seven days and considering</w:t>
      </w:r>
      <w:r w:rsidRPr="00A03B1B">
        <w:rPr>
          <w:rFonts w:eastAsia="SimSun"/>
        </w:rPr>
        <w:t xml:space="preserve"> Resources with a COP Resource Status of OFF and temporal constraints</w:t>
      </w:r>
      <w:r w:rsidRPr="00A03B1B">
        <w:rPr>
          <w:rFonts w:eastAsia="SimSun"/>
          <w:color w:val="000000"/>
        </w:rPr>
        <w:t xml:space="preserve">; </w:t>
      </w:r>
    </w:p>
    <w:p w14:paraId="56907D50" w14:textId="77777777" w:rsidR="00A03B1B" w:rsidRPr="00A03B1B" w:rsidRDefault="00A03B1B" w:rsidP="00A03B1B">
      <w:pPr>
        <w:spacing w:after="240"/>
        <w:ind w:left="1440" w:hanging="720"/>
        <w:rPr>
          <w:rFonts w:eastAsia="SimSun"/>
          <w:color w:val="000000"/>
        </w:rPr>
      </w:pPr>
      <w:r w:rsidRPr="00A03B1B">
        <w:rPr>
          <w:rFonts w:eastAsia="SimSun"/>
          <w:color w:val="000000"/>
        </w:rPr>
        <w:t>(g)</w:t>
      </w:r>
      <w:r w:rsidRPr="00A03B1B">
        <w:rPr>
          <w:rFonts w:eastAsia="SimSun"/>
          <w:color w:val="000000"/>
        </w:rPr>
        <w:tab/>
        <w:t xml:space="preserve">Following each Hourly Reliability Unit Commitment (HRUC), the available On-Line capacity from Generation Resources, aggregated by Forecast Zone, based on Real-Time telemetry, for which the COP Resource Status is OFF, OUT, or EMR for all hours within the HRUC Study Period.  The available On-Line capacity will consider those Resources with a Real-Time Resource Status listed in paragraph (5)(b)(i) of Section 3.9.1 excluding SHUTDOWN; </w:t>
      </w:r>
    </w:p>
    <w:p w14:paraId="00245962" w14:textId="77777777" w:rsidR="00A03B1B" w:rsidRPr="00A03B1B" w:rsidRDefault="00A03B1B" w:rsidP="00A03B1B">
      <w:pPr>
        <w:spacing w:after="240"/>
        <w:ind w:left="1440" w:hanging="720"/>
        <w:rPr>
          <w:rFonts w:eastAsia="SimSun"/>
          <w:color w:val="000000"/>
        </w:rPr>
      </w:pPr>
      <w:proofErr w:type="gramStart"/>
      <w:r w:rsidRPr="00A03B1B">
        <w:rPr>
          <w:rFonts w:eastAsia="SimSun"/>
          <w:color w:val="000000"/>
        </w:rPr>
        <w:t>(h)</w:t>
      </w:r>
      <w:r w:rsidRPr="00A03B1B">
        <w:rPr>
          <w:rFonts w:eastAsia="SimSun"/>
          <w:color w:val="000000"/>
        </w:rPr>
        <w:tab/>
        <w:t>For</w:t>
      </w:r>
      <w:proofErr w:type="gramEnd"/>
      <w:r w:rsidRPr="00A03B1B">
        <w:rPr>
          <w:rFonts w:eastAsia="SimSun"/>
          <w:color w:val="000000"/>
        </w:rPr>
        <w:t xml:space="preserve"> each Direct Current Tie (DC Tie), the sum of any ERCOT-approved DC Tie Schedules for each 15-minute interval for the first seven days.  The sum shall be displayed as </w:t>
      </w:r>
      <w:proofErr w:type="gramStart"/>
      <w:r w:rsidRPr="00A03B1B">
        <w:rPr>
          <w:rFonts w:eastAsia="SimSun"/>
          <w:color w:val="000000"/>
        </w:rPr>
        <w:t>an absolute</w:t>
      </w:r>
      <w:proofErr w:type="gramEnd"/>
      <w:r w:rsidRPr="00A03B1B">
        <w:rPr>
          <w:rFonts w:eastAsia="SimSun"/>
          <w:color w:val="000000"/>
        </w:rPr>
        <w:t xml:space="preserve"> value and classified as a net import or net export; </w:t>
      </w:r>
    </w:p>
    <w:p w14:paraId="0D85A69F" w14:textId="77777777" w:rsidR="00A03B1B" w:rsidRPr="00A03B1B" w:rsidRDefault="00A03B1B" w:rsidP="00A03B1B">
      <w:pPr>
        <w:spacing w:after="240"/>
        <w:ind w:left="1440" w:hanging="720"/>
        <w:rPr>
          <w:rFonts w:eastAsia="SimSun"/>
          <w:color w:val="000000"/>
        </w:rPr>
      </w:pPr>
      <w:r w:rsidRPr="00A03B1B">
        <w:rPr>
          <w:rFonts w:eastAsia="SimSun"/>
          <w:color w:val="000000"/>
        </w:rPr>
        <w:t>(i)</w:t>
      </w:r>
      <w:r w:rsidRPr="00A03B1B">
        <w:rPr>
          <w:rFonts w:eastAsia="SimSun"/>
          <w:color w:val="000000"/>
        </w:rPr>
        <w:tab/>
        <w:t xml:space="preserve">The available capacity for each hour for the next seven days.  For day one, and for day two following the execution of the Day-Ahead Reliability Unit Commitment (DRUC) on day one, the available capacity will be the sum of the values </w:t>
      </w:r>
      <w:r w:rsidRPr="00A03B1B">
        <w:rPr>
          <w:rFonts w:eastAsia="SimSun"/>
          <w:color w:val="000000"/>
        </w:rPr>
        <w:lastRenderedPageBreak/>
        <w:t>calculated in paragraphs (a) and (f) above, except that for IRRs the forecasted output will be used instead of COP values, and DC Tie exports will be subtracted.  For the remaining hours of the seven days, the available capacity will be calculated as the sum of the Seasonal HSLs for non-IRR Generation Resources including seasonal Private Use Network capacity and the forecasted output for IRRs minus the total capacity of accepted or approved Resource Outages; and</w:t>
      </w:r>
    </w:p>
    <w:p w14:paraId="5B55E712" w14:textId="77777777" w:rsidR="00A03B1B" w:rsidRPr="00A03B1B" w:rsidRDefault="00A03B1B" w:rsidP="00A03B1B">
      <w:pPr>
        <w:spacing w:after="240"/>
        <w:ind w:left="1440" w:hanging="720"/>
        <w:rPr>
          <w:rFonts w:eastAsia="SimSun"/>
          <w:color w:val="000000"/>
        </w:rPr>
      </w:pPr>
      <w:r w:rsidRPr="00A03B1B">
        <w:rPr>
          <w:rFonts w:eastAsia="SimSun"/>
          <w:color w:val="000000"/>
        </w:rPr>
        <w:t>(j)</w:t>
      </w:r>
      <w:r w:rsidRPr="00A03B1B">
        <w:rPr>
          <w:rFonts w:eastAsia="SimSun"/>
          <w:color w:val="000000"/>
        </w:rPr>
        <w:tab/>
        <w:t xml:space="preserve">The available capacity for reserves for each hour, which will be the available capacity calculated in paragraph (i) above minus the forecasted Demand for that hour. </w:t>
      </w:r>
    </w:p>
    <w:p w14:paraId="098E866C" w14:textId="77777777" w:rsidR="00A03B1B" w:rsidRPr="00A03B1B" w:rsidRDefault="00A03B1B" w:rsidP="00A03B1B">
      <w:pPr>
        <w:keepNext/>
        <w:tabs>
          <w:tab w:val="left" w:pos="1080"/>
        </w:tabs>
        <w:spacing w:before="240" w:after="240"/>
        <w:ind w:left="1080" w:hanging="1080"/>
        <w:outlineLvl w:val="2"/>
        <w:rPr>
          <w:b/>
          <w:bCs/>
          <w:i/>
          <w:szCs w:val="20"/>
        </w:rPr>
      </w:pPr>
      <w:r w:rsidRPr="00A03B1B">
        <w:rPr>
          <w:b/>
          <w:bCs/>
          <w:i/>
          <w:szCs w:val="20"/>
        </w:rPr>
        <w:t>3.9.1</w:t>
      </w:r>
      <w:r w:rsidRPr="00A03B1B">
        <w:rPr>
          <w:b/>
          <w:bCs/>
          <w:i/>
          <w:szCs w:val="20"/>
        </w:rPr>
        <w:tab/>
        <w:t>Current Operating Plan (COP) Criteria</w:t>
      </w:r>
      <w:bookmarkEnd w:id="43"/>
    </w:p>
    <w:p w14:paraId="3BC7A3F8" w14:textId="77777777" w:rsidR="00A03B1B" w:rsidRPr="00A03B1B" w:rsidRDefault="00A03B1B" w:rsidP="00A03B1B">
      <w:pPr>
        <w:spacing w:after="240"/>
        <w:ind w:left="720" w:hanging="720"/>
        <w:rPr>
          <w:iCs/>
          <w:szCs w:val="20"/>
        </w:rPr>
      </w:pPr>
      <w:bookmarkStart w:id="68" w:name="_Hlk213925065"/>
      <w:r w:rsidRPr="00A03B1B">
        <w:rPr>
          <w:iCs/>
          <w:szCs w:val="20"/>
        </w:rPr>
        <w:t>(1)</w:t>
      </w:r>
      <w:r w:rsidRPr="00A03B1B">
        <w:rPr>
          <w:iCs/>
          <w:szCs w:val="20"/>
        </w:rPr>
        <w:tab/>
        <w:t>Each QSE that represents a Resource must submit a COP to ERCOT that reflects expected operating conditions for each Resource for each hour in the next seven Operating Days.</w:t>
      </w:r>
    </w:p>
    <w:p w14:paraId="74EA268D" w14:textId="77777777" w:rsidR="00A03B1B" w:rsidRPr="00A03B1B" w:rsidRDefault="00A03B1B" w:rsidP="00A03B1B">
      <w:pPr>
        <w:spacing w:after="240"/>
        <w:ind w:left="720" w:hanging="720"/>
        <w:rPr>
          <w:iCs/>
          <w:szCs w:val="20"/>
        </w:rPr>
      </w:pPr>
      <w:r w:rsidRPr="00A03B1B">
        <w:rPr>
          <w:iCs/>
          <w:szCs w:val="20"/>
        </w:rPr>
        <w:t>(2)</w:t>
      </w:r>
      <w:r w:rsidRPr="00A03B1B">
        <w:rPr>
          <w:iCs/>
          <w:szCs w:val="20"/>
        </w:rPr>
        <w:tab/>
        <w:t xml:space="preserve">Each QSE that represents a Resource shall update its COP reflecting changes in availability of any Resource as soon as reasonably practicable, but in no event later than 60 minutes after the event that caused the change.  Each QSE shall timely update its COP unless in the reasonable judgment of the QSE, such compliance would create an undue threat to safety, undue risk of bodily harm, or undue damage to equipment.  The QSE is excused from updating the COP only for so long as the undue threat to safety, undue risk of bodily harm, or undue damage to equipment exists.  </w:t>
      </w:r>
      <w:r w:rsidRPr="00A03B1B">
        <w:rPr>
          <w:iCs/>
          <w:color w:val="000000"/>
        </w:rPr>
        <w:t>The time for updating the COP begins once the undue threat to safety, undue risk of bodily harm, or undue damage to equipment no longer exists.</w:t>
      </w:r>
    </w:p>
    <w:p w14:paraId="55D5D7AC" w14:textId="77777777" w:rsidR="00A03B1B" w:rsidRPr="00A03B1B" w:rsidRDefault="00A03B1B" w:rsidP="00A03B1B">
      <w:pPr>
        <w:spacing w:after="240"/>
        <w:ind w:left="720" w:hanging="720"/>
        <w:rPr>
          <w:iCs/>
          <w:szCs w:val="20"/>
        </w:rPr>
      </w:pPr>
      <w:bookmarkStart w:id="69" w:name="_Hlk216075459"/>
      <w:r w:rsidRPr="00A03B1B">
        <w:rPr>
          <w:iCs/>
          <w:szCs w:val="20"/>
        </w:rPr>
        <w:t>(3)</w:t>
      </w:r>
      <w:r w:rsidRPr="00A03B1B">
        <w:rPr>
          <w:iCs/>
          <w:szCs w:val="20"/>
        </w:rPr>
        <w:tab/>
        <w:t>Each QSE that represents a Resource shall update its COP to reflect the ability of the Resource to provide each Ancillary Service by product and sub-type.  Additionally, for a COP provided for an ESR, the QSE shall ensure that the Hour Beginning Planned State of Charge (HBSOC) for any two consecutive hours shall be feasible based on the ESR’s maximum rate of charge or discharge.</w:t>
      </w:r>
    </w:p>
    <w:bookmarkEnd w:id="69"/>
    <w:p w14:paraId="07BFC36B" w14:textId="77777777" w:rsidR="00A03B1B" w:rsidRPr="00A03B1B" w:rsidRDefault="00A03B1B" w:rsidP="00A03B1B">
      <w:pPr>
        <w:spacing w:after="240"/>
        <w:ind w:left="720" w:hanging="720"/>
        <w:rPr>
          <w:iCs/>
          <w:szCs w:val="20"/>
        </w:rPr>
      </w:pPr>
      <w:r w:rsidRPr="00A03B1B">
        <w:rPr>
          <w:iCs/>
          <w:szCs w:val="20"/>
        </w:rPr>
        <w:t>(4)</w:t>
      </w:r>
      <w:r w:rsidRPr="00A03B1B">
        <w:rPr>
          <w:iCs/>
          <w:szCs w:val="20"/>
        </w:rPr>
        <w:tab/>
      </w:r>
      <w:r w:rsidRPr="00A03B1B">
        <w:rPr>
          <w:szCs w:val="20"/>
        </w:rPr>
        <w:t xml:space="preserve">Load Resource COP values may be adjusted to reflect Distribution Losses in accordance with Section 8.1.1.2, </w:t>
      </w:r>
      <w:r w:rsidRPr="00A03B1B">
        <w:rPr>
          <w:iCs/>
          <w:szCs w:val="20"/>
        </w:rPr>
        <w:t>General Capacity Testing Requirements.</w:t>
      </w:r>
    </w:p>
    <w:p w14:paraId="62B8A2DB" w14:textId="77777777" w:rsidR="00A03B1B" w:rsidRPr="00A03B1B" w:rsidRDefault="00A03B1B" w:rsidP="00A03B1B">
      <w:pPr>
        <w:spacing w:after="240"/>
        <w:ind w:left="720" w:hanging="720"/>
        <w:rPr>
          <w:iCs/>
          <w:szCs w:val="20"/>
        </w:rPr>
      </w:pPr>
      <w:r w:rsidRPr="00A03B1B">
        <w:rPr>
          <w:iCs/>
          <w:szCs w:val="20"/>
        </w:rPr>
        <w:t>(5)</w:t>
      </w:r>
      <w:r w:rsidRPr="00A03B1B">
        <w:rPr>
          <w:iCs/>
          <w:szCs w:val="20"/>
        </w:rPr>
        <w:tab/>
        <w:t>A COP must include the following for each Resource represented by the QSE:</w:t>
      </w:r>
    </w:p>
    <w:p w14:paraId="604C943B" w14:textId="77777777" w:rsidR="00A03B1B" w:rsidRPr="00A03B1B" w:rsidRDefault="00A03B1B" w:rsidP="00A03B1B">
      <w:pPr>
        <w:spacing w:after="240"/>
        <w:ind w:left="1440" w:hanging="720"/>
        <w:rPr>
          <w:szCs w:val="20"/>
        </w:rPr>
      </w:pPr>
      <w:r w:rsidRPr="00A03B1B">
        <w:rPr>
          <w:szCs w:val="20"/>
        </w:rPr>
        <w:t>(a)</w:t>
      </w:r>
      <w:r w:rsidRPr="00A03B1B">
        <w:rPr>
          <w:szCs w:val="20"/>
        </w:rPr>
        <w:tab/>
        <w:t>The name of the Resource;</w:t>
      </w:r>
    </w:p>
    <w:p w14:paraId="74DF921E" w14:textId="77777777" w:rsidR="00A03B1B" w:rsidRPr="00A03B1B" w:rsidRDefault="00A03B1B" w:rsidP="00A03B1B">
      <w:pPr>
        <w:spacing w:after="240"/>
        <w:ind w:left="1440" w:hanging="720"/>
        <w:rPr>
          <w:szCs w:val="20"/>
        </w:rPr>
      </w:pPr>
      <w:r w:rsidRPr="00A03B1B">
        <w:rPr>
          <w:szCs w:val="20"/>
        </w:rPr>
        <w:t>(b)</w:t>
      </w:r>
      <w:r w:rsidRPr="00A03B1B">
        <w:rPr>
          <w:szCs w:val="20"/>
        </w:rPr>
        <w:tab/>
        <w:t>The expected Resource Status:</w:t>
      </w:r>
    </w:p>
    <w:p w14:paraId="3FF57E50" w14:textId="77777777" w:rsidR="00A03B1B" w:rsidRPr="00A03B1B" w:rsidRDefault="00A03B1B" w:rsidP="00A03B1B">
      <w:pPr>
        <w:spacing w:after="240"/>
        <w:ind w:left="2160" w:hanging="720"/>
        <w:rPr>
          <w:szCs w:val="20"/>
        </w:rPr>
      </w:pPr>
      <w:r w:rsidRPr="00A03B1B">
        <w:rPr>
          <w:szCs w:val="20"/>
        </w:rPr>
        <w:t>(i)</w:t>
      </w:r>
      <w:r w:rsidRPr="00A03B1B">
        <w:rPr>
          <w:szCs w:val="20"/>
        </w:rP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47FB8ED1" w14:textId="77777777" w:rsidR="00A03B1B" w:rsidRPr="00A03B1B" w:rsidRDefault="00A03B1B" w:rsidP="00A03B1B">
      <w:pPr>
        <w:spacing w:after="240"/>
        <w:ind w:left="2880" w:hanging="720"/>
        <w:rPr>
          <w:szCs w:val="20"/>
        </w:rPr>
      </w:pPr>
      <w:r w:rsidRPr="00A03B1B">
        <w:rPr>
          <w:szCs w:val="20"/>
        </w:rPr>
        <w:lastRenderedPageBreak/>
        <w:t>(A)</w:t>
      </w:r>
      <w:r w:rsidRPr="00A03B1B">
        <w:rPr>
          <w:szCs w:val="20"/>
        </w:rPr>
        <w:tab/>
        <w:t>ONRUC – On-Line and the hour is a RUC-Committed Hour;</w:t>
      </w:r>
    </w:p>
    <w:p w14:paraId="18A2B3E8" w14:textId="77777777" w:rsidR="00A03B1B" w:rsidRPr="00A03B1B" w:rsidRDefault="00A03B1B" w:rsidP="00A03B1B">
      <w:pPr>
        <w:spacing w:before="240" w:after="240"/>
        <w:ind w:left="2880" w:hanging="720"/>
        <w:rPr>
          <w:szCs w:val="20"/>
        </w:rPr>
      </w:pPr>
      <w:r w:rsidRPr="00A03B1B">
        <w:rPr>
          <w:szCs w:val="20"/>
        </w:rPr>
        <w:t>(B)</w:t>
      </w:r>
      <w:r w:rsidRPr="00A03B1B">
        <w:rPr>
          <w:szCs w:val="20"/>
        </w:rPr>
        <w:tab/>
        <w:t>ON – On-Line Resource with Energy Offer Curve;</w:t>
      </w:r>
    </w:p>
    <w:p w14:paraId="34DC85CD" w14:textId="77777777" w:rsidR="00A03B1B" w:rsidRPr="00A03B1B" w:rsidRDefault="00A03B1B" w:rsidP="00A03B1B">
      <w:pPr>
        <w:spacing w:after="240"/>
        <w:ind w:left="2880" w:hanging="720"/>
        <w:rPr>
          <w:szCs w:val="20"/>
        </w:rPr>
      </w:pPr>
      <w:r w:rsidRPr="00A03B1B">
        <w:rPr>
          <w:szCs w:val="20"/>
        </w:rPr>
        <w:t>(C)</w:t>
      </w:r>
      <w:r w:rsidRPr="00A03B1B">
        <w:rPr>
          <w:szCs w:val="20"/>
        </w:rPr>
        <w:tab/>
        <w:t>ONOS – On-Line Resource with Output Schedule;</w:t>
      </w:r>
    </w:p>
    <w:p w14:paraId="0B05DDFF" w14:textId="77777777" w:rsidR="00A03B1B" w:rsidRPr="00A03B1B" w:rsidRDefault="00A03B1B" w:rsidP="00A03B1B">
      <w:pPr>
        <w:spacing w:after="240"/>
        <w:ind w:left="2880" w:hanging="720"/>
        <w:rPr>
          <w:szCs w:val="20"/>
        </w:rPr>
      </w:pPr>
      <w:r w:rsidRPr="00A03B1B">
        <w:rPr>
          <w:szCs w:val="20"/>
        </w:rPr>
        <w:t>(D)</w:t>
      </w:r>
      <w:r w:rsidRPr="00A03B1B">
        <w:rPr>
          <w:szCs w:val="20"/>
        </w:rPr>
        <w:tab/>
        <w:t>ONTEST – On-Line blocked from Security-Constrained Economic Dispatch (SCED) for operations testing (while ONTEST, a Generation Resource may be shown on Outage in the Outage Scheduler);</w:t>
      </w:r>
    </w:p>
    <w:p w14:paraId="7B222EEA" w14:textId="77777777" w:rsidR="00A03B1B" w:rsidRPr="00A03B1B" w:rsidRDefault="00A03B1B" w:rsidP="00A03B1B">
      <w:pPr>
        <w:spacing w:after="240"/>
        <w:ind w:left="2880" w:hanging="720"/>
        <w:rPr>
          <w:szCs w:val="20"/>
        </w:rPr>
      </w:pPr>
      <w:r w:rsidRPr="00A03B1B">
        <w:rPr>
          <w:szCs w:val="20"/>
        </w:rPr>
        <w:t>(E)</w:t>
      </w:r>
      <w:r w:rsidRPr="00A03B1B">
        <w:rPr>
          <w:szCs w:val="20"/>
        </w:rPr>
        <w:tab/>
        <w:t>ONEMR – On-Line EMR (available for commitment or dispatch only for ERCOT-declared Emergency Conditions; the QSE may appropriately set LSL and High Sustained Limit (HSL) to reflect operating limits);</w:t>
      </w:r>
    </w:p>
    <w:p w14:paraId="696EB872" w14:textId="77777777" w:rsidR="00A03B1B" w:rsidRPr="00A03B1B" w:rsidRDefault="00A03B1B" w:rsidP="00A03B1B">
      <w:pPr>
        <w:spacing w:after="240"/>
        <w:ind w:left="2880" w:hanging="720"/>
        <w:rPr>
          <w:szCs w:val="20"/>
        </w:rPr>
      </w:pPr>
      <w:r w:rsidRPr="00A03B1B">
        <w:rPr>
          <w:szCs w:val="20"/>
        </w:rPr>
        <w:t>(F)</w:t>
      </w:r>
      <w:r w:rsidRPr="00A03B1B">
        <w:rPr>
          <w:szCs w:val="20"/>
        </w:rPr>
        <w:tab/>
        <w:t xml:space="preserve">ONOPTOUT – On-Line and the hour is a RUC Buy-Back Hour; </w:t>
      </w:r>
    </w:p>
    <w:p w14:paraId="57A6EDEA" w14:textId="77777777" w:rsidR="00A03B1B" w:rsidRPr="00A03B1B" w:rsidRDefault="00A03B1B" w:rsidP="00A03B1B">
      <w:pPr>
        <w:spacing w:after="240"/>
        <w:ind w:left="2880" w:hanging="720"/>
        <w:rPr>
          <w:szCs w:val="20"/>
        </w:rPr>
      </w:pPr>
      <w:r w:rsidRPr="00A03B1B">
        <w:rPr>
          <w:szCs w:val="20"/>
        </w:rPr>
        <w:t>(G)</w:t>
      </w:r>
      <w:r w:rsidRPr="00A03B1B">
        <w:rPr>
          <w:szCs w:val="20"/>
        </w:rPr>
        <w:tab/>
        <w:t>SHUTDOWN – The Resource is On-Line and in a shutdown sequence, and is not eligible for an Ancillary Service award.  This Resource Status is only to be used for Real-Time telemetry purposes;</w:t>
      </w:r>
    </w:p>
    <w:p w14:paraId="3A02178E" w14:textId="77777777" w:rsidR="00A03B1B" w:rsidRPr="00A03B1B" w:rsidRDefault="00A03B1B" w:rsidP="00A03B1B">
      <w:pPr>
        <w:spacing w:after="240"/>
        <w:ind w:left="2880" w:hanging="720"/>
        <w:rPr>
          <w:szCs w:val="20"/>
        </w:rPr>
      </w:pPr>
      <w:r w:rsidRPr="00A03B1B">
        <w:rPr>
          <w:szCs w:val="20"/>
        </w:rPr>
        <w:t>(H)</w:t>
      </w:r>
      <w:r w:rsidRPr="00A03B1B">
        <w:rPr>
          <w:szCs w:val="20"/>
        </w:rPr>
        <w:tab/>
        <w:t>STARTUP – The Resource is On-Line and in a start-up sequence and is not eligible for an Ancillary Service award, unless coming On-Line in response to a manual deployment of ERCOT Contingency Reserve Service (ECRS) or Non-Spinning Reserve (Non-Spin).  This Resource Status is only to be used for Real-Time telemetry purposes;</w:t>
      </w:r>
    </w:p>
    <w:p w14:paraId="7D4E6B7D" w14:textId="77777777" w:rsidR="00A03B1B" w:rsidRPr="00A03B1B" w:rsidRDefault="00A03B1B" w:rsidP="00A03B1B">
      <w:pPr>
        <w:spacing w:after="240"/>
        <w:ind w:left="2880" w:hanging="720"/>
        <w:rPr>
          <w:szCs w:val="20"/>
        </w:rPr>
      </w:pPr>
      <w:r w:rsidRPr="00A03B1B">
        <w:rPr>
          <w:szCs w:val="20"/>
        </w:rPr>
        <w:t>(I)</w:t>
      </w:r>
      <w:r w:rsidRPr="00A03B1B">
        <w:rPr>
          <w:szCs w:val="20"/>
        </w:rPr>
        <w:tab/>
        <w:t>OFFQS – Off-Line but available for SCED deployment and to provide ECRS</w:t>
      </w:r>
      <w:ins w:id="70" w:author="ERCOT" w:date="2025-12-08T08:40:00Z">
        <w:r w:rsidRPr="00A03B1B">
          <w:rPr>
            <w:szCs w:val="20"/>
          </w:rPr>
          <w:t>,</w:t>
        </w:r>
      </w:ins>
      <w:del w:id="71" w:author="ERCOT" w:date="2025-12-08T08:40:00Z">
        <w:r w:rsidRPr="00A03B1B" w:rsidDel="00952F6F">
          <w:rPr>
            <w:szCs w:val="20"/>
          </w:rPr>
          <w:delText xml:space="preserve"> and</w:delText>
        </w:r>
      </w:del>
      <w:r w:rsidRPr="00A03B1B">
        <w:rPr>
          <w:szCs w:val="20"/>
        </w:rPr>
        <w:t xml:space="preserve"> Non-Spin</w:t>
      </w:r>
      <w:ins w:id="72" w:author="ERCOT" w:date="2025-12-08T08:40:00Z">
        <w:r w:rsidRPr="00A03B1B">
          <w:rPr>
            <w:szCs w:val="20"/>
          </w:rPr>
          <w:t>, and DRRS</w:t>
        </w:r>
      </w:ins>
      <w:r w:rsidRPr="00A03B1B">
        <w:rPr>
          <w:szCs w:val="20"/>
        </w:rPr>
        <w:t xml:space="preserve">, if qualified and capable.  Only qualified Quick Start Generation Resources (QSGRs) may utilize this status; </w:t>
      </w:r>
    </w:p>
    <w:p w14:paraId="447E907F" w14:textId="77777777" w:rsidR="00A03B1B" w:rsidRPr="00A03B1B" w:rsidRDefault="00A03B1B" w:rsidP="00A03B1B">
      <w:pPr>
        <w:spacing w:after="240"/>
        <w:ind w:left="2880" w:hanging="720"/>
        <w:rPr>
          <w:szCs w:val="20"/>
        </w:rPr>
      </w:pPr>
      <w:r w:rsidRPr="00A03B1B">
        <w:rPr>
          <w:szCs w:val="20"/>
        </w:rPr>
        <w:t>(J)</w:t>
      </w:r>
      <w:r w:rsidRPr="00A03B1B">
        <w:rPr>
          <w:szCs w:val="20"/>
        </w:rPr>
        <w:tab/>
        <w:t>ONSC – Resource is On-Line operating as a synchronous condenser and available to provide Responsive Reserve (RRS) and ECRS, if qualified and capable, and for commitment by RUC, but is unavailable for Dispatch by SCED.  For SCED, Resource Base Points will be set equal to the telemetered net real power of the Resource available at the time of the SCED execution; and</w:t>
      </w:r>
    </w:p>
    <w:p w14:paraId="467A3C2A" w14:textId="77777777" w:rsidR="00A03B1B" w:rsidRPr="00A03B1B" w:rsidRDefault="00A03B1B" w:rsidP="00A03B1B">
      <w:pPr>
        <w:spacing w:after="240"/>
        <w:ind w:left="2880" w:hanging="720"/>
        <w:rPr>
          <w:szCs w:val="20"/>
        </w:rPr>
      </w:pPr>
      <w:r w:rsidRPr="00A03B1B">
        <w:rPr>
          <w:szCs w:val="20"/>
        </w:rPr>
        <w:t>(K)</w:t>
      </w:r>
      <w:r w:rsidRPr="00A03B1B">
        <w:rPr>
          <w:szCs w:val="20"/>
        </w:rPr>
        <w:tab/>
        <w:t xml:space="preserve">ONHOLD – Resource is On-Line but temporarily unavailable for Dispatch by SCED or Ancillary Service awards.  This Resource Status is only to be used for Real-Time telemetry purposes.  For SCED, Resource Base Points will be set equal to the telemetered </w:t>
      </w:r>
      <w:r w:rsidRPr="00A03B1B">
        <w:rPr>
          <w:szCs w:val="20"/>
        </w:rPr>
        <w:lastRenderedPageBreak/>
        <w:t>net real power of the Resource available at the time of the SCED execution.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A03B1B" w:rsidRPr="00A03B1B" w14:paraId="5734210F" w14:textId="77777777" w:rsidTr="00B31BB1">
        <w:tc>
          <w:tcPr>
            <w:tcW w:w="9332" w:type="dxa"/>
            <w:tcBorders>
              <w:top w:val="single" w:sz="4" w:space="0" w:color="auto"/>
              <w:left w:val="single" w:sz="4" w:space="0" w:color="auto"/>
              <w:bottom w:val="single" w:sz="4" w:space="0" w:color="auto"/>
              <w:right w:val="single" w:sz="4" w:space="0" w:color="auto"/>
            </w:tcBorders>
            <w:shd w:val="clear" w:color="auto" w:fill="D9D9D9"/>
          </w:tcPr>
          <w:p w14:paraId="5A6303E7" w14:textId="77777777" w:rsidR="00A03B1B" w:rsidRPr="00A03B1B" w:rsidRDefault="00A03B1B" w:rsidP="00A03B1B">
            <w:pPr>
              <w:spacing w:before="120" w:after="240"/>
              <w:rPr>
                <w:b/>
                <w:i/>
                <w:szCs w:val="20"/>
              </w:rPr>
            </w:pPr>
            <w:r w:rsidRPr="00A03B1B">
              <w:rPr>
                <w:b/>
                <w:i/>
                <w:szCs w:val="20"/>
              </w:rPr>
              <w:t>[NPRR1188:  Replace item (K) above with the following upon system implementation:]</w:t>
            </w:r>
          </w:p>
          <w:p w14:paraId="23999D4C" w14:textId="77777777" w:rsidR="00A03B1B" w:rsidRPr="00A03B1B" w:rsidRDefault="00A03B1B" w:rsidP="00A03B1B">
            <w:pPr>
              <w:spacing w:after="240"/>
              <w:ind w:left="2880" w:hanging="720"/>
              <w:rPr>
                <w:szCs w:val="20"/>
              </w:rPr>
            </w:pPr>
            <w:r w:rsidRPr="00A03B1B">
              <w:rPr>
                <w:szCs w:val="20"/>
              </w:rPr>
              <w:t>(K)</w:t>
            </w:r>
            <w:r w:rsidRPr="00A03B1B">
              <w:rPr>
                <w:szCs w:val="20"/>
              </w:rPr>
              <w:tab/>
              <w:t>ONHOLD – Resource is On-Line but temporarily unavailable for Dispatch by SCED or Ancillary Service awards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05E51BFD" w14:textId="77777777" w:rsidR="00A03B1B" w:rsidRPr="00A03B1B" w:rsidRDefault="00A03B1B" w:rsidP="00A03B1B">
      <w:pPr>
        <w:spacing w:before="240" w:after="240"/>
        <w:ind w:left="2160" w:hanging="720"/>
        <w:rPr>
          <w:szCs w:val="20"/>
        </w:rPr>
      </w:pPr>
      <w:r w:rsidRPr="00A03B1B">
        <w:rPr>
          <w:szCs w:val="20"/>
        </w:rPr>
        <w:t>(ii)</w:t>
      </w:r>
      <w:r w:rsidRPr="00A03B1B">
        <w:rPr>
          <w:szCs w:val="20"/>
        </w:rPr>
        <w:tab/>
        <w:t>Select one of the following for Off-Line Generation Resources not synchronized to the ERCOT System that best describes the Resource’s status.  These Resource Statuses are to be used for COP and/or Real-Time telemetry purposes, as appropriate.</w:t>
      </w:r>
    </w:p>
    <w:p w14:paraId="416F5CBA" w14:textId="77777777" w:rsidR="00A03B1B" w:rsidRPr="00A03B1B" w:rsidRDefault="00A03B1B" w:rsidP="00A03B1B">
      <w:pPr>
        <w:spacing w:after="240"/>
        <w:ind w:left="2880" w:hanging="720"/>
        <w:rPr>
          <w:szCs w:val="20"/>
        </w:rPr>
      </w:pPr>
      <w:r w:rsidRPr="00A03B1B">
        <w:rPr>
          <w:szCs w:val="20"/>
        </w:rPr>
        <w:t>(A)</w:t>
      </w:r>
      <w:r w:rsidRPr="00A03B1B">
        <w:rPr>
          <w:szCs w:val="20"/>
        </w:rPr>
        <w:tab/>
        <w:t>OUT – Off-Line and unavailable, or not connected to the ERCOT System and operating in a Private Microgrid Island (PMI);</w:t>
      </w:r>
    </w:p>
    <w:p w14:paraId="68451EAA" w14:textId="77777777" w:rsidR="00A03B1B" w:rsidRPr="00A03B1B" w:rsidRDefault="00A03B1B" w:rsidP="00A03B1B">
      <w:pPr>
        <w:spacing w:before="240" w:after="240"/>
        <w:ind w:left="2880" w:hanging="720"/>
        <w:rPr>
          <w:ins w:id="73" w:author="ERCOT" w:date="2025-12-08T08:41:00Z"/>
          <w:szCs w:val="20"/>
        </w:rPr>
      </w:pPr>
      <w:r w:rsidRPr="00A03B1B">
        <w:rPr>
          <w:szCs w:val="20"/>
        </w:rPr>
        <w:t>(B)</w:t>
      </w:r>
      <w:r w:rsidRPr="00A03B1B">
        <w:rPr>
          <w:szCs w:val="20"/>
        </w:rPr>
        <w:tab/>
        <w:t>OFF – Off-Line but available for commitment in the Day-Ahead Market (DAM), RUC, and providing Non-Spin</w:t>
      </w:r>
      <w:ins w:id="74" w:author="ERCOT" w:date="2025-12-08T08:41:00Z">
        <w:r w:rsidRPr="00A03B1B">
          <w:rPr>
            <w:szCs w:val="20"/>
          </w:rPr>
          <w:t xml:space="preserve"> or DRRS</w:t>
        </w:r>
      </w:ins>
      <w:r w:rsidRPr="00A03B1B">
        <w:rPr>
          <w:szCs w:val="20"/>
        </w:rPr>
        <w:t>, if qualified and capable;</w:t>
      </w:r>
    </w:p>
    <w:p w14:paraId="3EB64A75" w14:textId="77777777" w:rsidR="00A03B1B" w:rsidRPr="00A03B1B" w:rsidRDefault="00A03B1B" w:rsidP="00DE0DC9">
      <w:pPr>
        <w:spacing w:after="240"/>
        <w:ind w:left="2880" w:hanging="720"/>
        <w:rPr>
          <w:szCs w:val="20"/>
        </w:rPr>
      </w:pPr>
      <w:ins w:id="75" w:author="ERCOT" w:date="2025-12-08T08:41:00Z">
        <w:r w:rsidRPr="00A03B1B">
          <w:rPr>
            <w:szCs w:val="20"/>
          </w:rPr>
          <w:t>(C)</w:t>
        </w:r>
        <w:r w:rsidRPr="00A03B1B">
          <w:rPr>
            <w:szCs w:val="20"/>
          </w:rPr>
          <w:tab/>
          <w:t>DRRS</w:t>
        </w:r>
      </w:ins>
      <w:ins w:id="76" w:author="ERCOT" w:date="2025-12-08T08:42:00Z">
        <w:r w:rsidRPr="00A03B1B">
          <w:rPr>
            <w:szCs w:val="20"/>
          </w:rPr>
          <w:t xml:space="preserve"> – Off-Line and available for DRRS deployment;</w:t>
        </w:r>
      </w:ins>
    </w:p>
    <w:p w14:paraId="72533727" w14:textId="77777777" w:rsidR="00A03B1B" w:rsidRPr="00A03B1B" w:rsidRDefault="00A03B1B" w:rsidP="00A03B1B">
      <w:pPr>
        <w:spacing w:after="240"/>
        <w:ind w:left="2880" w:hanging="720"/>
        <w:rPr>
          <w:szCs w:val="20"/>
        </w:rPr>
      </w:pPr>
      <w:r w:rsidRPr="00A03B1B">
        <w:rPr>
          <w:szCs w:val="20"/>
        </w:rPr>
        <w:t>(</w:t>
      </w:r>
      <w:ins w:id="77" w:author="ERCOT" w:date="2025-12-08T08:42:00Z">
        <w:r w:rsidRPr="00A03B1B">
          <w:rPr>
            <w:szCs w:val="20"/>
          </w:rPr>
          <w:t>D</w:t>
        </w:r>
      </w:ins>
      <w:del w:id="78" w:author="ERCOT" w:date="2025-12-08T08:42:00Z">
        <w:r w:rsidRPr="00A03B1B" w:rsidDel="00952F6F">
          <w:rPr>
            <w:szCs w:val="20"/>
          </w:rPr>
          <w:delText>C</w:delText>
        </w:r>
      </w:del>
      <w:r w:rsidRPr="00A03B1B">
        <w:rPr>
          <w:szCs w:val="20"/>
        </w:rPr>
        <w:t>)</w:t>
      </w:r>
      <w:r w:rsidRPr="00A03B1B">
        <w:rPr>
          <w:szCs w:val="20"/>
        </w:rPr>
        <w:tab/>
        <w:t>EMR – Available for commitment as a Resource contracted by ERCOT under Section 3.14.1, Reliability Must Run, or under paragraph (4) of Section 6.5.1.1, ERCOT Control Area Authority, or available for commitment only for ERCOT-declared Emergency Condition events; the QSE may appropriately set LSL and HSL to reflect operating limits;</w:t>
      </w:r>
    </w:p>
    <w:p w14:paraId="7D77CC66" w14:textId="77777777" w:rsidR="00A03B1B" w:rsidRPr="00A03B1B" w:rsidRDefault="00A03B1B" w:rsidP="00A03B1B">
      <w:pPr>
        <w:spacing w:after="240"/>
        <w:ind w:left="2880" w:hanging="720"/>
        <w:rPr>
          <w:szCs w:val="20"/>
        </w:rPr>
      </w:pPr>
      <w:r w:rsidRPr="00A03B1B">
        <w:rPr>
          <w:szCs w:val="20"/>
        </w:rPr>
        <w:t>(</w:t>
      </w:r>
      <w:ins w:id="79" w:author="ERCOT" w:date="2025-12-08T08:42:00Z">
        <w:r w:rsidRPr="00A03B1B">
          <w:rPr>
            <w:szCs w:val="20"/>
          </w:rPr>
          <w:t>E</w:t>
        </w:r>
      </w:ins>
      <w:del w:id="80" w:author="ERCOT" w:date="2025-12-08T08:42:00Z">
        <w:r w:rsidRPr="00A03B1B" w:rsidDel="00952F6F">
          <w:rPr>
            <w:szCs w:val="20"/>
          </w:rPr>
          <w:delText>D</w:delText>
        </w:r>
      </w:del>
      <w:r w:rsidRPr="00A03B1B">
        <w:rPr>
          <w:szCs w:val="20"/>
        </w:rPr>
        <w:t>)</w:t>
      </w:r>
      <w:r w:rsidRPr="00A03B1B">
        <w:rPr>
          <w:szCs w:val="20"/>
        </w:rPr>
        <w:tab/>
        <w:t>EMRSWGR – Switchable Generation Resource (SWGR) operating in a non-ERCOT Control Area, or in the case of a Combined Cycle Train with one or more SWGRs, a configuration in which one or more of the physical units in that configuration are operating in a non-ERCOT Control Area.</w:t>
      </w:r>
    </w:p>
    <w:p w14:paraId="77E9615C" w14:textId="77777777" w:rsidR="00A03B1B" w:rsidRPr="00A03B1B" w:rsidRDefault="00A03B1B" w:rsidP="00A03B1B">
      <w:pPr>
        <w:spacing w:after="240"/>
        <w:ind w:left="2160" w:hanging="720"/>
        <w:rPr>
          <w:szCs w:val="20"/>
        </w:rPr>
      </w:pPr>
      <w:r w:rsidRPr="00A03B1B">
        <w:rPr>
          <w:szCs w:val="20"/>
        </w:rPr>
        <w:t>(iii)</w:t>
      </w:r>
      <w:r w:rsidRPr="00A03B1B">
        <w:rPr>
          <w:szCs w:val="20"/>
        </w:rPr>
        <w:tab/>
        <w:t>Select one of the following for Load Resources.  Unless otherwise provided below, these Resource Statuses are to be used for COP and/or Real-Time telemetry purposes.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03B1B" w:rsidRPr="00A03B1B" w14:paraId="7FC4827C" w14:textId="77777777" w:rsidTr="00B31BB1">
        <w:tc>
          <w:tcPr>
            <w:tcW w:w="9350" w:type="dxa"/>
            <w:tcBorders>
              <w:top w:val="single" w:sz="4" w:space="0" w:color="auto"/>
              <w:left w:val="single" w:sz="4" w:space="0" w:color="auto"/>
              <w:bottom w:val="single" w:sz="4" w:space="0" w:color="auto"/>
              <w:right w:val="single" w:sz="4" w:space="0" w:color="auto"/>
            </w:tcBorders>
            <w:shd w:val="clear" w:color="auto" w:fill="D9D9D9"/>
          </w:tcPr>
          <w:p w14:paraId="4F48ED73" w14:textId="77777777" w:rsidR="00A03B1B" w:rsidRPr="00A03B1B" w:rsidRDefault="00A03B1B" w:rsidP="00A03B1B">
            <w:pPr>
              <w:spacing w:before="120" w:after="240"/>
              <w:rPr>
                <w:b/>
                <w:i/>
                <w:szCs w:val="20"/>
              </w:rPr>
            </w:pPr>
            <w:r w:rsidRPr="00A03B1B">
              <w:rPr>
                <w:b/>
                <w:i/>
                <w:szCs w:val="20"/>
              </w:rPr>
              <w:lastRenderedPageBreak/>
              <w:t>[NPRR1188:  Insert items (A) and (B) below upon system implementation and renumber accordingly:]</w:t>
            </w:r>
          </w:p>
          <w:p w14:paraId="3BCA2553" w14:textId="77777777" w:rsidR="00A03B1B" w:rsidRPr="00A03B1B" w:rsidRDefault="00A03B1B" w:rsidP="00A03B1B">
            <w:pPr>
              <w:spacing w:after="240"/>
              <w:ind w:left="2880" w:hanging="720"/>
              <w:rPr>
                <w:szCs w:val="20"/>
              </w:rPr>
            </w:pPr>
            <w:r w:rsidRPr="00A03B1B">
              <w:rPr>
                <w:szCs w:val="20"/>
              </w:rPr>
              <w:t>(A)</w:t>
            </w:r>
            <w:r w:rsidRPr="00A03B1B">
              <w:rPr>
                <w:szCs w:val="20"/>
              </w:rPr>
              <w:tab/>
              <w:t>ONTEST – On-Line blocked from SCED for operations testing;</w:t>
            </w:r>
          </w:p>
          <w:p w14:paraId="5506C51B" w14:textId="77777777" w:rsidR="00A03B1B" w:rsidRPr="00A03B1B" w:rsidRDefault="00A03B1B" w:rsidP="00A03B1B">
            <w:pPr>
              <w:spacing w:after="240"/>
              <w:ind w:left="2880" w:hanging="720"/>
              <w:rPr>
                <w:szCs w:val="20"/>
              </w:rPr>
            </w:pPr>
            <w:r w:rsidRPr="00A03B1B">
              <w:rPr>
                <w:szCs w:val="20"/>
              </w:rPr>
              <w:t>(B)</w:t>
            </w:r>
            <w:r w:rsidRPr="00A03B1B">
              <w:rPr>
                <w:szCs w:val="20"/>
              </w:rPr>
              <w:tab/>
              <w:t>ONHOLD – CLR is On-Line but temporarily unavailable for Dispatch by SCED or providing Ancillary Service due to a valid and verifiable operational reason.  This Resource Status is only to be used for Real-Time telemetry purposes.  For SCED, Resource Base Points will be set equal to the telemetered net real power of the Resource available at the time of the SCED execution.</w:t>
            </w:r>
          </w:p>
        </w:tc>
      </w:tr>
    </w:tbl>
    <w:p w14:paraId="30CEBB8B" w14:textId="77777777" w:rsidR="00A03B1B" w:rsidRPr="00A03B1B" w:rsidRDefault="00A03B1B" w:rsidP="00A03B1B">
      <w:pPr>
        <w:spacing w:before="240" w:after="240"/>
        <w:ind w:left="2880" w:hanging="720"/>
        <w:rPr>
          <w:szCs w:val="20"/>
        </w:rPr>
      </w:pPr>
      <w:r w:rsidRPr="00A03B1B">
        <w:rPr>
          <w:szCs w:val="20"/>
        </w:rPr>
        <w:t>(A)</w:t>
      </w:r>
      <w:r w:rsidRPr="00A03B1B">
        <w:rPr>
          <w:szCs w:val="20"/>
        </w:rPr>
        <w:tab/>
        <w:t>OUTL – Not available;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03B1B" w:rsidRPr="00A03B1B" w14:paraId="4A7AE286" w14:textId="77777777" w:rsidTr="00B31BB1">
        <w:tc>
          <w:tcPr>
            <w:tcW w:w="9350" w:type="dxa"/>
            <w:tcBorders>
              <w:top w:val="single" w:sz="4" w:space="0" w:color="auto"/>
              <w:left w:val="single" w:sz="4" w:space="0" w:color="auto"/>
              <w:bottom w:val="single" w:sz="4" w:space="0" w:color="auto"/>
              <w:right w:val="single" w:sz="4" w:space="0" w:color="auto"/>
            </w:tcBorders>
            <w:shd w:val="clear" w:color="auto" w:fill="D9D9D9"/>
          </w:tcPr>
          <w:p w14:paraId="05FD9DF0" w14:textId="77777777" w:rsidR="00A03B1B" w:rsidRPr="00A03B1B" w:rsidRDefault="00A03B1B" w:rsidP="00A03B1B">
            <w:pPr>
              <w:spacing w:before="120" w:after="240"/>
              <w:rPr>
                <w:b/>
                <w:i/>
                <w:szCs w:val="20"/>
              </w:rPr>
            </w:pPr>
            <w:r w:rsidRPr="00A03B1B">
              <w:rPr>
                <w:b/>
                <w:i/>
                <w:szCs w:val="20"/>
              </w:rPr>
              <w:t>[NPRR1188:  Replace item (A) above with the following upon system implementation:]</w:t>
            </w:r>
          </w:p>
          <w:p w14:paraId="6DA0BCE1" w14:textId="77777777" w:rsidR="00A03B1B" w:rsidRPr="00A03B1B" w:rsidRDefault="00A03B1B" w:rsidP="00A03B1B">
            <w:pPr>
              <w:spacing w:after="240"/>
              <w:ind w:left="2880" w:hanging="720"/>
              <w:rPr>
                <w:szCs w:val="20"/>
              </w:rPr>
            </w:pPr>
            <w:r w:rsidRPr="00A03B1B">
              <w:rPr>
                <w:szCs w:val="20"/>
              </w:rPr>
              <w:t>(A)</w:t>
            </w:r>
            <w:r w:rsidRPr="00A03B1B">
              <w:rPr>
                <w:szCs w:val="20"/>
              </w:rPr>
              <w:tab/>
              <w:t>OUTL – Not available.  For a CLR that is not an Aggregate Load Resource (ALR), this status can only be used when the Resource is Off-Line and unavailable with its energy consumption at zero;</w:t>
            </w:r>
          </w:p>
        </w:tc>
      </w:tr>
    </w:tbl>
    <w:p w14:paraId="6750FFFA" w14:textId="77777777" w:rsidR="00A03B1B" w:rsidRPr="00A03B1B" w:rsidRDefault="00A03B1B" w:rsidP="00A03B1B">
      <w:pPr>
        <w:spacing w:before="240" w:after="240"/>
        <w:ind w:left="2880" w:hanging="720"/>
        <w:rPr>
          <w:szCs w:val="20"/>
        </w:rPr>
      </w:pPr>
      <w:r w:rsidRPr="00A03B1B">
        <w:rPr>
          <w:szCs w:val="20"/>
        </w:rPr>
        <w:t>(B)</w:t>
      </w:r>
      <w:r w:rsidRPr="00A03B1B">
        <w:rPr>
          <w:szCs w:val="20"/>
        </w:rPr>
        <w:tab/>
        <w:t>ONL – On-Line and available for Dispatch by SCED or providing Ancillary Services.</w:t>
      </w:r>
    </w:p>
    <w:p w14:paraId="2978F6BC" w14:textId="77777777" w:rsidR="00A03B1B" w:rsidRPr="00A03B1B" w:rsidRDefault="00A03B1B" w:rsidP="00A03B1B">
      <w:pPr>
        <w:spacing w:after="240"/>
        <w:ind w:left="2160" w:hanging="720"/>
        <w:rPr>
          <w:szCs w:val="20"/>
        </w:rPr>
      </w:pPr>
      <w:r w:rsidRPr="00A03B1B">
        <w:rPr>
          <w:szCs w:val="20"/>
        </w:rPr>
        <w:t>(iv)</w:t>
      </w:r>
      <w:r w:rsidRPr="00A03B1B">
        <w:rPr>
          <w:szCs w:val="20"/>
        </w:rPr>
        <w:tab/>
        <w:t>Select one of the following for ESRs.  Unless otherwise provided below, these Resource Statuses are to be used for COP and Real-Time telemetry purposes:</w:t>
      </w:r>
    </w:p>
    <w:p w14:paraId="209E46C4" w14:textId="77777777" w:rsidR="00A03B1B" w:rsidRPr="00A03B1B" w:rsidRDefault="00A03B1B" w:rsidP="00A03B1B">
      <w:pPr>
        <w:spacing w:after="240"/>
        <w:ind w:left="2880" w:hanging="720"/>
        <w:rPr>
          <w:szCs w:val="20"/>
        </w:rPr>
      </w:pPr>
      <w:r w:rsidRPr="00A03B1B">
        <w:rPr>
          <w:szCs w:val="20"/>
        </w:rPr>
        <w:t>(A)</w:t>
      </w:r>
      <w:r w:rsidRPr="00A03B1B">
        <w:rPr>
          <w:szCs w:val="20"/>
        </w:rPr>
        <w:tab/>
        <w:t>ON – On-Line Resource with Energy Bid/Offer Curve;</w:t>
      </w:r>
    </w:p>
    <w:p w14:paraId="730D9714" w14:textId="77777777" w:rsidR="00A03B1B" w:rsidRPr="00A03B1B" w:rsidRDefault="00A03B1B" w:rsidP="00A03B1B">
      <w:pPr>
        <w:spacing w:after="240"/>
        <w:ind w:left="2880" w:hanging="720"/>
        <w:rPr>
          <w:szCs w:val="20"/>
        </w:rPr>
      </w:pPr>
      <w:r w:rsidRPr="00A03B1B">
        <w:rPr>
          <w:szCs w:val="20"/>
        </w:rPr>
        <w:t>(B)</w:t>
      </w:r>
      <w:r w:rsidRPr="00A03B1B">
        <w:rPr>
          <w:szCs w:val="20"/>
        </w:rPr>
        <w:tab/>
        <w:t>ONOS – On-Line Resource with Output Schedule;</w:t>
      </w:r>
    </w:p>
    <w:p w14:paraId="6B69DE36" w14:textId="77777777" w:rsidR="00A03B1B" w:rsidRPr="00A03B1B" w:rsidRDefault="00A03B1B" w:rsidP="00A03B1B">
      <w:pPr>
        <w:spacing w:after="240"/>
        <w:ind w:left="2880" w:hanging="720"/>
        <w:rPr>
          <w:szCs w:val="20"/>
        </w:rPr>
      </w:pPr>
      <w:r w:rsidRPr="00A03B1B">
        <w:rPr>
          <w:szCs w:val="20"/>
        </w:rPr>
        <w:t>(C)</w:t>
      </w:r>
      <w:r w:rsidRPr="00A03B1B">
        <w:rPr>
          <w:szCs w:val="20"/>
        </w:rPr>
        <w:tab/>
        <w:t>ONTEST – On-Line blocked from SCED for operations testing (while ONTEST, an ESR may be shown on Outage in the Outage Scheduler);</w:t>
      </w:r>
    </w:p>
    <w:p w14:paraId="577EB8E0" w14:textId="77777777" w:rsidR="00A03B1B" w:rsidRPr="00A03B1B" w:rsidRDefault="00A03B1B" w:rsidP="00A03B1B">
      <w:pPr>
        <w:spacing w:after="240"/>
        <w:ind w:left="2880" w:hanging="720"/>
        <w:rPr>
          <w:szCs w:val="20"/>
        </w:rPr>
      </w:pPr>
      <w:r w:rsidRPr="00A03B1B">
        <w:rPr>
          <w:szCs w:val="20"/>
        </w:rPr>
        <w:t>(D)</w:t>
      </w:r>
      <w:r w:rsidRPr="00A03B1B">
        <w:rPr>
          <w:szCs w:val="20"/>
        </w:rPr>
        <w:tab/>
        <w:t>ONEMR – On-Line EMR (available for commitment or dispatch only for ERCOT-declared Emergency Conditions; the QSE may appropriately set LSL and HSL to reflect operating limits);</w:t>
      </w:r>
    </w:p>
    <w:p w14:paraId="33873B93" w14:textId="77777777" w:rsidR="00A03B1B" w:rsidRPr="00A03B1B" w:rsidRDefault="00A03B1B" w:rsidP="00A03B1B">
      <w:pPr>
        <w:spacing w:after="240"/>
        <w:ind w:left="2880" w:hanging="720"/>
        <w:rPr>
          <w:szCs w:val="20"/>
        </w:rPr>
      </w:pPr>
      <w:r w:rsidRPr="00A03B1B">
        <w:rPr>
          <w:szCs w:val="20"/>
        </w:rPr>
        <w:t>(E)</w:t>
      </w:r>
      <w:r w:rsidRPr="00A03B1B">
        <w:rPr>
          <w:szCs w:val="20"/>
        </w:rPr>
        <w:tab/>
        <w:t>ONHOLD – Resource is On-Line but temporarily unavailable for Dispatch by SCED or Ancillary Service awards.  ESRs shall not be discharging into or charging from the grid.  This Resource Status is only to be used for Real-Time telemetry purposes; and</w:t>
      </w:r>
    </w:p>
    <w:p w14:paraId="660533D7" w14:textId="77777777" w:rsidR="00A03B1B" w:rsidRPr="00A03B1B" w:rsidRDefault="00A03B1B" w:rsidP="00A03B1B">
      <w:pPr>
        <w:spacing w:after="240"/>
        <w:ind w:left="2880" w:hanging="720"/>
        <w:rPr>
          <w:szCs w:val="20"/>
        </w:rPr>
      </w:pPr>
      <w:r w:rsidRPr="00A03B1B">
        <w:rPr>
          <w:szCs w:val="20"/>
        </w:rPr>
        <w:lastRenderedPageBreak/>
        <w:t>(F)</w:t>
      </w:r>
      <w:r w:rsidRPr="00A03B1B">
        <w:rPr>
          <w:szCs w:val="20"/>
        </w:rPr>
        <w:tab/>
        <w:t>OUT – Off-Line and unavailable, or not connected to the ERCOT System and operating in a PMI;</w:t>
      </w:r>
    </w:p>
    <w:p w14:paraId="70A2BD35" w14:textId="77777777" w:rsidR="00A03B1B" w:rsidRPr="00A03B1B" w:rsidRDefault="00A03B1B" w:rsidP="00A03B1B">
      <w:pPr>
        <w:spacing w:after="240"/>
        <w:ind w:left="1440" w:hanging="720"/>
        <w:rPr>
          <w:szCs w:val="20"/>
        </w:rPr>
      </w:pPr>
      <w:r w:rsidRPr="00A03B1B">
        <w:rPr>
          <w:szCs w:val="20"/>
        </w:rPr>
        <w:t>(c)</w:t>
      </w:r>
      <w:r w:rsidRPr="00A03B1B">
        <w:rPr>
          <w:szCs w:val="20"/>
        </w:rPr>
        <w:tab/>
      </w:r>
      <w:proofErr w:type="gramStart"/>
      <w:r w:rsidRPr="00A03B1B">
        <w:rPr>
          <w:szCs w:val="20"/>
        </w:rPr>
        <w:t>The HSL</w:t>
      </w:r>
      <w:proofErr w:type="gramEnd"/>
      <w:r w:rsidRPr="00A03B1B">
        <w:rPr>
          <w:szCs w:val="20"/>
        </w:rPr>
        <w:t>;</w:t>
      </w:r>
    </w:p>
    <w:p w14:paraId="2E418EFE" w14:textId="77777777" w:rsidR="00A03B1B" w:rsidRPr="00A03B1B" w:rsidRDefault="00A03B1B" w:rsidP="00A03B1B">
      <w:pPr>
        <w:spacing w:after="240"/>
        <w:ind w:left="2160" w:hanging="720"/>
        <w:rPr>
          <w:szCs w:val="20"/>
        </w:rPr>
      </w:pPr>
      <w:r w:rsidRPr="00A03B1B">
        <w:rPr>
          <w:szCs w:val="20"/>
        </w:rPr>
        <w:t>(i)</w:t>
      </w:r>
      <w:r w:rsidRPr="00A03B1B">
        <w:rPr>
          <w:szCs w:val="20"/>
        </w:rPr>
        <w:tab/>
        <w:t xml:space="preserve">For Load Resources other than CLRs, </w:t>
      </w:r>
      <w:proofErr w:type="gramStart"/>
      <w:r w:rsidRPr="00A03B1B">
        <w:rPr>
          <w:szCs w:val="20"/>
        </w:rPr>
        <w:t>the HSL</w:t>
      </w:r>
      <w:proofErr w:type="gramEnd"/>
      <w:r w:rsidRPr="00A03B1B">
        <w:rPr>
          <w:szCs w:val="20"/>
        </w:rPr>
        <w:t xml:space="preserve"> should equal the expected power consumption;</w:t>
      </w:r>
    </w:p>
    <w:p w14:paraId="2417801D" w14:textId="77777777" w:rsidR="00A03B1B" w:rsidRPr="00A03B1B" w:rsidRDefault="00A03B1B" w:rsidP="00A03B1B">
      <w:pPr>
        <w:spacing w:after="240"/>
        <w:ind w:left="2160" w:hanging="720"/>
        <w:rPr>
          <w:szCs w:val="20"/>
        </w:rPr>
      </w:pPr>
      <w:r w:rsidRPr="00A03B1B">
        <w:rPr>
          <w:szCs w:val="20"/>
        </w:rPr>
        <w:t>(ii)</w:t>
      </w:r>
      <w:r w:rsidRPr="00A03B1B">
        <w:rPr>
          <w:szCs w:val="20"/>
        </w:rPr>
        <w:tab/>
        <w:t>For ESRs, the HSL may be negative;</w:t>
      </w:r>
    </w:p>
    <w:p w14:paraId="349AAA35" w14:textId="77777777" w:rsidR="00A03B1B" w:rsidRPr="00A03B1B" w:rsidRDefault="00A03B1B" w:rsidP="00A03B1B">
      <w:pPr>
        <w:spacing w:after="240"/>
        <w:ind w:left="1440" w:hanging="720"/>
        <w:rPr>
          <w:szCs w:val="20"/>
        </w:rPr>
      </w:pPr>
      <w:r w:rsidRPr="00A03B1B">
        <w:rPr>
          <w:szCs w:val="20"/>
        </w:rPr>
        <w:t>(d)</w:t>
      </w:r>
      <w:r w:rsidRPr="00A03B1B">
        <w:rPr>
          <w:szCs w:val="20"/>
        </w:rPr>
        <w:tab/>
        <w:t>The LSL;</w:t>
      </w:r>
    </w:p>
    <w:p w14:paraId="2C808CA5" w14:textId="77777777" w:rsidR="00A03B1B" w:rsidRPr="00A03B1B" w:rsidRDefault="00A03B1B" w:rsidP="00A03B1B">
      <w:pPr>
        <w:spacing w:after="240"/>
        <w:ind w:left="2160" w:hanging="720"/>
        <w:rPr>
          <w:szCs w:val="20"/>
        </w:rPr>
      </w:pPr>
      <w:r w:rsidRPr="00A03B1B">
        <w:rPr>
          <w:szCs w:val="20"/>
        </w:rPr>
        <w:t>(i)</w:t>
      </w:r>
      <w:r w:rsidRPr="00A03B1B">
        <w:rPr>
          <w:szCs w:val="20"/>
        </w:rPr>
        <w:tab/>
        <w:t>For Load Resources other than CLRs, the LSL should equal the expected Low Power Consumption (LPC);</w:t>
      </w:r>
    </w:p>
    <w:p w14:paraId="5AA0642A" w14:textId="77777777" w:rsidR="00A03B1B" w:rsidRPr="00A03B1B" w:rsidRDefault="00A03B1B" w:rsidP="00A03B1B">
      <w:pPr>
        <w:spacing w:after="240"/>
        <w:ind w:left="2160" w:hanging="720"/>
        <w:rPr>
          <w:szCs w:val="20"/>
        </w:rPr>
      </w:pPr>
      <w:r w:rsidRPr="00A03B1B">
        <w:rPr>
          <w:szCs w:val="20"/>
        </w:rPr>
        <w:t>(ii)</w:t>
      </w:r>
      <w:r w:rsidRPr="00A03B1B">
        <w:rPr>
          <w:szCs w:val="20"/>
        </w:rPr>
        <w:tab/>
        <w:t>For ESRs, the LSL may be positive;</w:t>
      </w:r>
    </w:p>
    <w:p w14:paraId="562F915F" w14:textId="77777777" w:rsidR="00A03B1B" w:rsidRPr="00A03B1B" w:rsidRDefault="00A03B1B" w:rsidP="00A03B1B">
      <w:pPr>
        <w:spacing w:after="240"/>
        <w:ind w:left="1440" w:hanging="720"/>
        <w:rPr>
          <w:szCs w:val="20"/>
        </w:rPr>
      </w:pPr>
      <w:r w:rsidRPr="00A03B1B">
        <w:rPr>
          <w:szCs w:val="20"/>
        </w:rPr>
        <w:t>(e)</w:t>
      </w:r>
      <w:r w:rsidRPr="00A03B1B">
        <w:rPr>
          <w:szCs w:val="20"/>
        </w:rPr>
        <w:tab/>
        <w:t>The High Emergency Limit (HEL);</w:t>
      </w:r>
    </w:p>
    <w:p w14:paraId="79E8DBD9" w14:textId="77777777" w:rsidR="00A03B1B" w:rsidRPr="00A03B1B" w:rsidRDefault="00A03B1B" w:rsidP="00A03B1B">
      <w:pPr>
        <w:spacing w:after="240"/>
        <w:ind w:left="1440" w:hanging="720"/>
        <w:rPr>
          <w:szCs w:val="20"/>
        </w:rPr>
      </w:pPr>
      <w:r w:rsidRPr="00A03B1B">
        <w:rPr>
          <w:szCs w:val="20"/>
        </w:rPr>
        <w:t>(f)</w:t>
      </w:r>
      <w:r w:rsidRPr="00A03B1B">
        <w:rPr>
          <w:szCs w:val="20"/>
        </w:rPr>
        <w:tab/>
        <w:t>The Low Emergency Limit (LEL);</w:t>
      </w:r>
    </w:p>
    <w:p w14:paraId="75471B13" w14:textId="77777777" w:rsidR="00A03B1B" w:rsidRPr="00A03B1B" w:rsidRDefault="00A03B1B" w:rsidP="00A03B1B">
      <w:pPr>
        <w:spacing w:after="240"/>
        <w:ind w:left="1440" w:hanging="720"/>
        <w:rPr>
          <w:szCs w:val="20"/>
        </w:rPr>
      </w:pPr>
      <w:r w:rsidRPr="00A03B1B">
        <w:rPr>
          <w:szCs w:val="20"/>
        </w:rPr>
        <w:t>(g)</w:t>
      </w:r>
      <w:r w:rsidRPr="00A03B1B">
        <w:rPr>
          <w:szCs w:val="20"/>
        </w:rPr>
        <w:tab/>
        <w:t>Ancillary Service capability in MW for each product and sub-type; and</w:t>
      </w:r>
    </w:p>
    <w:p w14:paraId="43E6A2DC" w14:textId="77777777" w:rsidR="00A03B1B" w:rsidRPr="00A03B1B" w:rsidRDefault="00A03B1B" w:rsidP="00A03B1B">
      <w:pPr>
        <w:spacing w:after="240"/>
        <w:ind w:left="1440" w:hanging="720"/>
        <w:rPr>
          <w:szCs w:val="20"/>
        </w:rPr>
      </w:pPr>
      <w:r w:rsidRPr="00A03B1B">
        <w:rPr>
          <w:szCs w:val="20"/>
        </w:rPr>
        <w:t>(h)</w:t>
      </w:r>
      <w:r w:rsidRPr="00A03B1B">
        <w:rPr>
          <w:szCs w:val="20"/>
        </w:rPr>
        <w:tab/>
        <w:t>For ESRs:</w:t>
      </w:r>
    </w:p>
    <w:p w14:paraId="0202AE9D" w14:textId="77777777" w:rsidR="00A03B1B" w:rsidRPr="00A03B1B" w:rsidRDefault="00A03B1B" w:rsidP="00A03B1B">
      <w:pPr>
        <w:spacing w:after="240"/>
        <w:ind w:left="2160" w:hanging="720"/>
        <w:rPr>
          <w:szCs w:val="20"/>
        </w:rPr>
      </w:pPr>
      <w:r w:rsidRPr="00A03B1B">
        <w:rPr>
          <w:szCs w:val="20"/>
        </w:rPr>
        <w:t>(i)</w:t>
      </w:r>
      <w:r w:rsidRPr="00A03B1B">
        <w:rPr>
          <w:szCs w:val="20"/>
        </w:rPr>
        <w:tab/>
        <w:t>Minimum State of Charge (</w:t>
      </w:r>
      <w:proofErr w:type="spellStart"/>
      <w:r w:rsidRPr="00A03B1B">
        <w:rPr>
          <w:szCs w:val="20"/>
        </w:rPr>
        <w:t>MinSOC</w:t>
      </w:r>
      <w:proofErr w:type="spellEnd"/>
      <w:r w:rsidRPr="00A03B1B">
        <w:rPr>
          <w:szCs w:val="20"/>
        </w:rPr>
        <w:t>);</w:t>
      </w:r>
    </w:p>
    <w:p w14:paraId="3BF16499" w14:textId="77777777" w:rsidR="00A03B1B" w:rsidRPr="00A03B1B" w:rsidRDefault="00A03B1B" w:rsidP="00A03B1B">
      <w:pPr>
        <w:spacing w:after="240"/>
        <w:ind w:left="2160" w:hanging="720"/>
        <w:rPr>
          <w:szCs w:val="20"/>
        </w:rPr>
      </w:pPr>
      <w:r w:rsidRPr="00A03B1B">
        <w:rPr>
          <w:szCs w:val="20"/>
        </w:rPr>
        <w:t>(ii)</w:t>
      </w:r>
      <w:r w:rsidRPr="00A03B1B">
        <w:rPr>
          <w:szCs w:val="20"/>
        </w:rPr>
        <w:tab/>
        <w:t>Maximum State of Charge (</w:t>
      </w:r>
      <w:proofErr w:type="spellStart"/>
      <w:r w:rsidRPr="00A03B1B">
        <w:rPr>
          <w:szCs w:val="20"/>
        </w:rPr>
        <w:t>MaxSOC</w:t>
      </w:r>
      <w:proofErr w:type="spellEnd"/>
      <w:r w:rsidRPr="00A03B1B">
        <w:rPr>
          <w:szCs w:val="20"/>
        </w:rPr>
        <w:t>); and</w:t>
      </w:r>
    </w:p>
    <w:p w14:paraId="36AD17D4" w14:textId="77777777" w:rsidR="00A03B1B" w:rsidRPr="00A03B1B" w:rsidRDefault="00A03B1B" w:rsidP="00A03B1B">
      <w:pPr>
        <w:spacing w:after="240"/>
        <w:ind w:left="2160" w:hanging="720"/>
        <w:rPr>
          <w:szCs w:val="20"/>
        </w:rPr>
      </w:pPr>
      <w:r w:rsidRPr="00A03B1B">
        <w:rPr>
          <w:szCs w:val="20"/>
        </w:rPr>
        <w:t>(iii)</w:t>
      </w:r>
      <w:r w:rsidRPr="00A03B1B">
        <w:rPr>
          <w:szCs w:val="20"/>
        </w:rPr>
        <w:tab/>
        <w:t>HBSOC.</w:t>
      </w:r>
    </w:p>
    <w:p w14:paraId="2977ED1E" w14:textId="77777777" w:rsidR="00A03B1B" w:rsidRPr="00A03B1B" w:rsidRDefault="00A03B1B" w:rsidP="00A03B1B">
      <w:pPr>
        <w:spacing w:after="240"/>
        <w:ind w:left="720" w:hanging="720"/>
        <w:rPr>
          <w:iCs/>
          <w:szCs w:val="20"/>
        </w:rPr>
      </w:pPr>
      <w:r w:rsidRPr="00A03B1B">
        <w:rPr>
          <w:iCs/>
          <w:szCs w:val="20"/>
        </w:rPr>
        <w:t>(6)</w:t>
      </w:r>
      <w:r w:rsidRPr="00A03B1B">
        <w:rPr>
          <w:iCs/>
          <w:szCs w:val="20"/>
        </w:rPr>
        <w:tab/>
        <w:t>For Combined Cycle Generation Resources, the above items are required for each operating configuration.  In each hour only one Combined Cycle Generation Resource in a Combined Cycle Train may be assigned one of the On-Line Resource Status codes described above.</w:t>
      </w:r>
    </w:p>
    <w:p w14:paraId="78D06E36" w14:textId="77777777" w:rsidR="00A03B1B" w:rsidRPr="00A03B1B" w:rsidRDefault="00A03B1B" w:rsidP="00A03B1B">
      <w:pPr>
        <w:spacing w:after="240"/>
        <w:ind w:left="1440" w:hanging="720"/>
        <w:rPr>
          <w:szCs w:val="20"/>
        </w:rPr>
      </w:pPr>
      <w:r w:rsidRPr="00A03B1B">
        <w:rPr>
          <w:szCs w:val="20"/>
        </w:rPr>
        <w:t>(a)</w:t>
      </w:r>
      <w:r w:rsidRPr="00A03B1B">
        <w:rPr>
          <w:szCs w:val="20"/>
        </w:rPr>
        <w:tab/>
        <w:t>During a RUC study period, if a QSE’s COP reports multiple Combined Cycle Generation Resources in a Combined Cycle Train to be On-Line for any hour, then until the QSE corrects its COP, the On-Line Combined Cycle Generation Resource with the largest HSL is considered to be On-Line and all other Combined Cycle Generation Resources in the Combined Cycle Train are considered to be Off-Line.  Furthermore, until the QSE corrects its COP, the Off-Line Combined Cycle Generation Resources as designated through the application of this process are ineligible for RUC commitment or de-commitment Dispatch Instructions.</w:t>
      </w:r>
    </w:p>
    <w:p w14:paraId="6F211768" w14:textId="77777777" w:rsidR="00A03B1B" w:rsidRPr="00A03B1B" w:rsidRDefault="00A03B1B" w:rsidP="00A03B1B">
      <w:pPr>
        <w:spacing w:after="240"/>
        <w:ind w:left="1440" w:hanging="720"/>
        <w:rPr>
          <w:szCs w:val="20"/>
        </w:rPr>
      </w:pPr>
      <w:r w:rsidRPr="00A03B1B">
        <w:rPr>
          <w:szCs w:val="20"/>
        </w:rPr>
        <w:t>(b)</w:t>
      </w:r>
      <w:r w:rsidRPr="00A03B1B">
        <w:rPr>
          <w:szCs w:val="20"/>
        </w:rPr>
        <w:tab/>
        <w:t xml:space="preserve">For any hour in which QSE-submitted COP entries are used to determine the initial state of a Combined Cycle Generation Resource for a DAM or Day-Ahead Reliability Unit Commitment (DRUC) study and the COP shows multiple </w:t>
      </w:r>
      <w:r w:rsidRPr="00A03B1B">
        <w:rPr>
          <w:szCs w:val="20"/>
        </w:rPr>
        <w:lastRenderedPageBreak/>
        <w:t>Combined Cycle Generation Resources in a Combined Cycle Train to be in an On-Line Resource Status, then until the QSE corrects its COP, the On-Line Combined Cycle Generation Resource that has been On-Line for the longest time from the last recorded start by ERCOT systems, regardless of the reason for the start, combined with the COP Resource Status for the remaining hours of the current Operating Day, is considered to be On-Line at the start of the DRUC study period and all other COP-designated Combined Cycle Generation Resources in the Combined Cycle Train are considered to be Off-Line.</w:t>
      </w:r>
    </w:p>
    <w:p w14:paraId="638BF27B" w14:textId="77777777" w:rsidR="00A03B1B" w:rsidRPr="00A03B1B" w:rsidRDefault="00A03B1B" w:rsidP="00A03B1B">
      <w:pPr>
        <w:spacing w:after="240"/>
        <w:ind w:left="1440" w:hanging="720"/>
        <w:rPr>
          <w:szCs w:val="20"/>
        </w:rPr>
      </w:pPr>
      <w:r w:rsidRPr="00A03B1B">
        <w:rPr>
          <w:szCs w:val="20"/>
        </w:rPr>
        <w:t>(c)</w:t>
      </w:r>
      <w:r w:rsidRPr="00A03B1B">
        <w:rPr>
          <w:szCs w:val="20"/>
        </w:rPr>
        <w:tab/>
        <w:t>ERCOT systems shall allow only one Combined Cycle Generation Resource in a Combined Cycle Train to offer Off-Line Non-Spin in the DAM or SCED.</w:t>
      </w:r>
    </w:p>
    <w:p w14:paraId="0AE242B6" w14:textId="77777777" w:rsidR="00A03B1B" w:rsidRPr="00A03B1B" w:rsidRDefault="00A03B1B" w:rsidP="00A03B1B">
      <w:pPr>
        <w:spacing w:after="240"/>
        <w:ind w:left="2160" w:hanging="720"/>
        <w:rPr>
          <w:szCs w:val="20"/>
        </w:rPr>
      </w:pPr>
      <w:proofErr w:type="gramStart"/>
      <w:r w:rsidRPr="00A03B1B">
        <w:rPr>
          <w:szCs w:val="20"/>
        </w:rPr>
        <w:t>(i)</w:t>
      </w:r>
      <w:r w:rsidRPr="00A03B1B">
        <w:rPr>
          <w:szCs w:val="20"/>
        </w:rPr>
        <w:tab/>
        <w:t>If</w:t>
      </w:r>
      <w:proofErr w:type="gramEnd"/>
      <w:r w:rsidRPr="00A03B1B">
        <w:rPr>
          <w:szCs w:val="20"/>
        </w:rPr>
        <w:t xml:space="preserve">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2525F46B" w14:textId="77777777" w:rsidR="00A03B1B" w:rsidRPr="00A03B1B" w:rsidRDefault="00A03B1B" w:rsidP="00A03B1B">
      <w:pPr>
        <w:spacing w:after="240"/>
        <w:ind w:left="2160" w:hanging="720"/>
        <w:rPr>
          <w:szCs w:val="20"/>
        </w:rPr>
      </w:pPr>
      <w:r w:rsidRPr="00A03B1B">
        <w:rPr>
          <w:szCs w:val="20"/>
        </w:rPr>
        <w:t>(ii)</w:t>
      </w:r>
      <w:r w:rsidRPr="00A03B1B">
        <w:rPr>
          <w:szCs w:val="20"/>
        </w:rPr>
        <w:tab/>
        <w:t xml:space="preserve">Combined Cycle Generation Resources offering Off-Line Non-Spin must be able to transition from the shutdown state to the offered Combined Cycle Generation Resource On-Line state and be capable of ramping to the full amount of the Non-Spin offered. </w:t>
      </w:r>
    </w:p>
    <w:p w14:paraId="3C1E7E78" w14:textId="77777777" w:rsidR="00A03B1B" w:rsidRPr="00A03B1B" w:rsidRDefault="00A03B1B" w:rsidP="00A03B1B">
      <w:pPr>
        <w:spacing w:after="240"/>
        <w:ind w:left="1440" w:hanging="720"/>
        <w:rPr>
          <w:iCs/>
          <w:szCs w:val="20"/>
        </w:rPr>
      </w:pPr>
      <w:r w:rsidRPr="00A03B1B">
        <w:rPr>
          <w:iCs/>
          <w:szCs w:val="20"/>
        </w:rPr>
        <w:t>(d)</w:t>
      </w:r>
      <w:r w:rsidRPr="00A03B1B">
        <w:rPr>
          <w:iCs/>
          <w:szCs w:val="20"/>
        </w:rPr>
        <w:tab/>
      </w:r>
      <w:proofErr w:type="gramStart"/>
      <w:r w:rsidRPr="00A03B1B">
        <w:rPr>
          <w:iCs/>
          <w:szCs w:val="20"/>
        </w:rPr>
        <w:t>The DAM</w:t>
      </w:r>
      <w:proofErr w:type="gramEnd"/>
      <w:r w:rsidRPr="00A03B1B">
        <w:rPr>
          <w:iCs/>
          <w:szCs w:val="20"/>
        </w:rPr>
        <w:t xml:space="preserve"> and RUC shall honor the registered hot, intermediate or cold Startup Costs for each Combined Cycle Generation Resource registered in a Combined Cycle Train when determining the transition costs for a Combined Cycle Generation Resource.  In the DAM and RUC, the Startup Cost for a Combined Cycle Generation Resource shall be determined by the positive transition cost from the On-Line Combined Cycle Generation Resource within the Combine Cycle Train or from a shutdown condition, whichever ERCOT determines to be appropriate.</w:t>
      </w:r>
    </w:p>
    <w:p w14:paraId="78E69403" w14:textId="77777777" w:rsidR="00A03B1B" w:rsidRPr="00A03B1B" w:rsidRDefault="00A03B1B" w:rsidP="00A03B1B">
      <w:pPr>
        <w:spacing w:after="240"/>
        <w:ind w:left="720" w:hanging="720"/>
        <w:rPr>
          <w:iCs/>
          <w:szCs w:val="20"/>
        </w:rPr>
      </w:pPr>
      <w:r w:rsidRPr="00A03B1B">
        <w:rPr>
          <w:iCs/>
          <w:szCs w:val="20"/>
        </w:rPr>
        <w:t>(7)</w:t>
      </w:r>
      <w:r w:rsidRPr="00A03B1B">
        <w:rPr>
          <w:iCs/>
          <w:szCs w:val="20"/>
        </w:rPr>
        <w:tab/>
        <w:t>ERCOT may accept COPs only from QSEs.</w:t>
      </w:r>
    </w:p>
    <w:p w14:paraId="40C92FCD" w14:textId="77777777" w:rsidR="00A03B1B" w:rsidRPr="00A03B1B" w:rsidRDefault="00A03B1B" w:rsidP="00A03B1B">
      <w:pPr>
        <w:spacing w:after="240"/>
        <w:ind w:left="720" w:hanging="720"/>
        <w:rPr>
          <w:iCs/>
          <w:szCs w:val="20"/>
        </w:rPr>
      </w:pPr>
      <w:r w:rsidRPr="00A03B1B">
        <w:rPr>
          <w:iCs/>
          <w:szCs w:val="20"/>
        </w:rPr>
        <w:t>(8)</w:t>
      </w:r>
      <w:r w:rsidRPr="00A03B1B">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A03B1B">
        <w:rPr>
          <w:iCs/>
          <w:szCs w:val="20"/>
        </w:rPr>
        <w:t>PhotoVoltaic</w:t>
      </w:r>
      <w:proofErr w:type="spellEnd"/>
      <w:r w:rsidRPr="00A03B1B">
        <w:rPr>
          <w:iCs/>
          <w:szCs w:val="20"/>
        </w:rPr>
        <w:t xml:space="preserve"> Generation Resources (PVGRs) with the most recently updated Short-Term </w:t>
      </w:r>
      <w:proofErr w:type="spellStart"/>
      <w:r w:rsidRPr="00A03B1B">
        <w:rPr>
          <w:iCs/>
          <w:szCs w:val="20"/>
        </w:rPr>
        <w:t>PhotoVoltaic</w:t>
      </w:r>
      <w:proofErr w:type="spellEnd"/>
      <w:r w:rsidRPr="00A03B1B">
        <w:rPr>
          <w:iCs/>
          <w:szCs w:val="20"/>
        </w:rPr>
        <w:t xml:space="preserve">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03B1B" w:rsidRPr="00A03B1B" w14:paraId="0895FDAF" w14:textId="77777777" w:rsidTr="00B31BB1">
        <w:tc>
          <w:tcPr>
            <w:tcW w:w="9350" w:type="dxa"/>
            <w:tcBorders>
              <w:top w:val="single" w:sz="4" w:space="0" w:color="auto"/>
              <w:left w:val="single" w:sz="4" w:space="0" w:color="auto"/>
              <w:bottom w:val="single" w:sz="4" w:space="0" w:color="auto"/>
              <w:right w:val="single" w:sz="4" w:space="0" w:color="auto"/>
            </w:tcBorders>
            <w:shd w:val="clear" w:color="auto" w:fill="D9D9D9"/>
          </w:tcPr>
          <w:p w14:paraId="013B96EE" w14:textId="77777777" w:rsidR="00A03B1B" w:rsidRPr="00A03B1B" w:rsidRDefault="00A03B1B" w:rsidP="00A03B1B">
            <w:pPr>
              <w:spacing w:before="120" w:after="240"/>
              <w:rPr>
                <w:b/>
                <w:i/>
                <w:szCs w:val="20"/>
              </w:rPr>
            </w:pPr>
            <w:r w:rsidRPr="00A03B1B">
              <w:rPr>
                <w:b/>
                <w:i/>
                <w:szCs w:val="20"/>
              </w:rPr>
              <w:lastRenderedPageBreak/>
              <w:t>[NPRR1029:  Replace paragraph (8) above with the following upon system implementation:]</w:t>
            </w:r>
          </w:p>
          <w:p w14:paraId="6619D890" w14:textId="77777777" w:rsidR="00A03B1B" w:rsidRPr="00A03B1B" w:rsidRDefault="00A03B1B" w:rsidP="00A03B1B">
            <w:pPr>
              <w:spacing w:after="240"/>
              <w:ind w:left="720" w:hanging="720"/>
              <w:rPr>
                <w:iCs/>
                <w:szCs w:val="20"/>
              </w:rPr>
            </w:pPr>
            <w:r w:rsidRPr="00A03B1B">
              <w:rPr>
                <w:iCs/>
                <w:szCs w:val="20"/>
              </w:rPr>
              <w:t>(8)</w:t>
            </w:r>
            <w:r w:rsidRPr="00A03B1B">
              <w:rPr>
                <w:iCs/>
                <w:szCs w:val="20"/>
              </w:rPr>
              <w:tab/>
              <w:t xml:space="preserve">For the first 168 hours of the COP, ERCOT will update the HSL values for Wind-powered Generation Resources (WGRs) with the most recently updated Short-Term Wind Power Forecast (STWPF), and the HSL values for </w:t>
            </w:r>
            <w:proofErr w:type="spellStart"/>
            <w:r w:rsidRPr="00A03B1B">
              <w:rPr>
                <w:iCs/>
                <w:szCs w:val="20"/>
              </w:rPr>
              <w:t>PhotoVoltaic</w:t>
            </w:r>
            <w:proofErr w:type="spellEnd"/>
            <w:r w:rsidRPr="00A03B1B">
              <w:rPr>
                <w:iCs/>
                <w:szCs w:val="20"/>
              </w:rPr>
              <w:t xml:space="preserve"> Generation Resources (PVGRs) with the most recently updated Short-Term </w:t>
            </w:r>
            <w:proofErr w:type="spellStart"/>
            <w:r w:rsidRPr="00A03B1B">
              <w:rPr>
                <w:iCs/>
                <w:szCs w:val="20"/>
              </w:rPr>
              <w:t>PhotoVoltaic</w:t>
            </w:r>
            <w:proofErr w:type="spellEnd"/>
            <w:r w:rsidRPr="00A03B1B">
              <w:rPr>
                <w:iCs/>
                <w:szCs w:val="20"/>
              </w:rPr>
              <w:t xml:space="preserve"> Power Forecast (STPPF).  </w:t>
            </w:r>
            <w:r w:rsidRPr="00A03B1B">
              <w:rPr>
                <w:szCs w:val="20"/>
              </w:rPr>
              <w:t xml:space="preserve">A QSE representing a DC-Coupled Resource shall provide the capacity value of the Energy Storage System (ESS) that is included in the HSL of the DC-Coupled Resource, and ERCOT will update the DC-Coupled Resource’s HSL with the sum of the forecasts of the intermittent renewable generation component and the QSE-submitted value for the ESS component.  </w:t>
            </w:r>
            <w:r w:rsidRPr="00A03B1B">
              <w:rPr>
                <w:iCs/>
                <w:szCs w:val="20"/>
              </w:rPr>
              <w:t xml:space="preserve">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rsidRPr="00A03B1B">
              <w:rPr>
                <w:szCs w:val="20"/>
              </w:rPr>
              <w:t>A QSE representing a DC-Coupled Resource may override the COP HSL value with a value that is lower than the ERCOT-populated value, and may override with a value that is higher than the ERCOT-populated value if the ESS component of the DC-Coupled Resource can support the higher value.</w:t>
            </w:r>
          </w:p>
        </w:tc>
      </w:tr>
    </w:tbl>
    <w:p w14:paraId="7D31DAB1" w14:textId="77777777" w:rsidR="00A03B1B" w:rsidRPr="00A03B1B" w:rsidRDefault="00A03B1B" w:rsidP="00A03B1B">
      <w:pPr>
        <w:spacing w:before="240" w:after="240"/>
        <w:ind w:left="720" w:hanging="720"/>
        <w:rPr>
          <w:iCs/>
          <w:szCs w:val="20"/>
        </w:rPr>
      </w:pPr>
      <w:r w:rsidRPr="00A03B1B">
        <w:rPr>
          <w:iCs/>
          <w:szCs w:val="20"/>
        </w:rPr>
        <w:t>(9)</w:t>
      </w:r>
      <w:r w:rsidRPr="00A03B1B">
        <w:rPr>
          <w:iCs/>
          <w:szCs w:val="20"/>
        </w:rPr>
        <w:tab/>
        <w:t xml:space="preserve">A QSE representing a Generation Resource that is not actively providing Ancillary Services or is providing Off-Line Non-Spin that the Resource will provide following the shutdown, may only use a Resource Status of SHUTDOWN </w:t>
      </w:r>
      <w:r w:rsidRPr="00A03B1B">
        <w:rPr>
          <w:szCs w:val="20"/>
        </w:rPr>
        <w:t>to indicate to ERCOT through telemetry that the Resource is operating in a shutdown sequence or a Resource Status of ONTEST to indicate in the COP and through telemetry that the Generation Resource is performing a test of its operations either manually dispatched by the QSE or by ERCOT as part of the test</w:t>
      </w:r>
      <w:r w:rsidRPr="00A03B1B">
        <w:rPr>
          <w:iCs/>
          <w:szCs w:val="20"/>
        </w:rP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7C9FBA5F" w14:textId="77777777" w:rsidR="00A03B1B" w:rsidRPr="00A03B1B" w:rsidRDefault="00A03B1B" w:rsidP="00A03B1B">
      <w:pPr>
        <w:spacing w:after="240"/>
        <w:ind w:left="720" w:hanging="720"/>
        <w:rPr>
          <w:iCs/>
          <w:szCs w:val="20"/>
        </w:rPr>
      </w:pPr>
      <w:r w:rsidRPr="00A03B1B">
        <w:rPr>
          <w:iCs/>
          <w:szCs w:val="20"/>
        </w:rPr>
        <w:t>(10)</w:t>
      </w:r>
      <w:r w:rsidRPr="00A03B1B">
        <w:rPr>
          <w:iCs/>
          <w:szCs w:val="20"/>
        </w:rPr>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16BDDB4E" w14:textId="77777777" w:rsidR="00A03B1B" w:rsidRPr="00A03B1B" w:rsidRDefault="00A03B1B" w:rsidP="00A03B1B">
      <w:pPr>
        <w:spacing w:after="240"/>
        <w:ind w:left="720" w:hanging="720"/>
        <w:rPr>
          <w:iCs/>
          <w:szCs w:val="20"/>
        </w:rPr>
      </w:pPr>
      <w:r w:rsidRPr="00A03B1B">
        <w:rPr>
          <w:iCs/>
          <w:szCs w:val="20"/>
        </w:rPr>
        <w:t>(11)</w:t>
      </w:r>
      <w:r w:rsidRPr="00A03B1B">
        <w:rPr>
          <w:iCs/>
          <w:szCs w:val="20"/>
        </w:rPr>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0C92FE81" w14:textId="77777777" w:rsidR="00A03B1B" w:rsidRPr="00A03B1B" w:rsidRDefault="00A03B1B" w:rsidP="00A03B1B">
      <w:pPr>
        <w:spacing w:after="240"/>
        <w:ind w:left="720" w:hanging="720"/>
        <w:rPr>
          <w:iCs/>
          <w:szCs w:val="20"/>
        </w:rPr>
      </w:pPr>
      <w:r w:rsidRPr="00A03B1B">
        <w:rPr>
          <w:iCs/>
          <w:szCs w:val="20"/>
        </w:rPr>
        <w:t>(12)</w:t>
      </w:r>
      <w:r w:rsidRPr="00A03B1B">
        <w:rPr>
          <w:iCs/>
          <w:szCs w:val="20"/>
        </w:rPr>
        <w:tab/>
        <w:t xml:space="preserve">A QSE representing a Resource may only use the Resource Status code of EMR for a Resource whose operation would have impacts that cannot be monetized and reflected </w:t>
      </w:r>
      <w:r w:rsidRPr="00A03B1B">
        <w:rPr>
          <w:iCs/>
          <w:szCs w:val="20"/>
        </w:rPr>
        <w:lastRenderedPageBreak/>
        <w:t>through the Resource’s Energy Offer Curve or recovered through the RUC make-whole process or if the Resource has been contracted by ERCOT under Section 3.14.1 or under paragraph (4) of Section 6.5.1.1.  If ERCOT chooses to commit an Off-Line unit with EMR Resource Status</w:t>
      </w:r>
      <w:r w:rsidRPr="00A03B1B">
        <w:rPr>
          <w:szCs w:val="20"/>
        </w:rPr>
        <w:t xml:space="preserve"> that </w:t>
      </w:r>
      <w:r w:rsidRPr="00A03B1B">
        <w:rPr>
          <w:iCs/>
          <w:szCs w:val="20"/>
        </w:rPr>
        <w:t xml:space="preserve">has been contracted by ERCOT under Section 3.14.1 or under paragraph (4) of Section 6.5.1.1, the QSE shall change its Resource Status to </w:t>
      </w:r>
      <w:r w:rsidRPr="00A03B1B">
        <w:rPr>
          <w:szCs w:val="20"/>
        </w:rPr>
        <w:t xml:space="preserve">ONRUC.  Otherwise, the QSE shall change its Resource Status to </w:t>
      </w:r>
      <w:r w:rsidRPr="00A03B1B">
        <w:rPr>
          <w:iCs/>
          <w:szCs w:val="20"/>
        </w:rPr>
        <w:t>ONEMR.</w:t>
      </w:r>
    </w:p>
    <w:p w14:paraId="7E3A530E" w14:textId="77777777" w:rsidR="00A03B1B" w:rsidRPr="00A03B1B" w:rsidRDefault="00A03B1B" w:rsidP="00A03B1B">
      <w:pPr>
        <w:spacing w:after="240"/>
        <w:ind w:left="720" w:hanging="720"/>
        <w:rPr>
          <w:iCs/>
          <w:szCs w:val="20"/>
        </w:rPr>
      </w:pPr>
      <w:r w:rsidRPr="00A03B1B">
        <w:rPr>
          <w:iCs/>
          <w:szCs w:val="20"/>
        </w:rPr>
        <w:t xml:space="preserve">(13)     A QSE representing a Resource may use the Resource Status code of ONEMR for a        Resource that is: </w:t>
      </w:r>
    </w:p>
    <w:p w14:paraId="1E914922" w14:textId="77777777" w:rsidR="00A03B1B" w:rsidRPr="00A03B1B" w:rsidRDefault="00A03B1B" w:rsidP="00A03B1B">
      <w:pPr>
        <w:spacing w:after="240"/>
        <w:ind w:left="1440" w:hanging="720"/>
        <w:rPr>
          <w:iCs/>
          <w:szCs w:val="20"/>
        </w:rPr>
      </w:pPr>
      <w:r w:rsidRPr="00A03B1B">
        <w:rPr>
          <w:iCs/>
          <w:szCs w:val="20"/>
        </w:rPr>
        <w:t>(a)</w:t>
      </w:r>
      <w:r w:rsidRPr="00A03B1B">
        <w:rPr>
          <w:iCs/>
          <w:szCs w:val="20"/>
        </w:rPr>
        <w:tab/>
        <w:t>On-Line, but for equipment problems it must be held at its current output level until repair and/or replacement of equipment can be accomplished; or</w:t>
      </w:r>
    </w:p>
    <w:p w14:paraId="46AF595E" w14:textId="77777777" w:rsidR="00A03B1B" w:rsidRPr="00A03B1B" w:rsidRDefault="00A03B1B" w:rsidP="00A03B1B">
      <w:pPr>
        <w:spacing w:after="240"/>
        <w:ind w:left="1440" w:hanging="720"/>
        <w:rPr>
          <w:iCs/>
          <w:szCs w:val="20"/>
        </w:rPr>
      </w:pPr>
      <w:r w:rsidRPr="00A03B1B">
        <w:rPr>
          <w:iCs/>
          <w:szCs w:val="20"/>
        </w:rPr>
        <w:t>(b)</w:t>
      </w:r>
      <w:r w:rsidRPr="00A03B1B">
        <w:rPr>
          <w:iCs/>
          <w:szCs w:val="20"/>
        </w:rPr>
        <w:tab/>
        <w:t xml:space="preserve">A hydro unit. </w:t>
      </w:r>
    </w:p>
    <w:p w14:paraId="500457F2" w14:textId="77777777" w:rsidR="00A03B1B" w:rsidRPr="00A03B1B" w:rsidRDefault="00A03B1B" w:rsidP="00A03B1B">
      <w:pPr>
        <w:spacing w:after="240"/>
        <w:ind w:left="720" w:hanging="720"/>
        <w:rPr>
          <w:iCs/>
          <w:szCs w:val="20"/>
        </w:rPr>
      </w:pPr>
      <w:r w:rsidRPr="00A03B1B">
        <w:rPr>
          <w:iCs/>
          <w:szCs w:val="20"/>
        </w:rPr>
        <w:t>(14)</w:t>
      </w:r>
      <w:r w:rsidRPr="00A03B1B">
        <w:rPr>
          <w:iCs/>
          <w:szCs w:val="20"/>
        </w:rPr>
        <w:tab/>
        <w:t>A QSE operating a Resource with a Resource Status code of ONEMR may set the HSL and LSL of the unit to be equal to ensure that SCED does not send Base Points that would move the unit.</w:t>
      </w:r>
    </w:p>
    <w:p w14:paraId="51AEAEDD" w14:textId="77777777" w:rsidR="00A03B1B" w:rsidRPr="00A03B1B" w:rsidRDefault="00A03B1B" w:rsidP="00A03B1B">
      <w:pPr>
        <w:spacing w:after="240"/>
        <w:ind w:left="720" w:hanging="720"/>
        <w:rPr>
          <w:iCs/>
          <w:szCs w:val="20"/>
        </w:rPr>
      </w:pPr>
      <w:r w:rsidRPr="00A03B1B">
        <w:rPr>
          <w:iCs/>
          <w:szCs w:val="20"/>
        </w:rPr>
        <w:t>(15)</w:t>
      </w:r>
      <w:r w:rsidRPr="00A03B1B">
        <w:rPr>
          <w:iCs/>
          <w:szCs w:val="20"/>
        </w:rPr>
        <w:tab/>
        <w:t>A QSE representing a Resource may use the Resource Status code of EMRSWGR only for an SWGR.</w:t>
      </w:r>
    </w:p>
    <w:p w14:paraId="357726DB" w14:textId="77777777" w:rsidR="00A03B1B" w:rsidRPr="00A03B1B" w:rsidRDefault="00A03B1B" w:rsidP="00A03B1B">
      <w:pPr>
        <w:spacing w:after="240"/>
        <w:ind w:left="720" w:hanging="720"/>
        <w:rPr>
          <w:iCs/>
          <w:szCs w:val="20"/>
        </w:rPr>
      </w:pPr>
      <w:r w:rsidRPr="00A03B1B">
        <w:rPr>
          <w:iCs/>
          <w:szCs w:val="20"/>
        </w:rPr>
        <w:t>(16)</w:t>
      </w:r>
      <w:r w:rsidRPr="00A03B1B">
        <w:rPr>
          <w:iCs/>
          <w:szCs w:val="20"/>
        </w:rPr>
        <w:tab/>
        <w:t>A QSE representing a Self-Limiting Facility must ensure that the sum of the COP HSL/LSL and the sum of the telemetered HSL/LSL submitted for each Resource within the Self-Limiting Facility do not exceed either the limit on MW Injection or the limit on the MW Withdrawal established for the Self-Limiting Facility.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A03B1B" w:rsidRPr="00A03B1B" w14:paraId="41FFBE8F" w14:textId="77777777" w:rsidTr="00B31BB1">
        <w:tc>
          <w:tcPr>
            <w:tcW w:w="9350" w:type="dxa"/>
            <w:tcBorders>
              <w:top w:val="single" w:sz="4" w:space="0" w:color="auto"/>
              <w:left w:val="single" w:sz="4" w:space="0" w:color="auto"/>
              <w:bottom w:val="single" w:sz="4" w:space="0" w:color="auto"/>
              <w:right w:val="single" w:sz="4" w:space="0" w:color="auto"/>
            </w:tcBorders>
            <w:shd w:val="clear" w:color="auto" w:fill="D9D9D9"/>
          </w:tcPr>
          <w:p w14:paraId="371A7FD8" w14:textId="77777777" w:rsidR="00A03B1B" w:rsidRPr="00A03B1B" w:rsidRDefault="00A03B1B" w:rsidP="00A03B1B">
            <w:pPr>
              <w:spacing w:before="120" w:after="240"/>
              <w:rPr>
                <w:b/>
                <w:i/>
                <w:szCs w:val="20"/>
              </w:rPr>
            </w:pPr>
            <w:r w:rsidRPr="00A03B1B">
              <w:rPr>
                <w:b/>
                <w:i/>
                <w:szCs w:val="20"/>
              </w:rPr>
              <w:t>[NPRR1029:  Insert paragraph (17) below upon system implementation and renumber accordingly:]</w:t>
            </w:r>
          </w:p>
          <w:p w14:paraId="0EA7449C" w14:textId="77777777" w:rsidR="00A03B1B" w:rsidRPr="00A03B1B" w:rsidRDefault="00A03B1B" w:rsidP="00A03B1B">
            <w:pPr>
              <w:autoSpaceDE w:val="0"/>
              <w:autoSpaceDN w:val="0"/>
              <w:spacing w:after="240"/>
              <w:ind w:left="720" w:hanging="720"/>
              <w:rPr>
                <w:szCs w:val="20"/>
              </w:rPr>
            </w:pPr>
            <w:r w:rsidRPr="00A03B1B">
              <w:rPr>
                <w:szCs w:val="20"/>
              </w:rPr>
              <w:t>(17)</w:t>
            </w:r>
            <w:r w:rsidRPr="00A03B1B">
              <w:rPr>
                <w:szCs w:val="20"/>
              </w:rPr>
              <w:tab/>
              <w:t xml:space="preserve">A QSE representing a DC-Coupled Resource shall not submit an HSL </w:t>
            </w:r>
            <w:r w:rsidRPr="00A03B1B">
              <w:rPr>
                <w:color w:val="000000"/>
                <w:szCs w:val="20"/>
              </w:rPr>
              <w:t>that exceeds the inverter rating or the sum of the nameplate ratings of the generation component(s) of the Resource.</w:t>
            </w:r>
          </w:p>
        </w:tc>
      </w:tr>
    </w:tbl>
    <w:p w14:paraId="0B3E3C09" w14:textId="77777777" w:rsidR="00A03B1B" w:rsidRPr="00A03B1B" w:rsidRDefault="00A03B1B" w:rsidP="00A03B1B">
      <w:pPr>
        <w:spacing w:before="240" w:after="240"/>
        <w:ind w:left="720" w:hanging="720"/>
        <w:rPr>
          <w:szCs w:val="20"/>
        </w:rPr>
      </w:pPr>
      <w:r w:rsidRPr="00A03B1B">
        <w:rPr>
          <w:iCs/>
          <w:szCs w:val="20"/>
        </w:rPr>
        <w:t>(17)</w:t>
      </w:r>
      <w:r w:rsidRPr="00A03B1B">
        <w:rPr>
          <w:iCs/>
          <w:szCs w:val="20"/>
        </w:rPr>
        <w:tab/>
      </w:r>
      <w:r w:rsidRPr="00A03B1B">
        <w:rPr>
          <w:szCs w:val="20"/>
        </w:rPr>
        <w:t>A QSE representing an ESR shall ensure that COP values for a given hour follow the following rules:</w:t>
      </w:r>
    </w:p>
    <w:p w14:paraId="6D91CEB4" w14:textId="77777777" w:rsidR="00A03B1B" w:rsidRPr="00A03B1B" w:rsidRDefault="00A03B1B" w:rsidP="00A03B1B">
      <w:pPr>
        <w:spacing w:after="240"/>
        <w:ind w:left="1440" w:hanging="720"/>
        <w:rPr>
          <w:szCs w:val="20"/>
        </w:rPr>
      </w:pPr>
      <w:r w:rsidRPr="00A03B1B">
        <w:rPr>
          <w:szCs w:val="20"/>
        </w:rPr>
        <w:t>(a)</w:t>
      </w:r>
      <w:r w:rsidRPr="00A03B1B">
        <w:rPr>
          <w:szCs w:val="20"/>
        </w:rPr>
        <w:tab/>
      </w:r>
      <w:proofErr w:type="spellStart"/>
      <w:r w:rsidRPr="00A03B1B">
        <w:rPr>
          <w:szCs w:val="20"/>
        </w:rPr>
        <w:t>MinSOC</w:t>
      </w:r>
      <w:proofErr w:type="spellEnd"/>
      <w:r w:rsidRPr="00A03B1B">
        <w:rPr>
          <w:szCs w:val="20"/>
        </w:rPr>
        <w:t xml:space="preserve"> is greater than or equal to the nameplate minimum MWh operating SOC limit;</w:t>
      </w:r>
    </w:p>
    <w:p w14:paraId="0DB3BA64" w14:textId="77777777" w:rsidR="00A03B1B" w:rsidRPr="00A03B1B" w:rsidRDefault="00A03B1B" w:rsidP="00A03B1B">
      <w:pPr>
        <w:spacing w:after="240"/>
        <w:ind w:left="1440" w:hanging="720"/>
        <w:rPr>
          <w:szCs w:val="20"/>
        </w:rPr>
      </w:pPr>
      <w:r w:rsidRPr="00A03B1B">
        <w:rPr>
          <w:szCs w:val="20"/>
        </w:rPr>
        <w:t>(b)</w:t>
      </w:r>
      <w:r w:rsidRPr="00A03B1B">
        <w:rPr>
          <w:szCs w:val="20"/>
        </w:rPr>
        <w:tab/>
      </w:r>
      <w:proofErr w:type="spellStart"/>
      <w:r w:rsidRPr="00A03B1B">
        <w:rPr>
          <w:szCs w:val="20"/>
        </w:rPr>
        <w:t>MaxSOC</w:t>
      </w:r>
      <w:proofErr w:type="spellEnd"/>
      <w:r w:rsidRPr="00A03B1B">
        <w:rPr>
          <w:szCs w:val="20"/>
        </w:rPr>
        <w:t xml:space="preserve"> is less than or equal to the nameplate maximum MWh operating SOC limit; and</w:t>
      </w:r>
    </w:p>
    <w:p w14:paraId="4302507D" w14:textId="77777777" w:rsidR="00A03B1B" w:rsidRPr="00A03B1B" w:rsidRDefault="00A03B1B" w:rsidP="00A03B1B">
      <w:pPr>
        <w:spacing w:after="240"/>
        <w:ind w:left="1440" w:hanging="720"/>
        <w:rPr>
          <w:szCs w:val="20"/>
        </w:rPr>
      </w:pPr>
      <w:r w:rsidRPr="00A03B1B">
        <w:rPr>
          <w:szCs w:val="20"/>
        </w:rPr>
        <w:t>(c)</w:t>
      </w:r>
      <w:r w:rsidRPr="00A03B1B">
        <w:rPr>
          <w:szCs w:val="20"/>
        </w:rPr>
        <w:tab/>
        <w:t xml:space="preserve">HBSOC is a value between the corresponding COP values of </w:t>
      </w:r>
      <w:proofErr w:type="spellStart"/>
      <w:r w:rsidRPr="00A03B1B">
        <w:rPr>
          <w:szCs w:val="20"/>
        </w:rPr>
        <w:t>MinSOC</w:t>
      </w:r>
      <w:proofErr w:type="spellEnd"/>
      <w:r w:rsidRPr="00A03B1B">
        <w:rPr>
          <w:szCs w:val="20"/>
        </w:rPr>
        <w:t xml:space="preserve"> and </w:t>
      </w:r>
      <w:proofErr w:type="spellStart"/>
      <w:r w:rsidRPr="00A03B1B">
        <w:rPr>
          <w:szCs w:val="20"/>
        </w:rPr>
        <w:t>MaxSOC</w:t>
      </w:r>
      <w:proofErr w:type="spellEnd"/>
      <w:r w:rsidRPr="00A03B1B">
        <w:rPr>
          <w:szCs w:val="20"/>
        </w:rPr>
        <w:t>.</w:t>
      </w:r>
    </w:p>
    <w:p w14:paraId="4AD6B429" w14:textId="77777777" w:rsidR="00A03B1B" w:rsidRPr="00A03B1B" w:rsidRDefault="00A03B1B" w:rsidP="00A03B1B">
      <w:pPr>
        <w:keepNext/>
        <w:tabs>
          <w:tab w:val="left" w:pos="1080"/>
        </w:tabs>
        <w:spacing w:before="240" w:after="240"/>
        <w:ind w:left="1080" w:hanging="1080"/>
        <w:outlineLvl w:val="2"/>
        <w:rPr>
          <w:ins w:id="81" w:author="ERCOT" w:date="2024-05-10T15:57:00Z"/>
          <w:rFonts w:eastAsia="SimSun"/>
          <w:b/>
          <w:bCs/>
          <w:i/>
          <w:iCs/>
        </w:rPr>
      </w:pPr>
      <w:bookmarkStart w:id="82" w:name="_Toc114235812"/>
      <w:bookmarkStart w:id="83" w:name="_Toc144692000"/>
      <w:bookmarkStart w:id="84" w:name="_Toc204048612"/>
      <w:bookmarkStart w:id="85" w:name="_Toc400526230"/>
      <w:bookmarkStart w:id="86" w:name="_Toc405534548"/>
      <w:bookmarkStart w:id="87" w:name="_Toc406570561"/>
      <w:bookmarkStart w:id="88" w:name="_Toc410910713"/>
      <w:bookmarkStart w:id="89" w:name="_Toc411841142"/>
      <w:bookmarkStart w:id="90" w:name="_Toc422147104"/>
      <w:bookmarkStart w:id="91" w:name="_Toc433020700"/>
      <w:bookmarkStart w:id="92" w:name="_Toc437262141"/>
      <w:bookmarkStart w:id="93" w:name="_Toc478375319"/>
      <w:bookmarkStart w:id="94" w:name="_Toc135989111"/>
      <w:bookmarkStart w:id="95" w:name="_Toc92873942"/>
      <w:bookmarkStart w:id="96" w:name="_Toc93910998"/>
      <w:bookmarkEnd w:id="44"/>
      <w:bookmarkEnd w:id="45"/>
      <w:bookmarkEnd w:id="46"/>
      <w:bookmarkEnd w:id="47"/>
      <w:bookmarkEnd w:id="48"/>
      <w:bookmarkEnd w:id="49"/>
      <w:bookmarkEnd w:id="50"/>
      <w:bookmarkEnd w:id="51"/>
      <w:bookmarkEnd w:id="52"/>
      <w:bookmarkEnd w:id="53"/>
      <w:bookmarkEnd w:id="54"/>
      <w:bookmarkEnd w:id="68"/>
      <w:ins w:id="97" w:author="ERCOT" w:date="2024-05-10T15:57:00Z">
        <w:r w:rsidRPr="00A03B1B">
          <w:rPr>
            <w:rFonts w:eastAsia="SimSun"/>
            <w:b/>
            <w:bCs/>
            <w:i/>
            <w:iCs/>
          </w:rPr>
          <w:lastRenderedPageBreak/>
          <w:t>3.17.5</w:t>
        </w:r>
        <w:r w:rsidRPr="00A03B1B">
          <w:rPr>
            <w:rFonts w:eastAsia="SimSun"/>
          </w:rPr>
          <w:tab/>
        </w:r>
        <w:r w:rsidRPr="00A03B1B">
          <w:rPr>
            <w:rFonts w:eastAsia="SimSun"/>
            <w:b/>
            <w:bCs/>
            <w:i/>
            <w:iCs/>
          </w:rPr>
          <w:t>Dispatchable Reliability Reserve Service</w:t>
        </w:r>
      </w:ins>
    </w:p>
    <w:p w14:paraId="29CA6030" w14:textId="77777777" w:rsidR="00A03B1B" w:rsidRPr="00A03B1B" w:rsidRDefault="00A03B1B" w:rsidP="00A03B1B">
      <w:pPr>
        <w:spacing w:after="240"/>
        <w:ind w:left="720" w:hanging="720"/>
        <w:rPr>
          <w:ins w:id="98" w:author="ERCOT" w:date="2025-11-19T20:18:00Z"/>
          <w:rFonts w:eastAsia="SimSun"/>
        </w:rPr>
      </w:pPr>
      <w:bookmarkStart w:id="99" w:name="_Toc199405437"/>
      <w:ins w:id="100" w:author="ERCOT" w:date="2025-11-19T20:18:00Z">
        <w:r w:rsidRPr="00A03B1B">
          <w:rPr>
            <w:rFonts w:eastAsia="SimSun"/>
          </w:rPr>
          <w:t>(1)</w:t>
        </w:r>
        <w:r w:rsidRPr="00A03B1B">
          <w:rPr>
            <w:rFonts w:eastAsia="SimSun"/>
          </w:rPr>
          <w:tab/>
          <w:t>Dispatchable Reliability Reserve Service (DRRS) is a market mechanism designed to manage uncertainty on the ERCOT System while mitigating the need for Reliability Unit Commitment (RUC) instructions.  DRRS is provided using capacity from:</w:t>
        </w:r>
      </w:ins>
    </w:p>
    <w:p w14:paraId="53D8DC5D" w14:textId="77777777" w:rsidR="00A03B1B" w:rsidRPr="00A03B1B" w:rsidRDefault="00A03B1B" w:rsidP="00A03B1B">
      <w:pPr>
        <w:spacing w:after="240"/>
        <w:ind w:left="1440" w:hanging="720"/>
        <w:rPr>
          <w:ins w:id="101" w:author="ERCOT" w:date="2025-11-19T20:18:00Z"/>
          <w:rFonts w:eastAsia="SimSun"/>
        </w:rPr>
      </w:pPr>
      <w:ins w:id="102" w:author="ERCOT" w:date="2025-11-19T20:18:00Z">
        <w:r w:rsidRPr="00A03B1B">
          <w:rPr>
            <w:rFonts w:eastAsia="SimSun"/>
          </w:rPr>
          <w:t>(a)</w:t>
        </w:r>
        <w:r w:rsidRPr="00A03B1B">
          <w:rPr>
            <w:rFonts w:eastAsia="SimSun"/>
          </w:rPr>
          <w:tab/>
          <w:t>Off-Line Generation Resources that can demonstrate a two-hour ramping capability to a specified output level and operate at that output level for at least four consecutive hours;</w:t>
        </w:r>
        <w:del w:id="103" w:author="TSSA 012926" w:date="2026-01-29T15:05:00Z" w16du:dateUtc="2026-01-29T21:05:00Z">
          <w:r w:rsidRPr="00A03B1B" w:rsidDel="003D3FA4">
            <w:rPr>
              <w:rFonts w:eastAsia="SimSun"/>
            </w:rPr>
            <w:delText xml:space="preserve"> and</w:delText>
          </w:r>
        </w:del>
      </w:ins>
    </w:p>
    <w:p w14:paraId="4BDAD6AE" w14:textId="09582F2E" w:rsidR="003D3FA4" w:rsidRDefault="00A03B1B" w:rsidP="003D3FA4">
      <w:pPr>
        <w:spacing w:after="240"/>
        <w:ind w:left="1440" w:hanging="720"/>
        <w:rPr>
          <w:ins w:id="104" w:author="TSSA 012926" w:date="2026-01-29T15:05:00Z" w16du:dateUtc="2026-01-29T21:05:00Z"/>
          <w:rFonts w:eastAsia="SimSun"/>
        </w:rPr>
      </w:pPr>
      <w:ins w:id="105" w:author="ERCOT" w:date="2025-11-19T20:18:00Z">
        <w:r w:rsidRPr="00A03B1B">
          <w:rPr>
            <w:rFonts w:eastAsia="SimSun"/>
          </w:rPr>
          <w:t>(b)</w:t>
        </w:r>
        <w:r w:rsidRPr="00A03B1B">
          <w:rPr>
            <w:rFonts w:eastAsia="SimSun"/>
          </w:rPr>
          <w:tab/>
          <w:t>On-Line Generation Resources that can demonstrate a two-hour ramping capability to a specified output level and operate at that output level for at least four consecutive hours</w:t>
        </w:r>
        <w:del w:id="106" w:author="TSSA 012926" w:date="2026-01-29T15:05:00Z" w16du:dateUtc="2026-01-29T21:05:00Z">
          <w:r w:rsidRPr="00A03B1B" w:rsidDel="003D3FA4">
            <w:rPr>
              <w:rFonts w:eastAsia="SimSun"/>
            </w:rPr>
            <w:delText>.</w:delText>
          </w:r>
        </w:del>
      </w:ins>
      <w:ins w:id="107" w:author="TSSA 012926" w:date="2026-01-29T15:05:00Z" w16du:dateUtc="2026-01-29T21:05:00Z">
        <w:r w:rsidR="003D3FA4">
          <w:rPr>
            <w:rFonts w:eastAsia="SimSun"/>
          </w:rPr>
          <w:t>; and</w:t>
        </w:r>
      </w:ins>
    </w:p>
    <w:p w14:paraId="6087F9C6" w14:textId="3084B2C1" w:rsidR="00DE0DC9" w:rsidRPr="00DE0DC9" w:rsidRDefault="003D3FA4" w:rsidP="003D3FA4">
      <w:pPr>
        <w:spacing w:after="240"/>
        <w:ind w:left="1440" w:hanging="720"/>
        <w:rPr>
          <w:ins w:id="108" w:author="TSSA 012926" w:date="2026-01-07T15:39:00Z" w16du:dateUtc="2026-01-07T21:39:00Z"/>
          <w:rFonts w:eastAsia="SimSun"/>
        </w:rPr>
      </w:pPr>
      <w:ins w:id="109" w:author="TSSA 012926" w:date="2026-01-29T15:05:00Z" w16du:dateUtc="2026-01-29T21:05:00Z">
        <w:r w:rsidRPr="00DE0DC9">
          <w:rPr>
            <w:rFonts w:eastAsia="SimSun"/>
          </w:rPr>
          <w:t>(c)</w:t>
        </w:r>
        <w:r w:rsidRPr="00DE0DC9">
          <w:rPr>
            <w:rFonts w:eastAsia="SimSun"/>
          </w:rPr>
          <w:tab/>
          <w:t>The injection capability (i.e., 0 MW to High Sustained Limit (HSL)) of an Energy Storage Resource (ESR) that can demonstrate a two-hour ramping capability to a specified output level and operate at a specified output level for at least four consecutive hours.</w:t>
        </w:r>
      </w:ins>
    </w:p>
    <w:p w14:paraId="05156262" w14:textId="77777777" w:rsidR="00A03B1B" w:rsidRPr="00A03B1B" w:rsidRDefault="00A03B1B" w:rsidP="00DE0DC9">
      <w:pPr>
        <w:keepNext/>
        <w:tabs>
          <w:tab w:val="left" w:pos="900"/>
        </w:tabs>
        <w:spacing w:before="240" w:after="240"/>
        <w:ind w:left="900" w:hanging="900"/>
        <w:outlineLvl w:val="1"/>
        <w:rPr>
          <w:b/>
          <w:szCs w:val="20"/>
        </w:rPr>
      </w:pPr>
      <w:r w:rsidRPr="00A03B1B">
        <w:rPr>
          <w:b/>
          <w:szCs w:val="20"/>
        </w:rPr>
        <w:t>3.18</w:t>
      </w:r>
      <w:r w:rsidRPr="00A03B1B">
        <w:rPr>
          <w:b/>
          <w:szCs w:val="20"/>
        </w:rPr>
        <w:tab/>
        <w:t>Resource Limits in Providing Ancillary Service</w:t>
      </w:r>
      <w:bookmarkEnd w:id="99"/>
      <w:r w:rsidRPr="00A03B1B">
        <w:rPr>
          <w:b/>
          <w:szCs w:val="20"/>
        </w:rPr>
        <w:t xml:space="preserve"> </w:t>
      </w:r>
    </w:p>
    <w:p w14:paraId="206BF3A3" w14:textId="77777777" w:rsidR="00A03B1B" w:rsidRPr="00A03B1B" w:rsidRDefault="00A03B1B" w:rsidP="00A03B1B">
      <w:pPr>
        <w:spacing w:after="240"/>
        <w:ind w:left="720" w:hanging="720"/>
        <w:rPr>
          <w:iCs/>
          <w:szCs w:val="20"/>
        </w:rPr>
      </w:pPr>
      <w:r w:rsidRPr="00A03B1B">
        <w:rPr>
          <w:iCs/>
          <w:szCs w:val="20"/>
        </w:rPr>
        <w:t>(1)</w:t>
      </w:r>
      <w:r w:rsidRPr="00A03B1B">
        <w:rPr>
          <w:iCs/>
          <w:szCs w:val="20"/>
        </w:rPr>
        <w:tab/>
        <w:t>For Generation Resources, Energy Storage Resources (ESRs), and Load Resources the High Sustained Limit (HSL) must be greater than or equal to the Low Sustained Limit (LSL) and the sum of the Resource-specific awards for Responsive Reserve (RRS), ERCOT Contingency Reserve Service (ECRS), Regulation Up Service (Reg-Up), Regulation Down Service (Reg-Down), and Non-Spinning Reserve (Non-Spin).</w:t>
      </w:r>
    </w:p>
    <w:p w14:paraId="686E8A3B" w14:textId="77777777" w:rsidR="00A03B1B" w:rsidRPr="00A03B1B" w:rsidRDefault="00A03B1B" w:rsidP="00A03B1B">
      <w:pPr>
        <w:spacing w:after="240"/>
        <w:ind w:left="720" w:hanging="720"/>
        <w:rPr>
          <w:iCs/>
          <w:szCs w:val="20"/>
        </w:rPr>
      </w:pPr>
      <w:r w:rsidRPr="00A03B1B">
        <w:rPr>
          <w:iCs/>
          <w:szCs w:val="20"/>
        </w:rPr>
        <w:t>(2)</w:t>
      </w:r>
      <w:r w:rsidRPr="00A03B1B">
        <w:rPr>
          <w:iCs/>
          <w:szCs w:val="20"/>
        </w:rPr>
        <w:tab/>
        <w:t>For Non-Spin, the amount of Non-Spin awarded must be less than or equal to the HSL for Off-Line Generation Resources.</w:t>
      </w:r>
    </w:p>
    <w:p w14:paraId="73B9E75A" w14:textId="4C401859" w:rsidR="00A03B1B" w:rsidRPr="00A03B1B" w:rsidRDefault="00A03B1B" w:rsidP="00A03B1B">
      <w:pPr>
        <w:spacing w:before="240" w:after="240"/>
        <w:ind w:left="720" w:hanging="720"/>
        <w:rPr>
          <w:ins w:id="110" w:author="ERCOT" w:date="2025-11-19T20:18:00Z"/>
          <w:rFonts w:eastAsia="SimSun"/>
        </w:rPr>
      </w:pPr>
      <w:ins w:id="111" w:author="ERCOT" w:date="2025-11-19T20:18:00Z">
        <w:r w:rsidRPr="00A03B1B">
          <w:rPr>
            <w:rFonts w:eastAsia="SimSun"/>
          </w:rPr>
          <w:t>(3)</w:t>
        </w:r>
        <w:r w:rsidRPr="00A03B1B">
          <w:rPr>
            <w:rFonts w:eastAsia="SimSun"/>
          </w:rPr>
          <w:tab/>
          <w:t xml:space="preserve">For any DRRS-eligible On-Line Generation Resource </w:t>
        </w:r>
      </w:ins>
      <w:ins w:id="112" w:author="TSSA 012926" w:date="2026-01-07T15:40:00Z" w16du:dateUtc="2026-01-07T21:40:00Z">
        <w:r w:rsidR="00003E69">
          <w:t>or Energy Storage Resource (ESR)</w:t>
        </w:r>
      </w:ins>
      <w:ins w:id="113" w:author="TSSA 012926" w:date="2026-01-07T15:41:00Z" w16du:dateUtc="2026-01-07T21:41:00Z">
        <w:r w:rsidR="00003E69">
          <w:t xml:space="preserve">, </w:t>
        </w:r>
      </w:ins>
      <w:ins w:id="114" w:author="ERCOT" w:date="2025-11-19T20:18:00Z">
        <w:r w:rsidRPr="00A03B1B">
          <w:rPr>
            <w:rFonts w:eastAsia="SimSun"/>
          </w:rPr>
          <w:t>the Resource’s HSL must be greater than or equal to the sum of  the Resource-specific awards to that Resource for energy, RRS, ECRS), Reg-Up, Reg-Down, Non-Spin, and Dispatchable Reliability DRRS.</w:t>
        </w:r>
      </w:ins>
    </w:p>
    <w:p w14:paraId="3DED5371" w14:textId="77777777" w:rsidR="00A03B1B" w:rsidRPr="00A03B1B" w:rsidRDefault="00A03B1B" w:rsidP="00A03B1B">
      <w:pPr>
        <w:spacing w:after="240"/>
        <w:ind w:left="720" w:hanging="720"/>
        <w:rPr>
          <w:iCs/>
          <w:szCs w:val="20"/>
        </w:rPr>
      </w:pPr>
      <w:ins w:id="115" w:author="ERCOT" w:date="2025-11-19T20:18:00Z">
        <w:r w:rsidRPr="00A03B1B">
          <w:rPr>
            <w:rFonts w:eastAsia="SimSun"/>
          </w:rPr>
          <w:t>(4)       For Off-Line Generation Resource, the sum of awards to that Resource for ECRS, Non-Spin, and DRRS must be less than or equal to the Resource’s HSL.</w:t>
        </w:r>
      </w:ins>
    </w:p>
    <w:p w14:paraId="54A6F7AE" w14:textId="2C055D15" w:rsidR="00A03B1B" w:rsidRPr="00A03B1B" w:rsidRDefault="00A03B1B" w:rsidP="00A03B1B">
      <w:pPr>
        <w:spacing w:after="240"/>
        <w:ind w:left="720" w:hanging="720"/>
        <w:rPr>
          <w:iCs/>
          <w:szCs w:val="20"/>
        </w:rPr>
      </w:pPr>
      <w:r w:rsidRPr="00A03B1B">
        <w:rPr>
          <w:iCs/>
          <w:szCs w:val="20"/>
        </w:rPr>
        <w:t>(</w:t>
      </w:r>
      <w:ins w:id="116" w:author="ERCOT" w:date="2025-12-08T08:44:00Z">
        <w:r w:rsidRPr="00A03B1B">
          <w:rPr>
            <w:iCs/>
            <w:szCs w:val="20"/>
          </w:rPr>
          <w:t>5</w:t>
        </w:r>
      </w:ins>
      <w:del w:id="117" w:author="ERCOT" w:date="2025-12-08T08:44:00Z">
        <w:r w:rsidRPr="00A03B1B" w:rsidDel="00FA5632">
          <w:rPr>
            <w:iCs/>
            <w:szCs w:val="20"/>
          </w:rPr>
          <w:delText>3</w:delText>
        </w:r>
      </w:del>
      <w:r w:rsidRPr="00A03B1B">
        <w:rPr>
          <w:iCs/>
          <w:szCs w:val="20"/>
        </w:rPr>
        <w:t>)</w:t>
      </w:r>
      <w:r w:rsidRPr="00A03B1B">
        <w:rPr>
          <w:iCs/>
          <w:szCs w:val="20"/>
        </w:rPr>
        <w:tab/>
        <w:t>For RRS:</w:t>
      </w:r>
    </w:p>
    <w:p w14:paraId="2478C20D" w14:textId="77777777" w:rsidR="00A03B1B" w:rsidRPr="00A03B1B" w:rsidRDefault="00A03B1B" w:rsidP="00A03B1B">
      <w:pPr>
        <w:spacing w:after="240"/>
        <w:ind w:left="1440" w:hanging="720"/>
        <w:rPr>
          <w:szCs w:val="20"/>
        </w:rPr>
      </w:pPr>
      <w:r w:rsidRPr="00A03B1B">
        <w:rPr>
          <w:szCs w:val="20"/>
        </w:rPr>
        <w:t>(a)</w:t>
      </w:r>
      <w:r w:rsidRPr="00A03B1B">
        <w:rPr>
          <w:szCs w:val="20"/>
        </w:rPr>
        <w:tab/>
        <w:t>The full amount of RRS u</w:t>
      </w:r>
      <w:r w:rsidRPr="00A03B1B">
        <w:rPr>
          <w:color w:val="000000"/>
          <w:szCs w:val="20"/>
        </w:rPr>
        <w:t>sing Primary Frequency Response</w:t>
      </w:r>
      <w:r w:rsidRPr="00A03B1B">
        <w:rPr>
          <w:szCs w:val="20"/>
        </w:rPr>
        <w:t xml:space="preserve"> that can be provided by an On-Line Resource is dependent upon the verified droop characteristics of the Resource.  ERCOT shall calculate and update, using the methodology described in Nodal Operating Guide</w:t>
      </w:r>
      <w:r w:rsidRPr="00A03B1B">
        <w:rPr>
          <w:color w:val="000000"/>
          <w:szCs w:val="20"/>
        </w:rPr>
        <w:t xml:space="preserve"> Section 8, Attachment N, Procedure for Calculating RRS MW Limits for Individual Resources to Provide RRS Using Primary Frequency Response</w:t>
      </w:r>
      <w:r w:rsidRPr="00A03B1B">
        <w:rPr>
          <w:szCs w:val="20"/>
        </w:rPr>
        <w:t>, a maximum MW amount of RRS u</w:t>
      </w:r>
      <w:r w:rsidRPr="00A03B1B">
        <w:rPr>
          <w:color w:val="000000"/>
          <w:szCs w:val="20"/>
        </w:rPr>
        <w:t xml:space="preserve">sing Primary </w:t>
      </w:r>
      <w:r w:rsidRPr="00A03B1B">
        <w:rPr>
          <w:color w:val="000000"/>
          <w:szCs w:val="20"/>
        </w:rPr>
        <w:lastRenderedPageBreak/>
        <w:t>Frequency Response</w:t>
      </w:r>
      <w:r w:rsidRPr="00A03B1B">
        <w:rPr>
          <w:szCs w:val="20"/>
        </w:rPr>
        <w:t xml:space="preserve"> for each Resource subject to verified droop performance.  The default value for any newly qualified Resource not yet evaluated per Nodal Operating Guide </w:t>
      </w:r>
      <w:r w:rsidRPr="00A03B1B">
        <w:rPr>
          <w:color w:val="000000"/>
          <w:szCs w:val="20"/>
        </w:rPr>
        <w:t>Section 8, Attachment N</w:t>
      </w:r>
      <w:r w:rsidRPr="00A03B1B">
        <w:rPr>
          <w:szCs w:val="20"/>
        </w:rPr>
        <w:t xml:space="preserve"> shall be 20% of its Maximum Droop Response Range (MDRR).  A Private Use Network with a registered Resource may use the gross HSL for qualification and </w:t>
      </w:r>
      <w:proofErr w:type="gramStart"/>
      <w:r w:rsidRPr="00A03B1B">
        <w:rPr>
          <w:szCs w:val="20"/>
        </w:rPr>
        <w:t>establishing</w:t>
      </w:r>
      <w:proofErr w:type="gramEnd"/>
      <w:r w:rsidRPr="00A03B1B">
        <w:rPr>
          <w:szCs w:val="20"/>
        </w:rPr>
        <w:t xml:space="preserve"> a limit on the amount of RRS capacity that the Resource within the Private Use Network can provide;  </w:t>
      </w:r>
    </w:p>
    <w:p w14:paraId="47B93F85" w14:textId="77777777" w:rsidR="00A03B1B" w:rsidRPr="00A03B1B" w:rsidRDefault="00A03B1B" w:rsidP="00A03B1B">
      <w:pPr>
        <w:spacing w:after="240"/>
        <w:ind w:left="1440" w:hanging="720"/>
        <w:rPr>
          <w:szCs w:val="20"/>
        </w:rPr>
      </w:pPr>
      <w:r w:rsidRPr="00A03B1B">
        <w:rPr>
          <w:szCs w:val="20"/>
        </w:rPr>
        <w:t>(b)</w:t>
      </w:r>
      <w:r w:rsidRPr="00A03B1B">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28C6A025" w14:textId="77777777" w:rsidR="00A03B1B" w:rsidRPr="00A03B1B" w:rsidRDefault="00A03B1B" w:rsidP="00A03B1B">
      <w:pPr>
        <w:spacing w:after="240"/>
        <w:ind w:left="1440" w:hanging="720"/>
        <w:rPr>
          <w:szCs w:val="20"/>
        </w:rPr>
      </w:pPr>
      <w:r w:rsidRPr="00A03B1B">
        <w:rPr>
          <w:szCs w:val="20"/>
        </w:rPr>
        <w:t>(c)</w:t>
      </w:r>
      <w:r w:rsidRPr="00A03B1B">
        <w:rPr>
          <w:szCs w:val="20"/>
        </w:rPr>
        <w:tab/>
        <w:t>The initiation setting of the automatic under-frequency relay setting for Load Resources providing RRS shall not be lower than 59.70 Hz; and</w:t>
      </w:r>
    </w:p>
    <w:p w14:paraId="66FA6236" w14:textId="77777777" w:rsidR="00A03B1B" w:rsidRPr="00A03B1B" w:rsidRDefault="00A03B1B" w:rsidP="00A03B1B">
      <w:pPr>
        <w:spacing w:after="240"/>
        <w:ind w:left="1440" w:hanging="720"/>
        <w:rPr>
          <w:szCs w:val="20"/>
        </w:rPr>
      </w:pPr>
      <w:r w:rsidRPr="00A03B1B">
        <w:rPr>
          <w:szCs w:val="20"/>
        </w:rPr>
        <w:t>(d)</w:t>
      </w:r>
      <w:r w:rsidRPr="00A03B1B">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p w14:paraId="2E96A95B" w14:textId="17930CCF" w:rsidR="00A03B1B" w:rsidRPr="00A03B1B" w:rsidRDefault="00A03B1B" w:rsidP="00A03B1B">
      <w:pPr>
        <w:spacing w:after="240"/>
        <w:ind w:left="720" w:hanging="720"/>
        <w:rPr>
          <w:iCs/>
          <w:szCs w:val="20"/>
        </w:rPr>
      </w:pPr>
      <w:r w:rsidRPr="00A03B1B">
        <w:rPr>
          <w:iCs/>
          <w:szCs w:val="20"/>
        </w:rPr>
        <w:t>(</w:t>
      </w:r>
      <w:ins w:id="118" w:author="ERCOT" w:date="2025-12-08T08:44:00Z">
        <w:r w:rsidRPr="00A03B1B">
          <w:rPr>
            <w:iCs/>
            <w:szCs w:val="20"/>
          </w:rPr>
          <w:t>6</w:t>
        </w:r>
      </w:ins>
      <w:del w:id="119" w:author="ERCOT" w:date="2025-12-08T08:44:00Z">
        <w:r w:rsidRPr="00A03B1B" w:rsidDel="00FA5632">
          <w:rPr>
            <w:iCs/>
            <w:szCs w:val="20"/>
          </w:rPr>
          <w:delText>4</w:delText>
        </w:r>
      </w:del>
      <w:r w:rsidRPr="00A03B1B">
        <w:rPr>
          <w:iCs/>
          <w:szCs w:val="20"/>
        </w:rPr>
        <w:t>)</w:t>
      </w:r>
      <w:r w:rsidRPr="00A03B1B">
        <w:rPr>
          <w:iCs/>
          <w:szCs w:val="20"/>
        </w:rPr>
        <w:tab/>
        <w:t>For ECRS:</w:t>
      </w:r>
    </w:p>
    <w:p w14:paraId="64EBC593" w14:textId="77777777" w:rsidR="00A03B1B" w:rsidRPr="00A03B1B" w:rsidRDefault="00A03B1B" w:rsidP="00A03B1B">
      <w:pPr>
        <w:spacing w:after="240"/>
        <w:ind w:left="1440" w:hanging="720"/>
        <w:rPr>
          <w:szCs w:val="20"/>
        </w:rPr>
      </w:pPr>
      <w:r w:rsidRPr="00A03B1B">
        <w:rPr>
          <w:szCs w:val="20"/>
        </w:rPr>
        <w:t>(a)</w:t>
      </w:r>
      <w:r w:rsidRPr="00A03B1B">
        <w:rPr>
          <w:szCs w:val="20"/>
        </w:rPr>
        <w:tab/>
        <w:t>The full amount of ECRS that can be awarded to an On-Line Generation Resource or ESR must be less than or equal to ten times the Emergency Ramp Rate;</w:t>
      </w:r>
    </w:p>
    <w:p w14:paraId="4407771D" w14:textId="77777777" w:rsidR="00A03B1B" w:rsidRPr="00A03B1B" w:rsidRDefault="00A03B1B" w:rsidP="00A03B1B">
      <w:pPr>
        <w:spacing w:after="240"/>
        <w:ind w:left="1440" w:hanging="720"/>
        <w:rPr>
          <w:szCs w:val="20"/>
        </w:rPr>
      </w:pPr>
      <w:r w:rsidRPr="00A03B1B">
        <w:rPr>
          <w:szCs w:val="20"/>
        </w:rPr>
        <w:t>(b)</w:t>
      </w:r>
      <w:r w:rsidRPr="00A03B1B">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6D715DC9" w14:textId="77777777" w:rsidR="00A03B1B" w:rsidRPr="00A03B1B" w:rsidRDefault="00A03B1B" w:rsidP="00A03B1B">
      <w:pPr>
        <w:spacing w:after="240"/>
        <w:ind w:left="1440" w:hanging="720"/>
        <w:rPr>
          <w:szCs w:val="20"/>
        </w:rPr>
      </w:pPr>
      <w:r w:rsidRPr="00A03B1B">
        <w:rPr>
          <w:szCs w:val="20"/>
        </w:rPr>
        <w:t>(c)</w:t>
      </w:r>
      <w:r w:rsidRPr="00A03B1B">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3127E873" w14:textId="77777777" w:rsidR="00A03B1B" w:rsidRPr="00A03B1B" w:rsidRDefault="00A03B1B" w:rsidP="00A03B1B">
      <w:pPr>
        <w:spacing w:after="240"/>
        <w:ind w:left="1440" w:hanging="720"/>
        <w:rPr>
          <w:szCs w:val="20"/>
        </w:rPr>
      </w:pPr>
      <w:r w:rsidRPr="00A03B1B">
        <w:rPr>
          <w:szCs w:val="20"/>
        </w:rPr>
        <w:t>(d)</w:t>
      </w:r>
      <w:r w:rsidRPr="00A03B1B">
        <w:rPr>
          <w:szCs w:val="20"/>
        </w:rPr>
        <w:tab/>
        <w:t>For any Load Resources controlled by under-frequency relay and awarded ECRS, the initiation setting of the automatic under-frequency relay setting shall not be lower than 59.70 Hz.  To provide ECRS, Load Resources are not required to be controlled by under-frequency relays.</w:t>
      </w:r>
    </w:p>
    <w:p w14:paraId="630D4424" w14:textId="77777777" w:rsidR="00A03B1B" w:rsidRPr="00A03B1B" w:rsidRDefault="00A03B1B" w:rsidP="00003E69">
      <w:pPr>
        <w:keepNext/>
        <w:widowControl w:val="0"/>
        <w:tabs>
          <w:tab w:val="left" w:pos="1260"/>
        </w:tabs>
        <w:spacing w:before="240" w:after="240"/>
        <w:ind w:left="1260" w:hanging="1260"/>
        <w:outlineLvl w:val="3"/>
        <w:rPr>
          <w:rFonts w:eastAsia="SimSun"/>
          <w:b/>
          <w:bCs/>
          <w:snapToGrid w:val="0"/>
          <w:szCs w:val="20"/>
        </w:rPr>
      </w:pPr>
      <w:bookmarkStart w:id="120" w:name="_Toc90197101"/>
      <w:bookmarkStart w:id="121" w:name="_Toc92873943"/>
      <w:bookmarkStart w:id="122" w:name="_Toc142108919"/>
      <w:bookmarkStart w:id="123" w:name="_Toc142113764"/>
      <w:bookmarkStart w:id="124" w:name="_Toc402345587"/>
      <w:bookmarkStart w:id="125" w:name="_Toc405383870"/>
      <w:bookmarkStart w:id="126" w:name="_Toc405536972"/>
      <w:bookmarkStart w:id="127" w:name="_Toc440871759"/>
      <w:bookmarkStart w:id="128" w:name="_Toc135990633"/>
      <w:bookmarkStart w:id="129" w:name="OLE_LINK1"/>
      <w:bookmarkStart w:id="130" w:name="OLE_LINK2"/>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A03B1B">
        <w:rPr>
          <w:rFonts w:eastAsia="SimSun"/>
          <w:b/>
          <w:bCs/>
          <w:snapToGrid w:val="0"/>
          <w:szCs w:val="20"/>
        </w:rPr>
        <w:t>4.4.7.1</w:t>
      </w:r>
      <w:r w:rsidRPr="00A03B1B">
        <w:rPr>
          <w:rFonts w:eastAsia="SimSun"/>
          <w:b/>
          <w:bCs/>
          <w:snapToGrid w:val="0"/>
          <w:szCs w:val="20"/>
        </w:rPr>
        <w:tab/>
        <w:t>Self-Arranged Ancillary Service Quantities</w:t>
      </w:r>
      <w:bookmarkEnd w:id="120"/>
      <w:bookmarkEnd w:id="121"/>
      <w:bookmarkEnd w:id="122"/>
      <w:bookmarkEnd w:id="123"/>
      <w:bookmarkEnd w:id="124"/>
      <w:bookmarkEnd w:id="125"/>
      <w:bookmarkEnd w:id="126"/>
      <w:bookmarkEnd w:id="127"/>
      <w:bookmarkEnd w:id="128"/>
    </w:p>
    <w:p w14:paraId="0EFBF40B" w14:textId="77777777" w:rsidR="00A03B1B" w:rsidRPr="00A03B1B" w:rsidRDefault="00A03B1B" w:rsidP="00A03B1B">
      <w:pPr>
        <w:spacing w:after="240"/>
        <w:ind w:left="720" w:hanging="720"/>
        <w:rPr>
          <w:iCs/>
          <w:szCs w:val="20"/>
        </w:rPr>
      </w:pPr>
      <w:r w:rsidRPr="00A03B1B">
        <w:rPr>
          <w:iCs/>
          <w:szCs w:val="20"/>
        </w:rPr>
        <w:t>(1)</w:t>
      </w:r>
      <w:r w:rsidRPr="00A03B1B">
        <w:rPr>
          <w:iCs/>
          <w:szCs w:val="20"/>
        </w:rPr>
        <w:tab/>
        <w:t xml:space="preserve">For each Ancillary Service, a QSE may self-arrange all or a portion of the advisory Ancillary Service Obligation allocated to it by ERCOT, subject to the QSE’s share of system-wide limits as established by Section 3.16, Standards for Determining Ancillary Service Quantities.  If a QSE elects to self-arrange Ancillary Service capacity, then </w:t>
      </w:r>
      <w:r w:rsidRPr="00A03B1B">
        <w:rPr>
          <w:iCs/>
          <w:szCs w:val="20"/>
        </w:rPr>
        <w:lastRenderedPageBreak/>
        <w:t>ERCOT shall not pay the QSE for the Self-Arranged Ancillary Service Quantities for the portion that meets its final Ancillary Service Obligation; ERCOT shall pay the QSE the respective Day-Ahead Ancillary Service price for any Self-Arranged Ancillary Service Quantities that exceed a QSE’s final Ancillary Service Obligation.</w:t>
      </w:r>
    </w:p>
    <w:p w14:paraId="72CE111A" w14:textId="77777777" w:rsidR="00A03B1B" w:rsidRPr="00A03B1B" w:rsidRDefault="00A03B1B" w:rsidP="00A03B1B">
      <w:pPr>
        <w:spacing w:after="240"/>
        <w:ind w:left="720" w:hanging="720"/>
        <w:rPr>
          <w:iCs/>
          <w:szCs w:val="20"/>
        </w:rPr>
      </w:pPr>
      <w:r w:rsidRPr="00A03B1B">
        <w:rPr>
          <w:iCs/>
          <w:szCs w:val="20"/>
        </w:rPr>
        <w:t>(2)</w:t>
      </w:r>
      <w:r w:rsidRPr="00A03B1B">
        <w:rPr>
          <w:iCs/>
          <w:szCs w:val="20"/>
        </w:rPr>
        <w:tab/>
        <w:t>The QSE must indicate before 1000 in the Day-Ahead the Self-Arranged Ancillary Service Quantities, by service, so ERCOT can determine how much Ancillary Service capacity, by service, remains to be obtained based on DAM offers and associated Ancillary Service Demand Curves (ASDCs).</w:t>
      </w:r>
    </w:p>
    <w:p w14:paraId="6672FABE" w14:textId="77777777" w:rsidR="00A03B1B" w:rsidRPr="00A03B1B" w:rsidRDefault="00A03B1B" w:rsidP="00A03B1B">
      <w:pPr>
        <w:spacing w:after="240"/>
        <w:ind w:left="720" w:hanging="720"/>
        <w:rPr>
          <w:iCs/>
          <w:szCs w:val="20"/>
        </w:rPr>
      </w:pPr>
      <w:r w:rsidRPr="00A03B1B">
        <w:rPr>
          <w:iCs/>
          <w:szCs w:val="20"/>
        </w:rPr>
        <w:t>(3)</w:t>
      </w:r>
      <w:r w:rsidRPr="00A03B1B">
        <w:rPr>
          <w:iCs/>
          <w:szCs w:val="20"/>
        </w:rPr>
        <w:tab/>
        <w:t>At or after 1000 in the Day-Ahead, a QSE may not change its Self-Arranged Ancillary Service Quantities.</w:t>
      </w:r>
    </w:p>
    <w:p w14:paraId="640A453B" w14:textId="77777777" w:rsidR="00A03B1B" w:rsidRPr="00A03B1B" w:rsidRDefault="00A03B1B" w:rsidP="00A03B1B">
      <w:pPr>
        <w:spacing w:after="240"/>
        <w:ind w:left="720" w:hanging="720"/>
        <w:rPr>
          <w:iCs/>
          <w:szCs w:val="20"/>
        </w:rPr>
      </w:pPr>
      <w:r w:rsidRPr="00A03B1B">
        <w:rPr>
          <w:iCs/>
          <w:szCs w:val="20"/>
        </w:rPr>
        <w:t>(4)</w:t>
      </w:r>
      <w:r w:rsidRPr="00A03B1B">
        <w:rPr>
          <w:iCs/>
          <w:szCs w:val="20"/>
        </w:rPr>
        <w:tab/>
        <w:t>Before 1430 in the Day-Ahead, all Self-Arranged Ancillary Service Quantities must be represented by physical capacity, either by Generation Resources, ESRs, or Load Resources, or backed by Ancillary Service Trades.</w:t>
      </w:r>
    </w:p>
    <w:p w14:paraId="790ECC16" w14:textId="77777777" w:rsidR="00A03B1B" w:rsidRPr="00A03B1B" w:rsidRDefault="00A03B1B" w:rsidP="00A03B1B">
      <w:pPr>
        <w:spacing w:after="240"/>
        <w:ind w:left="720" w:hanging="720"/>
        <w:rPr>
          <w:iCs/>
          <w:szCs w:val="20"/>
        </w:rPr>
      </w:pPr>
      <w:r w:rsidRPr="00A03B1B">
        <w:rPr>
          <w:iCs/>
          <w:szCs w:val="20"/>
        </w:rPr>
        <w:t>(5)</w:t>
      </w:r>
      <w:r w:rsidRPr="00A03B1B">
        <w:rPr>
          <w:iCs/>
          <w:szCs w:val="20"/>
        </w:rPr>
        <w:tab/>
        <w:t xml:space="preserve">The QSE may self-arrange Reg-Up, Reg-Down, ECRS, RRS, </w:t>
      </w:r>
      <w:del w:id="131" w:author="ERCOT" w:date="2024-01-12T14:28:00Z">
        <w:r w:rsidRPr="00A03B1B" w:rsidDel="007C6B65">
          <w:rPr>
            <w:rFonts w:eastAsia="SimSun"/>
            <w:iCs/>
            <w:szCs w:val="20"/>
          </w:rPr>
          <w:delText>and</w:delText>
        </w:r>
      </w:del>
      <w:r w:rsidRPr="00A03B1B">
        <w:rPr>
          <w:rFonts w:eastAsia="SimSun"/>
          <w:iCs/>
          <w:szCs w:val="20"/>
        </w:rPr>
        <w:t xml:space="preserve"> Non-Spin</w:t>
      </w:r>
      <w:ins w:id="132" w:author="ERCOT" w:date="2024-01-12T14:29:00Z">
        <w:r w:rsidRPr="00A03B1B">
          <w:rPr>
            <w:rFonts w:eastAsia="SimSun"/>
            <w:iCs/>
            <w:szCs w:val="20"/>
          </w:rPr>
          <w:t>, and DRRS</w:t>
        </w:r>
      </w:ins>
      <w:r w:rsidRPr="00A03B1B">
        <w:rPr>
          <w:iCs/>
          <w:szCs w:val="20"/>
        </w:rPr>
        <w:t>.</w:t>
      </w:r>
    </w:p>
    <w:p w14:paraId="47B85829" w14:textId="77777777" w:rsidR="00A03B1B" w:rsidRPr="00A03B1B" w:rsidRDefault="00A03B1B" w:rsidP="00A03B1B">
      <w:pPr>
        <w:spacing w:after="240"/>
        <w:ind w:left="720" w:hanging="720"/>
        <w:rPr>
          <w:szCs w:val="20"/>
        </w:rPr>
      </w:pPr>
      <w:r w:rsidRPr="00A03B1B">
        <w:rPr>
          <w:szCs w:val="20"/>
        </w:rPr>
        <w:t>(6)</w:t>
      </w:r>
      <w:r w:rsidRPr="00A03B1B">
        <w:rPr>
          <w:szCs w:val="20"/>
        </w:rPr>
        <w:tab/>
        <w:t xml:space="preserve">The QSE may self-arrange Ancillary Services from one or more Resources it represents and/or through an Ancillary Service Trade. </w:t>
      </w:r>
    </w:p>
    <w:p w14:paraId="061AF397" w14:textId="77777777" w:rsidR="00A03B1B" w:rsidRPr="00A03B1B" w:rsidRDefault="00A03B1B" w:rsidP="00A03B1B">
      <w:pPr>
        <w:spacing w:before="240" w:after="240"/>
        <w:ind w:left="720" w:hanging="720"/>
        <w:rPr>
          <w:szCs w:val="20"/>
        </w:rPr>
      </w:pPr>
      <w:r w:rsidRPr="00A03B1B">
        <w:rPr>
          <w:szCs w:val="20"/>
        </w:rPr>
        <w:t>(7)</w:t>
      </w:r>
      <w:r w:rsidRPr="00A03B1B">
        <w:rPr>
          <w:szCs w:val="20"/>
        </w:rPr>
        <w:tab/>
        <w:t xml:space="preserve">For Ancillary Services sub-types that can be self-provided, </w:t>
      </w:r>
      <w:proofErr w:type="gramStart"/>
      <w:r w:rsidRPr="00A03B1B">
        <w:rPr>
          <w:szCs w:val="20"/>
        </w:rPr>
        <w:t>a QSE</w:t>
      </w:r>
      <w:proofErr w:type="gramEnd"/>
      <w:r w:rsidRPr="00A03B1B">
        <w:rPr>
          <w:szCs w:val="20"/>
        </w:rPr>
        <w:t xml:space="preserve"> shall not submit Ancillary Services trades that result in the QSE’s net purchased quantities of Ancillary Services exceeding the sum of the QSE’s Self-Arranged Ancillary Service Quantities and DAM Ancillary Service Awards. </w:t>
      </w:r>
    </w:p>
    <w:p w14:paraId="52FFA166" w14:textId="77777777" w:rsidR="00A03B1B" w:rsidRPr="00A03B1B" w:rsidRDefault="00A03B1B" w:rsidP="00A03B1B">
      <w:pPr>
        <w:spacing w:before="240" w:after="240"/>
        <w:ind w:left="1440" w:hanging="720"/>
        <w:rPr>
          <w:szCs w:val="20"/>
        </w:rPr>
      </w:pPr>
      <w:r w:rsidRPr="00A03B1B">
        <w:rPr>
          <w:szCs w:val="20"/>
        </w:rPr>
        <w:t>(a)</w:t>
      </w:r>
      <w:r w:rsidRPr="00A03B1B">
        <w:rPr>
          <w:szCs w:val="20"/>
        </w:rPr>
        <w:tab/>
        <w:t>At 1430 in the Day-Ahead, ERCOT shall post a report on the MIS Certified Area to notify the QSE if there is an overage in the QSE’s purchased quantities of Ancillary Services in violation of the above limitation.</w:t>
      </w:r>
    </w:p>
    <w:p w14:paraId="33DFB314" w14:textId="77777777" w:rsidR="00A03B1B" w:rsidRPr="00A03B1B" w:rsidRDefault="00A03B1B" w:rsidP="00A03B1B">
      <w:pPr>
        <w:spacing w:after="240"/>
        <w:ind w:left="1440" w:hanging="720"/>
        <w:rPr>
          <w:szCs w:val="20"/>
        </w:rPr>
      </w:pPr>
      <w:r w:rsidRPr="00A03B1B">
        <w:rPr>
          <w:szCs w:val="20"/>
        </w:rPr>
        <w:t>(b)</w:t>
      </w:r>
      <w:r w:rsidRPr="00A03B1B">
        <w:rPr>
          <w:szCs w:val="20"/>
        </w:rPr>
        <w:tab/>
        <w:t>If the QSE has such an overage as of the end of the Adjustment Period, that QSE will be charged for any quantity that exceeds the sum of their Self-Arranged Ancillary Service Quantities</w:t>
      </w:r>
      <w:r w:rsidRPr="00A03B1B" w:rsidDel="00E22BA7">
        <w:rPr>
          <w:szCs w:val="20"/>
        </w:rPr>
        <w:t xml:space="preserve"> </w:t>
      </w:r>
      <w:r w:rsidRPr="00A03B1B">
        <w:rPr>
          <w:szCs w:val="20"/>
        </w:rPr>
        <w:t xml:space="preserve">and DAM Ancillary Service Awards per Section 6.7.2.1, Real-Time Ancillary Service Imbalance Payment or Charge. </w:t>
      </w:r>
    </w:p>
    <w:p w14:paraId="27E5C4C2" w14:textId="77777777" w:rsidR="00A03B1B" w:rsidRPr="00A03B1B" w:rsidRDefault="00A03B1B" w:rsidP="00A03B1B">
      <w:pPr>
        <w:spacing w:after="240"/>
        <w:ind w:left="720" w:hanging="720"/>
        <w:rPr>
          <w:szCs w:val="20"/>
        </w:rPr>
      </w:pPr>
      <w:r w:rsidRPr="00A03B1B">
        <w:rPr>
          <w:szCs w:val="20"/>
        </w:rPr>
        <w:t>(8)</w:t>
      </w:r>
      <w:r w:rsidRPr="00A03B1B">
        <w:rPr>
          <w:szCs w:val="20"/>
        </w:rPr>
        <w:tab/>
        <w:t>For self-arranged RRS, the QSE shall indicate the quantity of the service that is provided from:</w:t>
      </w:r>
    </w:p>
    <w:p w14:paraId="34BA0CAF" w14:textId="77777777" w:rsidR="00A03B1B" w:rsidRPr="00A03B1B" w:rsidRDefault="00A03B1B" w:rsidP="00A03B1B">
      <w:pPr>
        <w:spacing w:after="240"/>
        <w:ind w:left="1440" w:hanging="720"/>
      </w:pPr>
      <w:r w:rsidRPr="00A03B1B">
        <w:t>(a)</w:t>
      </w:r>
      <w:r w:rsidRPr="00A03B1B">
        <w:rPr>
          <w:szCs w:val="20"/>
        </w:rPr>
        <w:tab/>
        <w:t>Resources providing Primary Frequency Response</w:t>
      </w:r>
      <w:r w:rsidRPr="00A03B1B">
        <w:t>;</w:t>
      </w:r>
    </w:p>
    <w:p w14:paraId="608576FB" w14:textId="77777777" w:rsidR="00A03B1B" w:rsidRPr="00A03B1B" w:rsidRDefault="00A03B1B" w:rsidP="00A03B1B">
      <w:pPr>
        <w:spacing w:after="240"/>
        <w:ind w:left="1440" w:hanging="720"/>
        <w:rPr>
          <w:szCs w:val="20"/>
        </w:rPr>
      </w:pPr>
      <w:r w:rsidRPr="00A03B1B">
        <w:rPr>
          <w:szCs w:val="20"/>
        </w:rPr>
        <w:t>(b)</w:t>
      </w:r>
      <w:r w:rsidRPr="00A03B1B">
        <w:rPr>
          <w:szCs w:val="20"/>
        </w:rPr>
        <w:tab/>
      </w:r>
      <w:r w:rsidRPr="00A03B1B">
        <w:t>Load</w:t>
      </w:r>
      <w:r w:rsidRPr="00A03B1B">
        <w:rPr>
          <w:szCs w:val="20"/>
        </w:rPr>
        <w:t xml:space="preserve"> Resources </w:t>
      </w:r>
      <w:r w:rsidRPr="00A03B1B">
        <w:t>controlled</w:t>
      </w:r>
      <w:r w:rsidRPr="00A03B1B">
        <w:rPr>
          <w:szCs w:val="20"/>
        </w:rPr>
        <w:t xml:space="preserve"> by high-set under-frequency relays; and</w:t>
      </w:r>
    </w:p>
    <w:p w14:paraId="7B325A1D" w14:textId="77777777" w:rsidR="00A03B1B" w:rsidRPr="00A03B1B" w:rsidRDefault="00A03B1B" w:rsidP="00A03B1B">
      <w:pPr>
        <w:spacing w:after="240"/>
        <w:ind w:left="1440" w:hanging="720"/>
        <w:rPr>
          <w:szCs w:val="20"/>
        </w:rPr>
      </w:pPr>
      <w:r w:rsidRPr="00A03B1B">
        <w:rPr>
          <w:szCs w:val="20"/>
        </w:rPr>
        <w:t>(c)</w:t>
      </w:r>
      <w:r w:rsidRPr="00A03B1B">
        <w:rPr>
          <w:szCs w:val="20"/>
        </w:rPr>
        <w:tab/>
        <w:t>Fast Frequency Response (FFR) Resources.</w:t>
      </w:r>
    </w:p>
    <w:bookmarkEnd w:id="129"/>
    <w:bookmarkEnd w:id="130"/>
    <w:p w14:paraId="55B8100E" w14:textId="77777777" w:rsidR="00A03B1B" w:rsidRPr="00A03B1B" w:rsidRDefault="00A03B1B" w:rsidP="00A03B1B">
      <w:pPr>
        <w:spacing w:after="240"/>
        <w:ind w:left="720" w:hanging="720"/>
      </w:pPr>
      <w:r w:rsidRPr="00A03B1B">
        <w:rPr>
          <w:szCs w:val="20"/>
        </w:rPr>
        <w:lastRenderedPageBreak/>
        <w:t>(9)</w:t>
      </w:r>
      <w:r w:rsidRPr="00A03B1B">
        <w:rPr>
          <w:szCs w:val="20"/>
        </w:rPr>
        <w:tab/>
        <w:t xml:space="preserve">For self-arranged ECRS, the QSE shall indicate the quantity of the service that is provided </w:t>
      </w:r>
      <w:proofErr w:type="gramStart"/>
      <w:r w:rsidRPr="00A03B1B">
        <w:rPr>
          <w:szCs w:val="20"/>
        </w:rPr>
        <w:t>from</w:t>
      </w:r>
      <w:proofErr w:type="gramEnd"/>
      <w:r w:rsidRPr="00A03B1B">
        <w:rPr>
          <w:szCs w:val="20"/>
        </w:rPr>
        <w:t xml:space="preserve"> Resources that are manually dispatched and those that are SCED-dispatchable.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733B799A" w14:textId="77777777" w:rsidTr="00B31BB1">
        <w:trPr>
          <w:trHeight w:val="386"/>
        </w:trPr>
        <w:tc>
          <w:tcPr>
            <w:tcW w:w="9350" w:type="dxa"/>
            <w:shd w:val="pct12" w:color="auto" w:fill="auto"/>
          </w:tcPr>
          <w:p w14:paraId="114CDD4E" w14:textId="77777777" w:rsidR="00A03B1B" w:rsidRPr="00A03B1B" w:rsidRDefault="00A03B1B" w:rsidP="00A03B1B">
            <w:pPr>
              <w:spacing w:before="120" w:after="240"/>
              <w:rPr>
                <w:b/>
                <w:i/>
                <w:iCs/>
              </w:rPr>
            </w:pPr>
            <w:r w:rsidRPr="00A03B1B">
              <w:rPr>
                <w:b/>
                <w:i/>
                <w:iCs/>
              </w:rPr>
              <w:t>[NPRR1213:  Replace paragraph (9) above with the following upon system implementation, and upon system implementation of NPRR1171:]</w:t>
            </w:r>
          </w:p>
          <w:p w14:paraId="4CD2A23F" w14:textId="77777777" w:rsidR="00A03B1B" w:rsidRPr="00A03B1B" w:rsidRDefault="00A03B1B" w:rsidP="00A03B1B">
            <w:pPr>
              <w:spacing w:after="240"/>
              <w:ind w:left="720" w:hanging="720"/>
              <w:rPr>
                <w:szCs w:val="20"/>
              </w:rPr>
            </w:pPr>
            <w:bookmarkStart w:id="133" w:name="_Hlk158043402"/>
            <w:r w:rsidRPr="00A03B1B">
              <w:rPr>
                <w:szCs w:val="20"/>
              </w:rPr>
              <w:t>(9)</w:t>
            </w:r>
            <w:r w:rsidRPr="00A03B1B">
              <w:rPr>
                <w:szCs w:val="20"/>
              </w:rPr>
              <w:tab/>
              <w:t>For self-arranged ECRS and Non-Spin, the QSE shall indicate the quantity of the service that is provided from Resources that are manually dispatched, Distribution Generation Resources (DGRs) and Distribution Energy Storage Resources (DESRs) on circuits subject to Load shed, and Resources that are SCED-dispatchable not on circuits subject to Load shed.</w:t>
            </w:r>
          </w:p>
          <w:p w14:paraId="47A72B78" w14:textId="77777777" w:rsidR="00A03B1B" w:rsidRPr="00A03B1B" w:rsidRDefault="00A03B1B" w:rsidP="00A03B1B">
            <w:pPr>
              <w:spacing w:after="240"/>
              <w:ind w:left="720" w:hanging="720"/>
              <w:rPr>
                <w:szCs w:val="20"/>
              </w:rPr>
            </w:pPr>
            <w:r w:rsidRPr="00A03B1B">
              <w:rPr>
                <w:szCs w:val="20"/>
              </w:rPr>
              <w:t>(10)     For self-arranged Non-Spin, the QSE shall indicate the quantity of the service that is provided from Resources that are manually dispatched, DGRs and DESRs on circuits subject to Load shed, and Resources that are SCED-dispatchable and not on circuits subject to Load shed.</w:t>
            </w:r>
            <w:bookmarkEnd w:id="133"/>
          </w:p>
        </w:tc>
      </w:tr>
    </w:tbl>
    <w:p w14:paraId="4BB4EF12" w14:textId="77777777" w:rsidR="00A03B1B" w:rsidRPr="00A03B1B" w:rsidRDefault="00A03B1B" w:rsidP="00A03B1B">
      <w:pPr>
        <w:keepNext/>
        <w:widowControl w:val="0"/>
        <w:tabs>
          <w:tab w:val="left" w:pos="1260"/>
        </w:tabs>
        <w:spacing w:before="480" w:after="240"/>
        <w:ind w:left="1267" w:hanging="1267"/>
        <w:outlineLvl w:val="3"/>
        <w:rPr>
          <w:b/>
          <w:bCs/>
          <w:snapToGrid w:val="0"/>
        </w:rPr>
      </w:pPr>
      <w:r w:rsidRPr="00A03B1B">
        <w:rPr>
          <w:b/>
          <w:bCs/>
          <w:snapToGrid w:val="0"/>
        </w:rPr>
        <w:t>4.4.7.2</w:t>
      </w:r>
      <w:r w:rsidRPr="00A03B1B">
        <w:rPr>
          <w:b/>
          <w:bCs/>
          <w:snapToGrid w:val="0"/>
        </w:rPr>
        <w:tab/>
        <w:t>Ancillary Service Offers</w:t>
      </w:r>
    </w:p>
    <w:p w14:paraId="7744758E" w14:textId="77777777" w:rsidR="00A03B1B" w:rsidRPr="00A03B1B" w:rsidRDefault="00A03B1B" w:rsidP="00A03B1B">
      <w:pPr>
        <w:spacing w:after="240"/>
        <w:ind w:left="720" w:hanging="720"/>
        <w:rPr>
          <w:iCs/>
        </w:rPr>
      </w:pPr>
      <w:r w:rsidRPr="00A03B1B">
        <w:rPr>
          <w:iCs/>
        </w:rPr>
        <w:t>(1)</w:t>
      </w:r>
      <w:r w:rsidRPr="00A03B1B">
        <w:rPr>
          <w:iCs/>
        </w:rPr>
        <w:tab/>
        <w:t xml:space="preserve">By </w:t>
      </w:r>
      <w:proofErr w:type="gramStart"/>
      <w:r w:rsidRPr="00A03B1B">
        <w:rPr>
          <w:iCs/>
        </w:rPr>
        <w:t>1000 in the</w:t>
      </w:r>
      <w:proofErr w:type="gramEnd"/>
      <w:r w:rsidRPr="00A03B1B">
        <w:rPr>
          <w:iCs/>
        </w:rPr>
        <w:t xml:space="preserve"> Day-Ahead, a QSE may submit Resource-Specific Ancillary Service Offers from Generation Resources and ESRs to ERCOT for the DAM and may offer the same Generation Resource or ESR capacity for any or all of the Ancillary Service products simultaneously with any Energy Offer Curves from that Generation Resource or Energy Bid/Offer Curves from that ESR 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ESR may be inclusive or exclusive of each other, as specified according to a procedure developed by ERCOT.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E3C5C42" w14:textId="77777777" w:rsidTr="00B31BB1">
        <w:trPr>
          <w:trHeight w:val="386"/>
        </w:trPr>
        <w:tc>
          <w:tcPr>
            <w:tcW w:w="9350" w:type="dxa"/>
            <w:shd w:val="pct12" w:color="auto" w:fill="auto"/>
          </w:tcPr>
          <w:p w14:paraId="185EB7A2" w14:textId="77777777" w:rsidR="00A03B1B" w:rsidRPr="00A03B1B" w:rsidRDefault="00A03B1B" w:rsidP="00A03B1B">
            <w:pPr>
              <w:spacing w:before="120" w:after="240"/>
              <w:rPr>
                <w:b/>
                <w:i/>
                <w:iCs/>
              </w:rPr>
            </w:pPr>
            <w:r w:rsidRPr="00A03B1B">
              <w:rPr>
                <w:b/>
                <w:i/>
                <w:iCs/>
              </w:rPr>
              <w:t>[NPRR1188:  Replace paragraph (1) above with the following upon system implementation:]</w:t>
            </w:r>
          </w:p>
          <w:p w14:paraId="04B77CD3" w14:textId="77777777" w:rsidR="00A03B1B" w:rsidRPr="00A03B1B" w:rsidRDefault="00A03B1B" w:rsidP="00A03B1B">
            <w:pPr>
              <w:spacing w:after="240"/>
              <w:ind w:left="720" w:hanging="720"/>
              <w:rPr>
                <w:iCs/>
              </w:rPr>
            </w:pPr>
            <w:r w:rsidRPr="00A03B1B">
              <w:rPr>
                <w:iCs/>
              </w:rPr>
              <w:t>(1)</w:t>
            </w:r>
            <w:r w:rsidRPr="00A03B1B">
              <w:rPr>
                <w:iCs/>
              </w:rPr>
              <w:tab/>
              <w:t>By 1000 in the Day-Ahead, a QSE may submit Resource-Specific Ancillary Service Offers from Generation Resources, Controllable Load Resources (CLRs), and ESRs to ERCOT for the DAM and may offer the same Generation Resource, CLR, or ESR capacity for any or all of the Ancillary Service products simultaneously with any Energy Offer Curves from that Generation Resource, Energy Bid Curves from that CLR, or Energy Bid/Offer Curves from that ESR</w:t>
            </w:r>
            <w:r w:rsidRPr="00A03B1B">
              <w:t xml:space="preserve"> </w:t>
            </w:r>
            <w:r w:rsidRPr="00A03B1B">
              <w:rPr>
                <w:iCs/>
              </w:rPr>
              <w:t xml:space="preserve">in the DAM.  Offers of more than one Ancillary Service product from one Generation Resource may be inclusive or exclusive of each other and of any Energy Offer Curves, as specified according to a procedure developed by ERCOT.  Offers of more than one Ancillary Service product from one CLR may be inclusive or exclusive </w:t>
            </w:r>
            <w:proofErr w:type="gramStart"/>
            <w:r w:rsidRPr="00A03B1B">
              <w:rPr>
                <w:iCs/>
              </w:rPr>
              <w:t>of</w:t>
            </w:r>
            <w:proofErr w:type="gramEnd"/>
            <w:r w:rsidRPr="00A03B1B">
              <w:rPr>
                <w:iCs/>
              </w:rPr>
              <w:t xml:space="preserve"> each other but considered inclusive of </w:t>
            </w:r>
            <w:r w:rsidRPr="00A03B1B">
              <w:rPr>
                <w:iCs/>
              </w:rPr>
              <w:lastRenderedPageBreak/>
              <w:t>any Energy Bid Curve, as specified according to a procedure developed by ERCOT.  Offers of more than one Ancillary Service product from one ESR may be inclusive or exclusive of each other, as specified according to a procedure developed by ERCOT.</w:t>
            </w:r>
          </w:p>
        </w:tc>
      </w:tr>
    </w:tbl>
    <w:p w14:paraId="3CAC0CE5" w14:textId="77777777" w:rsidR="00A03B1B" w:rsidRPr="00A03B1B" w:rsidRDefault="00A03B1B" w:rsidP="00A03B1B">
      <w:pPr>
        <w:spacing w:before="240" w:after="240"/>
        <w:ind w:left="720" w:hanging="720"/>
        <w:rPr>
          <w:iCs/>
        </w:rPr>
      </w:pPr>
      <w:r w:rsidRPr="00A03B1B">
        <w:rPr>
          <w:iCs/>
        </w:rPr>
        <w:lastRenderedPageBreak/>
        <w:t>(2)</w:t>
      </w:r>
      <w:r w:rsidRPr="00A03B1B">
        <w:rPr>
          <w:iCs/>
        </w:rPr>
        <w:tab/>
        <w:t xml:space="preserve">By 1000 in the Day-Ahead, a QSE may submit Load Resource-Specific Ancillary Service Offers for Regulation Service, Non-Spin, RRS, and ECRS to ERCOT and may offer the same Load Resource capacity for any or </w:t>
      </w:r>
      <w:proofErr w:type="gramStart"/>
      <w:r w:rsidRPr="00A03B1B">
        <w:rPr>
          <w:iCs/>
        </w:rPr>
        <w:t>all of</w:t>
      </w:r>
      <w:proofErr w:type="gramEnd"/>
      <w:r w:rsidRPr="00A03B1B">
        <w:rPr>
          <w:iCs/>
        </w:rPr>
        <w:t xml:space="preserve"> those Ancillary Service products simultaneously.  Offers of more than one Ancillary Service product from one Load Resource may be inclusive or exclusive of each other, as specified according to a procedure developed by ERCOT.</w:t>
      </w:r>
    </w:p>
    <w:p w14:paraId="2F777A85" w14:textId="77777777" w:rsidR="00A03B1B" w:rsidRPr="00A03B1B" w:rsidRDefault="00A03B1B" w:rsidP="00A03B1B">
      <w:pPr>
        <w:spacing w:after="240"/>
        <w:ind w:left="720" w:hanging="720"/>
        <w:rPr>
          <w:iCs/>
        </w:rPr>
      </w:pPr>
      <w:r w:rsidRPr="00A03B1B">
        <w:rPr>
          <w:iCs/>
        </w:rPr>
        <w:t>(3)</w:t>
      </w:r>
      <w:r w:rsidRPr="00A03B1B">
        <w:rPr>
          <w:iCs/>
        </w:rPr>
        <w:tab/>
        <w:t xml:space="preserve">By </w:t>
      </w:r>
      <w:proofErr w:type="gramStart"/>
      <w:r w:rsidRPr="00A03B1B">
        <w:rPr>
          <w:iCs/>
        </w:rPr>
        <w:t>1000 in the</w:t>
      </w:r>
      <w:proofErr w:type="gramEnd"/>
      <w:r w:rsidRPr="00A03B1B">
        <w:rPr>
          <w:iCs/>
        </w:rPr>
        <w:t xml:space="preserve"> Day-Ahead, a QSE may submit Resource-Specific Ancillary Service Offers to ERCOT for FFR Resources, and may offer the same capacity for any or </w:t>
      </w:r>
      <w:proofErr w:type="gramStart"/>
      <w:r w:rsidRPr="00A03B1B">
        <w:rPr>
          <w:iCs/>
        </w:rPr>
        <w:t>all of</w:t>
      </w:r>
      <w:proofErr w:type="gramEnd"/>
      <w:r w:rsidRPr="00A03B1B">
        <w:rPr>
          <w:iCs/>
        </w:rPr>
        <w:t xml:space="preserve"> the Ancillary Service products simultaneously with any Energy Offer Curves from that Resource in the DAM.  Offers of more than one Ancillary Service product may be inclusive or exclusive of each other and of any Energy Offer Curves, as specified according to a procedure developed by ERCOT.</w:t>
      </w:r>
    </w:p>
    <w:p w14:paraId="15A4052E" w14:textId="77777777" w:rsidR="00A03B1B" w:rsidRPr="00A03B1B" w:rsidRDefault="00A03B1B" w:rsidP="00A03B1B">
      <w:pPr>
        <w:spacing w:after="240"/>
        <w:ind w:left="720" w:hanging="720"/>
        <w:rPr>
          <w:iCs/>
        </w:rPr>
      </w:pPr>
      <w:r w:rsidRPr="00A03B1B">
        <w:rPr>
          <w:iCs/>
        </w:rPr>
        <w:t>(4)</w:t>
      </w:r>
      <w:r w:rsidRPr="00A03B1B">
        <w:rPr>
          <w:iCs/>
        </w:rPr>
        <w:tab/>
        <w:t xml:space="preserve">By </w:t>
      </w:r>
      <w:proofErr w:type="gramStart"/>
      <w:r w:rsidRPr="00A03B1B">
        <w:rPr>
          <w:iCs/>
        </w:rPr>
        <w:t>1000 in the</w:t>
      </w:r>
      <w:proofErr w:type="gramEnd"/>
      <w:r w:rsidRPr="00A03B1B">
        <w:rPr>
          <w:iCs/>
        </w:rPr>
        <w:t xml:space="preserve"> Day-Ahead, a QSE may submit an Ancillary Service Only Offer to ERCOT for the DAM.  An individual Ancillary Service Only Offer must be exclusive to a single Ancillary Service product.  For purposes of Ancillary Service sub-category limitations and validations, an Ancillary Service Only Offer for RRS will be treated as if it was an offer for RRS from an On-Line Generation Resource.  Likewise, an Ancillary Service Only Offer for ECRS or Non-Spin will be treated as if it was an offer for ECRS or Non-Spin from an On-Line Generation Resource.</w:t>
      </w:r>
    </w:p>
    <w:p w14:paraId="5067666A" w14:textId="77777777" w:rsidR="00A03B1B" w:rsidRPr="00A03B1B" w:rsidRDefault="00A03B1B" w:rsidP="00A03B1B">
      <w:pPr>
        <w:spacing w:after="240"/>
        <w:ind w:left="720" w:hanging="720"/>
        <w:rPr>
          <w:iCs/>
        </w:rPr>
      </w:pPr>
      <w:r w:rsidRPr="00A03B1B">
        <w:rPr>
          <w:iCs/>
        </w:rPr>
        <w:t>(5)</w:t>
      </w:r>
      <w:r w:rsidRPr="00A03B1B">
        <w:rPr>
          <w:iCs/>
        </w:rPr>
        <w:tab/>
        <w:t xml:space="preserve">Ancillary Service Offers remain active for the offered period unless the offer is:  </w:t>
      </w:r>
    </w:p>
    <w:p w14:paraId="29D0CCE5" w14:textId="77777777" w:rsidR="00A03B1B" w:rsidRPr="00A03B1B" w:rsidRDefault="00A03B1B" w:rsidP="00A03B1B">
      <w:pPr>
        <w:spacing w:after="240"/>
        <w:ind w:left="1440" w:hanging="720"/>
      </w:pPr>
      <w:r w:rsidRPr="00A03B1B">
        <w:t>(a)</w:t>
      </w:r>
      <w:r w:rsidRPr="00A03B1B">
        <w:tab/>
        <w:t xml:space="preserve">Effective after DAM and is higher than the Real-Time System-Wide Offer Cap (RTSWCAP); </w:t>
      </w:r>
    </w:p>
    <w:p w14:paraId="4A51459B" w14:textId="77777777" w:rsidR="00A03B1B" w:rsidRPr="00A03B1B" w:rsidRDefault="00A03B1B" w:rsidP="00A03B1B">
      <w:pPr>
        <w:spacing w:after="240"/>
        <w:ind w:left="1440" w:hanging="720"/>
      </w:pPr>
      <w:r w:rsidRPr="00A03B1B">
        <w:t>(b)</w:t>
      </w:r>
      <w:r w:rsidRPr="00A03B1B">
        <w:tab/>
        <w:t>Automatically inactivated by the software at the offer expiration time specified by the QSE when the offer is submitted; or</w:t>
      </w:r>
    </w:p>
    <w:p w14:paraId="2AE83209" w14:textId="77777777" w:rsidR="00A03B1B" w:rsidRPr="00A03B1B" w:rsidRDefault="00A03B1B" w:rsidP="00A03B1B">
      <w:pPr>
        <w:spacing w:after="240"/>
        <w:ind w:left="1440" w:hanging="720"/>
      </w:pPr>
      <w:r w:rsidRPr="00A03B1B">
        <w:t>(c)</w:t>
      </w:r>
      <w:r w:rsidRPr="00A03B1B">
        <w:tab/>
        <w:t>Withdrawn by the QSE, but a withdrawal is not effective if the deadline for submitting offers has already passed.</w:t>
      </w:r>
    </w:p>
    <w:p w14:paraId="28D45E3C" w14:textId="77777777" w:rsidR="00A03B1B" w:rsidRPr="00A03B1B" w:rsidRDefault="00A03B1B" w:rsidP="00A03B1B">
      <w:pPr>
        <w:spacing w:after="240"/>
        <w:ind w:left="720" w:hanging="720"/>
        <w:rPr>
          <w:iCs/>
        </w:rPr>
      </w:pPr>
      <w:r w:rsidRPr="00A03B1B">
        <w:rPr>
          <w:iCs/>
        </w:rPr>
        <w:t>(6)</w:t>
      </w:r>
      <w:r w:rsidRPr="00A03B1B">
        <w:rPr>
          <w:iCs/>
        </w:rPr>
        <w:tab/>
        <w:t>A Load Resource that is not a CLR may specify whether its Resource-Specific Ancillary Service Offer for RRS or Non-Spin may only be procured by ERCOT as a block.</w:t>
      </w:r>
    </w:p>
    <w:p w14:paraId="762FEAE7" w14:textId="77777777" w:rsidR="00A03B1B" w:rsidRPr="00A03B1B" w:rsidRDefault="00A03B1B" w:rsidP="00A03B1B">
      <w:pPr>
        <w:spacing w:after="240"/>
        <w:ind w:left="720" w:hanging="720"/>
        <w:rPr>
          <w:iCs/>
        </w:rPr>
      </w:pPr>
      <w:r w:rsidRPr="00A03B1B">
        <w:rPr>
          <w:iCs/>
        </w:rPr>
        <w:t>(7)</w:t>
      </w:r>
      <w:r w:rsidRPr="00A03B1B">
        <w:rPr>
          <w:iCs/>
        </w:rPr>
        <w:tab/>
        <w:t>A Load Resource that is not a CLR may specify whether its Resource-Specific Ancillary Service Offer for ECRS may only be procured by ERCOT as a block.</w:t>
      </w:r>
    </w:p>
    <w:p w14:paraId="27538838" w14:textId="77777777" w:rsidR="00A03B1B" w:rsidRPr="00A03B1B" w:rsidRDefault="00A03B1B" w:rsidP="00A03B1B">
      <w:pPr>
        <w:spacing w:after="240"/>
        <w:ind w:left="720" w:hanging="720"/>
        <w:rPr>
          <w:iCs/>
        </w:rPr>
      </w:pPr>
      <w:r w:rsidRPr="00A03B1B">
        <w:rPr>
          <w:iCs/>
        </w:rPr>
        <w:t xml:space="preserve">(8) </w:t>
      </w:r>
      <w:r w:rsidRPr="00A03B1B">
        <w:rPr>
          <w:iCs/>
        </w:rPr>
        <w:tab/>
        <w:t>A QSE that submits an On-Line Resource-Specific Ancillary Service Offer without also submitting a Three-Part Supply Offer for the DAM for any given hour will be considered by the DAM to be self-committed for that hour, as long as a</w:t>
      </w:r>
      <w:ins w:id="134" w:author="ERCOT" w:date="2025-09-18T17:46:00Z">
        <w:r w:rsidRPr="00A03B1B">
          <w:rPr>
            <w:iCs/>
          </w:rPr>
          <w:t>n Off-Line</w:t>
        </w:r>
      </w:ins>
      <w:r w:rsidRPr="00A03B1B">
        <w:rPr>
          <w:iCs/>
        </w:rPr>
        <w:t xml:space="preserve"> Resource-Specific </w:t>
      </w:r>
      <w:r w:rsidRPr="00A03B1B">
        <w:rPr>
          <w:iCs/>
        </w:rPr>
        <w:lastRenderedPageBreak/>
        <w:t>Ancillary Service Offer</w:t>
      </w:r>
      <w:del w:id="135" w:author="ERCOT" w:date="2025-12-08T08:58:00Z">
        <w:r w:rsidRPr="00A03B1B" w:rsidDel="00434DBA">
          <w:rPr>
            <w:iCs/>
          </w:rPr>
          <w:delText xml:space="preserve"> for Off-Line Non-Spin</w:delText>
        </w:r>
      </w:del>
      <w:r w:rsidRPr="00A03B1B">
        <w:rPr>
          <w:iCs/>
        </w:rPr>
        <w:t xml:space="preserve"> was not also submitted for that hour.  A QSE that submits an On-Line ESR-specific Ancillary Service Offer or Energy Bid/Offer Curve for the DAM will </w:t>
      </w:r>
      <w:proofErr w:type="gramStart"/>
      <w:r w:rsidRPr="00A03B1B">
        <w:rPr>
          <w:iCs/>
        </w:rPr>
        <w:t>be considered to be</w:t>
      </w:r>
      <w:proofErr w:type="gramEnd"/>
      <w:r w:rsidRPr="00A03B1B">
        <w:rPr>
          <w:iCs/>
        </w:rPr>
        <w:t xml:space="preserve"> On-Line.  A QSE may not submit an Off-Line Ancillary Service Offer for an ESR.  When the DAM considers a self-committed offer for clearing, the Resource constraints identified in paragraph (4)(c)(ii) of Section 4.5.1, DAM Clearing Process, other than HSL, are ignored; however, for an ESR, the DAM will consider LSL and HSL.  </w:t>
      </w:r>
      <w:r w:rsidRPr="00A03B1B">
        <w:t xml:space="preserve">A Combined Cycle Generation Resource will be considered by the DAM to be self-committed based on an On-Line </w:t>
      </w:r>
      <w:r w:rsidRPr="00A03B1B">
        <w:rPr>
          <w:iCs/>
        </w:rPr>
        <w:t xml:space="preserve">Resource-Specific </w:t>
      </w:r>
      <w:r w:rsidRPr="00A03B1B">
        <w:t xml:space="preserve">Ancillary Service Offer submittal if: </w:t>
      </w:r>
    </w:p>
    <w:p w14:paraId="4A9DA030" w14:textId="77777777" w:rsidR="00A03B1B" w:rsidRPr="00A03B1B" w:rsidRDefault="00A03B1B" w:rsidP="00A03B1B">
      <w:pPr>
        <w:spacing w:after="240"/>
        <w:ind w:left="1440" w:hanging="720"/>
      </w:pPr>
      <w:r w:rsidRPr="00A03B1B">
        <w:t>(a)</w:t>
      </w:r>
      <w:r w:rsidRPr="00A03B1B">
        <w:tab/>
        <w:t xml:space="preserve">Its QSE submits an On-Line </w:t>
      </w:r>
      <w:r w:rsidRPr="00A03B1B">
        <w:rPr>
          <w:iCs/>
        </w:rPr>
        <w:t xml:space="preserve">Resource-Specific </w:t>
      </w:r>
      <w:r w:rsidRPr="00A03B1B">
        <w:t>Ancillary Service Offer without also submitting a Three-Part Supply Offer for the DAM for any Combined Cycle Generation Resource within the Combined Cycle Train for that hour;</w:t>
      </w:r>
    </w:p>
    <w:p w14:paraId="1C173518" w14:textId="77777777" w:rsidR="00A03B1B" w:rsidRPr="00A03B1B" w:rsidRDefault="00A03B1B" w:rsidP="00A03B1B">
      <w:pPr>
        <w:spacing w:after="240"/>
        <w:ind w:left="1440" w:hanging="720"/>
      </w:pPr>
      <w:r w:rsidRPr="00A03B1B">
        <w:t>(b)</w:t>
      </w:r>
      <w:r w:rsidRPr="00A03B1B">
        <w:tab/>
        <w:t xml:space="preserve">No </w:t>
      </w:r>
      <w:ins w:id="136" w:author="ERCOT" w:date="2025-12-08T08:58:00Z">
        <w:r w:rsidRPr="00A03B1B">
          <w:t xml:space="preserve">Off-Line </w:t>
        </w:r>
      </w:ins>
      <w:r w:rsidRPr="00A03B1B">
        <w:rPr>
          <w:iCs/>
        </w:rPr>
        <w:t xml:space="preserve">Resource-Specific </w:t>
      </w:r>
      <w:r w:rsidRPr="00A03B1B">
        <w:t>Ancillary Service Offer</w:t>
      </w:r>
      <w:del w:id="137" w:author="ERCOT" w:date="2025-12-08T08:58:00Z">
        <w:r w:rsidRPr="00A03B1B" w:rsidDel="00434DBA">
          <w:delText xml:space="preserve"> for Off-Line Non-Spin</w:delText>
        </w:r>
      </w:del>
      <w:r w:rsidRPr="00A03B1B">
        <w:t xml:space="preserve"> for any Combined Cycle Generation Resource within the Combined Cycle Train is submitted for that hour; and</w:t>
      </w:r>
    </w:p>
    <w:p w14:paraId="415CA386" w14:textId="77777777" w:rsidR="00A03B1B" w:rsidRPr="00A03B1B" w:rsidRDefault="00A03B1B" w:rsidP="00A03B1B">
      <w:pPr>
        <w:spacing w:after="240"/>
        <w:ind w:left="1440" w:hanging="720"/>
      </w:pPr>
      <w:r w:rsidRPr="00A03B1B">
        <w:t>(c)</w:t>
      </w:r>
      <w:r w:rsidRPr="00A03B1B">
        <w:tab/>
        <w:t xml:space="preserve">No On-Line </w:t>
      </w:r>
      <w:r w:rsidRPr="00A03B1B">
        <w:rPr>
          <w:iCs/>
        </w:rPr>
        <w:t xml:space="preserve">Resource-Specific </w:t>
      </w:r>
      <w:r w:rsidRPr="00A03B1B">
        <w:t xml:space="preserve">Ancillary Service Offer for any other Combined Cycle Generation Resource within the Combined Cycled Train is submitted for that hour. </w:t>
      </w:r>
    </w:p>
    <w:p w14:paraId="19FA224D" w14:textId="77777777" w:rsidR="00A03B1B" w:rsidRPr="00A03B1B" w:rsidRDefault="00A03B1B" w:rsidP="00A03B1B">
      <w:pPr>
        <w:spacing w:after="240"/>
        <w:ind w:left="720" w:hanging="720"/>
      </w:pPr>
      <w:r w:rsidRPr="00A03B1B">
        <w:t>(9)</w:t>
      </w:r>
      <w:r w:rsidRPr="00A03B1B">
        <w:tab/>
        <w:t>ERCOT will attempt to procure the quantity from its Ancillary Service Plan from Resource-</w:t>
      </w:r>
      <w:r w:rsidRPr="00A03B1B">
        <w:rPr>
          <w:iCs/>
        </w:rPr>
        <w:t>Specific</w:t>
      </w:r>
      <w:r w:rsidRPr="00A03B1B">
        <w:t xml:space="preserve"> Ancillary Service Offers as well as Ancillary Service Only Offers against respective ASDCs.</w:t>
      </w:r>
    </w:p>
    <w:p w14:paraId="2C02968D" w14:textId="77777777" w:rsidR="00A03B1B" w:rsidRPr="00A03B1B" w:rsidRDefault="00A03B1B" w:rsidP="00003E69">
      <w:pPr>
        <w:keepNext/>
        <w:widowControl w:val="0"/>
        <w:tabs>
          <w:tab w:val="left" w:pos="1260"/>
        </w:tabs>
        <w:spacing w:before="240" w:after="240"/>
        <w:ind w:left="1267" w:hanging="1267"/>
        <w:outlineLvl w:val="3"/>
        <w:rPr>
          <w:b/>
          <w:bCs/>
          <w:snapToGrid w:val="0"/>
        </w:rPr>
      </w:pPr>
      <w:bookmarkStart w:id="138" w:name="_Toc135990640"/>
      <w:bookmarkStart w:id="139" w:name="_Hlk135897772"/>
      <w:r w:rsidRPr="00A03B1B">
        <w:rPr>
          <w:b/>
          <w:bCs/>
          <w:snapToGrid w:val="0"/>
        </w:rPr>
        <w:t>4.4.7.3</w:t>
      </w:r>
      <w:r w:rsidRPr="00A03B1B">
        <w:rPr>
          <w:b/>
          <w:bCs/>
          <w:snapToGrid w:val="0"/>
        </w:rPr>
        <w:tab/>
        <w:t>Ancillary Service Trades</w:t>
      </w:r>
    </w:p>
    <w:p w14:paraId="7A5669FF" w14:textId="77777777" w:rsidR="00A03B1B" w:rsidRPr="00A03B1B" w:rsidRDefault="00A03B1B" w:rsidP="00A03B1B">
      <w:pPr>
        <w:spacing w:after="240"/>
        <w:ind w:left="720" w:hanging="720"/>
        <w:rPr>
          <w:rFonts w:eastAsia="SimSun"/>
          <w:iCs/>
          <w:szCs w:val="20"/>
        </w:rPr>
      </w:pPr>
      <w:r w:rsidRPr="00A03B1B">
        <w:rPr>
          <w:rFonts w:eastAsia="SimSun"/>
          <w:iCs/>
          <w:szCs w:val="20"/>
        </w:rPr>
        <w:t>(1)</w:t>
      </w:r>
      <w:r w:rsidRPr="00A03B1B">
        <w:rPr>
          <w:rFonts w:eastAsia="SimSun"/>
          <w:iCs/>
          <w:szCs w:val="20"/>
        </w:rPr>
        <w:tab/>
      </w:r>
      <w:proofErr w:type="gramStart"/>
      <w:r w:rsidRPr="00A03B1B">
        <w:rPr>
          <w:rFonts w:eastAsia="SimSun"/>
          <w:iCs/>
          <w:szCs w:val="20"/>
        </w:rPr>
        <w:t>An Ancillary</w:t>
      </w:r>
      <w:proofErr w:type="gramEnd"/>
      <w:r w:rsidRPr="00A03B1B">
        <w:rPr>
          <w:rFonts w:eastAsia="SimSun"/>
          <w:iCs/>
          <w:szCs w:val="20"/>
        </w:rPr>
        <w:t xml:space="preserve"> Service Trade is the information for a QSE-to-QSE transaction that transfers an obligation to provide Ancillary Service capacity or purchase Ancillary Services in the RTM between a buyer and a seller. </w:t>
      </w:r>
    </w:p>
    <w:p w14:paraId="602D667A" w14:textId="77777777" w:rsidR="00A03B1B" w:rsidRPr="00A03B1B" w:rsidRDefault="00A03B1B" w:rsidP="00A03B1B">
      <w:pPr>
        <w:spacing w:after="240"/>
        <w:ind w:left="720" w:hanging="720"/>
        <w:rPr>
          <w:rFonts w:eastAsia="SimSun"/>
          <w:iCs/>
          <w:szCs w:val="20"/>
        </w:rPr>
      </w:pPr>
      <w:r w:rsidRPr="00A03B1B">
        <w:rPr>
          <w:rFonts w:eastAsia="SimSun"/>
          <w:iCs/>
          <w:szCs w:val="20"/>
        </w:rPr>
        <w:t>(2)</w:t>
      </w:r>
      <w:r w:rsidRPr="00A03B1B">
        <w:rPr>
          <w:rFonts w:eastAsia="SimSun"/>
          <w:iCs/>
          <w:szCs w:val="20"/>
        </w:rPr>
        <w:tab/>
        <w:t>An Ancillary Service Trade that is reported to ERCOT by 1430 in the Day-Ahead changes the Ancillary Service Position of the buyer and seller in the DRUC process.  An Ancillary Service Trade that is reported to ERCOT after 1430 in the Day-Ahead changes the Ancillary Service Position of the buyer and seller in any applicable HRUC process, the deadline for which is after the trade is submitted.</w:t>
      </w:r>
    </w:p>
    <w:p w14:paraId="48C1467D" w14:textId="77777777" w:rsidR="00A03B1B" w:rsidRPr="00A03B1B" w:rsidRDefault="00A03B1B" w:rsidP="00A03B1B">
      <w:pPr>
        <w:spacing w:after="240"/>
        <w:ind w:left="720" w:hanging="720"/>
        <w:rPr>
          <w:rFonts w:eastAsia="SimSun"/>
          <w:iCs/>
          <w:szCs w:val="20"/>
        </w:rPr>
      </w:pPr>
      <w:r w:rsidRPr="00A03B1B">
        <w:rPr>
          <w:rFonts w:eastAsia="SimSun"/>
          <w:iCs/>
          <w:szCs w:val="20"/>
        </w:rPr>
        <w:t>(3)</w:t>
      </w:r>
      <w:r w:rsidRPr="00A03B1B">
        <w:rPr>
          <w:rFonts w:eastAsia="SimSun"/>
          <w:iCs/>
          <w:szCs w:val="20"/>
        </w:rPr>
        <w:tab/>
        <w:t xml:space="preserve">As soon as practicable, ERCOT shall notify each QSE through the Messaging System of any of its Ancillary Service Trades that are invalid Ancillary Service Trades.  The QSE may correct and resubmit any invalid Ancillary Service Trade, but the reporting time of the trade is determined by when the validated Ancillary Service Trade was submitted and not when the original invalid Ancillary Service Trade was submitted. </w:t>
      </w:r>
    </w:p>
    <w:p w14:paraId="39BA0007" w14:textId="77777777" w:rsidR="00A03B1B" w:rsidRPr="00A03B1B" w:rsidRDefault="00A03B1B" w:rsidP="00A03B1B">
      <w:pPr>
        <w:spacing w:after="240"/>
        <w:ind w:left="720" w:hanging="720"/>
        <w:rPr>
          <w:rFonts w:eastAsia="SimSun"/>
          <w:iCs/>
          <w:szCs w:val="20"/>
        </w:rPr>
      </w:pPr>
      <w:bookmarkStart w:id="140" w:name="_Hlk135898101"/>
      <w:r w:rsidRPr="00A03B1B">
        <w:rPr>
          <w:rFonts w:eastAsia="SimSun"/>
          <w:iCs/>
          <w:szCs w:val="20"/>
        </w:rPr>
        <w:t>(4)</w:t>
      </w:r>
      <w:r w:rsidRPr="00A03B1B">
        <w:rPr>
          <w:rFonts w:eastAsia="SimSun"/>
          <w:iCs/>
          <w:szCs w:val="20"/>
        </w:rPr>
        <w:tab/>
        <w:t xml:space="preserve">A QSE with an Ancillary Service Position for ECRS, originally designated to be provided by a SCED-dispatchable Resource, may transfer that portion of its Ancillary Service </w:t>
      </w:r>
      <w:r w:rsidRPr="00A03B1B">
        <w:rPr>
          <w:rFonts w:eastAsia="SimSun"/>
          <w:iCs/>
          <w:szCs w:val="20"/>
        </w:rPr>
        <w:lastRenderedPageBreak/>
        <w:t>Position via Ancillary Service Trade(s) to another QSE only if that QSE designates the ECRS will be provided by a SCED-dispatchable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243390D4" w14:textId="77777777" w:rsidTr="00B31BB1">
        <w:trPr>
          <w:trHeight w:val="386"/>
        </w:trPr>
        <w:tc>
          <w:tcPr>
            <w:tcW w:w="9350" w:type="dxa"/>
            <w:shd w:val="pct12" w:color="auto" w:fill="auto"/>
          </w:tcPr>
          <w:p w14:paraId="2F9FE57C" w14:textId="77777777" w:rsidR="00A03B1B" w:rsidRPr="00A03B1B" w:rsidRDefault="00A03B1B" w:rsidP="00A03B1B">
            <w:pPr>
              <w:spacing w:before="120" w:after="240"/>
              <w:rPr>
                <w:rFonts w:eastAsia="SimSun"/>
              </w:rPr>
            </w:pPr>
            <w:r w:rsidRPr="00A03B1B">
              <w:rPr>
                <w:rFonts w:eastAsia="SimSun"/>
                <w:b/>
                <w:i/>
                <w:iCs/>
              </w:rPr>
              <w:t>[NPRR1213:  Delete paragraph (4) above upon system implementation, and upon system implementation of NPRR1171, and renumber accordingly.]</w:t>
            </w:r>
          </w:p>
        </w:tc>
      </w:tr>
    </w:tbl>
    <w:p w14:paraId="6947D321" w14:textId="77777777" w:rsidR="00A03B1B" w:rsidRPr="00A03B1B" w:rsidRDefault="00A03B1B" w:rsidP="00A03B1B">
      <w:pPr>
        <w:spacing w:before="240" w:after="240"/>
        <w:ind w:left="720" w:hanging="720"/>
        <w:rPr>
          <w:rFonts w:eastAsia="SimSun"/>
          <w:iCs/>
          <w:szCs w:val="20"/>
        </w:rPr>
      </w:pPr>
      <w:r w:rsidRPr="00A03B1B">
        <w:rPr>
          <w:rFonts w:eastAsia="SimSun"/>
          <w:iCs/>
          <w:szCs w:val="20"/>
        </w:rPr>
        <w:t>(5)</w:t>
      </w:r>
      <w:r w:rsidRPr="00A03B1B">
        <w:rPr>
          <w:rFonts w:eastAsia="SimSun"/>
          <w:iCs/>
          <w:szCs w:val="20"/>
        </w:rPr>
        <w:tab/>
        <w:t>A QSE with an Ancillary Service Position for ECRS, originally designated to be provided by a Load Resource providing ECRS triggered with or without under-</w:t>
      </w:r>
      <w:proofErr w:type="gramStart"/>
      <w:r w:rsidRPr="00A03B1B">
        <w:rPr>
          <w:rFonts w:eastAsia="SimSun"/>
          <w:iCs/>
          <w:szCs w:val="20"/>
        </w:rPr>
        <w:t>frequency</w:t>
      </w:r>
      <w:proofErr w:type="gramEnd"/>
      <w:r w:rsidRPr="00A03B1B">
        <w:rPr>
          <w:rFonts w:eastAsia="SimSun"/>
          <w:iCs/>
          <w:szCs w:val="20"/>
        </w:rPr>
        <w:t xml:space="preserve"> relays set at 59.70 Hz, may transfer that portion of its Ancillary Service Position via Ancillary Service Trade(s) to another QSE only if that QSE designates the ECRS will be provided by either:</w:t>
      </w:r>
    </w:p>
    <w:p w14:paraId="037B8916" w14:textId="77777777" w:rsidR="00A03B1B" w:rsidRPr="00A03B1B" w:rsidRDefault="00A03B1B" w:rsidP="00A03B1B">
      <w:pPr>
        <w:spacing w:after="240"/>
        <w:ind w:left="1440" w:hanging="720"/>
        <w:rPr>
          <w:rFonts w:eastAsia="SimSun"/>
          <w:szCs w:val="20"/>
        </w:rPr>
      </w:pPr>
      <w:r w:rsidRPr="00A03B1B">
        <w:rPr>
          <w:rFonts w:eastAsia="SimSun"/>
          <w:szCs w:val="20"/>
        </w:rPr>
        <w:t>(a)</w:t>
      </w:r>
      <w:r w:rsidRPr="00A03B1B">
        <w:rPr>
          <w:rFonts w:eastAsia="SimSun"/>
          <w:szCs w:val="20"/>
        </w:rPr>
        <w:tab/>
        <w:t xml:space="preserve">A Generation Resource; </w:t>
      </w:r>
    </w:p>
    <w:p w14:paraId="3546BA47" w14:textId="77777777" w:rsidR="00A03B1B" w:rsidRPr="00A03B1B" w:rsidRDefault="00A03B1B" w:rsidP="00A03B1B">
      <w:pPr>
        <w:spacing w:after="240"/>
        <w:ind w:left="1440" w:hanging="720"/>
        <w:rPr>
          <w:rFonts w:eastAsia="SimSun"/>
          <w:szCs w:val="20"/>
        </w:rPr>
      </w:pPr>
      <w:r w:rsidRPr="00A03B1B">
        <w:rPr>
          <w:rFonts w:eastAsia="SimSun"/>
          <w:szCs w:val="20"/>
        </w:rPr>
        <w:t>(b)</w:t>
      </w:r>
      <w:r w:rsidRPr="00A03B1B">
        <w:rPr>
          <w:rFonts w:eastAsia="SimSun"/>
          <w:szCs w:val="20"/>
        </w:rPr>
        <w:tab/>
        <w:t>An ESR; or</w:t>
      </w:r>
    </w:p>
    <w:p w14:paraId="756512DA" w14:textId="77777777" w:rsidR="00A03B1B" w:rsidRPr="00A03B1B" w:rsidRDefault="00A03B1B" w:rsidP="00A03B1B">
      <w:pPr>
        <w:spacing w:after="240"/>
        <w:ind w:left="1440" w:hanging="720"/>
        <w:rPr>
          <w:rFonts w:eastAsia="SimSun"/>
          <w:szCs w:val="20"/>
        </w:rPr>
      </w:pPr>
      <w:r w:rsidRPr="00A03B1B">
        <w:rPr>
          <w:rFonts w:eastAsia="SimSun"/>
          <w:szCs w:val="20"/>
        </w:rPr>
        <w:t>(c)</w:t>
      </w:r>
      <w:r w:rsidRPr="00A03B1B">
        <w:rPr>
          <w:rFonts w:eastAsia="SimSun"/>
          <w:szCs w:val="20"/>
        </w:rPr>
        <w:tab/>
        <w:t xml:space="preserve">A Load Resource providing ECRS triggered with or without under-frequency relays set at 59.70 Hz.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786A3671" w14:textId="77777777" w:rsidTr="00B31BB1">
        <w:trPr>
          <w:trHeight w:val="386"/>
        </w:trPr>
        <w:tc>
          <w:tcPr>
            <w:tcW w:w="9350" w:type="dxa"/>
            <w:shd w:val="pct12" w:color="auto" w:fill="auto"/>
          </w:tcPr>
          <w:p w14:paraId="419125F6" w14:textId="77777777" w:rsidR="00A03B1B" w:rsidRPr="00A03B1B" w:rsidRDefault="00A03B1B" w:rsidP="00A03B1B">
            <w:pPr>
              <w:spacing w:before="120" w:after="240"/>
              <w:rPr>
                <w:rFonts w:eastAsia="SimSun"/>
              </w:rPr>
            </w:pPr>
            <w:r w:rsidRPr="00A03B1B">
              <w:rPr>
                <w:rFonts w:eastAsia="SimSun"/>
                <w:b/>
                <w:i/>
                <w:iCs/>
              </w:rPr>
              <w:t>[NPRR1213:  Delete paragraph (5) above upon system implementation, and upon system implementation of NPRR1171, and renumber accordingly.]</w:t>
            </w:r>
          </w:p>
        </w:tc>
      </w:tr>
    </w:tbl>
    <w:p w14:paraId="1DB7725B" w14:textId="77777777" w:rsidR="00A03B1B" w:rsidRPr="00A03B1B" w:rsidRDefault="00A03B1B" w:rsidP="00A03B1B">
      <w:pPr>
        <w:spacing w:before="240" w:after="240"/>
        <w:ind w:left="720" w:hanging="720"/>
        <w:rPr>
          <w:rFonts w:eastAsia="SimSun"/>
          <w:iCs/>
          <w:szCs w:val="20"/>
        </w:rPr>
      </w:pPr>
      <w:r w:rsidRPr="00A03B1B">
        <w:rPr>
          <w:rFonts w:eastAsia="SimSun"/>
          <w:iCs/>
          <w:szCs w:val="20"/>
        </w:rPr>
        <w:t>(6)</w:t>
      </w:r>
      <w:r w:rsidRPr="00A03B1B">
        <w:rPr>
          <w:rFonts w:eastAsia="SimSun"/>
          <w:iCs/>
          <w:szCs w:val="20"/>
        </w:rPr>
        <w:tab/>
        <w:t>The table below shows the ECRS trades that are allowed for each type of original responsibility:</w:t>
      </w:r>
    </w:p>
    <w:tbl>
      <w:tblPr>
        <w:tblW w:w="9049" w:type="dxa"/>
        <w:tblInd w:w="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1"/>
        <w:gridCol w:w="3235"/>
        <w:gridCol w:w="3103"/>
      </w:tblGrid>
      <w:tr w:rsidR="00A03B1B" w:rsidRPr="00A03B1B" w14:paraId="29AC4D14" w14:textId="77777777" w:rsidTr="00B31BB1">
        <w:trPr>
          <w:trHeight w:val="343"/>
        </w:trPr>
        <w:tc>
          <w:tcPr>
            <w:tcW w:w="2711" w:type="dxa"/>
            <w:vAlign w:val="center"/>
          </w:tcPr>
          <w:p w14:paraId="21AAD6B7" w14:textId="77777777" w:rsidR="00A03B1B" w:rsidRPr="00A03B1B" w:rsidRDefault="00A03B1B" w:rsidP="00A03B1B">
            <w:pPr>
              <w:spacing w:after="240"/>
              <w:jc w:val="center"/>
              <w:rPr>
                <w:rFonts w:eastAsia="SimSun"/>
                <w:iCs/>
                <w:szCs w:val="20"/>
              </w:rPr>
            </w:pPr>
          </w:p>
        </w:tc>
        <w:tc>
          <w:tcPr>
            <w:tcW w:w="6338" w:type="dxa"/>
            <w:gridSpan w:val="2"/>
            <w:vAlign w:val="center"/>
          </w:tcPr>
          <w:p w14:paraId="31FBF329" w14:textId="77777777" w:rsidR="00A03B1B" w:rsidRPr="00A03B1B" w:rsidRDefault="00A03B1B" w:rsidP="00A03B1B">
            <w:pPr>
              <w:spacing w:after="240"/>
              <w:jc w:val="center"/>
              <w:rPr>
                <w:rFonts w:eastAsia="SimSun"/>
                <w:b/>
                <w:iCs/>
                <w:szCs w:val="20"/>
              </w:rPr>
            </w:pPr>
            <w:r w:rsidRPr="00A03B1B">
              <w:rPr>
                <w:rFonts w:eastAsia="SimSun"/>
                <w:b/>
                <w:iCs/>
                <w:szCs w:val="20"/>
              </w:rPr>
              <w:t>Allowable ECRS Ancillary Service Trades</w:t>
            </w:r>
          </w:p>
        </w:tc>
      </w:tr>
      <w:tr w:rsidR="00A03B1B" w:rsidRPr="00A03B1B" w14:paraId="351A5358" w14:textId="77777777" w:rsidTr="00B31BB1">
        <w:trPr>
          <w:trHeight w:val="527"/>
        </w:trPr>
        <w:tc>
          <w:tcPr>
            <w:tcW w:w="2711" w:type="dxa"/>
            <w:vAlign w:val="center"/>
          </w:tcPr>
          <w:p w14:paraId="5215C24B" w14:textId="77777777" w:rsidR="00A03B1B" w:rsidRPr="00A03B1B" w:rsidRDefault="00A03B1B" w:rsidP="00A03B1B">
            <w:pPr>
              <w:spacing w:after="240"/>
              <w:jc w:val="center"/>
              <w:rPr>
                <w:rFonts w:eastAsia="SimSun"/>
                <w:b/>
                <w:iCs/>
                <w:szCs w:val="20"/>
              </w:rPr>
            </w:pPr>
            <w:r w:rsidRPr="00A03B1B">
              <w:rPr>
                <w:rFonts w:eastAsia="SimSun"/>
                <w:b/>
                <w:iCs/>
                <w:szCs w:val="20"/>
              </w:rPr>
              <w:t>Original Responsibility</w:t>
            </w:r>
          </w:p>
        </w:tc>
        <w:tc>
          <w:tcPr>
            <w:tcW w:w="3235" w:type="dxa"/>
            <w:vAlign w:val="center"/>
          </w:tcPr>
          <w:p w14:paraId="27CBA2C5" w14:textId="77777777" w:rsidR="00A03B1B" w:rsidRPr="00A03B1B" w:rsidRDefault="00A03B1B" w:rsidP="00A03B1B">
            <w:pPr>
              <w:spacing w:after="240"/>
              <w:jc w:val="center"/>
              <w:rPr>
                <w:rFonts w:eastAsia="SimSun"/>
                <w:b/>
                <w:iCs/>
                <w:szCs w:val="20"/>
              </w:rPr>
            </w:pPr>
            <w:r w:rsidRPr="00A03B1B">
              <w:rPr>
                <w:rFonts w:eastAsia="SimSun"/>
                <w:b/>
                <w:iCs/>
                <w:szCs w:val="20"/>
              </w:rPr>
              <w:t>SCED-dispatchable ECRS</w:t>
            </w:r>
          </w:p>
        </w:tc>
        <w:tc>
          <w:tcPr>
            <w:tcW w:w="3103" w:type="dxa"/>
            <w:vAlign w:val="center"/>
          </w:tcPr>
          <w:p w14:paraId="4A302C25" w14:textId="77777777" w:rsidR="00A03B1B" w:rsidRPr="00A03B1B" w:rsidRDefault="00A03B1B" w:rsidP="00A03B1B">
            <w:pPr>
              <w:spacing w:after="240"/>
              <w:jc w:val="center"/>
              <w:rPr>
                <w:rFonts w:eastAsia="SimSun"/>
                <w:b/>
                <w:iCs/>
                <w:szCs w:val="20"/>
              </w:rPr>
            </w:pPr>
            <w:r w:rsidRPr="00A03B1B">
              <w:rPr>
                <w:rFonts w:eastAsia="SimSun"/>
                <w:b/>
                <w:iCs/>
                <w:szCs w:val="20"/>
              </w:rPr>
              <w:t>Manually dispatched ECRS</w:t>
            </w:r>
          </w:p>
        </w:tc>
      </w:tr>
      <w:tr w:rsidR="00A03B1B" w:rsidRPr="00A03B1B" w14:paraId="542537D8" w14:textId="77777777" w:rsidTr="00B31BB1">
        <w:trPr>
          <w:trHeight w:val="343"/>
        </w:trPr>
        <w:tc>
          <w:tcPr>
            <w:tcW w:w="2711" w:type="dxa"/>
            <w:vAlign w:val="center"/>
          </w:tcPr>
          <w:p w14:paraId="4DFC30E2" w14:textId="77777777" w:rsidR="00A03B1B" w:rsidRPr="00A03B1B" w:rsidRDefault="00A03B1B" w:rsidP="00A03B1B">
            <w:pPr>
              <w:spacing w:after="240"/>
              <w:jc w:val="center"/>
              <w:rPr>
                <w:rFonts w:eastAsia="SimSun"/>
                <w:iCs/>
                <w:szCs w:val="20"/>
              </w:rPr>
            </w:pPr>
            <w:r w:rsidRPr="00A03B1B">
              <w:rPr>
                <w:rFonts w:eastAsia="SimSun"/>
                <w:iCs/>
                <w:szCs w:val="20"/>
              </w:rPr>
              <w:t>SCED-dispatchable ECRS</w:t>
            </w:r>
          </w:p>
        </w:tc>
        <w:tc>
          <w:tcPr>
            <w:tcW w:w="3235" w:type="dxa"/>
            <w:vAlign w:val="center"/>
          </w:tcPr>
          <w:p w14:paraId="5EEC26BD"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3103" w:type="dxa"/>
            <w:vAlign w:val="center"/>
          </w:tcPr>
          <w:p w14:paraId="24971C4B" w14:textId="77777777" w:rsidR="00A03B1B" w:rsidRPr="00A03B1B" w:rsidRDefault="00A03B1B" w:rsidP="00A03B1B">
            <w:pPr>
              <w:spacing w:after="240"/>
              <w:jc w:val="center"/>
              <w:rPr>
                <w:rFonts w:eastAsia="SimSun"/>
                <w:iCs/>
                <w:szCs w:val="20"/>
              </w:rPr>
            </w:pPr>
            <w:r w:rsidRPr="00A03B1B">
              <w:rPr>
                <w:rFonts w:eastAsia="SimSun"/>
                <w:iCs/>
                <w:szCs w:val="20"/>
              </w:rPr>
              <w:t>No</w:t>
            </w:r>
          </w:p>
        </w:tc>
      </w:tr>
      <w:tr w:rsidR="00A03B1B" w:rsidRPr="00A03B1B" w14:paraId="6C3FBC4F" w14:textId="77777777" w:rsidTr="00B31BB1">
        <w:trPr>
          <w:trHeight w:val="527"/>
        </w:trPr>
        <w:tc>
          <w:tcPr>
            <w:tcW w:w="2711" w:type="dxa"/>
            <w:vAlign w:val="center"/>
          </w:tcPr>
          <w:p w14:paraId="32DC4810" w14:textId="77777777" w:rsidR="00A03B1B" w:rsidRPr="00A03B1B" w:rsidRDefault="00A03B1B" w:rsidP="00A03B1B">
            <w:pPr>
              <w:spacing w:after="240"/>
              <w:jc w:val="center"/>
              <w:rPr>
                <w:rFonts w:eastAsia="SimSun"/>
                <w:iCs/>
                <w:szCs w:val="20"/>
              </w:rPr>
            </w:pPr>
            <w:r w:rsidRPr="00A03B1B">
              <w:rPr>
                <w:rFonts w:eastAsia="SimSun"/>
                <w:iCs/>
                <w:szCs w:val="20"/>
              </w:rPr>
              <w:t>Manually dispatched ECRS</w:t>
            </w:r>
          </w:p>
        </w:tc>
        <w:tc>
          <w:tcPr>
            <w:tcW w:w="3235" w:type="dxa"/>
            <w:vAlign w:val="center"/>
          </w:tcPr>
          <w:p w14:paraId="47C56B8C"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3103" w:type="dxa"/>
            <w:vAlign w:val="center"/>
          </w:tcPr>
          <w:p w14:paraId="7BBBBC9D" w14:textId="77777777" w:rsidR="00A03B1B" w:rsidRPr="00A03B1B" w:rsidRDefault="00A03B1B" w:rsidP="00A03B1B">
            <w:pPr>
              <w:spacing w:after="240"/>
              <w:jc w:val="center"/>
              <w:rPr>
                <w:rFonts w:eastAsia="SimSun"/>
                <w:iCs/>
                <w:szCs w:val="20"/>
              </w:rPr>
            </w:pPr>
            <w:r w:rsidRPr="00A03B1B">
              <w:rPr>
                <w:rFonts w:eastAsia="SimSun"/>
                <w:iCs/>
                <w:szCs w:val="20"/>
              </w:rPr>
              <w:t>Yes</w:t>
            </w:r>
          </w:p>
        </w:tc>
      </w:tr>
    </w:tbl>
    <w:p w14:paraId="6428047B" w14:textId="77777777" w:rsidR="00A03B1B" w:rsidRPr="00A03B1B" w:rsidRDefault="00A03B1B" w:rsidP="00A03B1B">
      <w:pPr>
        <w:rPr>
          <w:rFonts w:eastAsia="SimSun"/>
        </w:rPr>
      </w:pPr>
    </w:p>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A03B1B" w:rsidRPr="00A03B1B" w14:paraId="44DEEB0C" w14:textId="77777777" w:rsidTr="00B31BB1">
        <w:trPr>
          <w:trHeight w:val="386"/>
        </w:trPr>
        <w:tc>
          <w:tcPr>
            <w:tcW w:w="9591" w:type="dxa"/>
            <w:shd w:val="pct12" w:color="auto" w:fill="auto"/>
          </w:tcPr>
          <w:p w14:paraId="6E40BE2B" w14:textId="77777777" w:rsidR="00A03B1B" w:rsidRPr="00A03B1B" w:rsidRDefault="00A03B1B" w:rsidP="00A03B1B">
            <w:pPr>
              <w:spacing w:before="120" w:after="240"/>
              <w:rPr>
                <w:rFonts w:eastAsia="SimSun"/>
                <w:b/>
                <w:i/>
                <w:iCs/>
              </w:rPr>
            </w:pPr>
            <w:bookmarkStart w:id="141" w:name="_Hlk116474121"/>
            <w:bookmarkEnd w:id="140"/>
            <w:r w:rsidRPr="00A03B1B">
              <w:rPr>
                <w:rFonts w:eastAsia="SimSun"/>
                <w:b/>
                <w:i/>
                <w:iCs/>
              </w:rPr>
              <w:t>[NPRR1213:  Replace paragraph (6) above with the following upon system implementation, and upon system implementation of NPRR1171:]</w:t>
            </w:r>
          </w:p>
          <w:p w14:paraId="44CC6F82" w14:textId="77777777" w:rsidR="00A03B1B" w:rsidRPr="00A03B1B" w:rsidRDefault="00A03B1B" w:rsidP="00A03B1B">
            <w:pPr>
              <w:spacing w:after="240"/>
              <w:ind w:left="720" w:hanging="720"/>
              <w:rPr>
                <w:rFonts w:eastAsia="SimSun"/>
                <w:iCs/>
              </w:rPr>
            </w:pPr>
            <w:r w:rsidRPr="00A03B1B">
              <w:rPr>
                <w:rFonts w:eastAsia="SimSun"/>
                <w:iCs/>
              </w:rPr>
              <w:t>(4)</w:t>
            </w:r>
            <w:r w:rsidRPr="00A03B1B">
              <w:rPr>
                <w:rFonts w:eastAsia="SimSun"/>
                <w:iCs/>
              </w:rPr>
              <w:tab/>
              <w:t>The table below shows the ECRS trades that are allowed for each type of original responsibility:</w:t>
            </w:r>
          </w:p>
          <w:tbl>
            <w:tblPr>
              <w:tblW w:w="864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2158"/>
              <w:gridCol w:w="2250"/>
              <w:gridCol w:w="2250"/>
            </w:tblGrid>
            <w:tr w:rsidR="00A03B1B" w:rsidRPr="00A03B1B" w14:paraId="3345A883" w14:textId="77777777" w:rsidTr="00B31BB1">
              <w:trPr>
                <w:trHeight w:hRule="exact" w:val="20"/>
              </w:trPr>
              <w:tc>
                <w:tcPr>
                  <w:tcW w:w="1982" w:type="dxa"/>
                  <w:tcBorders>
                    <w:top w:val="nil"/>
                    <w:left w:val="nil"/>
                    <w:bottom w:val="nil"/>
                    <w:right w:val="nil"/>
                  </w:tcBorders>
                  <w:vAlign w:val="center"/>
                </w:tcPr>
                <w:p w14:paraId="71DE99AD" w14:textId="77777777" w:rsidR="00A03B1B" w:rsidRPr="00A03B1B" w:rsidRDefault="00A03B1B" w:rsidP="00A03B1B">
                  <w:pPr>
                    <w:rPr>
                      <w:rFonts w:eastAsia="SimSun"/>
                      <w:sz w:val="2"/>
                    </w:rPr>
                  </w:pPr>
                  <w:bookmarkStart w:id="142" w:name="_2451723d_ba9b_484c_9e02_3e33a443810c"/>
                  <w:bookmarkStart w:id="143" w:name="_5526f7cd_d748_4f30_aff3_ebfa468906df"/>
                  <w:bookmarkEnd w:id="142"/>
                </w:p>
              </w:tc>
              <w:tc>
                <w:tcPr>
                  <w:tcW w:w="2158" w:type="dxa"/>
                  <w:tcBorders>
                    <w:top w:val="nil"/>
                    <w:left w:val="nil"/>
                    <w:bottom w:val="nil"/>
                    <w:right w:val="nil"/>
                  </w:tcBorders>
                  <w:vAlign w:val="center"/>
                </w:tcPr>
                <w:p w14:paraId="03BA7EAF" w14:textId="77777777" w:rsidR="00A03B1B" w:rsidRPr="00A03B1B" w:rsidRDefault="00A03B1B" w:rsidP="00A03B1B">
                  <w:pPr>
                    <w:rPr>
                      <w:rFonts w:eastAsia="SimSun"/>
                      <w:sz w:val="2"/>
                    </w:rPr>
                  </w:pPr>
                </w:p>
              </w:tc>
              <w:tc>
                <w:tcPr>
                  <w:tcW w:w="2250" w:type="dxa"/>
                  <w:tcBorders>
                    <w:top w:val="nil"/>
                    <w:left w:val="nil"/>
                    <w:bottom w:val="nil"/>
                    <w:right w:val="nil"/>
                  </w:tcBorders>
                </w:tcPr>
                <w:p w14:paraId="249AA45E" w14:textId="77777777" w:rsidR="00A03B1B" w:rsidRPr="00A03B1B" w:rsidRDefault="00A03B1B" w:rsidP="00A03B1B">
                  <w:pPr>
                    <w:rPr>
                      <w:rFonts w:eastAsia="SimSun"/>
                      <w:sz w:val="2"/>
                    </w:rPr>
                  </w:pPr>
                </w:p>
              </w:tc>
              <w:tc>
                <w:tcPr>
                  <w:tcW w:w="2250" w:type="dxa"/>
                  <w:tcBorders>
                    <w:top w:val="nil"/>
                    <w:left w:val="nil"/>
                    <w:bottom w:val="nil"/>
                    <w:right w:val="nil"/>
                  </w:tcBorders>
                  <w:vAlign w:val="center"/>
                </w:tcPr>
                <w:p w14:paraId="5BA064BE" w14:textId="77777777" w:rsidR="00A03B1B" w:rsidRPr="00A03B1B" w:rsidRDefault="00A03B1B" w:rsidP="00A03B1B">
                  <w:pPr>
                    <w:rPr>
                      <w:rFonts w:eastAsia="SimSun"/>
                      <w:sz w:val="2"/>
                    </w:rPr>
                  </w:pPr>
                </w:p>
              </w:tc>
            </w:tr>
            <w:tr w:rsidR="00A03B1B" w:rsidRPr="00A03B1B" w14:paraId="6D9C0A60" w14:textId="77777777" w:rsidTr="00B31BB1">
              <w:trPr>
                <w:trHeight w:val="343"/>
              </w:trPr>
              <w:tc>
                <w:tcPr>
                  <w:tcW w:w="1982" w:type="dxa"/>
                  <w:vAlign w:val="center"/>
                </w:tcPr>
                <w:p w14:paraId="125E7B1D" w14:textId="77777777" w:rsidR="00A03B1B" w:rsidRPr="00A03B1B" w:rsidRDefault="00A03B1B" w:rsidP="00A03B1B">
                  <w:pPr>
                    <w:spacing w:after="240"/>
                    <w:jc w:val="center"/>
                    <w:rPr>
                      <w:rFonts w:eastAsia="SimSun"/>
                      <w:iCs/>
                    </w:rPr>
                  </w:pPr>
                </w:p>
              </w:tc>
              <w:tc>
                <w:tcPr>
                  <w:tcW w:w="6658" w:type="dxa"/>
                  <w:gridSpan w:val="3"/>
                </w:tcPr>
                <w:p w14:paraId="4DA5D2FD" w14:textId="77777777" w:rsidR="00A03B1B" w:rsidRPr="00A03B1B" w:rsidRDefault="00A03B1B" w:rsidP="00A03B1B">
                  <w:pPr>
                    <w:spacing w:after="240"/>
                    <w:jc w:val="center"/>
                    <w:rPr>
                      <w:rFonts w:eastAsia="SimSun"/>
                      <w:b/>
                      <w:iCs/>
                    </w:rPr>
                  </w:pPr>
                  <w:r w:rsidRPr="00A03B1B">
                    <w:rPr>
                      <w:rFonts w:eastAsia="SimSun"/>
                      <w:b/>
                      <w:iCs/>
                    </w:rPr>
                    <w:t>Allowable ECRS Ancillary Service Trades</w:t>
                  </w:r>
                </w:p>
              </w:tc>
            </w:tr>
            <w:tr w:rsidR="00A03B1B" w:rsidRPr="00A03B1B" w14:paraId="52C03D2B" w14:textId="77777777" w:rsidTr="00B31BB1">
              <w:trPr>
                <w:trHeight w:val="527"/>
              </w:trPr>
              <w:tc>
                <w:tcPr>
                  <w:tcW w:w="1982" w:type="dxa"/>
                  <w:vAlign w:val="center"/>
                </w:tcPr>
                <w:p w14:paraId="1646F63F" w14:textId="77777777" w:rsidR="00A03B1B" w:rsidRPr="00A03B1B" w:rsidRDefault="00A03B1B" w:rsidP="00A03B1B">
                  <w:pPr>
                    <w:spacing w:after="240"/>
                    <w:jc w:val="center"/>
                    <w:rPr>
                      <w:rFonts w:eastAsia="SimSun"/>
                      <w:b/>
                      <w:iCs/>
                    </w:rPr>
                  </w:pPr>
                  <w:r w:rsidRPr="00A03B1B">
                    <w:rPr>
                      <w:rFonts w:eastAsia="SimSun"/>
                      <w:b/>
                      <w:iCs/>
                    </w:rPr>
                    <w:t>Original Responsibility</w:t>
                  </w:r>
                </w:p>
              </w:tc>
              <w:tc>
                <w:tcPr>
                  <w:tcW w:w="2158" w:type="dxa"/>
                  <w:vAlign w:val="center"/>
                </w:tcPr>
                <w:p w14:paraId="3B617B9F" w14:textId="77777777" w:rsidR="00A03B1B" w:rsidRPr="00A03B1B" w:rsidRDefault="00A03B1B" w:rsidP="00A03B1B">
                  <w:pPr>
                    <w:spacing w:after="240"/>
                    <w:jc w:val="center"/>
                    <w:rPr>
                      <w:rFonts w:eastAsia="SimSun"/>
                      <w:b/>
                      <w:iCs/>
                    </w:rPr>
                  </w:pPr>
                  <w:r w:rsidRPr="00A03B1B">
                    <w:rPr>
                      <w:rFonts w:eastAsia="SimSun"/>
                      <w:b/>
                      <w:iCs/>
                    </w:rPr>
                    <w:t xml:space="preserve">SCED-dispatchable ECRS </w:t>
                  </w:r>
                  <w:r w:rsidRPr="00A03B1B">
                    <w:rPr>
                      <w:rFonts w:eastAsia="SimSun"/>
                      <w:b/>
                      <w:bCs/>
                      <w:iCs/>
                    </w:rPr>
                    <w:t>not from DGRs and DESRs on a Load shed circuit</w:t>
                  </w:r>
                </w:p>
              </w:tc>
              <w:tc>
                <w:tcPr>
                  <w:tcW w:w="2250" w:type="dxa"/>
                  <w:vAlign w:val="center"/>
                </w:tcPr>
                <w:p w14:paraId="25D04719" w14:textId="77777777" w:rsidR="00A03B1B" w:rsidRPr="00A03B1B" w:rsidRDefault="00A03B1B" w:rsidP="00A03B1B">
                  <w:pPr>
                    <w:spacing w:after="240"/>
                    <w:jc w:val="center"/>
                    <w:rPr>
                      <w:rFonts w:eastAsia="SimSun"/>
                      <w:b/>
                      <w:iCs/>
                    </w:rPr>
                  </w:pPr>
                  <w:r w:rsidRPr="00A03B1B">
                    <w:rPr>
                      <w:rFonts w:eastAsia="SimSun"/>
                      <w:b/>
                      <w:iCs/>
                    </w:rPr>
                    <w:t>SCED-dispatchable ECRS</w:t>
                  </w:r>
                  <w:r w:rsidRPr="00A03B1B">
                    <w:rPr>
                      <w:rFonts w:eastAsia="SimSun"/>
                      <w:b/>
                      <w:bCs/>
                      <w:iCs/>
                    </w:rPr>
                    <w:t xml:space="preserve"> from DGRs and DESRs </w:t>
                  </w:r>
                  <w:r w:rsidRPr="00A03B1B">
                    <w:rPr>
                      <w:rFonts w:eastAsia="SimSun"/>
                      <w:b/>
                      <w:iCs/>
                    </w:rPr>
                    <w:t>on a Load shed circuit</w:t>
                  </w:r>
                </w:p>
              </w:tc>
              <w:tc>
                <w:tcPr>
                  <w:tcW w:w="2250" w:type="dxa"/>
                  <w:vAlign w:val="center"/>
                </w:tcPr>
                <w:p w14:paraId="424456BC" w14:textId="77777777" w:rsidR="00A03B1B" w:rsidRPr="00A03B1B" w:rsidRDefault="00A03B1B" w:rsidP="00A03B1B">
                  <w:pPr>
                    <w:spacing w:after="240"/>
                    <w:jc w:val="center"/>
                    <w:rPr>
                      <w:rFonts w:eastAsia="SimSun"/>
                      <w:b/>
                      <w:iCs/>
                    </w:rPr>
                  </w:pPr>
                  <w:r w:rsidRPr="00A03B1B">
                    <w:rPr>
                      <w:rFonts w:eastAsia="SimSun"/>
                      <w:b/>
                      <w:iCs/>
                    </w:rPr>
                    <w:t>Manually dispatched ECRS</w:t>
                  </w:r>
                </w:p>
              </w:tc>
            </w:tr>
            <w:tr w:rsidR="00A03B1B" w:rsidRPr="00A03B1B" w14:paraId="11086F1C" w14:textId="77777777" w:rsidTr="00B31BB1">
              <w:trPr>
                <w:trHeight w:val="343"/>
              </w:trPr>
              <w:tc>
                <w:tcPr>
                  <w:tcW w:w="1982" w:type="dxa"/>
                  <w:vAlign w:val="center"/>
                </w:tcPr>
                <w:p w14:paraId="33F7706A" w14:textId="77777777" w:rsidR="00A03B1B" w:rsidRPr="00A03B1B" w:rsidRDefault="00A03B1B" w:rsidP="00A03B1B">
                  <w:pPr>
                    <w:spacing w:after="240"/>
                    <w:jc w:val="center"/>
                    <w:rPr>
                      <w:rFonts w:eastAsia="SimSun"/>
                      <w:iCs/>
                    </w:rPr>
                  </w:pPr>
                  <w:r w:rsidRPr="00A03B1B">
                    <w:rPr>
                      <w:rFonts w:eastAsia="SimSun"/>
                      <w:iCs/>
                    </w:rPr>
                    <w:t>SCED-dispatchable ECRS not from DGRs and DESRs</w:t>
                  </w:r>
                  <w:r w:rsidRPr="00A03B1B">
                    <w:rPr>
                      <w:rFonts w:eastAsia="SimSun"/>
                      <w:b/>
                      <w:bCs/>
                      <w:iCs/>
                    </w:rPr>
                    <w:t xml:space="preserve"> </w:t>
                  </w:r>
                  <w:r w:rsidRPr="00A03B1B">
                    <w:rPr>
                      <w:rFonts w:eastAsia="SimSun"/>
                      <w:iCs/>
                    </w:rPr>
                    <w:t>on a Load shed circuit</w:t>
                  </w:r>
                </w:p>
              </w:tc>
              <w:tc>
                <w:tcPr>
                  <w:tcW w:w="2158" w:type="dxa"/>
                  <w:vAlign w:val="center"/>
                </w:tcPr>
                <w:p w14:paraId="36A06B86" w14:textId="77777777" w:rsidR="00A03B1B" w:rsidRPr="00A03B1B" w:rsidRDefault="00A03B1B" w:rsidP="00A03B1B">
                  <w:pPr>
                    <w:spacing w:after="240"/>
                    <w:jc w:val="center"/>
                    <w:rPr>
                      <w:rFonts w:eastAsia="SimSun"/>
                      <w:iCs/>
                    </w:rPr>
                  </w:pPr>
                  <w:r w:rsidRPr="00A03B1B">
                    <w:rPr>
                      <w:rFonts w:eastAsia="SimSun"/>
                      <w:iCs/>
                    </w:rPr>
                    <w:t>Yes</w:t>
                  </w:r>
                </w:p>
              </w:tc>
              <w:tc>
                <w:tcPr>
                  <w:tcW w:w="2250" w:type="dxa"/>
                  <w:vAlign w:val="center"/>
                </w:tcPr>
                <w:p w14:paraId="4349C56D" w14:textId="77777777" w:rsidR="00A03B1B" w:rsidRPr="00A03B1B" w:rsidRDefault="00A03B1B" w:rsidP="00A03B1B">
                  <w:pPr>
                    <w:spacing w:after="240"/>
                    <w:jc w:val="center"/>
                    <w:rPr>
                      <w:rFonts w:eastAsia="SimSun"/>
                      <w:iCs/>
                    </w:rPr>
                  </w:pPr>
                  <w:r w:rsidRPr="00A03B1B">
                    <w:rPr>
                      <w:rFonts w:eastAsia="SimSun"/>
                      <w:iCs/>
                    </w:rPr>
                    <w:t>No</w:t>
                  </w:r>
                </w:p>
              </w:tc>
              <w:tc>
                <w:tcPr>
                  <w:tcW w:w="2250" w:type="dxa"/>
                  <w:vAlign w:val="center"/>
                </w:tcPr>
                <w:p w14:paraId="0027C6F6" w14:textId="77777777" w:rsidR="00A03B1B" w:rsidRPr="00A03B1B" w:rsidRDefault="00A03B1B" w:rsidP="00A03B1B">
                  <w:pPr>
                    <w:spacing w:after="240"/>
                    <w:jc w:val="center"/>
                    <w:rPr>
                      <w:rFonts w:eastAsia="SimSun"/>
                      <w:iCs/>
                    </w:rPr>
                  </w:pPr>
                  <w:r w:rsidRPr="00A03B1B">
                    <w:rPr>
                      <w:rFonts w:eastAsia="SimSun"/>
                      <w:iCs/>
                    </w:rPr>
                    <w:t>No</w:t>
                  </w:r>
                </w:p>
              </w:tc>
            </w:tr>
            <w:tr w:rsidR="00A03B1B" w:rsidRPr="00A03B1B" w14:paraId="62B6EB78" w14:textId="77777777" w:rsidTr="00B31BB1">
              <w:trPr>
                <w:trHeight w:val="527"/>
              </w:trPr>
              <w:tc>
                <w:tcPr>
                  <w:tcW w:w="1982" w:type="dxa"/>
                  <w:vAlign w:val="center"/>
                </w:tcPr>
                <w:p w14:paraId="0B9B514E" w14:textId="77777777" w:rsidR="00A03B1B" w:rsidRPr="00A03B1B" w:rsidRDefault="00A03B1B" w:rsidP="00A03B1B">
                  <w:pPr>
                    <w:spacing w:after="240"/>
                    <w:jc w:val="center"/>
                    <w:rPr>
                      <w:rFonts w:eastAsia="SimSun"/>
                      <w:iCs/>
                    </w:rPr>
                  </w:pPr>
                  <w:r w:rsidRPr="00A03B1B">
                    <w:rPr>
                      <w:rFonts w:eastAsia="SimSun"/>
                      <w:iCs/>
                    </w:rPr>
                    <w:t>SCED-dispatchable ECRS from DGRs and DESRs</w:t>
                  </w:r>
                  <w:r w:rsidRPr="00A03B1B">
                    <w:rPr>
                      <w:rFonts w:eastAsia="SimSun"/>
                      <w:b/>
                      <w:bCs/>
                      <w:iCs/>
                    </w:rPr>
                    <w:t xml:space="preserve"> </w:t>
                  </w:r>
                  <w:r w:rsidRPr="00A03B1B">
                    <w:rPr>
                      <w:rFonts w:eastAsia="SimSun"/>
                      <w:iCs/>
                    </w:rPr>
                    <w:t>on a Load shed circuit</w:t>
                  </w:r>
                </w:p>
              </w:tc>
              <w:tc>
                <w:tcPr>
                  <w:tcW w:w="2158" w:type="dxa"/>
                  <w:vAlign w:val="center"/>
                </w:tcPr>
                <w:p w14:paraId="608ACDCB" w14:textId="77777777" w:rsidR="00A03B1B" w:rsidRPr="00A03B1B" w:rsidRDefault="00A03B1B" w:rsidP="00A03B1B">
                  <w:pPr>
                    <w:spacing w:after="240"/>
                    <w:jc w:val="center"/>
                    <w:rPr>
                      <w:rFonts w:eastAsia="SimSun"/>
                      <w:iCs/>
                    </w:rPr>
                  </w:pPr>
                  <w:r w:rsidRPr="00A03B1B">
                    <w:rPr>
                      <w:rFonts w:eastAsia="SimSun"/>
                      <w:iCs/>
                    </w:rPr>
                    <w:t>Yes</w:t>
                  </w:r>
                </w:p>
              </w:tc>
              <w:tc>
                <w:tcPr>
                  <w:tcW w:w="2250" w:type="dxa"/>
                  <w:vAlign w:val="center"/>
                </w:tcPr>
                <w:p w14:paraId="4805DA71" w14:textId="77777777" w:rsidR="00A03B1B" w:rsidRPr="00A03B1B" w:rsidRDefault="00A03B1B" w:rsidP="00A03B1B">
                  <w:pPr>
                    <w:spacing w:after="240"/>
                    <w:jc w:val="center"/>
                    <w:rPr>
                      <w:rFonts w:eastAsia="SimSun"/>
                      <w:iCs/>
                    </w:rPr>
                  </w:pPr>
                  <w:r w:rsidRPr="00A03B1B">
                    <w:rPr>
                      <w:rFonts w:eastAsia="SimSun"/>
                      <w:iCs/>
                    </w:rPr>
                    <w:t>Yes</w:t>
                  </w:r>
                </w:p>
              </w:tc>
              <w:tc>
                <w:tcPr>
                  <w:tcW w:w="2250" w:type="dxa"/>
                  <w:vAlign w:val="center"/>
                </w:tcPr>
                <w:p w14:paraId="2399EA1C" w14:textId="77777777" w:rsidR="00A03B1B" w:rsidRPr="00A03B1B" w:rsidRDefault="00A03B1B" w:rsidP="00A03B1B">
                  <w:pPr>
                    <w:spacing w:after="240"/>
                    <w:jc w:val="center"/>
                    <w:rPr>
                      <w:rFonts w:eastAsia="SimSun"/>
                      <w:iCs/>
                    </w:rPr>
                  </w:pPr>
                  <w:r w:rsidRPr="00A03B1B">
                    <w:rPr>
                      <w:rFonts w:eastAsia="SimSun"/>
                      <w:iCs/>
                    </w:rPr>
                    <w:t>No</w:t>
                  </w:r>
                </w:p>
              </w:tc>
            </w:tr>
            <w:tr w:rsidR="00A03B1B" w:rsidRPr="00A03B1B" w14:paraId="180485C9" w14:textId="77777777" w:rsidTr="00B31BB1">
              <w:trPr>
                <w:trHeight w:val="527"/>
              </w:trPr>
              <w:tc>
                <w:tcPr>
                  <w:tcW w:w="1982" w:type="dxa"/>
                  <w:vAlign w:val="center"/>
                </w:tcPr>
                <w:p w14:paraId="1E743662" w14:textId="77777777" w:rsidR="00A03B1B" w:rsidRPr="00A03B1B" w:rsidRDefault="00A03B1B" w:rsidP="00A03B1B">
                  <w:pPr>
                    <w:spacing w:after="240"/>
                    <w:jc w:val="center"/>
                    <w:rPr>
                      <w:rFonts w:eastAsia="SimSun"/>
                      <w:iCs/>
                    </w:rPr>
                  </w:pPr>
                  <w:r w:rsidRPr="00A03B1B">
                    <w:rPr>
                      <w:rFonts w:eastAsia="SimSun"/>
                      <w:iCs/>
                    </w:rPr>
                    <w:t>Manually dispatched ECRS</w:t>
                  </w:r>
                </w:p>
              </w:tc>
              <w:tc>
                <w:tcPr>
                  <w:tcW w:w="2158" w:type="dxa"/>
                  <w:vAlign w:val="center"/>
                </w:tcPr>
                <w:p w14:paraId="6B5714A2" w14:textId="77777777" w:rsidR="00A03B1B" w:rsidRPr="00A03B1B" w:rsidRDefault="00A03B1B" w:rsidP="00A03B1B">
                  <w:pPr>
                    <w:spacing w:after="240"/>
                    <w:jc w:val="center"/>
                    <w:rPr>
                      <w:rFonts w:eastAsia="SimSun"/>
                      <w:iCs/>
                    </w:rPr>
                  </w:pPr>
                  <w:r w:rsidRPr="00A03B1B">
                    <w:rPr>
                      <w:rFonts w:eastAsia="SimSun"/>
                      <w:iCs/>
                    </w:rPr>
                    <w:t>Yes</w:t>
                  </w:r>
                </w:p>
              </w:tc>
              <w:tc>
                <w:tcPr>
                  <w:tcW w:w="2250" w:type="dxa"/>
                </w:tcPr>
                <w:p w14:paraId="06BF6C30" w14:textId="77777777" w:rsidR="00A03B1B" w:rsidRPr="00A03B1B" w:rsidRDefault="00A03B1B" w:rsidP="00A03B1B">
                  <w:pPr>
                    <w:spacing w:before="120" w:after="240"/>
                    <w:jc w:val="center"/>
                    <w:rPr>
                      <w:rFonts w:eastAsia="SimSun"/>
                      <w:iCs/>
                    </w:rPr>
                  </w:pPr>
                  <w:r w:rsidRPr="00A03B1B">
                    <w:rPr>
                      <w:rFonts w:eastAsia="SimSun"/>
                      <w:iCs/>
                    </w:rPr>
                    <w:t>No</w:t>
                  </w:r>
                </w:p>
              </w:tc>
              <w:tc>
                <w:tcPr>
                  <w:tcW w:w="2250" w:type="dxa"/>
                  <w:vAlign w:val="center"/>
                </w:tcPr>
                <w:p w14:paraId="78A61F1D" w14:textId="77777777" w:rsidR="00A03B1B" w:rsidRPr="00A03B1B" w:rsidRDefault="00A03B1B" w:rsidP="00A03B1B">
                  <w:pPr>
                    <w:spacing w:after="240"/>
                    <w:jc w:val="center"/>
                    <w:rPr>
                      <w:rFonts w:eastAsia="SimSun"/>
                      <w:iCs/>
                    </w:rPr>
                  </w:pPr>
                  <w:r w:rsidRPr="00A03B1B">
                    <w:rPr>
                      <w:rFonts w:eastAsia="SimSun"/>
                      <w:iCs/>
                    </w:rPr>
                    <w:t>Yes</w:t>
                  </w:r>
                </w:p>
              </w:tc>
            </w:tr>
            <w:bookmarkEnd w:id="143"/>
          </w:tbl>
          <w:p w14:paraId="008D3961" w14:textId="77777777" w:rsidR="00A03B1B" w:rsidRPr="00A03B1B" w:rsidRDefault="00A03B1B" w:rsidP="00A03B1B">
            <w:pPr>
              <w:spacing w:after="240"/>
              <w:ind w:left="720" w:hanging="720"/>
              <w:rPr>
                <w:rFonts w:eastAsia="SimSun"/>
              </w:rPr>
            </w:pPr>
          </w:p>
        </w:tc>
      </w:tr>
    </w:tbl>
    <w:p w14:paraId="36EBF6AA" w14:textId="77777777" w:rsidR="00A03B1B" w:rsidRPr="00A03B1B" w:rsidRDefault="00A03B1B" w:rsidP="00A03B1B">
      <w:pPr>
        <w:spacing w:before="240" w:after="240"/>
        <w:ind w:left="720" w:hanging="720"/>
        <w:rPr>
          <w:rFonts w:eastAsia="SimSun"/>
          <w:iCs/>
          <w:szCs w:val="20"/>
        </w:rPr>
      </w:pPr>
      <w:r w:rsidRPr="00A03B1B">
        <w:rPr>
          <w:rFonts w:eastAsia="SimSun"/>
          <w:iCs/>
          <w:szCs w:val="20"/>
        </w:rPr>
        <w:lastRenderedPageBreak/>
        <w:t>(7)</w:t>
      </w:r>
      <w:r w:rsidRPr="00A03B1B">
        <w:rPr>
          <w:rFonts w:eastAsia="SimSun"/>
          <w:iCs/>
          <w:szCs w:val="20"/>
        </w:rPr>
        <w:tab/>
        <w:t>The table below shows the RRS trades that are allowed for each type of original responsibility:</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2158"/>
        <w:gridCol w:w="2036"/>
        <w:gridCol w:w="2217"/>
      </w:tblGrid>
      <w:tr w:rsidR="00A03B1B" w:rsidRPr="00A03B1B" w14:paraId="6222AF87" w14:textId="77777777" w:rsidTr="00B31BB1">
        <w:trPr>
          <w:trHeight w:val="343"/>
        </w:trPr>
        <w:tc>
          <w:tcPr>
            <w:tcW w:w="2219" w:type="dxa"/>
            <w:vAlign w:val="center"/>
          </w:tcPr>
          <w:p w14:paraId="1562ABC1" w14:textId="77777777" w:rsidR="00A03B1B" w:rsidRPr="00A03B1B" w:rsidRDefault="00A03B1B" w:rsidP="00A03B1B">
            <w:pPr>
              <w:spacing w:after="240"/>
              <w:jc w:val="center"/>
              <w:rPr>
                <w:rFonts w:eastAsia="SimSun"/>
                <w:iCs/>
                <w:szCs w:val="20"/>
              </w:rPr>
            </w:pPr>
          </w:p>
        </w:tc>
        <w:tc>
          <w:tcPr>
            <w:tcW w:w="6411" w:type="dxa"/>
            <w:gridSpan w:val="3"/>
            <w:vAlign w:val="center"/>
          </w:tcPr>
          <w:p w14:paraId="0563D658" w14:textId="77777777" w:rsidR="00A03B1B" w:rsidRPr="00A03B1B" w:rsidRDefault="00A03B1B" w:rsidP="00A03B1B">
            <w:pPr>
              <w:spacing w:after="240"/>
              <w:jc w:val="center"/>
              <w:rPr>
                <w:rFonts w:eastAsia="SimSun"/>
                <w:b/>
                <w:iCs/>
                <w:szCs w:val="20"/>
              </w:rPr>
            </w:pPr>
            <w:r w:rsidRPr="00A03B1B">
              <w:rPr>
                <w:rFonts w:eastAsia="SimSun"/>
                <w:b/>
                <w:iCs/>
                <w:szCs w:val="20"/>
              </w:rPr>
              <w:t>Allowable RRS Ancillary Service Trades</w:t>
            </w:r>
          </w:p>
        </w:tc>
      </w:tr>
      <w:tr w:rsidR="00A03B1B" w:rsidRPr="00A03B1B" w14:paraId="7E9045F3" w14:textId="77777777" w:rsidTr="00B31BB1">
        <w:trPr>
          <w:trHeight w:val="527"/>
        </w:trPr>
        <w:tc>
          <w:tcPr>
            <w:tcW w:w="2219" w:type="dxa"/>
            <w:vAlign w:val="center"/>
          </w:tcPr>
          <w:p w14:paraId="67B4CBC5" w14:textId="77777777" w:rsidR="00A03B1B" w:rsidRPr="00A03B1B" w:rsidRDefault="00A03B1B" w:rsidP="00A03B1B">
            <w:pPr>
              <w:spacing w:after="240"/>
              <w:jc w:val="center"/>
              <w:rPr>
                <w:rFonts w:eastAsia="SimSun"/>
                <w:b/>
                <w:iCs/>
                <w:szCs w:val="20"/>
              </w:rPr>
            </w:pPr>
            <w:r w:rsidRPr="00A03B1B">
              <w:rPr>
                <w:rFonts w:eastAsia="SimSun"/>
                <w:b/>
                <w:iCs/>
                <w:szCs w:val="20"/>
              </w:rPr>
              <w:t>Original Responsibility</w:t>
            </w:r>
          </w:p>
        </w:tc>
        <w:tc>
          <w:tcPr>
            <w:tcW w:w="2158" w:type="dxa"/>
            <w:vAlign w:val="center"/>
          </w:tcPr>
          <w:p w14:paraId="1DFA3CD4" w14:textId="77777777" w:rsidR="00A03B1B" w:rsidRPr="00A03B1B" w:rsidRDefault="00A03B1B" w:rsidP="00A03B1B">
            <w:pPr>
              <w:spacing w:after="240"/>
              <w:jc w:val="center"/>
              <w:rPr>
                <w:rFonts w:eastAsia="SimSun"/>
                <w:b/>
                <w:iCs/>
                <w:szCs w:val="20"/>
              </w:rPr>
            </w:pPr>
            <w:proofErr w:type="gramStart"/>
            <w:r w:rsidRPr="00A03B1B">
              <w:rPr>
                <w:rFonts w:eastAsia="SimSun"/>
                <w:b/>
                <w:iCs/>
                <w:szCs w:val="20"/>
              </w:rPr>
              <w:t>Resource</w:t>
            </w:r>
            <w:proofErr w:type="gramEnd"/>
            <w:r w:rsidRPr="00A03B1B">
              <w:rPr>
                <w:rFonts w:eastAsia="SimSun"/>
                <w:b/>
                <w:iCs/>
                <w:szCs w:val="20"/>
              </w:rPr>
              <w:t xml:space="preserve"> providing Primary Frequency Response</w:t>
            </w:r>
          </w:p>
        </w:tc>
        <w:tc>
          <w:tcPr>
            <w:tcW w:w="2036" w:type="dxa"/>
            <w:vAlign w:val="center"/>
          </w:tcPr>
          <w:p w14:paraId="23FC58F3" w14:textId="77777777" w:rsidR="00A03B1B" w:rsidRPr="00A03B1B" w:rsidRDefault="00A03B1B" w:rsidP="00A03B1B">
            <w:pPr>
              <w:spacing w:after="240"/>
              <w:jc w:val="center"/>
              <w:rPr>
                <w:rFonts w:eastAsia="SimSun"/>
                <w:b/>
                <w:iCs/>
                <w:szCs w:val="20"/>
              </w:rPr>
            </w:pPr>
            <w:r w:rsidRPr="00A03B1B">
              <w:rPr>
                <w:rFonts w:eastAsia="SimSun"/>
                <w:b/>
                <w:iCs/>
                <w:szCs w:val="20"/>
              </w:rPr>
              <w:t>Resource providing FFR triggered at 59.85 Hz</w:t>
            </w:r>
          </w:p>
        </w:tc>
        <w:tc>
          <w:tcPr>
            <w:tcW w:w="2217" w:type="dxa"/>
            <w:vAlign w:val="center"/>
          </w:tcPr>
          <w:p w14:paraId="22ED2424" w14:textId="77777777" w:rsidR="00A03B1B" w:rsidRPr="00A03B1B" w:rsidRDefault="00A03B1B" w:rsidP="00A03B1B">
            <w:pPr>
              <w:spacing w:after="240"/>
              <w:jc w:val="center"/>
              <w:rPr>
                <w:rFonts w:eastAsia="SimSun"/>
                <w:b/>
                <w:iCs/>
                <w:szCs w:val="20"/>
              </w:rPr>
            </w:pPr>
            <w:r w:rsidRPr="00A03B1B">
              <w:rPr>
                <w:rFonts w:eastAsia="SimSun"/>
                <w:b/>
                <w:iCs/>
                <w:szCs w:val="20"/>
              </w:rPr>
              <w:t>Load Resource triggered at 59.7 Hz</w:t>
            </w:r>
          </w:p>
        </w:tc>
      </w:tr>
      <w:tr w:rsidR="00A03B1B" w:rsidRPr="00A03B1B" w14:paraId="110ECFD8" w14:textId="77777777" w:rsidTr="00B31BB1">
        <w:trPr>
          <w:trHeight w:val="343"/>
        </w:trPr>
        <w:tc>
          <w:tcPr>
            <w:tcW w:w="2219" w:type="dxa"/>
            <w:vAlign w:val="center"/>
          </w:tcPr>
          <w:p w14:paraId="7FD8896A" w14:textId="77777777" w:rsidR="00A03B1B" w:rsidRPr="00A03B1B" w:rsidRDefault="00A03B1B" w:rsidP="00A03B1B">
            <w:pPr>
              <w:spacing w:after="240"/>
              <w:jc w:val="center"/>
              <w:rPr>
                <w:rFonts w:eastAsia="SimSun"/>
                <w:iCs/>
                <w:szCs w:val="20"/>
              </w:rPr>
            </w:pPr>
            <w:proofErr w:type="gramStart"/>
            <w:r w:rsidRPr="00A03B1B">
              <w:rPr>
                <w:rFonts w:eastAsia="SimSun"/>
                <w:iCs/>
                <w:szCs w:val="20"/>
              </w:rPr>
              <w:t>Resource</w:t>
            </w:r>
            <w:proofErr w:type="gramEnd"/>
            <w:r w:rsidRPr="00A03B1B">
              <w:rPr>
                <w:rFonts w:eastAsia="SimSun"/>
                <w:iCs/>
                <w:szCs w:val="20"/>
              </w:rPr>
              <w:t xml:space="preserve"> providing Primary Frequency Response</w:t>
            </w:r>
          </w:p>
        </w:tc>
        <w:tc>
          <w:tcPr>
            <w:tcW w:w="2158" w:type="dxa"/>
            <w:vAlign w:val="center"/>
          </w:tcPr>
          <w:p w14:paraId="311C9761"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2036" w:type="dxa"/>
            <w:vAlign w:val="center"/>
          </w:tcPr>
          <w:p w14:paraId="30E81F0F" w14:textId="77777777" w:rsidR="00A03B1B" w:rsidRPr="00A03B1B" w:rsidRDefault="00A03B1B" w:rsidP="00A03B1B">
            <w:pPr>
              <w:spacing w:after="240"/>
              <w:jc w:val="center"/>
              <w:rPr>
                <w:rFonts w:eastAsia="SimSun"/>
                <w:iCs/>
                <w:szCs w:val="20"/>
              </w:rPr>
            </w:pPr>
            <w:r w:rsidRPr="00A03B1B">
              <w:rPr>
                <w:rFonts w:eastAsia="SimSun"/>
                <w:iCs/>
                <w:szCs w:val="20"/>
              </w:rPr>
              <w:t>No</w:t>
            </w:r>
          </w:p>
        </w:tc>
        <w:tc>
          <w:tcPr>
            <w:tcW w:w="2217" w:type="dxa"/>
            <w:vAlign w:val="center"/>
          </w:tcPr>
          <w:p w14:paraId="53FC4C7A" w14:textId="77777777" w:rsidR="00A03B1B" w:rsidRPr="00A03B1B" w:rsidRDefault="00A03B1B" w:rsidP="00A03B1B">
            <w:pPr>
              <w:spacing w:after="240"/>
              <w:jc w:val="center"/>
              <w:rPr>
                <w:rFonts w:eastAsia="SimSun"/>
                <w:iCs/>
                <w:szCs w:val="20"/>
              </w:rPr>
            </w:pPr>
            <w:r w:rsidRPr="00A03B1B">
              <w:rPr>
                <w:rFonts w:eastAsia="SimSun"/>
                <w:iCs/>
                <w:szCs w:val="20"/>
              </w:rPr>
              <w:t>No</w:t>
            </w:r>
          </w:p>
        </w:tc>
      </w:tr>
      <w:tr w:rsidR="00A03B1B" w:rsidRPr="00A03B1B" w14:paraId="64F3B20D" w14:textId="77777777" w:rsidTr="00B31BB1">
        <w:trPr>
          <w:trHeight w:val="366"/>
        </w:trPr>
        <w:tc>
          <w:tcPr>
            <w:tcW w:w="2219" w:type="dxa"/>
            <w:vAlign w:val="center"/>
          </w:tcPr>
          <w:p w14:paraId="00485E0D" w14:textId="77777777" w:rsidR="00A03B1B" w:rsidRPr="00A03B1B" w:rsidRDefault="00A03B1B" w:rsidP="00A03B1B">
            <w:pPr>
              <w:spacing w:after="240"/>
              <w:jc w:val="center"/>
              <w:rPr>
                <w:rFonts w:eastAsia="SimSun"/>
                <w:iCs/>
                <w:szCs w:val="20"/>
              </w:rPr>
            </w:pPr>
            <w:r w:rsidRPr="00A03B1B">
              <w:rPr>
                <w:rFonts w:eastAsia="SimSun"/>
                <w:iCs/>
                <w:szCs w:val="20"/>
              </w:rPr>
              <w:t>Resource providing FFR triggered at 59.85 Hz</w:t>
            </w:r>
          </w:p>
        </w:tc>
        <w:tc>
          <w:tcPr>
            <w:tcW w:w="2158" w:type="dxa"/>
            <w:vAlign w:val="center"/>
          </w:tcPr>
          <w:p w14:paraId="734CBE42"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2036" w:type="dxa"/>
            <w:vAlign w:val="center"/>
          </w:tcPr>
          <w:p w14:paraId="622BEA41"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2217" w:type="dxa"/>
            <w:vAlign w:val="center"/>
          </w:tcPr>
          <w:p w14:paraId="49C6A6A4" w14:textId="77777777" w:rsidR="00A03B1B" w:rsidRPr="00A03B1B" w:rsidRDefault="00A03B1B" w:rsidP="00A03B1B">
            <w:pPr>
              <w:spacing w:after="240"/>
              <w:jc w:val="center"/>
              <w:rPr>
                <w:rFonts w:eastAsia="SimSun"/>
                <w:iCs/>
                <w:szCs w:val="20"/>
              </w:rPr>
            </w:pPr>
            <w:r w:rsidRPr="00A03B1B">
              <w:rPr>
                <w:rFonts w:eastAsia="SimSun"/>
                <w:iCs/>
                <w:szCs w:val="20"/>
              </w:rPr>
              <w:t>Yes</w:t>
            </w:r>
          </w:p>
        </w:tc>
      </w:tr>
      <w:tr w:rsidR="00A03B1B" w:rsidRPr="00A03B1B" w14:paraId="046E5FC3" w14:textId="77777777" w:rsidTr="00B31BB1">
        <w:trPr>
          <w:trHeight w:val="527"/>
        </w:trPr>
        <w:tc>
          <w:tcPr>
            <w:tcW w:w="2219" w:type="dxa"/>
            <w:vAlign w:val="center"/>
          </w:tcPr>
          <w:p w14:paraId="740279B5" w14:textId="77777777" w:rsidR="00A03B1B" w:rsidRPr="00A03B1B" w:rsidRDefault="00A03B1B" w:rsidP="00A03B1B">
            <w:pPr>
              <w:spacing w:after="240"/>
              <w:jc w:val="center"/>
              <w:rPr>
                <w:rFonts w:eastAsia="SimSun"/>
                <w:iCs/>
                <w:szCs w:val="20"/>
              </w:rPr>
            </w:pPr>
            <w:r w:rsidRPr="00A03B1B">
              <w:rPr>
                <w:rFonts w:eastAsia="SimSun"/>
                <w:iCs/>
                <w:szCs w:val="20"/>
              </w:rPr>
              <w:lastRenderedPageBreak/>
              <w:t>Load Resource triggered at 59.7 Hz</w:t>
            </w:r>
          </w:p>
        </w:tc>
        <w:tc>
          <w:tcPr>
            <w:tcW w:w="2158" w:type="dxa"/>
            <w:vAlign w:val="center"/>
          </w:tcPr>
          <w:p w14:paraId="1E03FE8E"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2036" w:type="dxa"/>
            <w:vAlign w:val="center"/>
          </w:tcPr>
          <w:p w14:paraId="1A495359" w14:textId="77777777" w:rsidR="00A03B1B" w:rsidRPr="00A03B1B" w:rsidRDefault="00A03B1B" w:rsidP="00A03B1B">
            <w:pPr>
              <w:spacing w:after="240"/>
              <w:jc w:val="center"/>
              <w:rPr>
                <w:rFonts w:eastAsia="SimSun"/>
                <w:iCs/>
                <w:szCs w:val="20"/>
              </w:rPr>
            </w:pPr>
            <w:r w:rsidRPr="00A03B1B">
              <w:rPr>
                <w:rFonts w:eastAsia="SimSun"/>
                <w:iCs/>
                <w:szCs w:val="20"/>
              </w:rPr>
              <w:t>No</w:t>
            </w:r>
          </w:p>
        </w:tc>
        <w:tc>
          <w:tcPr>
            <w:tcW w:w="2217" w:type="dxa"/>
            <w:vAlign w:val="center"/>
          </w:tcPr>
          <w:p w14:paraId="0A0F34EF" w14:textId="77777777" w:rsidR="00A03B1B" w:rsidRPr="00A03B1B" w:rsidRDefault="00A03B1B" w:rsidP="00A03B1B">
            <w:pPr>
              <w:spacing w:after="240"/>
              <w:jc w:val="center"/>
              <w:rPr>
                <w:rFonts w:eastAsia="SimSun"/>
                <w:iCs/>
                <w:szCs w:val="20"/>
              </w:rPr>
            </w:pPr>
            <w:r w:rsidRPr="00A03B1B">
              <w:rPr>
                <w:rFonts w:eastAsia="SimSun"/>
                <w:iCs/>
                <w:szCs w:val="20"/>
              </w:rPr>
              <w:t>Yes</w:t>
            </w:r>
          </w:p>
        </w:tc>
      </w:tr>
    </w:tbl>
    <w:bookmarkEnd w:id="141"/>
    <w:p w14:paraId="195C7264" w14:textId="77777777" w:rsidR="00A03B1B" w:rsidRPr="00A03B1B" w:rsidRDefault="00A03B1B" w:rsidP="00A03B1B">
      <w:pPr>
        <w:spacing w:before="240" w:after="240"/>
        <w:ind w:left="720" w:hanging="720"/>
        <w:rPr>
          <w:rFonts w:eastAsia="SimSun"/>
        </w:rPr>
      </w:pPr>
      <w:r w:rsidRPr="00A03B1B">
        <w:rPr>
          <w:rFonts w:eastAsia="SimSun"/>
        </w:rPr>
        <w:t>(8)       The table below shows the Non-Spin trades that are allowed for each type of original responsibility:</w:t>
      </w:r>
    </w:p>
    <w:tbl>
      <w:tblPr>
        <w:tblW w:w="864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150"/>
        <w:gridCol w:w="3240"/>
      </w:tblGrid>
      <w:tr w:rsidR="00A03B1B" w:rsidRPr="00A03B1B" w14:paraId="1EEE887F" w14:textId="77777777" w:rsidTr="00B31BB1">
        <w:trPr>
          <w:trHeight w:val="863"/>
        </w:trPr>
        <w:tc>
          <w:tcPr>
            <w:tcW w:w="2250" w:type="dxa"/>
            <w:vAlign w:val="center"/>
          </w:tcPr>
          <w:p w14:paraId="0A9D22CD" w14:textId="77777777" w:rsidR="00A03B1B" w:rsidRPr="00A03B1B" w:rsidRDefault="00A03B1B" w:rsidP="00A03B1B">
            <w:pPr>
              <w:spacing w:after="240"/>
              <w:jc w:val="center"/>
              <w:rPr>
                <w:rFonts w:eastAsia="SimSun"/>
                <w:b/>
                <w:iCs/>
                <w:szCs w:val="20"/>
              </w:rPr>
            </w:pPr>
          </w:p>
        </w:tc>
        <w:tc>
          <w:tcPr>
            <w:tcW w:w="6390" w:type="dxa"/>
            <w:gridSpan w:val="2"/>
            <w:vAlign w:val="center"/>
          </w:tcPr>
          <w:p w14:paraId="494CB5FD" w14:textId="77777777" w:rsidR="00A03B1B" w:rsidRPr="00A03B1B" w:rsidRDefault="00A03B1B" w:rsidP="00A03B1B">
            <w:pPr>
              <w:spacing w:after="240"/>
              <w:jc w:val="center"/>
              <w:rPr>
                <w:rFonts w:eastAsia="SimSun"/>
                <w:b/>
                <w:iCs/>
                <w:szCs w:val="20"/>
              </w:rPr>
            </w:pPr>
            <w:r w:rsidRPr="00A03B1B">
              <w:rPr>
                <w:rFonts w:eastAsia="SimSun"/>
                <w:b/>
                <w:bCs/>
                <w:iCs/>
                <w:szCs w:val="20"/>
              </w:rPr>
              <w:t>Allowable Non-Spin Ancillary Service Trades</w:t>
            </w:r>
          </w:p>
        </w:tc>
      </w:tr>
      <w:tr w:rsidR="00A03B1B" w:rsidRPr="00A03B1B" w14:paraId="1BE1FFE6" w14:textId="77777777" w:rsidTr="00B31BB1">
        <w:trPr>
          <w:trHeight w:val="863"/>
        </w:trPr>
        <w:tc>
          <w:tcPr>
            <w:tcW w:w="2250" w:type="dxa"/>
            <w:vAlign w:val="center"/>
          </w:tcPr>
          <w:p w14:paraId="3FF744F5" w14:textId="77777777" w:rsidR="00A03B1B" w:rsidRPr="00A03B1B" w:rsidRDefault="00A03B1B" w:rsidP="00A03B1B">
            <w:pPr>
              <w:spacing w:after="240"/>
              <w:jc w:val="center"/>
              <w:rPr>
                <w:rFonts w:eastAsia="SimSun"/>
                <w:b/>
                <w:iCs/>
                <w:szCs w:val="20"/>
              </w:rPr>
            </w:pPr>
            <w:r w:rsidRPr="00A03B1B">
              <w:rPr>
                <w:rFonts w:eastAsia="SimSun"/>
                <w:b/>
                <w:iCs/>
                <w:szCs w:val="20"/>
              </w:rPr>
              <w:t>Original Responsibility</w:t>
            </w:r>
          </w:p>
        </w:tc>
        <w:tc>
          <w:tcPr>
            <w:tcW w:w="3150" w:type="dxa"/>
            <w:vAlign w:val="center"/>
          </w:tcPr>
          <w:p w14:paraId="0C1D3629" w14:textId="77777777" w:rsidR="00A03B1B" w:rsidRPr="00A03B1B" w:rsidRDefault="00A03B1B" w:rsidP="00A03B1B">
            <w:pPr>
              <w:spacing w:after="240"/>
              <w:jc w:val="center"/>
              <w:rPr>
                <w:rFonts w:eastAsia="SimSun"/>
                <w:b/>
                <w:iCs/>
                <w:szCs w:val="20"/>
              </w:rPr>
            </w:pPr>
            <w:r w:rsidRPr="00A03B1B">
              <w:rPr>
                <w:rFonts w:eastAsia="SimSun"/>
                <w:b/>
                <w:iCs/>
                <w:szCs w:val="20"/>
              </w:rPr>
              <w:t>Generation Resource or Controllable Load Resource</w:t>
            </w:r>
          </w:p>
        </w:tc>
        <w:tc>
          <w:tcPr>
            <w:tcW w:w="3240" w:type="dxa"/>
            <w:vAlign w:val="center"/>
          </w:tcPr>
          <w:p w14:paraId="57B37D7D" w14:textId="77777777" w:rsidR="00A03B1B" w:rsidRPr="00A03B1B" w:rsidRDefault="00A03B1B" w:rsidP="00A03B1B">
            <w:pPr>
              <w:spacing w:after="240"/>
              <w:jc w:val="center"/>
              <w:rPr>
                <w:rFonts w:eastAsia="SimSun"/>
                <w:b/>
                <w:iCs/>
                <w:szCs w:val="20"/>
              </w:rPr>
            </w:pPr>
            <w:r w:rsidRPr="00A03B1B">
              <w:rPr>
                <w:rFonts w:eastAsia="SimSun"/>
                <w:b/>
                <w:iCs/>
                <w:szCs w:val="20"/>
              </w:rPr>
              <w:t>Load Resource other than a Controllable Load Resource</w:t>
            </w:r>
          </w:p>
        </w:tc>
      </w:tr>
      <w:tr w:rsidR="00A03B1B" w:rsidRPr="00A03B1B" w14:paraId="4AF32337" w14:textId="77777777" w:rsidTr="00B31BB1">
        <w:trPr>
          <w:trHeight w:val="343"/>
        </w:trPr>
        <w:tc>
          <w:tcPr>
            <w:tcW w:w="2250" w:type="dxa"/>
            <w:vAlign w:val="center"/>
          </w:tcPr>
          <w:p w14:paraId="4822EC14" w14:textId="77777777" w:rsidR="00A03B1B" w:rsidRPr="00A03B1B" w:rsidRDefault="00A03B1B" w:rsidP="00A03B1B">
            <w:pPr>
              <w:spacing w:after="240"/>
              <w:jc w:val="center"/>
              <w:rPr>
                <w:rFonts w:eastAsia="SimSun"/>
                <w:bCs/>
                <w:iCs/>
                <w:szCs w:val="20"/>
              </w:rPr>
            </w:pPr>
            <w:r w:rsidRPr="00A03B1B">
              <w:rPr>
                <w:rFonts w:eastAsia="SimSun"/>
                <w:bCs/>
                <w:iCs/>
                <w:szCs w:val="20"/>
              </w:rPr>
              <w:t>Generation Resource or Controllable Load Resource</w:t>
            </w:r>
          </w:p>
        </w:tc>
        <w:tc>
          <w:tcPr>
            <w:tcW w:w="3150" w:type="dxa"/>
            <w:vAlign w:val="center"/>
          </w:tcPr>
          <w:p w14:paraId="7EC786B7"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3240" w:type="dxa"/>
            <w:vAlign w:val="center"/>
          </w:tcPr>
          <w:p w14:paraId="47881750" w14:textId="77777777" w:rsidR="00A03B1B" w:rsidRPr="00A03B1B" w:rsidRDefault="00A03B1B" w:rsidP="00A03B1B">
            <w:pPr>
              <w:spacing w:after="240"/>
              <w:jc w:val="center"/>
              <w:rPr>
                <w:rFonts w:eastAsia="SimSun"/>
                <w:iCs/>
                <w:szCs w:val="20"/>
              </w:rPr>
            </w:pPr>
            <w:r w:rsidRPr="00A03B1B">
              <w:rPr>
                <w:rFonts w:eastAsia="SimSun"/>
                <w:iCs/>
                <w:szCs w:val="20"/>
              </w:rPr>
              <w:t>No</w:t>
            </w:r>
          </w:p>
        </w:tc>
      </w:tr>
      <w:tr w:rsidR="00A03B1B" w:rsidRPr="00A03B1B" w14:paraId="6F31F8D5" w14:textId="77777777" w:rsidTr="00B31BB1">
        <w:trPr>
          <w:trHeight w:val="343"/>
        </w:trPr>
        <w:tc>
          <w:tcPr>
            <w:tcW w:w="2250" w:type="dxa"/>
            <w:vAlign w:val="center"/>
          </w:tcPr>
          <w:p w14:paraId="6C9AD5EF" w14:textId="77777777" w:rsidR="00A03B1B" w:rsidRPr="00A03B1B" w:rsidRDefault="00A03B1B" w:rsidP="00A03B1B">
            <w:pPr>
              <w:spacing w:after="240"/>
              <w:jc w:val="center"/>
              <w:rPr>
                <w:rFonts w:eastAsia="SimSun"/>
                <w:bCs/>
                <w:iCs/>
                <w:szCs w:val="20"/>
              </w:rPr>
            </w:pPr>
            <w:r w:rsidRPr="00A03B1B">
              <w:rPr>
                <w:rFonts w:eastAsia="SimSun"/>
                <w:bCs/>
                <w:iCs/>
                <w:szCs w:val="20"/>
              </w:rPr>
              <w:t>Load Resource other than a Controllable Load Resource</w:t>
            </w:r>
          </w:p>
        </w:tc>
        <w:tc>
          <w:tcPr>
            <w:tcW w:w="3150" w:type="dxa"/>
            <w:vAlign w:val="center"/>
          </w:tcPr>
          <w:p w14:paraId="0B0E33AE"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3240" w:type="dxa"/>
            <w:vAlign w:val="center"/>
          </w:tcPr>
          <w:p w14:paraId="3AE14572" w14:textId="77777777" w:rsidR="00A03B1B" w:rsidRPr="00A03B1B" w:rsidRDefault="00A03B1B" w:rsidP="00A03B1B">
            <w:pPr>
              <w:spacing w:after="240"/>
              <w:jc w:val="center"/>
              <w:rPr>
                <w:rFonts w:eastAsia="SimSun"/>
                <w:iCs/>
                <w:szCs w:val="20"/>
              </w:rPr>
            </w:pPr>
            <w:r w:rsidRPr="00A03B1B">
              <w:rPr>
                <w:rFonts w:eastAsia="SimSun"/>
                <w:iCs/>
                <w:szCs w:val="20"/>
              </w:rPr>
              <w:t>Yes</w:t>
            </w:r>
          </w:p>
        </w:tc>
      </w:tr>
    </w:tbl>
    <w:p w14:paraId="6B23FC16" w14:textId="77777777" w:rsidR="00A03B1B" w:rsidRPr="00A03B1B" w:rsidRDefault="00A03B1B" w:rsidP="00A03B1B">
      <w:pPr>
        <w:rPr>
          <w:rFonts w:eastAsia="SimSun"/>
        </w:rPr>
      </w:pPr>
    </w:p>
    <w:tbl>
      <w:tblPr>
        <w:tblW w:w="959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91"/>
      </w:tblGrid>
      <w:tr w:rsidR="00A03B1B" w:rsidRPr="00A03B1B" w14:paraId="5D92714A" w14:textId="77777777" w:rsidTr="00B31BB1">
        <w:trPr>
          <w:trHeight w:val="386"/>
        </w:trPr>
        <w:tc>
          <w:tcPr>
            <w:tcW w:w="9591" w:type="dxa"/>
            <w:shd w:val="pct12" w:color="auto" w:fill="auto"/>
          </w:tcPr>
          <w:p w14:paraId="5E8AC9CF" w14:textId="77777777" w:rsidR="00A03B1B" w:rsidRPr="00A03B1B" w:rsidRDefault="00A03B1B" w:rsidP="00A03B1B">
            <w:pPr>
              <w:spacing w:before="120" w:after="240"/>
              <w:rPr>
                <w:rFonts w:eastAsia="SimSun"/>
                <w:b/>
                <w:i/>
                <w:iCs/>
              </w:rPr>
            </w:pPr>
            <w:r w:rsidRPr="00A03B1B">
              <w:rPr>
                <w:rFonts w:eastAsia="SimSun"/>
                <w:b/>
                <w:i/>
                <w:iCs/>
              </w:rPr>
              <w:t>[NPRR1213:  Replace paragraph (8) above with the following upon system implementation, and upon system implementation of NPRR1171:]</w:t>
            </w:r>
          </w:p>
          <w:p w14:paraId="0D6CE0BF" w14:textId="77777777" w:rsidR="00A03B1B" w:rsidRPr="00A03B1B" w:rsidRDefault="00A03B1B" w:rsidP="00A03B1B">
            <w:pPr>
              <w:spacing w:before="240" w:after="240"/>
              <w:ind w:left="720" w:hanging="720"/>
              <w:rPr>
                <w:rFonts w:eastAsia="SimSun"/>
              </w:rPr>
            </w:pPr>
            <w:r w:rsidRPr="00A03B1B">
              <w:rPr>
                <w:rFonts w:eastAsia="SimSun"/>
              </w:rPr>
              <w:t>(6)       The table below shows the Non-Spin trades that are allowed for each type of original responsibility:</w:t>
            </w:r>
          </w:p>
          <w:tbl>
            <w:tblPr>
              <w:tblW w:w="8645"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2388"/>
              <w:gridCol w:w="1839"/>
              <w:gridCol w:w="2437"/>
            </w:tblGrid>
            <w:tr w:rsidR="00A03B1B" w:rsidRPr="00A03B1B" w14:paraId="59DAEA61" w14:textId="77777777" w:rsidTr="00B31BB1">
              <w:trPr>
                <w:trHeight w:hRule="exact" w:val="20"/>
              </w:trPr>
              <w:tc>
                <w:tcPr>
                  <w:tcW w:w="1981" w:type="dxa"/>
                  <w:tcBorders>
                    <w:top w:val="nil"/>
                    <w:left w:val="nil"/>
                    <w:bottom w:val="nil"/>
                    <w:right w:val="nil"/>
                  </w:tcBorders>
                  <w:vAlign w:val="center"/>
                </w:tcPr>
                <w:p w14:paraId="24F6AAFF" w14:textId="77777777" w:rsidR="00A03B1B" w:rsidRPr="00A03B1B" w:rsidRDefault="00A03B1B" w:rsidP="00A03B1B">
                  <w:pPr>
                    <w:rPr>
                      <w:rFonts w:eastAsia="SimSun"/>
                      <w:sz w:val="2"/>
                    </w:rPr>
                  </w:pPr>
                  <w:bookmarkStart w:id="144" w:name="_e24abb7d_8069_4cd7_843e_3d39a575af03"/>
                  <w:bookmarkStart w:id="145" w:name="_591cca6c_d434_48cc_a427_226040a26b63"/>
                  <w:bookmarkEnd w:id="144"/>
                </w:p>
              </w:tc>
              <w:tc>
                <w:tcPr>
                  <w:tcW w:w="2388" w:type="dxa"/>
                  <w:tcBorders>
                    <w:top w:val="nil"/>
                    <w:left w:val="nil"/>
                    <w:bottom w:val="nil"/>
                    <w:right w:val="nil"/>
                  </w:tcBorders>
                  <w:vAlign w:val="center"/>
                </w:tcPr>
                <w:p w14:paraId="260AC78A" w14:textId="77777777" w:rsidR="00A03B1B" w:rsidRPr="00A03B1B" w:rsidRDefault="00A03B1B" w:rsidP="00A03B1B">
                  <w:pPr>
                    <w:rPr>
                      <w:rFonts w:eastAsia="SimSun"/>
                      <w:sz w:val="2"/>
                    </w:rPr>
                  </w:pPr>
                </w:p>
              </w:tc>
              <w:tc>
                <w:tcPr>
                  <w:tcW w:w="1839" w:type="dxa"/>
                  <w:tcBorders>
                    <w:top w:val="nil"/>
                    <w:left w:val="nil"/>
                    <w:bottom w:val="nil"/>
                    <w:right w:val="nil"/>
                  </w:tcBorders>
                </w:tcPr>
                <w:p w14:paraId="0695B6E1" w14:textId="77777777" w:rsidR="00A03B1B" w:rsidRPr="00A03B1B" w:rsidRDefault="00A03B1B" w:rsidP="00A03B1B">
                  <w:pPr>
                    <w:rPr>
                      <w:rFonts w:eastAsia="SimSun"/>
                      <w:sz w:val="2"/>
                    </w:rPr>
                  </w:pPr>
                </w:p>
              </w:tc>
              <w:tc>
                <w:tcPr>
                  <w:tcW w:w="2437" w:type="dxa"/>
                  <w:tcBorders>
                    <w:top w:val="nil"/>
                    <w:left w:val="nil"/>
                    <w:bottom w:val="nil"/>
                    <w:right w:val="nil"/>
                  </w:tcBorders>
                  <w:vAlign w:val="center"/>
                </w:tcPr>
                <w:p w14:paraId="38957CA0" w14:textId="77777777" w:rsidR="00A03B1B" w:rsidRPr="00A03B1B" w:rsidRDefault="00A03B1B" w:rsidP="00A03B1B">
                  <w:pPr>
                    <w:rPr>
                      <w:rFonts w:eastAsia="SimSun"/>
                      <w:sz w:val="2"/>
                    </w:rPr>
                  </w:pPr>
                </w:p>
              </w:tc>
            </w:tr>
            <w:tr w:rsidR="00A03B1B" w:rsidRPr="00A03B1B" w14:paraId="0D711F9D" w14:textId="77777777" w:rsidTr="00B31BB1">
              <w:trPr>
                <w:trHeight w:val="863"/>
              </w:trPr>
              <w:tc>
                <w:tcPr>
                  <w:tcW w:w="1981" w:type="dxa"/>
                  <w:vAlign w:val="center"/>
                </w:tcPr>
                <w:p w14:paraId="3E5E666D" w14:textId="77777777" w:rsidR="00A03B1B" w:rsidRPr="00A03B1B" w:rsidRDefault="00A03B1B" w:rsidP="00A03B1B">
                  <w:pPr>
                    <w:spacing w:after="240"/>
                    <w:jc w:val="center"/>
                    <w:rPr>
                      <w:rFonts w:eastAsia="SimSun"/>
                      <w:b/>
                      <w:iCs/>
                    </w:rPr>
                  </w:pPr>
                </w:p>
              </w:tc>
              <w:tc>
                <w:tcPr>
                  <w:tcW w:w="6664" w:type="dxa"/>
                  <w:gridSpan w:val="3"/>
                </w:tcPr>
                <w:p w14:paraId="468C3F9C" w14:textId="77777777" w:rsidR="00A03B1B" w:rsidRPr="00A03B1B" w:rsidRDefault="00A03B1B" w:rsidP="00A03B1B">
                  <w:pPr>
                    <w:spacing w:after="240"/>
                    <w:jc w:val="center"/>
                    <w:rPr>
                      <w:rFonts w:eastAsia="SimSun"/>
                      <w:b/>
                      <w:iCs/>
                    </w:rPr>
                  </w:pPr>
                  <w:r w:rsidRPr="00A03B1B">
                    <w:rPr>
                      <w:rFonts w:eastAsia="SimSun"/>
                      <w:b/>
                      <w:bCs/>
                      <w:iCs/>
                    </w:rPr>
                    <w:t>Allowable Non-Spin Ancillary Service Trades</w:t>
                  </w:r>
                </w:p>
              </w:tc>
            </w:tr>
            <w:tr w:rsidR="00A03B1B" w:rsidRPr="00A03B1B" w14:paraId="1DF9CCAA" w14:textId="77777777" w:rsidTr="00B31BB1">
              <w:trPr>
                <w:trHeight w:val="863"/>
              </w:trPr>
              <w:tc>
                <w:tcPr>
                  <w:tcW w:w="1981" w:type="dxa"/>
                  <w:vAlign w:val="center"/>
                </w:tcPr>
                <w:p w14:paraId="47D678A4" w14:textId="77777777" w:rsidR="00A03B1B" w:rsidRPr="00A03B1B" w:rsidRDefault="00A03B1B" w:rsidP="00A03B1B">
                  <w:pPr>
                    <w:spacing w:after="240"/>
                    <w:jc w:val="center"/>
                    <w:rPr>
                      <w:rFonts w:eastAsia="SimSun"/>
                      <w:b/>
                      <w:iCs/>
                    </w:rPr>
                  </w:pPr>
                  <w:r w:rsidRPr="00A03B1B">
                    <w:rPr>
                      <w:rFonts w:eastAsia="SimSun"/>
                      <w:b/>
                      <w:iCs/>
                    </w:rPr>
                    <w:t>Original Responsibility</w:t>
                  </w:r>
                </w:p>
              </w:tc>
              <w:tc>
                <w:tcPr>
                  <w:tcW w:w="2388" w:type="dxa"/>
                  <w:vAlign w:val="center"/>
                </w:tcPr>
                <w:p w14:paraId="09DF04AC" w14:textId="77777777" w:rsidR="00A03B1B" w:rsidRPr="00A03B1B" w:rsidRDefault="00A03B1B" w:rsidP="00A03B1B">
                  <w:pPr>
                    <w:spacing w:after="240"/>
                    <w:jc w:val="center"/>
                    <w:rPr>
                      <w:rFonts w:eastAsia="SimSun"/>
                      <w:b/>
                      <w:iCs/>
                    </w:rPr>
                  </w:pPr>
                  <w:r w:rsidRPr="00A03B1B">
                    <w:rPr>
                      <w:rFonts w:eastAsia="SimSun"/>
                      <w:b/>
                      <w:iCs/>
                    </w:rPr>
                    <w:t xml:space="preserve">Generation Resource not DGRs </w:t>
                  </w:r>
                  <w:r w:rsidRPr="00A03B1B">
                    <w:rPr>
                      <w:rFonts w:eastAsia="SimSun"/>
                      <w:b/>
                      <w:bCs/>
                      <w:iCs/>
                    </w:rPr>
                    <w:t xml:space="preserve">and </w:t>
                  </w:r>
                  <w:r w:rsidRPr="00A03B1B">
                    <w:rPr>
                      <w:rFonts w:eastAsia="SimSun"/>
                      <w:b/>
                      <w:iCs/>
                    </w:rPr>
                    <w:t>DESRs on a Load shed circuit or Controllable Load Resource</w:t>
                  </w:r>
                </w:p>
              </w:tc>
              <w:tc>
                <w:tcPr>
                  <w:tcW w:w="1839" w:type="dxa"/>
                  <w:vAlign w:val="center"/>
                </w:tcPr>
                <w:p w14:paraId="4BC2ECD6" w14:textId="77777777" w:rsidR="00A03B1B" w:rsidRPr="00A03B1B" w:rsidRDefault="00A03B1B" w:rsidP="00A03B1B">
                  <w:pPr>
                    <w:spacing w:after="240"/>
                    <w:jc w:val="center"/>
                    <w:rPr>
                      <w:rFonts w:eastAsia="SimSun"/>
                      <w:b/>
                      <w:iCs/>
                    </w:rPr>
                  </w:pPr>
                  <w:r w:rsidRPr="00A03B1B">
                    <w:rPr>
                      <w:rFonts w:eastAsia="SimSun"/>
                      <w:b/>
                      <w:iCs/>
                    </w:rPr>
                    <w:t>DGRs and DESRs on a  Load shed circuit</w:t>
                  </w:r>
                </w:p>
              </w:tc>
              <w:tc>
                <w:tcPr>
                  <w:tcW w:w="2437" w:type="dxa"/>
                  <w:vAlign w:val="center"/>
                </w:tcPr>
                <w:p w14:paraId="1004A9FB" w14:textId="77777777" w:rsidR="00A03B1B" w:rsidRPr="00A03B1B" w:rsidRDefault="00A03B1B" w:rsidP="00A03B1B">
                  <w:pPr>
                    <w:spacing w:after="240"/>
                    <w:jc w:val="center"/>
                    <w:rPr>
                      <w:rFonts w:eastAsia="SimSun"/>
                      <w:b/>
                      <w:iCs/>
                    </w:rPr>
                  </w:pPr>
                  <w:r w:rsidRPr="00A03B1B">
                    <w:rPr>
                      <w:rFonts w:eastAsia="SimSun"/>
                      <w:b/>
                      <w:iCs/>
                    </w:rPr>
                    <w:t>Load Resource other than a Controllable Load Resource</w:t>
                  </w:r>
                </w:p>
              </w:tc>
            </w:tr>
            <w:tr w:rsidR="00A03B1B" w:rsidRPr="00A03B1B" w14:paraId="33717ABD" w14:textId="77777777" w:rsidTr="00B31BB1">
              <w:trPr>
                <w:trHeight w:val="343"/>
              </w:trPr>
              <w:tc>
                <w:tcPr>
                  <w:tcW w:w="1981" w:type="dxa"/>
                  <w:vAlign w:val="center"/>
                </w:tcPr>
                <w:p w14:paraId="132D5E5E" w14:textId="77777777" w:rsidR="00A03B1B" w:rsidRPr="00A03B1B" w:rsidRDefault="00A03B1B" w:rsidP="00A03B1B">
                  <w:pPr>
                    <w:spacing w:after="240"/>
                    <w:jc w:val="center"/>
                    <w:rPr>
                      <w:rFonts w:eastAsia="SimSun"/>
                      <w:bCs/>
                      <w:iCs/>
                    </w:rPr>
                  </w:pPr>
                  <w:r w:rsidRPr="00A03B1B">
                    <w:rPr>
                      <w:rFonts w:eastAsia="SimSun"/>
                      <w:bCs/>
                      <w:iCs/>
                    </w:rPr>
                    <w:t>Generation Resource not on circuits subject to Load shed or Controllable Load Resource</w:t>
                  </w:r>
                </w:p>
              </w:tc>
              <w:tc>
                <w:tcPr>
                  <w:tcW w:w="2388" w:type="dxa"/>
                  <w:vAlign w:val="center"/>
                </w:tcPr>
                <w:p w14:paraId="4E89F000" w14:textId="77777777" w:rsidR="00A03B1B" w:rsidRPr="00A03B1B" w:rsidRDefault="00A03B1B" w:rsidP="00A03B1B">
                  <w:pPr>
                    <w:spacing w:after="240"/>
                    <w:jc w:val="center"/>
                    <w:rPr>
                      <w:rFonts w:eastAsia="SimSun"/>
                      <w:iCs/>
                    </w:rPr>
                  </w:pPr>
                  <w:r w:rsidRPr="00A03B1B">
                    <w:rPr>
                      <w:rFonts w:eastAsia="SimSun"/>
                      <w:iCs/>
                    </w:rPr>
                    <w:t>Yes</w:t>
                  </w:r>
                </w:p>
              </w:tc>
              <w:tc>
                <w:tcPr>
                  <w:tcW w:w="1839" w:type="dxa"/>
                  <w:vAlign w:val="center"/>
                </w:tcPr>
                <w:p w14:paraId="1CC8FE27" w14:textId="77777777" w:rsidR="00A03B1B" w:rsidRPr="00A03B1B" w:rsidRDefault="00A03B1B" w:rsidP="00A03B1B">
                  <w:pPr>
                    <w:spacing w:after="240"/>
                    <w:jc w:val="center"/>
                    <w:rPr>
                      <w:rFonts w:eastAsia="SimSun"/>
                      <w:iCs/>
                    </w:rPr>
                  </w:pPr>
                  <w:r w:rsidRPr="00A03B1B">
                    <w:rPr>
                      <w:rFonts w:eastAsia="SimSun"/>
                      <w:iCs/>
                    </w:rPr>
                    <w:t>No</w:t>
                  </w:r>
                </w:p>
              </w:tc>
              <w:tc>
                <w:tcPr>
                  <w:tcW w:w="2437" w:type="dxa"/>
                  <w:vAlign w:val="center"/>
                </w:tcPr>
                <w:p w14:paraId="65CAE2F3" w14:textId="77777777" w:rsidR="00A03B1B" w:rsidRPr="00A03B1B" w:rsidRDefault="00A03B1B" w:rsidP="00A03B1B">
                  <w:pPr>
                    <w:spacing w:after="240"/>
                    <w:jc w:val="center"/>
                    <w:rPr>
                      <w:rFonts w:eastAsia="SimSun"/>
                      <w:iCs/>
                    </w:rPr>
                  </w:pPr>
                  <w:r w:rsidRPr="00A03B1B">
                    <w:rPr>
                      <w:rFonts w:eastAsia="SimSun"/>
                      <w:iCs/>
                    </w:rPr>
                    <w:t>No</w:t>
                  </w:r>
                </w:p>
              </w:tc>
            </w:tr>
            <w:tr w:rsidR="00A03B1B" w:rsidRPr="00A03B1B" w14:paraId="5D69F509" w14:textId="77777777" w:rsidTr="00B31BB1">
              <w:trPr>
                <w:trHeight w:val="343"/>
              </w:trPr>
              <w:tc>
                <w:tcPr>
                  <w:tcW w:w="1981" w:type="dxa"/>
                  <w:vAlign w:val="center"/>
                </w:tcPr>
                <w:p w14:paraId="237E852B" w14:textId="77777777" w:rsidR="00A03B1B" w:rsidRPr="00A03B1B" w:rsidRDefault="00A03B1B" w:rsidP="00A03B1B">
                  <w:pPr>
                    <w:spacing w:after="240"/>
                    <w:jc w:val="center"/>
                    <w:rPr>
                      <w:rFonts w:eastAsia="SimSun"/>
                      <w:bCs/>
                      <w:iCs/>
                    </w:rPr>
                  </w:pPr>
                  <w:r w:rsidRPr="00A03B1B">
                    <w:rPr>
                      <w:rFonts w:eastAsia="SimSun"/>
                      <w:bCs/>
                      <w:iCs/>
                    </w:rPr>
                    <w:lastRenderedPageBreak/>
                    <w:t>DGRs and DESRs on a Load shed circuit</w:t>
                  </w:r>
                </w:p>
              </w:tc>
              <w:tc>
                <w:tcPr>
                  <w:tcW w:w="2388" w:type="dxa"/>
                  <w:vAlign w:val="center"/>
                </w:tcPr>
                <w:p w14:paraId="47C79AA9" w14:textId="77777777" w:rsidR="00A03B1B" w:rsidRPr="00A03B1B" w:rsidRDefault="00A03B1B" w:rsidP="00A03B1B">
                  <w:pPr>
                    <w:spacing w:after="240"/>
                    <w:jc w:val="center"/>
                    <w:rPr>
                      <w:rFonts w:eastAsia="SimSun"/>
                      <w:iCs/>
                    </w:rPr>
                  </w:pPr>
                  <w:r w:rsidRPr="00A03B1B">
                    <w:rPr>
                      <w:rFonts w:eastAsia="SimSun"/>
                      <w:iCs/>
                    </w:rPr>
                    <w:t>Yes</w:t>
                  </w:r>
                </w:p>
              </w:tc>
              <w:tc>
                <w:tcPr>
                  <w:tcW w:w="1839" w:type="dxa"/>
                  <w:vAlign w:val="center"/>
                </w:tcPr>
                <w:p w14:paraId="4F852FA4" w14:textId="77777777" w:rsidR="00A03B1B" w:rsidRPr="00A03B1B" w:rsidRDefault="00A03B1B" w:rsidP="00A03B1B">
                  <w:pPr>
                    <w:spacing w:after="240"/>
                    <w:jc w:val="center"/>
                    <w:rPr>
                      <w:rFonts w:eastAsia="SimSun"/>
                      <w:iCs/>
                    </w:rPr>
                  </w:pPr>
                  <w:r w:rsidRPr="00A03B1B">
                    <w:rPr>
                      <w:rFonts w:eastAsia="SimSun"/>
                      <w:iCs/>
                    </w:rPr>
                    <w:t>Yes</w:t>
                  </w:r>
                </w:p>
              </w:tc>
              <w:tc>
                <w:tcPr>
                  <w:tcW w:w="2437" w:type="dxa"/>
                  <w:vAlign w:val="center"/>
                </w:tcPr>
                <w:p w14:paraId="43819625" w14:textId="77777777" w:rsidR="00A03B1B" w:rsidRPr="00A03B1B" w:rsidRDefault="00A03B1B" w:rsidP="00A03B1B">
                  <w:pPr>
                    <w:spacing w:after="240"/>
                    <w:jc w:val="center"/>
                    <w:rPr>
                      <w:rFonts w:eastAsia="SimSun"/>
                      <w:iCs/>
                    </w:rPr>
                  </w:pPr>
                  <w:r w:rsidRPr="00A03B1B">
                    <w:rPr>
                      <w:rFonts w:eastAsia="SimSun"/>
                      <w:iCs/>
                    </w:rPr>
                    <w:t>No</w:t>
                  </w:r>
                </w:p>
              </w:tc>
            </w:tr>
            <w:tr w:rsidR="00A03B1B" w:rsidRPr="00A03B1B" w14:paraId="64EB0F5B" w14:textId="77777777" w:rsidTr="00B31BB1">
              <w:trPr>
                <w:trHeight w:val="343"/>
              </w:trPr>
              <w:tc>
                <w:tcPr>
                  <w:tcW w:w="1981" w:type="dxa"/>
                  <w:vAlign w:val="center"/>
                </w:tcPr>
                <w:p w14:paraId="44EA542E" w14:textId="77777777" w:rsidR="00A03B1B" w:rsidRPr="00A03B1B" w:rsidRDefault="00A03B1B" w:rsidP="00A03B1B">
                  <w:pPr>
                    <w:spacing w:after="240"/>
                    <w:jc w:val="center"/>
                    <w:rPr>
                      <w:rFonts w:eastAsia="SimSun"/>
                      <w:bCs/>
                      <w:iCs/>
                    </w:rPr>
                  </w:pPr>
                  <w:r w:rsidRPr="00A03B1B">
                    <w:rPr>
                      <w:rFonts w:eastAsia="SimSun"/>
                      <w:bCs/>
                      <w:iCs/>
                    </w:rPr>
                    <w:t>Load Resource other than a Controllable Load Resource</w:t>
                  </w:r>
                </w:p>
              </w:tc>
              <w:tc>
                <w:tcPr>
                  <w:tcW w:w="2388" w:type="dxa"/>
                  <w:vAlign w:val="center"/>
                </w:tcPr>
                <w:p w14:paraId="6CAC307D" w14:textId="77777777" w:rsidR="00A03B1B" w:rsidRPr="00A03B1B" w:rsidRDefault="00A03B1B" w:rsidP="00A03B1B">
                  <w:pPr>
                    <w:spacing w:after="240"/>
                    <w:jc w:val="center"/>
                    <w:rPr>
                      <w:rFonts w:eastAsia="SimSun"/>
                      <w:iCs/>
                    </w:rPr>
                  </w:pPr>
                  <w:r w:rsidRPr="00A03B1B">
                    <w:rPr>
                      <w:rFonts w:eastAsia="SimSun"/>
                      <w:iCs/>
                    </w:rPr>
                    <w:t>Yes</w:t>
                  </w:r>
                </w:p>
              </w:tc>
              <w:tc>
                <w:tcPr>
                  <w:tcW w:w="1839" w:type="dxa"/>
                  <w:vAlign w:val="center"/>
                </w:tcPr>
                <w:p w14:paraId="24CD2C10" w14:textId="77777777" w:rsidR="00A03B1B" w:rsidRPr="00A03B1B" w:rsidRDefault="00A03B1B" w:rsidP="00A03B1B">
                  <w:pPr>
                    <w:spacing w:after="240"/>
                    <w:jc w:val="center"/>
                    <w:rPr>
                      <w:rFonts w:eastAsia="SimSun"/>
                      <w:iCs/>
                    </w:rPr>
                  </w:pPr>
                  <w:r w:rsidRPr="00A03B1B">
                    <w:rPr>
                      <w:rFonts w:eastAsia="SimSun"/>
                      <w:iCs/>
                    </w:rPr>
                    <w:t>No</w:t>
                  </w:r>
                </w:p>
              </w:tc>
              <w:tc>
                <w:tcPr>
                  <w:tcW w:w="2437" w:type="dxa"/>
                  <w:vAlign w:val="center"/>
                </w:tcPr>
                <w:p w14:paraId="6E203701" w14:textId="77777777" w:rsidR="00A03B1B" w:rsidRPr="00A03B1B" w:rsidRDefault="00A03B1B" w:rsidP="00A03B1B">
                  <w:pPr>
                    <w:spacing w:after="240"/>
                    <w:jc w:val="center"/>
                    <w:rPr>
                      <w:rFonts w:eastAsia="SimSun"/>
                      <w:iCs/>
                    </w:rPr>
                  </w:pPr>
                  <w:r w:rsidRPr="00A03B1B">
                    <w:rPr>
                      <w:rFonts w:eastAsia="SimSun"/>
                      <w:iCs/>
                    </w:rPr>
                    <w:t>Yes</w:t>
                  </w:r>
                </w:p>
              </w:tc>
            </w:tr>
            <w:bookmarkEnd w:id="145"/>
          </w:tbl>
          <w:p w14:paraId="28B908C7" w14:textId="77777777" w:rsidR="00A03B1B" w:rsidRPr="00A03B1B" w:rsidRDefault="00A03B1B" w:rsidP="00A03B1B">
            <w:pPr>
              <w:spacing w:after="240"/>
              <w:ind w:left="720" w:hanging="720"/>
              <w:rPr>
                <w:rFonts w:eastAsia="SimSun"/>
              </w:rPr>
            </w:pPr>
          </w:p>
        </w:tc>
      </w:tr>
    </w:tbl>
    <w:p w14:paraId="56110A29" w14:textId="77777777" w:rsidR="00A03B1B" w:rsidRPr="00A03B1B" w:rsidRDefault="00A03B1B" w:rsidP="00A03B1B">
      <w:pPr>
        <w:spacing w:before="240" w:after="240"/>
        <w:ind w:left="720" w:hanging="720"/>
        <w:rPr>
          <w:rFonts w:eastAsia="SimSun"/>
          <w:bCs/>
        </w:rPr>
      </w:pPr>
      <w:r w:rsidRPr="00A03B1B">
        <w:rPr>
          <w:rFonts w:eastAsia="SimSun"/>
          <w:bCs/>
        </w:rPr>
        <w:lastRenderedPageBreak/>
        <w:t>(9)</w:t>
      </w:r>
      <w:r w:rsidRPr="00A03B1B">
        <w:rPr>
          <w:rFonts w:eastAsia="SimSun"/>
          <w:bCs/>
        </w:rPr>
        <w:tab/>
      </w:r>
      <w:r w:rsidRPr="00A03B1B">
        <w:rPr>
          <w:rFonts w:eastAsia="SimSun"/>
        </w:rPr>
        <w:t>A QSE with an Ancillary Service Supply Responsibility for Regulation Service</w:t>
      </w:r>
      <w:r w:rsidRPr="00A03B1B">
        <w:rPr>
          <w:rFonts w:eastAsia="SimSun"/>
          <w:bCs/>
        </w:rPr>
        <w:t xml:space="preserve"> </w:t>
      </w:r>
      <w:r w:rsidRPr="00A03B1B">
        <w:rPr>
          <w:rFonts w:eastAsia="SimSun"/>
        </w:rPr>
        <w:t xml:space="preserve">may transfer that portion of its Ancillary Service Supply Responsibility via Ancillary Service Trade(s) to another QSE only if that QSE provides the transferred portion with Regulation Service that is not Fast-Responding Regulation Service (FRRS).  </w:t>
      </w:r>
      <w:r w:rsidRPr="00A03B1B">
        <w:rPr>
          <w:rFonts w:eastAsia="SimSun"/>
          <w:bCs/>
        </w:rPr>
        <w:t>The table below shows the Regulation Service trades that are allowed for each type of original responsibility.  The same limitations apply separately to both Reg-Up and Reg-Down:</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0"/>
        <w:gridCol w:w="2865"/>
        <w:gridCol w:w="2790"/>
      </w:tblGrid>
      <w:tr w:rsidR="00A03B1B" w:rsidRPr="00A03B1B" w14:paraId="39B1B9E0" w14:textId="77777777" w:rsidTr="00B31BB1">
        <w:trPr>
          <w:trHeight w:val="343"/>
        </w:trPr>
        <w:tc>
          <w:tcPr>
            <w:tcW w:w="2170" w:type="dxa"/>
            <w:vAlign w:val="center"/>
          </w:tcPr>
          <w:p w14:paraId="66BF9E69" w14:textId="77777777" w:rsidR="00A03B1B" w:rsidRPr="00A03B1B" w:rsidRDefault="00A03B1B" w:rsidP="00A03B1B">
            <w:pPr>
              <w:spacing w:after="240"/>
              <w:jc w:val="center"/>
              <w:rPr>
                <w:rFonts w:eastAsia="SimSun"/>
                <w:iCs/>
                <w:szCs w:val="20"/>
              </w:rPr>
            </w:pPr>
          </w:p>
        </w:tc>
        <w:tc>
          <w:tcPr>
            <w:tcW w:w="5655" w:type="dxa"/>
            <w:gridSpan w:val="2"/>
          </w:tcPr>
          <w:p w14:paraId="602D01FA" w14:textId="77777777" w:rsidR="00A03B1B" w:rsidRPr="00A03B1B" w:rsidRDefault="00A03B1B" w:rsidP="00A03B1B">
            <w:pPr>
              <w:spacing w:after="240"/>
              <w:jc w:val="center"/>
              <w:rPr>
                <w:rFonts w:eastAsia="SimSun"/>
                <w:b/>
                <w:bCs/>
                <w:iCs/>
                <w:szCs w:val="20"/>
              </w:rPr>
            </w:pPr>
            <w:r w:rsidRPr="00A03B1B">
              <w:rPr>
                <w:rFonts w:eastAsia="SimSun"/>
                <w:b/>
                <w:bCs/>
                <w:iCs/>
                <w:szCs w:val="20"/>
              </w:rPr>
              <w:t xml:space="preserve">Allowable </w:t>
            </w:r>
            <w:proofErr w:type="gramStart"/>
            <w:r w:rsidRPr="00A03B1B">
              <w:rPr>
                <w:rFonts w:eastAsia="SimSun"/>
                <w:b/>
                <w:bCs/>
                <w:iCs/>
                <w:szCs w:val="20"/>
              </w:rPr>
              <w:t>Regulation</w:t>
            </w:r>
            <w:proofErr w:type="gramEnd"/>
            <w:r w:rsidRPr="00A03B1B">
              <w:rPr>
                <w:rFonts w:eastAsia="SimSun"/>
                <w:b/>
                <w:bCs/>
                <w:iCs/>
                <w:szCs w:val="20"/>
              </w:rPr>
              <w:t xml:space="preserve"> Ancillary Service Trades</w:t>
            </w:r>
          </w:p>
        </w:tc>
      </w:tr>
      <w:tr w:rsidR="00A03B1B" w:rsidRPr="00A03B1B" w14:paraId="514B35D1" w14:textId="77777777" w:rsidTr="00B31BB1">
        <w:trPr>
          <w:trHeight w:val="527"/>
        </w:trPr>
        <w:tc>
          <w:tcPr>
            <w:tcW w:w="2170" w:type="dxa"/>
            <w:vAlign w:val="center"/>
          </w:tcPr>
          <w:p w14:paraId="723488FC" w14:textId="77777777" w:rsidR="00A03B1B" w:rsidRPr="00A03B1B" w:rsidRDefault="00A03B1B" w:rsidP="00A03B1B">
            <w:pPr>
              <w:spacing w:after="240"/>
              <w:jc w:val="center"/>
              <w:rPr>
                <w:rFonts w:eastAsia="SimSun"/>
                <w:b/>
                <w:iCs/>
                <w:szCs w:val="20"/>
              </w:rPr>
            </w:pPr>
            <w:r w:rsidRPr="00A03B1B">
              <w:rPr>
                <w:rFonts w:eastAsia="SimSun"/>
                <w:b/>
                <w:iCs/>
                <w:szCs w:val="20"/>
              </w:rPr>
              <w:t>Original Responsibility</w:t>
            </w:r>
          </w:p>
        </w:tc>
        <w:tc>
          <w:tcPr>
            <w:tcW w:w="2865" w:type="dxa"/>
            <w:vAlign w:val="center"/>
          </w:tcPr>
          <w:p w14:paraId="647817BE" w14:textId="77777777" w:rsidR="00A03B1B" w:rsidRPr="00A03B1B" w:rsidRDefault="00A03B1B" w:rsidP="00A03B1B">
            <w:pPr>
              <w:spacing w:after="240"/>
              <w:jc w:val="center"/>
              <w:rPr>
                <w:rFonts w:eastAsia="SimSun"/>
                <w:b/>
                <w:iCs/>
                <w:szCs w:val="20"/>
              </w:rPr>
            </w:pPr>
            <w:r w:rsidRPr="00A03B1B">
              <w:rPr>
                <w:rFonts w:eastAsia="SimSun"/>
                <w:b/>
                <w:iCs/>
                <w:szCs w:val="20"/>
              </w:rPr>
              <w:t>Regulation Service that is not FRRS</w:t>
            </w:r>
          </w:p>
        </w:tc>
        <w:tc>
          <w:tcPr>
            <w:tcW w:w="2790" w:type="dxa"/>
            <w:vAlign w:val="center"/>
          </w:tcPr>
          <w:p w14:paraId="6E33B8F3" w14:textId="77777777" w:rsidR="00A03B1B" w:rsidRPr="00A03B1B" w:rsidRDefault="00A03B1B" w:rsidP="00A03B1B">
            <w:pPr>
              <w:spacing w:after="240"/>
              <w:jc w:val="center"/>
              <w:rPr>
                <w:rFonts w:eastAsia="SimSun"/>
                <w:b/>
                <w:iCs/>
                <w:szCs w:val="20"/>
              </w:rPr>
            </w:pPr>
            <w:r w:rsidRPr="00A03B1B">
              <w:rPr>
                <w:rFonts w:eastAsia="SimSun"/>
                <w:b/>
                <w:iCs/>
                <w:szCs w:val="20"/>
              </w:rPr>
              <w:t>FRRS</w:t>
            </w:r>
          </w:p>
        </w:tc>
      </w:tr>
      <w:tr w:rsidR="00A03B1B" w:rsidRPr="00A03B1B" w14:paraId="01CF853D" w14:textId="77777777" w:rsidTr="00B31BB1">
        <w:trPr>
          <w:trHeight w:val="343"/>
        </w:trPr>
        <w:tc>
          <w:tcPr>
            <w:tcW w:w="2170" w:type="dxa"/>
            <w:vAlign w:val="center"/>
          </w:tcPr>
          <w:p w14:paraId="4D5C705C" w14:textId="77777777" w:rsidR="00A03B1B" w:rsidRPr="00A03B1B" w:rsidRDefault="00A03B1B" w:rsidP="00A03B1B">
            <w:pPr>
              <w:spacing w:after="240"/>
              <w:jc w:val="center"/>
              <w:rPr>
                <w:rFonts w:eastAsia="SimSun"/>
                <w:iCs/>
                <w:szCs w:val="20"/>
              </w:rPr>
            </w:pPr>
            <w:r w:rsidRPr="00A03B1B">
              <w:rPr>
                <w:rFonts w:eastAsia="SimSun"/>
                <w:iCs/>
                <w:szCs w:val="20"/>
              </w:rPr>
              <w:t>Regulation Service that is not FRRS</w:t>
            </w:r>
          </w:p>
        </w:tc>
        <w:tc>
          <w:tcPr>
            <w:tcW w:w="2865" w:type="dxa"/>
            <w:vAlign w:val="center"/>
          </w:tcPr>
          <w:p w14:paraId="6E4F66AA"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2790" w:type="dxa"/>
            <w:vAlign w:val="center"/>
          </w:tcPr>
          <w:p w14:paraId="77228183" w14:textId="77777777" w:rsidR="00A03B1B" w:rsidRPr="00A03B1B" w:rsidRDefault="00A03B1B" w:rsidP="00A03B1B">
            <w:pPr>
              <w:spacing w:after="240"/>
              <w:jc w:val="center"/>
              <w:rPr>
                <w:rFonts w:eastAsia="SimSun"/>
                <w:iCs/>
                <w:szCs w:val="20"/>
              </w:rPr>
            </w:pPr>
            <w:r w:rsidRPr="00A03B1B">
              <w:rPr>
                <w:rFonts w:eastAsia="SimSun"/>
                <w:iCs/>
                <w:szCs w:val="20"/>
              </w:rPr>
              <w:t>No</w:t>
            </w:r>
          </w:p>
        </w:tc>
      </w:tr>
      <w:tr w:rsidR="00A03B1B" w:rsidRPr="00A03B1B" w14:paraId="1E65A1AA" w14:textId="77777777" w:rsidTr="00B31BB1">
        <w:trPr>
          <w:trHeight w:val="366"/>
        </w:trPr>
        <w:tc>
          <w:tcPr>
            <w:tcW w:w="2170" w:type="dxa"/>
            <w:vAlign w:val="center"/>
          </w:tcPr>
          <w:p w14:paraId="11373860" w14:textId="77777777" w:rsidR="00A03B1B" w:rsidRPr="00A03B1B" w:rsidRDefault="00A03B1B" w:rsidP="00A03B1B">
            <w:pPr>
              <w:spacing w:after="240"/>
              <w:jc w:val="center"/>
              <w:rPr>
                <w:rFonts w:eastAsia="SimSun"/>
                <w:iCs/>
                <w:szCs w:val="20"/>
              </w:rPr>
            </w:pPr>
            <w:r w:rsidRPr="00A03B1B">
              <w:rPr>
                <w:rFonts w:eastAsia="SimSun"/>
                <w:iCs/>
                <w:szCs w:val="20"/>
              </w:rPr>
              <w:t>FRRS</w:t>
            </w:r>
          </w:p>
        </w:tc>
        <w:tc>
          <w:tcPr>
            <w:tcW w:w="2865" w:type="dxa"/>
            <w:vAlign w:val="center"/>
          </w:tcPr>
          <w:p w14:paraId="0E7A6BBC" w14:textId="77777777" w:rsidR="00A03B1B" w:rsidRPr="00A03B1B" w:rsidRDefault="00A03B1B" w:rsidP="00A03B1B">
            <w:pPr>
              <w:spacing w:after="240"/>
              <w:jc w:val="center"/>
              <w:rPr>
                <w:rFonts w:eastAsia="SimSun"/>
                <w:iCs/>
                <w:szCs w:val="20"/>
              </w:rPr>
            </w:pPr>
            <w:r w:rsidRPr="00A03B1B">
              <w:rPr>
                <w:rFonts w:eastAsia="SimSun"/>
                <w:iCs/>
                <w:szCs w:val="20"/>
              </w:rPr>
              <w:t>Yes</w:t>
            </w:r>
          </w:p>
        </w:tc>
        <w:tc>
          <w:tcPr>
            <w:tcW w:w="2790" w:type="dxa"/>
            <w:vAlign w:val="center"/>
          </w:tcPr>
          <w:p w14:paraId="0983BFE6" w14:textId="77777777" w:rsidR="00A03B1B" w:rsidRPr="00A03B1B" w:rsidRDefault="00A03B1B" w:rsidP="00A03B1B">
            <w:pPr>
              <w:spacing w:after="240"/>
              <w:jc w:val="center"/>
              <w:rPr>
                <w:rFonts w:eastAsia="SimSun"/>
                <w:iCs/>
                <w:szCs w:val="20"/>
              </w:rPr>
            </w:pPr>
            <w:r w:rsidRPr="00A03B1B">
              <w:rPr>
                <w:rFonts w:eastAsia="SimSun"/>
                <w:iCs/>
                <w:szCs w:val="20"/>
              </w:rPr>
              <w:t>No</w:t>
            </w:r>
          </w:p>
        </w:tc>
      </w:tr>
    </w:tbl>
    <w:p w14:paraId="3BF7B8B2" w14:textId="77777777" w:rsidR="00A03B1B" w:rsidRPr="00A03B1B" w:rsidRDefault="00A03B1B" w:rsidP="00A03B1B">
      <w:pPr>
        <w:spacing w:before="240" w:after="240"/>
        <w:ind w:left="720" w:hanging="720"/>
        <w:rPr>
          <w:rFonts w:eastAsia="SimSun"/>
          <w:iCs/>
          <w:szCs w:val="20"/>
        </w:rPr>
      </w:pPr>
      <w:ins w:id="146" w:author="ERCOT" w:date="2025-09-18T18:21:00Z">
        <w:r w:rsidRPr="00A03B1B">
          <w:rPr>
            <w:rFonts w:eastAsia="SimSun"/>
            <w:iCs/>
            <w:szCs w:val="20"/>
          </w:rPr>
          <w:t>(10)</w:t>
        </w:r>
        <w:r w:rsidRPr="00A03B1B">
          <w:rPr>
            <w:rFonts w:eastAsia="SimSun"/>
            <w:iCs/>
            <w:szCs w:val="20"/>
          </w:rPr>
          <w:tab/>
          <w:t xml:space="preserve">A QSE can buy or sell a DRRS position via Ancillary Service Trade(s) </w:t>
        </w:r>
      </w:ins>
      <w:ins w:id="147" w:author="ERCOT" w:date="2025-10-24T20:41:00Z">
        <w:r w:rsidRPr="00A03B1B">
          <w:rPr>
            <w:rFonts w:eastAsia="SimSun"/>
            <w:iCs/>
            <w:szCs w:val="20"/>
          </w:rPr>
          <w:t xml:space="preserve">from or </w:t>
        </w:r>
      </w:ins>
      <w:ins w:id="148" w:author="ERCOT" w:date="2025-09-18T18:21:00Z">
        <w:r w:rsidRPr="00A03B1B">
          <w:rPr>
            <w:rFonts w:eastAsia="SimSun"/>
            <w:iCs/>
            <w:szCs w:val="20"/>
          </w:rPr>
          <w:t>to another QSE.</w:t>
        </w:r>
      </w:ins>
    </w:p>
    <w:p w14:paraId="29755883" w14:textId="77777777" w:rsidR="00A03B1B" w:rsidRPr="00A03B1B" w:rsidRDefault="00A03B1B" w:rsidP="00A03B1B">
      <w:pPr>
        <w:keepNext/>
        <w:tabs>
          <w:tab w:val="left" w:pos="1080"/>
        </w:tabs>
        <w:spacing w:before="240" w:after="240"/>
        <w:ind w:left="1080" w:hanging="1080"/>
        <w:outlineLvl w:val="2"/>
        <w:rPr>
          <w:b/>
          <w:bCs/>
          <w:i/>
        </w:rPr>
      </w:pPr>
      <w:bookmarkStart w:id="149" w:name="_Toc214873756"/>
      <w:r w:rsidRPr="00A03B1B">
        <w:rPr>
          <w:b/>
          <w:bCs/>
          <w:i/>
        </w:rPr>
        <w:t>4.4.12</w:t>
      </w:r>
      <w:r w:rsidRPr="00A03B1B">
        <w:rPr>
          <w:b/>
          <w:bCs/>
          <w:i/>
        </w:rPr>
        <w:tab/>
        <w:t>Determination of Ancillary Service Demand Curves for the Day-Ahead Market and Real-Time Market</w:t>
      </w:r>
      <w:bookmarkEnd w:id="149"/>
    </w:p>
    <w:p w14:paraId="15D156E2" w14:textId="77777777" w:rsidR="00A03B1B" w:rsidRPr="00A03B1B" w:rsidRDefault="00A03B1B" w:rsidP="00A03B1B">
      <w:pPr>
        <w:spacing w:after="240"/>
        <w:ind w:left="720" w:hanging="720"/>
        <w:rPr>
          <w:iCs/>
        </w:rPr>
      </w:pPr>
      <w:r w:rsidRPr="00A03B1B">
        <w:rPr>
          <w:iCs/>
        </w:rPr>
        <w:t>(1)</w:t>
      </w:r>
      <w:r w:rsidRPr="00A03B1B">
        <w:rPr>
          <w:iCs/>
        </w:rPr>
        <w:tab/>
        <w:t xml:space="preserve">This Section describes the process for determining ASDCs for Regulation Up Service (Reg-Up), Regulation Down Service (Reg-Down), Responsive Reserve (RRS), ERCOT Contingency Reserve Service (ECRS), </w:t>
      </w:r>
      <w:del w:id="150" w:author="ERCOT" w:date="2025-12-08T09:52:00Z">
        <w:r w:rsidRPr="00A03B1B" w:rsidDel="002D1AE6">
          <w:rPr>
            <w:iCs/>
          </w:rPr>
          <w:delText xml:space="preserve">and </w:delText>
        </w:r>
      </w:del>
      <w:r w:rsidRPr="00A03B1B">
        <w:rPr>
          <w:iCs/>
        </w:rPr>
        <w:t>Non-Spinning Reserve (Non-Spin)</w:t>
      </w:r>
      <w:ins w:id="151" w:author="ERCOT" w:date="2025-12-08T09:52:00Z">
        <w:r w:rsidRPr="00A03B1B">
          <w:rPr>
            <w:iCs/>
          </w:rPr>
          <w:t>,</w:t>
        </w:r>
        <w:r w:rsidRPr="00A03B1B">
          <w:rPr>
            <w:rFonts w:eastAsia="SimSun"/>
          </w:rPr>
          <w:t xml:space="preserve"> and Dispatchable Reliability Reserve Service (DRRS)</w:t>
        </w:r>
      </w:ins>
      <w:r w:rsidRPr="00A03B1B">
        <w:rPr>
          <w:iCs/>
        </w:rPr>
        <w:t xml:space="preserve"> for the Day-Ahead Market (DAM) and RTM.  This section does not apply to ASDCs used in the RUC process.</w:t>
      </w:r>
    </w:p>
    <w:p w14:paraId="1AFEE5E9" w14:textId="77777777" w:rsidR="00A03B1B" w:rsidRPr="00A03B1B" w:rsidRDefault="00A03B1B" w:rsidP="00A03B1B">
      <w:pPr>
        <w:spacing w:before="120" w:after="120"/>
        <w:ind w:left="693" w:hanging="693"/>
      </w:pPr>
      <w:r w:rsidRPr="00A03B1B">
        <w:rPr>
          <w:iCs/>
        </w:rPr>
        <w:t>(2)</w:t>
      </w:r>
      <w:r w:rsidRPr="00A03B1B">
        <w:rPr>
          <w:iCs/>
        </w:rPr>
        <w:tab/>
      </w:r>
      <w:r w:rsidRPr="00A03B1B">
        <w:t>The Value of Lost Load (VOLL) is determined as described in Section 4.4.11, Day-Ahead and Real-Time System-Wide Offer Caps, and Section 4.4.11.1, Scarcity Pricing Mechanism.</w:t>
      </w:r>
    </w:p>
    <w:p w14:paraId="3FC6CBE6" w14:textId="77777777" w:rsidR="00A03B1B" w:rsidRPr="00A03B1B" w:rsidDel="007F67CD" w:rsidRDefault="00A03B1B" w:rsidP="00A03B1B">
      <w:pPr>
        <w:spacing w:after="240"/>
        <w:ind w:left="720" w:hanging="720"/>
        <w:rPr>
          <w:iCs/>
        </w:rPr>
      </w:pPr>
      <w:r w:rsidRPr="00A03B1B" w:rsidDel="007F67CD">
        <w:rPr>
          <w:iCs/>
        </w:rPr>
        <w:lastRenderedPageBreak/>
        <w:t>(</w:t>
      </w:r>
      <w:r w:rsidRPr="00A03B1B">
        <w:rPr>
          <w:iCs/>
        </w:rPr>
        <w:t>3</w:t>
      </w:r>
      <w:r w:rsidRPr="00A03B1B" w:rsidDel="007F67CD">
        <w:rPr>
          <w:iCs/>
        </w:rPr>
        <w:t>)</w:t>
      </w:r>
      <w:r w:rsidRPr="00A03B1B" w:rsidDel="007F67CD">
        <w:rPr>
          <w:iCs/>
        </w:rPr>
        <w:tab/>
        <w:t>The DAM shall use the same ASDCs as the RTM, as an initial condition.  Specific to the DAM, the ASDCs will be adjusted, as needed, to account for negative Self-Arranged Ancillary Service Quantities.</w:t>
      </w:r>
    </w:p>
    <w:p w14:paraId="48890F7F" w14:textId="77777777" w:rsidR="00A03B1B" w:rsidRPr="00A03B1B" w:rsidDel="007F67CD" w:rsidRDefault="00A03B1B" w:rsidP="00A03B1B">
      <w:pPr>
        <w:spacing w:after="240"/>
        <w:ind w:left="720" w:hanging="720"/>
        <w:rPr>
          <w:iCs/>
        </w:rPr>
      </w:pPr>
      <w:r w:rsidRPr="00A03B1B" w:rsidDel="007F67CD">
        <w:rPr>
          <w:iCs/>
        </w:rPr>
        <w:t>(</w:t>
      </w:r>
      <w:r w:rsidRPr="00A03B1B">
        <w:rPr>
          <w:iCs/>
        </w:rPr>
        <w:t>4</w:t>
      </w:r>
      <w:r w:rsidRPr="00A03B1B" w:rsidDel="007F67CD">
        <w:rPr>
          <w:iCs/>
        </w:rPr>
        <w:t>)</w:t>
      </w:r>
      <w:r w:rsidRPr="00A03B1B" w:rsidDel="007F67CD">
        <w:rPr>
          <w:iCs/>
        </w:rPr>
        <w:tab/>
        <w:t xml:space="preserve">For Reg-Down, the ASDC shall be a constant value equal to VOLL for the full range of the Ancillary Service Plan for Reg-Down. </w:t>
      </w:r>
    </w:p>
    <w:p w14:paraId="4D2445EA" w14:textId="77777777" w:rsidR="00A03B1B" w:rsidRPr="00A03B1B" w:rsidRDefault="00A03B1B" w:rsidP="00A03B1B">
      <w:pPr>
        <w:spacing w:after="240"/>
        <w:ind w:left="720" w:hanging="720"/>
        <w:rPr>
          <w:iCs/>
        </w:rPr>
      </w:pPr>
      <w:r w:rsidRPr="00A03B1B">
        <w:rPr>
          <w:iCs/>
        </w:rPr>
        <w:t>(5)</w:t>
      </w:r>
      <w:r w:rsidRPr="00A03B1B">
        <w:rPr>
          <w:iCs/>
        </w:rPr>
        <w:tab/>
        <w:t>To determine the individual ASDCs for Reg-Up, RRS, ECRS, and Non-Spin, an Aggregate Operating Reserve Demand Curve (ORDC) (AORDC) will be created and then disaggregated into individual curves for the different Ancillary Services.</w:t>
      </w:r>
    </w:p>
    <w:p w14:paraId="039B067E" w14:textId="77777777" w:rsidR="00A03B1B" w:rsidRPr="00A03B1B" w:rsidRDefault="00A03B1B" w:rsidP="00A03B1B">
      <w:pPr>
        <w:spacing w:after="240"/>
        <w:ind w:left="720" w:hanging="720"/>
        <w:rPr>
          <w:iCs/>
        </w:rPr>
      </w:pPr>
      <w:r w:rsidRPr="00A03B1B">
        <w:rPr>
          <w:iCs/>
        </w:rPr>
        <w:t>(6)</w:t>
      </w:r>
      <w:r w:rsidRPr="00A03B1B">
        <w:rPr>
          <w:iCs/>
        </w:rPr>
        <w:tab/>
        <w:t xml:space="preserve">ERCOT shall develop the AORDC from historical data from the period of June 1, </w:t>
      </w:r>
      <w:proofErr w:type="gramStart"/>
      <w:r w:rsidRPr="00A03B1B">
        <w:rPr>
          <w:iCs/>
        </w:rPr>
        <w:t>2014</w:t>
      </w:r>
      <w:proofErr w:type="gramEnd"/>
      <w:r w:rsidRPr="00A03B1B">
        <w:rPr>
          <w:iCs/>
        </w:rPr>
        <w:t xml:space="preserve"> through August 31, </w:t>
      </w:r>
      <w:proofErr w:type="gramStart"/>
      <w:r w:rsidRPr="00A03B1B">
        <w:rPr>
          <w:iCs/>
        </w:rPr>
        <w:t>2025</w:t>
      </w:r>
      <w:proofErr w:type="gramEnd"/>
      <w:r w:rsidRPr="00A03B1B">
        <w:rPr>
          <w:iCs/>
        </w:rPr>
        <w:t xml:space="preserve"> as follows:</w:t>
      </w:r>
    </w:p>
    <w:p w14:paraId="6D54B323" w14:textId="77777777" w:rsidR="00A03B1B" w:rsidRPr="00A03B1B" w:rsidRDefault="00A03B1B" w:rsidP="00A03B1B">
      <w:pPr>
        <w:ind w:left="1440" w:hanging="720"/>
      </w:pPr>
      <w:r w:rsidRPr="00A03B1B">
        <w:t>(a)</w:t>
      </w:r>
      <w:r w:rsidRPr="00A03B1B">
        <w:tab/>
        <w:t>For all SCED intervals where the sum of RTOLCAP and RTOFFCAP is less than 10,000 MW, use the RTOLCAP and RTOFFCAP values to calculate historical reserve pricing outcomes, which are used in the regression analysis described in paragraph (b) below:</w:t>
      </w:r>
    </w:p>
    <w:p w14:paraId="65693BBA" w14:textId="77777777" w:rsidR="00A03B1B" w:rsidRPr="00A03B1B" w:rsidRDefault="00A03B1B" w:rsidP="00A03B1B">
      <w:pPr>
        <w:ind w:left="720"/>
        <w:jc w:val="both"/>
      </w:pPr>
    </w:p>
    <w:p w14:paraId="11252BB6" w14:textId="62EFD6F0" w:rsidR="00A03B1B" w:rsidRPr="00A03B1B" w:rsidRDefault="00C8423D" w:rsidP="00A03B1B">
      <w:pPr>
        <w:spacing w:after="240"/>
      </w:pPr>
      <m:oMathPara>
        <m:oMathParaPr>
          <m:jc m:val="centerGroup"/>
        </m:oMathParaPr>
        <m:oMath>
          <m:d>
            <m:dPr>
              <m:ctrlPr>
                <w:rPr>
                  <w:rFonts w:ascii="Cambria Math" w:hAnsi="Cambria Math"/>
                  <w:b/>
                  <w:bCs/>
                  <w:i/>
                  <w:iCs/>
                </w:rPr>
              </m:ctrlPr>
            </m:dPr>
            <m:e>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RTOLCAP-3000, 0.5*μ, 0.707*σ</m:t>
                      </m:r>
                    </m:e>
                  </m:d>
                </m:e>
              </m:d>
              <m:r>
                <m:rPr>
                  <m:sty m:val="bi"/>
                </m:rPr>
                <w:rPr>
                  <w:rFonts w:ascii="Cambria Math" w:hAnsi="Cambria Math"/>
                </w:rPr>
                <m:t>+0.5*</m:t>
              </m:r>
              <m:d>
                <m:dPr>
                  <m:ctrlPr>
                    <w:rPr>
                      <w:rFonts w:ascii="Cambria Math" w:hAnsi="Cambria Math"/>
                      <w:b/>
                      <w:bCs/>
                      <w:i/>
                      <w:iCs/>
                    </w:rPr>
                  </m:ctrlPr>
                </m:dPr>
                <m:e>
                  <m:r>
                    <m:rPr>
                      <m:sty m:val="bi"/>
                    </m:rPr>
                    <w:rPr>
                      <w:rFonts w:ascii="Cambria Math" w:hAnsi="Cambria Math"/>
                    </w:rPr>
                    <m:t>1-pnorm</m:t>
                  </m:r>
                  <m:d>
                    <m:dPr>
                      <m:ctrlPr>
                        <w:rPr>
                          <w:rFonts w:ascii="Cambria Math" w:hAnsi="Cambria Math"/>
                          <w:b/>
                          <w:bCs/>
                          <w:i/>
                          <w:iCs/>
                        </w:rPr>
                      </m:ctrlPr>
                    </m:dPr>
                    <m:e>
                      <m:r>
                        <m:rPr>
                          <m:sty m:val="bi"/>
                        </m:rPr>
                        <w:rPr>
                          <w:rFonts w:ascii="Cambria Math" w:hAnsi="Cambria Math"/>
                        </w:rPr>
                        <m:t>RTOLCAP+RTOFFCAP-3000, μ, σ</m:t>
                      </m:r>
                    </m:e>
                  </m:d>
                </m:e>
              </m:d>
            </m:e>
          </m:d>
          <m:r>
            <m:rPr>
              <m:sty m:val="bi"/>
            </m:rPr>
            <w:rPr>
              <w:rFonts w:ascii="Cambria Math" w:hAnsi="Cambria Math"/>
            </w:rPr>
            <m:t>*</m:t>
          </m:r>
          <m:d>
            <m:dPr>
              <m:ctrlPr>
                <w:rPr>
                  <w:rFonts w:ascii="Cambria Math" w:hAnsi="Cambria Math"/>
                  <w:b/>
                  <w:bCs/>
                  <w:i/>
                  <w:iCs/>
                </w:rPr>
              </m:ctrlPr>
            </m:dPr>
            <m:e>
              <m:r>
                <m:rPr>
                  <m:sty m:val="bi"/>
                </m:rPr>
                <w:rPr>
                  <w:rFonts w:ascii="Cambria Math" w:hAnsi="Cambria Math"/>
                </w:rPr>
                <m:t>VOLL-min</m:t>
              </m:r>
              <m:d>
                <m:dPr>
                  <m:ctrlPr>
                    <w:rPr>
                      <w:rFonts w:ascii="Cambria Math" w:hAnsi="Cambria Math"/>
                      <w:b/>
                      <w:bCs/>
                      <w:i/>
                      <w:iCs/>
                    </w:rPr>
                  </m:ctrlPr>
                </m:dPr>
                <m:e>
                  <m:r>
                    <m:rPr>
                      <m:sty m:val="bi"/>
                    </m:rPr>
                    <w:rPr>
                      <w:rFonts w:ascii="Cambria Math" w:hAnsi="Cambria Math"/>
                    </w:rPr>
                    <m:t>System Lambda, 250</m:t>
                  </m:r>
                </m:e>
              </m:d>
            </m:e>
          </m:d>
        </m:oMath>
      </m:oMathPara>
    </w:p>
    <w:p w14:paraId="5A0A9020" w14:textId="77777777" w:rsidR="00A03B1B" w:rsidRPr="00A03B1B" w:rsidRDefault="00A03B1B" w:rsidP="00A03B1B">
      <w:pPr>
        <w:jc w:val="both"/>
      </w:pPr>
      <w:r w:rsidRPr="00A03B1B" w:rsidDel="007F67CD">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A03B1B" w:rsidRPr="00A03B1B" w:rsidDel="007F67CD" w14:paraId="1860FA2C" w14:textId="77777777" w:rsidTr="00B31BB1">
        <w:trPr>
          <w:cantSplit/>
          <w:tblHeader/>
        </w:trPr>
        <w:tc>
          <w:tcPr>
            <w:tcW w:w="1818" w:type="dxa"/>
          </w:tcPr>
          <w:p w14:paraId="6247FF81" w14:textId="77777777" w:rsidR="00A03B1B" w:rsidRPr="00A03B1B" w:rsidDel="007F67CD" w:rsidRDefault="00A03B1B" w:rsidP="00A03B1B">
            <w:pPr>
              <w:spacing w:after="120"/>
              <w:rPr>
                <w:b/>
                <w:iCs/>
                <w:sz w:val="20"/>
                <w:szCs w:val="20"/>
              </w:rPr>
            </w:pPr>
            <w:r w:rsidRPr="00A03B1B" w:rsidDel="007F67CD">
              <w:rPr>
                <w:b/>
                <w:iCs/>
                <w:sz w:val="20"/>
                <w:szCs w:val="20"/>
              </w:rPr>
              <w:t>Variable</w:t>
            </w:r>
          </w:p>
        </w:tc>
        <w:tc>
          <w:tcPr>
            <w:tcW w:w="900" w:type="dxa"/>
          </w:tcPr>
          <w:p w14:paraId="7F21D692" w14:textId="77777777" w:rsidR="00A03B1B" w:rsidRPr="00A03B1B" w:rsidDel="007F67CD" w:rsidRDefault="00A03B1B" w:rsidP="00A03B1B">
            <w:pPr>
              <w:spacing w:after="120"/>
              <w:rPr>
                <w:b/>
                <w:iCs/>
                <w:sz w:val="20"/>
                <w:szCs w:val="20"/>
              </w:rPr>
            </w:pPr>
            <w:r w:rsidRPr="00A03B1B" w:rsidDel="007F67CD">
              <w:rPr>
                <w:b/>
                <w:iCs/>
                <w:sz w:val="20"/>
                <w:szCs w:val="20"/>
              </w:rPr>
              <w:t>Unit</w:t>
            </w:r>
          </w:p>
        </w:tc>
        <w:tc>
          <w:tcPr>
            <w:tcW w:w="6427" w:type="dxa"/>
          </w:tcPr>
          <w:p w14:paraId="50318FA8" w14:textId="77777777" w:rsidR="00A03B1B" w:rsidRPr="00A03B1B" w:rsidDel="007F67CD" w:rsidRDefault="00A03B1B" w:rsidP="00A03B1B">
            <w:pPr>
              <w:spacing w:after="120"/>
              <w:rPr>
                <w:b/>
                <w:iCs/>
                <w:sz w:val="20"/>
                <w:szCs w:val="20"/>
              </w:rPr>
            </w:pPr>
            <w:r w:rsidRPr="00A03B1B" w:rsidDel="007F67CD">
              <w:rPr>
                <w:b/>
                <w:iCs/>
                <w:sz w:val="20"/>
                <w:szCs w:val="20"/>
              </w:rPr>
              <w:t>Definition</w:t>
            </w:r>
          </w:p>
        </w:tc>
      </w:tr>
      <w:tr w:rsidR="00A03B1B" w:rsidRPr="00A03B1B" w:rsidDel="007F67CD" w14:paraId="39EC643C" w14:textId="77777777" w:rsidTr="00B31BB1">
        <w:trPr>
          <w:cantSplit/>
        </w:trPr>
        <w:tc>
          <w:tcPr>
            <w:tcW w:w="1818" w:type="dxa"/>
          </w:tcPr>
          <w:p w14:paraId="5B6A312A" w14:textId="77777777" w:rsidR="00A03B1B" w:rsidRPr="00A03B1B" w:rsidDel="007F67CD" w:rsidRDefault="00A03B1B" w:rsidP="00A03B1B">
            <w:pPr>
              <w:spacing w:after="60"/>
              <w:rPr>
                <w:iCs/>
                <w:sz w:val="20"/>
                <w:szCs w:val="20"/>
                <w:lang w:val="pt-BR"/>
              </w:rPr>
            </w:pPr>
            <w:r w:rsidRPr="00A03B1B" w:rsidDel="007F67CD">
              <w:rPr>
                <w:iCs/>
                <w:sz w:val="20"/>
                <w:szCs w:val="20"/>
                <w:lang w:val="pt-BR"/>
              </w:rPr>
              <w:t>RTOLCAP</w:t>
            </w:r>
          </w:p>
        </w:tc>
        <w:tc>
          <w:tcPr>
            <w:tcW w:w="900" w:type="dxa"/>
          </w:tcPr>
          <w:p w14:paraId="13ED0788" w14:textId="77777777" w:rsidR="00A03B1B" w:rsidRPr="00A03B1B" w:rsidDel="007F67CD" w:rsidRDefault="00A03B1B" w:rsidP="00A03B1B">
            <w:pPr>
              <w:spacing w:after="60"/>
              <w:rPr>
                <w:iCs/>
                <w:sz w:val="20"/>
                <w:szCs w:val="20"/>
              </w:rPr>
            </w:pPr>
            <w:r w:rsidRPr="00A03B1B" w:rsidDel="007F67CD">
              <w:rPr>
                <w:iCs/>
                <w:sz w:val="20"/>
                <w:szCs w:val="20"/>
              </w:rPr>
              <w:t>MWh</w:t>
            </w:r>
          </w:p>
        </w:tc>
        <w:tc>
          <w:tcPr>
            <w:tcW w:w="6427" w:type="dxa"/>
          </w:tcPr>
          <w:p w14:paraId="074695C5" w14:textId="77777777" w:rsidR="00A03B1B" w:rsidRPr="00A03B1B" w:rsidDel="007F67CD" w:rsidRDefault="00A03B1B" w:rsidP="00A03B1B">
            <w:pPr>
              <w:spacing w:after="60"/>
              <w:rPr>
                <w:iCs/>
                <w:sz w:val="20"/>
                <w:szCs w:val="20"/>
              </w:rPr>
            </w:pPr>
            <w:r w:rsidRPr="00A03B1B" w:rsidDel="007F67CD">
              <w:rPr>
                <w:i/>
                <w:iCs/>
                <w:sz w:val="20"/>
                <w:szCs w:val="20"/>
              </w:rPr>
              <w:t xml:space="preserve">Real-Time On-Line Reserve Capacity – </w:t>
            </w:r>
            <w:r w:rsidRPr="00A03B1B" w:rsidDel="007F67CD">
              <w:rPr>
                <w:iCs/>
                <w:sz w:val="20"/>
                <w:szCs w:val="20"/>
              </w:rPr>
              <w:t xml:space="preserve">The Real-Time reserve capacity of On-Line Resources available for the SCED intervals beginning June 1, </w:t>
            </w:r>
            <w:proofErr w:type="gramStart"/>
            <w:r w:rsidRPr="00A03B1B" w:rsidDel="007F67CD">
              <w:rPr>
                <w:iCs/>
                <w:sz w:val="20"/>
                <w:szCs w:val="20"/>
              </w:rPr>
              <w:t>2014</w:t>
            </w:r>
            <w:proofErr w:type="gramEnd"/>
            <w:r w:rsidRPr="00A03B1B" w:rsidDel="007F67CD">
              <w:rPr>
                <w:iCs/>
                <w:sz w:val="20"/>
                <w:szCs w:val="20"/>
              </w:rPr>
              <w:t xml:space="preserve"> through </w:t>
            </w:r>
            <w:r w:rsidRPr="00A03B1B">
              <w:rPr>
                <w:iCs/>
                <w:sz w:val="20"/>
                <w:szCs w:val="20"/>
              </w:rPr>
              <w:t>August</w:t>
            </w:r>
            <w:r w:rsidRPr="00A03B1B" w:rsidDel="007F67CD">
              <w:rPr>
                <w:iCs/>
                <w:sz w:val="20"/>
                <w:szCs w:val="20"/>
              </w:rPr>
              <w:t xml:space="preserve"> 31, 202</w:t>
            </w:r>
            <w:r w:rsidRPr="00A03B1B">
              <w:rPr>
                <w:iCs/>
                <w:sz w:val="20"/>
                <w:szCs w:val="20"/>
              </w:rPr>
              <w:t>5</w:t>
            </w:r>
          </w:p>
        </w:tc>
      </w:tr>
      <w:tr w:rsidR="00A03B1B" w:rsidRPr="00A03B1B" w:rsidDel="007F67CD" w14:paraId="56D6A8DC" w14:textId="77777777" w:rsidTr="00B31BB1">
        <w:trPr>
          <w:cantSplit/>
        </w:trPr>
        <w:tc>
          <w:tcPr>
            <w:tcW w:w="1818" w:type="dxa"/>
          </w:tcPr>
          <w:p w14:paraId="3CCE1815" w14:textId="77777777" w:rsidR="00A03B1B" w:rsidRPr="00A03B1B" w:rsidDel="007F67CD" w:rsidRDefault="00A03B1B" w:rsidP="00A03B1B">
            <w:pPr>
              <w:spacing w:after="60"/>
              <w:rPr>
                <w:iCs/>
                <w:sz w:val="20"/>
                <w:szCs w:val="20"/>
              </w:rPr>
            </w:pPr>
            <w:r w:rsidRPr="00A03B1B" w:rsidDel="007F67CD">
              <w:rPr>
                <w:iCs/>
                <w:sz w:val="20"/>
                <w:szCs w:val="20"/>
              </w:rPr>
              <w:t>RTOFFCAP</w:t>
            </w:r>
          </w:p>
        </w:tc>
        <w:tc>
          <w:tcPr>
            <w:tcW w:w="900" w:type="dxa"/>
          </w:tcPr>
          <w:p w14:paraId="497E9FA4" w14:textId="77777777" w:rsidR="00A03B1B" w:rsidRPr="00A03B1B" w:rsidDel="007F67CD" w:rsidRDefault="00A03B1B" w:rsidP="00A03B1B">
            <w:pPr>
              <w:spacing w:after="60"/>
              <w:rPr>
                <w:iCs/>
                <w:sz w:val="20"/>
                <w:szCs w:val="20"/>
              </w:rPr>
            </w:pPr>
            <w:r w:rsidRPr="00A03B1B" w:rsidDel="007F67CD">
              <w:rPr>
                <w:iCs/>
                <w:sz w:val="20"/>
                <w:szCs w:val="20"/>
              </w:rPr>
              <w:t>MWh</w:t>
            </w:r>
          </w:p>
        </w:tc>
        <w:tc>
          <w:tcPr>
            <w:tcW w:w="6427" w:type="dxa"/>
          </w:tcPr>
          <w:p w14:paraId="19BF3165" w14:textId="77777777" w:rsidR="00A03B1B" w:rsidRPr="00A03B1B" w:rsidDel="007F67CD" w:rsidRDefault="00A03B1B" w:rsidP="00A03B1B">
            <w:pPr>
              <w:spacing w:after="60"/>
              <w:rPr>
                <w:i/>
                <w:iCs/>
                <w:sz w:val="20"/>
                <w:szCs w:val="20"/>
              </w:rPr>
            </w:pPr>
            <w:r w:rsidRPr="00A03B1B" w:rsidDel="007F67CD">
              <w:rPr>
                <w:i/>
                <w:iCs/>
                <w:sz w:val="20"/>
                <w:szCs w:val="20"/>
              </w:rPr>
              <w:t xml:space="preserve">Real-Time Off-Line Reserve Capacity – </w:t>
            </w:r>
            <w:r w:rsidRPr="00A03B1B" w:rsidDel="007F67CD">
              <w:rPr>
                <w:iCs/>
                <w:sz w:val="20"/>
                <w:szCs w:val="20"/>
              </w:rPr>
              <w:t xml:space="preserve">The Real-Time reserve capacity of Off-Line Resources available for the SCED intervals beginning June 1, </w:t>
            </w:r>
            <w:proofErr w:type="gramStart"/>
            <w:r w:rsidRPr="00A03B1B" w:rsidDel="007F67CD">
              <w:rPr>
                <w:iCs/>
                <w:sz w:val="20"/>
                <w:szCs w:val="20"/>
              </w:rPr>
              <w:t>2014</w:t>
            </w:r>
            <w:proofErr w:type="gramEnd"/>
            <w:r w:rsidRPr="00A03B1B" w:rsidDel="007F67CD">
              <w:rPr>
                <w:iCs/>
                <w:sz w:val="20"/>
                <w:szCs w:val="20"/>
              </w:rPr>
              <w:t xml:space="preserve"> through </w:t>
            </w:r>
            <w:r w:rsidRPr="00A03B1B">
              <w:rPr>
                <w:iCs/>
                <w:sz w:val="20"/>
                <w:szCs w:val="20"/>
              </w:rPr>
              <w:t>August</w:t>
            </w:r>
            <w:r w:rsidRPr="00A03B1B" w:rsidDel="007F67CD">
              <w:rPr>
                <w:iCs/>
                <w:sz w:val="20"/>
                <w:szCs w:val="20"/>
              </w:rPr>
              <w:t xml:space="preserve"> 31, 202</w:t>
            </w:r>
            <w:r w:rsidRPr="00A03B1B">
              <w:rPr>
                <w:iCs/>
                <w:sz w:val="20"/>
                <w:szCs w:val="20"/>
              </w:rPr>
              <w:t>5</w:t>
            </w:r>
          </w:p>
        </w:tc>
      </w:tr>
      <w:tr w:rsidR="00A03B1B" w:rsidRPr="00A03B1B" w:rsidDel="007F67CD" w14:paraId="5BD5C1D8" w14:textId="77777777" w:rsidTr="00B31BB1">
        <w:trPr>
          <w:cantSplit/>
        </w:trPr>
        <w:tc>
          <w:tcPr>
            <w:tcW w:w="1818" w:type="dxa"/>
            <w:vAlign w:val="center"/>
          </w:tcPr>
          <w:p w14:paraId="0418F078" w14:textId="77777777" w:rsidR="00A03B1B" w:rsidRPr="00A03B1B" w:rsidDel="007F67CD" w:rsidRDefault="00A03B1B" w:rsidP="00A03B1B">
            <w:pPr>
              <w:spacing w:after="60"/>
              <w:rPr>
                <w:i/>
                <w:iCs/>
                <w:sz w:val="20"/>
                <w:szCs w:val="20"/>
              </w:rPr>
            </w:pPr>
            <w:r w:rsidRPr="00A03B1B">
              <w:rPr>
                <w:i/>
                <w:iCs/>
                <w:sz w:val="20"/>
                <w:szCs w:val="20"/>
              </w:rPr>
              <w:t>μ</w:t>
            </w:r>
          </w:p>
        </w:tc>
        <w:tc>
          <w:tcPr>
            <w:tcW w:w="900" w:type="dxa"/>
          </w:tcPr>
          <w:p w14:paraId="4BCDD853" w14:textId="77777777" w:rsidR="00A03B1B" w:rsidRPr="00A03B1B" w:rsidDel="007F67CD" w:rsidRDefault="00A03B1B" w:rsidP="00A03B1B">
            <w:pPr>
              <w:spacing w:after="60"/>
              <w:rPr>
                <w:iCs/>
                <w:sz w:val="20"/>
                <w:szCs w:val="20"/>
              </w:rPr>
            </w:pPr>
            <w:r w:rsidRPr="00A03B1B" w:rsidDel="007F67CD">
              <w:rPr>
                <w:iCs/>
                <w:sz w:val="20"/>
                <w:szCs w:val="20"/>
              </w:rPr>
              <w:t>None</w:t>
            </w:r>
          </w:p>
        </w:tc>
        <w:tc>
          <w:tcPr>
            <w:tcW w:w="6427" w:type="dxa"/>
          </w:tcPr>
          <w:p w14:paraId="32F0D2DA" w14:textId="77777777" w:rsidR="00A03B1B" w:rsidRPr="00A03B1B" w:rsidDel="007F67CD" w:rsidRDefault="00A03B1B" w:rsidP="00A03B1B">
            <w:pPr>
              <w:spacing w:after="60"/>
              <w:rPr>
                <w:iCs/>
                <w:sz w:val="20"/>
                <w:szCs w:val="20"/>
              </w:rPr>
            </w:pPr>
            <w:r w:rsidRPr="00A03B1B" w:rsidDel="007F67CD">
              <w:rPr>
                <w:iCs/>
                <w:sz w:val="20"/>
                <w:szCs w:val="20"/>
              </w:rPr>
              <w:t xml:space="preserve">The </w:t>
            </w:r>
            <w:r w:rsidRPr="00A03B1B">
              <w:rPr>
                <w:iCs/>
                <w:sz w:val="20"/>
                <w:szCs w:val="20"/>
              </w:rPr>
              <w:t xml:space="preserve">mean </w:t>
            </w:r>
            <w:r w:rsidRPr="00A03B1B" w:rsidDel="007F67CD">
              <w:rPr>
                <w:iCs/>
                <w:sz w:val="20"/>
                <w:szCs w:val="20"/>
              </w:rPr>
              <w:t xml:space="preserve">value of the </w:t>
            </w:r>
            <w:r w:rsidRPr="00A03B1B">
              <w:rPr>
                <w:iCs/>
                <w:sz w:val="20"/>
                <w:szCs w:val="20"/>
              </w:rPr>
              <w:t>shifted LOLP distribution as published for Summer 2026</w:t>
            </w:r>
          </w:p>
        </w:tc>
      </w:tr>
      <w:tr w:rsidR="00A03B1B" w:rsidRPr="00A03B1B" w:rsidDel="007F67CD" w14:paraId="4F3AE31A" w14:textId="77777777" w:rsidTr="00B31BB1">
        <w:trPr>
          <w:cantSplit/>
        </w:trPr>
        <w:tc>
          <w:tcPr>
            <w:tcW w:w="1818" w:type="dxa"/>
            <w:vAlign w:val="center"/>
          </w:tcPr>
          <w:p w14:paraId="327A74B4" w14:textId="77777777" w:rsidR="00A03B1B" w:rsidRPr="00A03B1B" w:rsidDel="007F67CD" w:rsidRDefault="00A03B1B" w:rsidP="00A03B1B">
            <w:pPr>
              <w:spacing w:after="60"/>
              <w:rPr>
                <w:i/>
                <w:iCs/>
                <w:sz w:val="20"/>
                <w:szCs w:val="20"/>
              </w:rPr>
            </w:pPr>
            <w:r w:rsidRPr="00A03B1B">
              <w:rPr>
                <w:i/>
                <w:iCs/>
                <w:sz w:val="20"/>
                <w:szCs w:val="20"/>
              </w:rPr>
              <w:t>σ</w:t>
            </w:r>
          </w:p>
        </w:tc>
        <w:tc>
          <w:tcPr>
            <w:tcW w:w="900" w:type="dxa"/>
          </w:tcPr>
          <w:p w14:paraId="1EDBF330" w14:textId="77777777" w:rsidR="00A03B1B" w:rsidRPr="00A03B1B" w:rsidDel="007F67CD" w:rsidRDefault="00A03B1B" w:rsidP="00A03B1B">
            <w:pPr>
              <w:spacing w:after="60"/>
              <w:rPr>
                <w:iCs/>
                <w:sz w:val="20"/>
                <w:szCs w:val="20"/>
              </w:rPr>
            </w:pPr>
            <w:r w:rsidRPr="00A03B1B" w:rsidDel="007F67CD">
              <w:rPr>
                <w:iCs/>
                <w:sz w:val="20"/>
                <w:szCs w:val="20"/>
              </w:rPr>
              <w:t>None</w:t>
            </w:r>
          </w:p>
        </w:tc>
        <w:tc>
          <w:tcPr>
            <w:tcW w:w="6427" w:type="dxa"/>
          </w:tcPr>
          <w:p w14:paraId="770D2B16" w14:textId="77777777" w:rsidR="00A03B1B" w:rsidRPr="00A03B1B" w:rsidDel="007F67CD" w:rsidRDefault="00A03B1B" w:rsidP="00A03B1B">
            <w:pPr>
              <w:spacing w:after="60"/>
              <w:rPr>
                <w:iCs/>
                <w:sz w:val="20"/>
                <w:szCs w:val="20"/>
              </w:rPr>
            </w:pPr>
            <w:r w:rsidRPr="00A03B1B" w:rsidDel="007F67CD">
              <w:rPr>
                <w:iCs/>
                <w:sz w:val="20"/>
                <w:szCs w:val="20"/>
              </w:rPr>
              <w:t xml:space="preserve">The standard deviation of the </w:t>
            </w:r>
            <w:r w:rsidRPr="00A03B1B">
              <w:rPr>
                <w:iCs/>
                <w:sz w:val="20"/>
                <w:szCs w:val="20"/>
              </w:rPr>
              <w:t>shifted LOLP distribution as published for Summer 2026</w:t>
            </w:r>
          </w:p>
        </w:tc>
      </w:tr>
    </w:tbl>
    <w:p w14:paraId="21273CE1" w14:textId="77777777" w:rsidR="00A03B1B" w:rsidRPr="00A03B1B" w:rsidRDefault="00A03B1B" w:rsidP="00A03B1B">
      <w:pPr>
        <w:spacing w:before="240" w:after="240"/>
        <w:ind w:left="1440" w:hanging="720"/>
      </w:pPr>
      <w:r w:rsidRPr="00A03B1B">
        <w:t>(b)</w:t>
      </w:r>
      <w:r w:rsidRPr="00A03B1B">
        <w:tab/>
        <w:t xml:space="preserve">Using the results of paragraph </w:t>
      </w:r>
      <w:r w:rsidRPr="00A03B1B">
        <w:rPr>
          <w:rFonts w:cs="Arial"/>
        </w:rPr>
        <w:t xml:space="preserve">(a) </w:t>
      </w:r>
      <w:r w:rsidRPr="00A03B1B">
        <w:t>above, use regression methods to fit the following curve to the average reserve pricing outcomes for the various MW reserve levels:</w:t>
      </w:r>
    </w:p>
    <w:p w14:paraId="795754CF" w14:textId="37B6449E" w:rsidR="00A03B1B" w:rsidRPr="00A03B1B" w:rsidRDefault="00A03B1B" w:rsidP="00A03B1B">
      <w:pPr>
        <w:spacing w:before="120" w:after="120"/>
        <w:ind w:left="2142" w:hanging="720"/>
        <w:rPr>
          <w:rFonts w:ascii="Cambria Math" w:hAnsi="Cambria Math" w:cs="Cambria Math"/>
          <w:b/>
          <w:bCs/>
          <w:iCs/>
        </w:rPr>
      </w:pPr>
      <w:r w:rsidRPr="00A03B1B">
        <w:rPr>
          <w:b/>
          <w:bCs/>
          <w:iCs/>
        </w:rPr>
        <w:t>AORDC = (</w:t>
      </w:r>
      <w:r w:rsidRPr="00A03B1B">
        <w:rPr>
          <w:rFonts w:ascii="Cambria Math" w:hAnsi="Cambria Math" w:cs="Cambria Math"/>
          <w:b/>
          <w:bCs/>
          <w:iCs/>
        </w:rPr>
        <w:t xml:space="preserve">𝟏 </w:t>
      </w:r>
      <w:r w:rsidRPr="00A03B1B">
        <w:rPr>
          <w:b/>
          <w:bCs/>
          <w:iCs/>
        </w:rPr>
        <w:t>−</w:t>
      </w:r>
      <w:r w:rsidRPr="00A03B1B">
        <w:rPr>
          <w:rFonts w:ascii="Cambria Math" w:hAnsi="Cambria Math"/>
          <w:b/>
          <w:bCs/>
          <w:i/>
        </w:rPr>
        <w:t xml:space="preserve"> </w:t>
      </w:r>
      <m:oMath>
        <m:r>
          <m:rPr>
            <m:sty m:val="bi"/>
          </m:rPr>
          <w:rPr>
            <w:rFonts w:ascii="Cambria Math" w:hAnsi="Cambria Math"/>
          </w:rPr>
          <m:t>pnorm</m:t>
        </m:r>
      </m:oMath>
      <w:r w:rsidRPr="00A03B1B">
        <w:rPr>
          <w:b/>
          <w:bCs/>
          <w:iCs/>
        </w:rPr>
        <w:t>(reserve level</w:t>
      </w:r>
      <w:r w:rsidRPr="00A03B1B">
        <w:rPr>
          <w:rFonts w:ascii="Cambria Math" w:hAnsi="Cambria Math" w:cs="Cambria Math"/>
          <w:b/>
          <w:bCs/>
          <w:iCs/>
        </w:rPr>
        <w:t xml:space="preserve"> </w:t>
      </w:r>
      <w:r w:rsidRPr="00A03B1B">
        <w:rPr>
          <w:b/>
          <w:bCs/>
          <w:iCs/>
        </w:rPr>
        <w:t>−</w:t>
      </w:r>
      <w:r w:rsidRPr="00A03B1B">
        <w:rPr>
          <w:rFonts w:ascii="Cambria Math" w:hAnsi="Cambria Math" w:cs="Cambria Math"/>
          <w:b/>
          <w:bCs/>
          <w:iCs/>
        </w:rPr>
        <w:t xml:space="preserve"> </w:t>
      </w:r>
      <w:r w:rsidRPr="00A03B1B">
        <w:rPr>
          <w:b/>
          <w:bCs/>
          <w:iCs/>
        </w:rPr>
        <w:t xml:space="preserve">3000, </w:t>
      </w:r>
      <m:oMath>
        <m:r>
          <m:rPr>
            <m:sty m:val="bi"/>
          </m:rPr>
          <w:rPr>
            <w:rFonts w:ascii="Cambria Math" w:hAnsi="Cambria Math"/>
          </w:rPr>
          <m:t>μ</m:t>
        </m:r>
      </m:oMath>
      <w:r w:rsidRPr="00A03B1B">
        <w:rPr>
          <w:i/>
          <w:iCs/>
        </w:rPr>
        <w:t>*</w:t>
      </w:r>
      <w:r w:rsidRPr="00A03B1B">
        <w:rPr>
          <w:b/>
          <w:bCs/>
          <w:iCs/>
        </w:rPr>
        <w:t xml:space="preserve">, </w:t>
      </w:r>
      <m:oMath>
        <m:r>
          <m:rPr>
            <m:sty m:val="bi"/>
          </m:rPr>
          <w:rPr>
            <w:rFonts w:ascii="Cambria Math" w:hAnsi="Cambria Math"/>
          </w:rPr>
          <m:t>σ</m:t>
        </m:r>
      </m:oMath>
      <w:r w:rsidRPr="00A03B1B">
        <w:rPr>
          <w:i/>
          <w:iCs/>
        </w:rPr>
        <w:t>*</w:t>
      </w:r>
      <w:r w:rsidRPr="00A03B1B">
        <w:rPr>
          <w:b/>
          <w:bCs/>
          <w:iCs/>
        </w:rPr>
        <w:t xml:space="preserve">)) </w:t>
      </w:r>
      <w:r w:rsidRPr="00A03B1B">
        <w:rPr>
          <w:rFonts w:ascii="Cambria Math" w:hAnsi="Cambria Math" w:cs="Cambria Math"/>
          <w:b/>
          <w:bCs/>
          <w:iCs/>
        </w:rPr>
        <w:t>∗ 𝑽𝑶𝑳𝑳</w:t>
      </w:r>
    </w:p>
    <w:p w14:paraId="265D7792" w14:textId="77777777" w:rsidR="00A03B1B" w:rsidRPr="00A03B1B" w:rsidRDefault="00A03B1B" w:rsidP="00A03B1B">
      <w:pPr>
        <w:spacing w:before="120"/>
      </w:pPr>
      <w:r w:rsidRPr="00A03B1B">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900"/>
        <w:gridCol w:w="6427"/>
      </w:tblGrid>
      <w:tr w:rsidR="00A03B1B" w:rsidRPr="00A03B1B" w14:paraId="771E032B" w14:textId="77777777" w:rsidTr="00B31BB1">
        <w:trPr>
          <w:cantSplit/>
          <w:tblHeader/>
        </w:trPr>
        <w:tc>
          <w:tcPr>
            <w:tcW w:w="1818" w:type="dxa"/>
            <w:tcBorders>
              <w:top w:val="single" w:sz="4" w:space="0" w:color="auto"/>
              <w:left w:val="single" w:sz="4" w:space="0" w:color="auto"/>
              <w:bottom w:val="single" w:sz="4" w:space="0" w:color="auto"/>
              <w:right w:val="single" w:sz="4" w:space="0" w:color="auto"/>
            </w:tcBorders>
            <w:hideMark/>
          </w:tcPr>
          <w:p w14:paraId="6AC0E4F1" w14:textId="77777777" w:rsidR="00A03B1B" w:rsidRPr="00A03B1B" w:rsidRDefault="00A03B1B" w:rsidP="00A03B1B">
            <w:pPr>
              <w:spacing w:after="60"/>
              <w:rPr>
                <w:b/>
                <w:iCs/>
                <w:sz w:val="20"/>
                <w:szCs w:val="20"/>
              </w:rPr>
            </w:pPr>
            <w:r w:rsidRPr="00A03B1B">
              <w:rPr>
                <w:b/>
                <w:iCs/>
                <w:sz w:val="20"/>
                <w:szCs w:val="20"/>
              </w:rPr>
              <w:t>Variable</w:t>
            </w:r>
          </w:p>
        </w:tc>
        <w:tc>
          <w:tcPr>
            <w:tcW w:w="900" w:type="dxa"/>
            <w:tcBorders>
              <w:top w:val="single" w:sz="4" w:space="0" w:color="auto"/>
              <w:left w:val="single" w:sz="4" w:space="0" w:color="auto"/>
              <w:bottom w:val="single" w:sz="4" w:space="0" w:color="auto"/>
              <w:right w:val="single" w:sz="4" w:space="0" w:color="auto"/>
            </w:tcBorders>
            <w:hideMark/>
          </w:tcPr>
          <w:p w14:paraId="051BE7A4" w14:textId="77777777" w:rsidR="00A03B1B" w:rsidRPr="00A03B1B" w:rsidRDefault="00A03B1B" w:rsidP="00A03B1B">
            <w:pPr>
              <w:spacing w:after="60"/>
              <w:rPr>
                <w:b/>
                <w:iCs/>
                <w:sz w:val="20"/>
                <w:szCs w:val="20"/>
              </w:rPr>
            </w:pPr>
            <w:r w:rsidRPr="00A03B1B">
              <w:rPr>
                <w:b/>
                <w:iCs/>
                <w:sz w:val="20"/>
                <w:szCs w:val="20"/>
              </w:rPr>
              <w:t>Unit</w:t>
            </w:r>
          </w:p>
        </w:tc>
        <w:tc>
          <w:tcPr>
            <w:tcW w:w="6427" w:type="dxa"/>
            <w:tcBorders>
              <w:top w:val="single" w:sz="4" w:space="0" w:color="auto"/>
              <w:left w:val="single" w:sz="4" w:space="0" w:color="auto"/>
              <w:bottom w:val="single" w:sz="4" w:space="0" w:color="auto"/>
              <w:right w:val="single" w:sz="4" w:space="0" w:color="auto"/>
            </w:tcBorders>
            <w:hideMark/>
          </w:tcPr>
          <w:p w14:paraId="1A923C3F" w14:textId="77777777" w:rsidR="00A03B1B" w:rsidRPr="00A03B1B" w:rsidRDefault="00A03B1B" w:rsidP="00A03B1B">
            <w:pPr>
              <w:spacing w:after="60"/>
              <w:rPr>
                <w:b/>
                <w:iCs/>
                <w:sz w:val="20"/>
                <w:szCs w:val="20"/>
              </w:rPr>
            </w:pPr>
            <w:r w:rsidRPr="00A03B1B">
              <w:rPr>
                <w:b/>
                <w:iCs/>
                <w:sz w:val="20"/>
                <w:szCs w:val="20"/>
              </w:rPr>
              <w:t>Definition</w:t>
            </w:r>
          </w:p>
        </w:tc>
      </w:tr>
      <w:tr w:rsidR="00A03B1B" w:rsidRPr="00A03B1B" w14:paraId="4B948922" w14:textId="77777777" w:rsidTr="00B31BB1">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556C70FF" w14:textId="77777777" w:rsidR="00A03B1B" w:rsidRPr="00A03B1B" w:rsidRDefault="00A03B1B" w:rsidP="00A03B1B">
            <w:pPr>
              <w:spacing w:after="60"/>
              <w:rPr>
                <w:i/>
                <w:iCs/>
                <w:sz w:val="20"/>
                <w:szCs w:val="20"/>
              </w:rPr>
            </w:pPr>
            <w:r w:rsidRPr="00A03B1B">
              <w:rPr>
                <w:i/>
                <w:iCs/>
                <w:sz w:val="20"/>
                <w:szCs w:val="20"/>
              </w:rPr>
              <w:t>μ*</w:t>
            </w:r>
          </w:p>
        </w:tc>
        <w:tc>
          <w:tcPr>
            <w:tcW w:w="900" w:type="dxa"/>
            <w:tcBorders>
              <w:top w:val="single" w:sz="4" w:space="0" w:color="auto"/>
              <w:left w:val="single" w:sz="4" w:space="0" w:color="auto"/>
              <w:bottom w:val="single" w:sz="4" w:space="0" w:color="auto"/>
              <w:right w:val="single" w:sz="4" w:space="0" w:color="auto"/>
            </w:tcBorders>
            <w:vAlign w:val="center"/>
            <w:hideMark/>
          </w:tcPr>
          <w:p w14:paraId="3C37C186" w14:textId="77777777" w:rsidR="00A03B1B" w:rsidRPr="00A03B1B" w:rsidRDefault="00A03B1B" w:rsidP="00A03B1B">
            <w:pPr>
              <w:rPr>
                <w:iCs/>
                <w:sz w:val="20"/>
                <w:szCs w:val="20"/>
              </w:rPr>
            </w:pPr>
            <w:r w:rsidRPr="00A03B1B">
              <w:rPr>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4208182F" w14:textId="77777777" w:rsidR="00A03B1B" w:rsidRPr="00A03B1B" w:rsidRDefault="00A03B1B" w:rsidP="00A03B1B">
            <w:pPr>
              <w:spacing w:after="60"/>
              <w:rPr>
                <w:iCs/>
                <w:sz w:val="20"/>
                <w:szCs w:val="20"/>
              </w:rPr>
            </w:pPr>
            <w:r w:rsidRPr="00A03B1B">
              <w:rPr>
                <w:iCs/>
                <w:sz w:val="20"/>
                <w:szCs w:val="20"/>
              </w:rPr>
              <w:t>The mean value used for the calculation of the AORDC as determined using the regression fit method described above.</w:t>
            </w:r>
          </w:p>
        </w:tc>
      </w:tr>
      <w:tr w:rsidR="00A03B1B" w:rsidRPr="00A03B1B" w14:paraId="4C2C7652" w14:textId="77777777" w:rsidTr="00B31BB1">
        <w:trPr>
          <w:cantSplit/>
        </w:trPr>
        <w:tc>
          <w:tcPr>
            <w:tcW w:w="1818" w:type="dxa"/>
            <w:tcBorders>
              <w:top w:val="single" w:sz="4" w:space="0" w:color="auto"/>
              <w:left w:val="single" w:sz="4" w:space="0" w:color="auto"/>
              <w:bottom w:val="single" w:sz="4" w:space="0" w:color="auto"/>
              <w:right w:val="single" w:sz="4" w:space="0" w:color="auto"/>
            </w:tcBorders>
            <w:vAlign w:val="center"/>
            <w:hideMark/>
          </w:tcPr>
          <w:p w14:paraId="1C5DB0D3" w14:textId="77777777" w:rsidR="00A03B1B" w:rsidRPr="00A03B1B" w:rsidRDefault="00A03B1B" w:rsidP="00A03B1B">
            <w:pPr>
              <w:spacing w:before="120" w:after="120"/>
              <w:rPr>
                <w:i/>
                <w:iCs/>
                <w:sz w:val="20"/>
                <w:szCs w:val="20"/>
              </w:rPr>
            </w:pPr>
            <w:r w:rsidRPr="00A03B1B">
              <w:rPr>
                <w:i/>
                <w:iCs/>
                <w:sz w:val="20"/>
                <w:szCs w:val="20"/>
              </w:rPr>
              <w:lastRenderedPageBreak/>
              <w:t>σ*</w:t>
            </w:r>
          </w:p>
        </w:tc>
        <w:tc>
          <w:tcPr>
            <w:tcW w:w="900" w:type="dxa"/>
            <w:tcBorders>
              <w:top w:val="single" w:sz="4" w:space="0" w:color="auto"/>
              <w:left w:val="single" w:sz="4" w:space="0" w:color="auto"/>
              <w:bottom w:val="single" w:sz="4" w:space="0" w:color="auto"/>
              <w:right w:val="single" w:sz="4" w:space="0" w:color="auto"/>
            </w:tcBorders>
            <w:vAlign w:val="center"/>
            <w:hideMark/>
          </w:tcPr>
          <w:p w14:paraId="51554F77" w14:textId="77777777" w:rsidR="00A03B1B" w:rsidRPr="00A03B1B" w:rsidRDefault="00A03B1B" w:rsidP="00A03B1B">
            <w:pPr>
              <w:rPr>
                <w:iCs/>
                <w:sz w:val="20"/>
                <w:szCs w:val="20"/>
              </w:rPr>
            </w:pPr>
            <w:r w:rsidRPr="00A03B1B">
              <w:rPr>
                <w:iCs/>
                <w:sz w:val="20"/>
                <w:szCs w:val="20"/>
              </w:rPr>
              <w:t>None</w:t>
            </w:r>
          </w:p>
        </w:tc>
        <w:tc>
          <w:tcPr>
            <w:tcW w:w="6427" w:type="dxa"/>
            <w:tcBorders>
              <w:top w:val="single" w:sz="4" w:space="0" w:color="auto"/>
              <w:left w:val="single" w:sz="4" w:space="0" w:color="auto"/>
              <w:bottom w:val="single" w:sz="4" w:space="0" w:color="auto"/>
              <w:right w:val="single" w:sz="4" w:space="0" w:color="auto"/>
            </w:tcBorders>
            <w:hideMark/>
          </w:tcPr>
          <w:p w14:paraId="50D666A4" w14:textId="77777777" w:rsidR="00A03B1B" w:rsidRPr="00A03B1B" w:rsidRDefault="00A03B1B" w:rsidP="00A03B1B">
            <w:pPr>
              <w:spacing w:after="60"/>
              <w:rPr>
                <w:iCs/>
                <w:sz w:val="20"/>
                <w:szCs w:val="20"/>
              </w:rPr>
            </w:pPr>
            <w:r w:rsidRPr="00A03B1B">
              <w:rPr>
                <w:iCs/>
                <w:sz w:val="20"/>
                <w:szCs w:val="20"/>
              </w:rPr>
              <w:t>The standard deviation used for the calculation of the AORDC as determined using the regression fit method described above.</w:t>
            </w:r>
          </w:p>
        </w:tc>
      </w:tr>
    </w:tbl>
    <w:p w14:paraId="60C41256" w14:textId="77777777" w:rsidR="00A03B1B" w:rsidRPr="00A03B1B" w:rsidRDefault="00A03B1B" w:rsidP="00A03B1B">
      <w:pPr>
        <w:spacing w:before="240" w:after="240"/>
        <w:ind w:left="1440" w:hanging="720"/>
      </w:pPr>
      <w:r w:rsidRPr="00A03B1B">
        <w:t>(c)</w:t>
      </w:r>
      <w:r w:rsidRPr="00A03B1B">
        <w:tab/>
        <w:t>Calculate points on the regression curve in 1 MW increments for any observed reserve level &gt;= 3,000 MW and price &gt;$0.01/MWh.  These points form the AORDC.</w:t>
      </w:r>
    </w:p>
    <w:p w14:paraId="5D005252" w14:textId="77777777" w:rsidR="00A03B1B" w:rsidRPr="00A03B1B" w:rsidRDefault="00A03B1B" w:rsidP="00A03B1B">
      <w:pPr>
        <w:spacing w:before="240" w:after="240"/>
        <w:ind w:left="720" w:hanging="720"/>
        <w:rPr>
          <w:iCs/>
        </w:rPr>
      </w:pPr>
      <w:r w:rsidRPr="00A03B1B">
        <w:rPr>
          <w:iCs/>
        </w:rPr>
        <w:t>(7)</w:t>
      </w:r>
      <w:r w:rsidRPr="00A03B1B">
        <w:rPr>
          <w:iCs/>
        </w:rPr>
        <w:tab/>
        <w:t>ERCOT shall disaggregate the AORDC developed pursuant to paragraph (6) above into individual ASDCs for each Ancillary Service product as follows:</w:t>
      </w:r>
    </w:p>
    <w:p w14:paraId="7062EEE6" w14:textId="77777777" w:rsidR="00A03B1B" w:rsidRPr="00A03B1B" w:rsidRDefault="00A03B1B" w:rsidP="00A03B1B">
      <w:pPr>
        <w:spacing w:before="120" w:after="120"/>
        <w:ind w:left="1413" w:hanging="720"/>
        <w:rPr>
          <w:iCs/>
        </w:rPr>
      </w:pPr>
      <w:r w:rsidRPr="00A03B1B">
        <w:rPr>
          <w:iCs/>
        </w:rPr>
        <w:t>(a)</w:t>
      </w:r>
      <w:r w:rsidRPr="00A03B1B">
        <w:rPr>
          <w:iCs/>
        </w:rPr>
        <w:tab/>
        <w:t xml:space="preserve">Using the required percentage of Reg-Up, the maximum percentages of RRS and ECRS, and the minimum quantities of required Non-Spin and ECRS, the quantities of each Ancillary </w:t>
      </w:r>
      <w:r w:rsidRPr="00A03B1B">
        <w:t>Service</w:t>
      </w:r>
      <w:r w:rsidRPr="00A03B1B">
        <w:rPr>
          <w:iCs/>
        </w:rPr>
        <w:t xml:space="preserve"> product procured until the Minimum Contingency Level (MCL) is satisfied are calculated as follows:</w:t>
      </w:r>
    </w:p>
    <w:p w14:paraId="1E73E8F7" w14:textId="77777777" w:rsidR="00A03B1B" w:rsidRPr="00A03B1B" w:rsidRDefault="00A03B1B" w:rsidP="00A03B1B">
      <w:pPr>
        <w:spacing w:before="120" w:after="120"/>
        <w:ind w:left="693"/>
        <w:rPr>
          <w:iCs/>
        </w:rPr>
      </w:pPr>
      <w:r w:rsidRPr="00A03B1B">
        <w:rPr>
          <w:iCs/>
        </w:rPr>
        <w:t>If, RUPCT * RUREQ + RRSPCTMAX * RRSREQ + ECRSPCTMAX * ECRSREQ + NSMWMIN &lt; MCL:</w:t>
      </w:r>
    </w:p>
    <w:p w14:paraId="5FBD0580" w14:textId="77777777" w:rsidR="00A03B1B" w:rsidRPr="00A03B1B" w:rsidRDefault="00A03B1B" w:rsidP="00A03B1B">
      <w:pPr>
        <w:spacing w:before="120" w:after="120"/>
        <w:ind w:left="783"/>
        <w:rPr>
          <w:iCs/>
        </w:rPr>
      </w:pPr>
      <w:r w:rsidRPr="00A03B1B">
        <w:rPr>
          <w:iCs/>
        </w:rPr>
        <w:tab/>
        <w:t>RUMW = RUPCT * RUREQ</w:t>
      </w:r>
    </w:p>
    <w:p w14:paraId="7188DB0F" w14:textId="77777777" w:rsidR="00A03B1B" w:rsidRPr="00A03B1B" w:rsidRDefault="00A03B1B" w:rsidP="00A03B1B">
      <w:pPr>
        <w:spacing w:before="120" w:after="120"/>
        <w:ind w:left="783"/>
        <w:rPr>
          <w:iCs/>
        </w:rPr>
      </w:pPr>
      <w:r w:rsidRPr="00A03B1B">
        <w:rPr>
          <w:iCs/>
        </w:rPr>
        <w:tab/>
        <w:t>ECRSMW = ECRSPCTMAX * ECRSREQ</w:t>
      </w:r>
    </w:p>
    <w:p w14:paraId="2A48CD4E" w14:textId="77777777" w:rsidR="00A03B1B" w:rsidRPr="00A03B1B" w:rsidRDefault="00A03B1B" w:rsidP="00A03B1B">
      <w:pPr>
        <w:spacing w:before="120" w:after="120"/>
        <w:ind w:left="783"/>
        <w:rPr>
          <w:iCs/>
        </w:rPr>
      </w:pPr>
      <w:r w:rsidRPr="00A03B1B">
        <w:rPr>
          <w:iCs/>
        </w:rPr>
        <w:tab/>
        <w:t>RRSMW = RRSPCTMAX * RRSREQ</w:t>
      </w:r>
    </w:p>
    <w:p w14:paraId="45F8F0BE" w14:textId="77777777" w:rsidR="00A03B1B" w:rsidRPr="00A03B1B" w:rsidRDefault="00A03B1B" w:rsidP="00A03B1B">
      <w:pPr>
        <w:spacing w:before="120" w:after="120"/>
        <w:ind w:left="783"/>
        <w:rPr>
          <w:iCs/>
        </w:rPr>
      </w:pPr>
      <w:r w:rsidRPr="00A03B1B">
        <w:rPr>
          <w:iCs/>
        </w:rPr>
        <w:tab/>
        <w:t>NSMW = MCL – RUMW – RRSMW – ECRSMW</w:t>
      </w:r>
    </w:p>
    <w:p w14:paraId="7A3886D5" w14:textId="77777777" w:rsidR="00A03B1B" w:rsidRPr="00A03B1B" w:rsidRDefault="00A03B1B" w:rsidP="00A03B1B">
      <w:pPr>
        <w:spacing w:before="120" w:after="120"/>
        <w:ind w:left="693"/>
        <w:rPr>
          <w:iCs/>
        </w:rPr>
      </w:pPr>
      <w:r w:rsidRPr="00A03B1B">
        <w:rPr>
          <w:iCs/>
        </w:rPr>
        <w:t>Else, if RUPCT * RUREQ + RRSPCTMAX * RRSREQ + ECRSMWMIN + NSMWMIN &gt; MCL:</w:t>
      </w:r>
    </w:p>
    <w:p w14:paraId="6599831A" w14:textId="77777777" w:rsidR="00A03B1B" w:rsidRPr="00A03B1B" w:rsidRDefault="00A03B1B" w:rsidP="00A03B1B">
      <w:pPr>
        <w:spacing w:before="120" w:after="120"/>
        <w:ind w:left="1413"/>
        <w:rPr>
          <w:iCs/>
        </w:rPr>
      </w:pPr>
      <w:r w:rsidRPr="00A03B1B">
        <w:rPr>
          <w:iCs/>
        </w:rPr>
        <w:t>RUMW = RUPCT * RUREQ</w:t>
      </w:r>
    </w:p>
    <w:p w14:paraId="4D4761AC" w14:textId="77777777" w:rsidR="00A03B1B" w:rsidRPr="00A03B1B" w:rsidRDefault="00A03B1B" w:rsidP="00A03B1B">
      <w:pPr>
        <w:spacing w:before="120" w:after="120"/>
        <w:ind w:left="1413"/>
        <w:rPr>
          <w:iCs/>
        </w:rPr>
      </w:pPr>
      <w:r w:rsidRPr="00A03B1B">
        <w:rPr>
          <w:iCs/>
        </w:rPr>
        <w:t>ECRSMW = ECRSMWMIN</w:t>
      </w:r>
    </w:p>
    <w:p w14:paraId="467AEC89" w14:textId="77777777" w:rsidR="00A03B1B" w:rsidRPr="00A03B1B" w:rsidRDefault="00A03B1B" w:rsidP="00A03B1B">
      <w:pPr>
        <w:spacing w:before="120" w:after="120"/>
        <w:ind w:left="1413"/>
        <w:rPr>
          <w:iCs/>
        </w:rPr>
      </w:pPr>
      <w:r w:rsidRPr="00A03B1B">
        <w:rPr>
          <w:iCs/>
        </w:rPr>
        <w:t>RRSMW = RRSPCTMAX * RRSREQ – (RRSPCTMAX * RRSREQ + RUPCT * RUREQ – (MCL – ECRSMWMIN – NSMWMIN))</w:t>
      </w:r>
    </w:p>
    <w:p w14:paraId="74D11091" w14:textId="77777777" w:rsidR="00A03B1B" w:rsidRPr="00A03B1B" w:rsidRDefault="00A03B1B" w:rsidP="00A03B1B">
      <w:pPr>
        <w:spacing w:before="120" w:after="120"/>
        <w:ind w:left="1413"/>
        <w:rPr>
          <w:iCs/>
        </w:rPr>
      </w:pPr>
      <w:r w:rsidRPr="00A03B1B">
        <w:rPr>
          <w:iCs/>
        </w:rPr>
        <w:t>NSMW = NSMWMIN</w:t>
      </w:r>
    </w:p>
    <w:p w14:paraId="137591D9" w14:textId="77777777" w:rsidR="00A03B1B" w:rsidRPr="00A03B1B" w:rsidRDefault="00A03B1B" w:rsidP="00A03B1B">
      <w:pPr>
        <w:spacing w:before="120" w:after="120"/>
        <w:ind w:left="693"/>
        <w:rPr>
          <w:iCs/>
        </w:rPr>
      </w:pPr>
      <w:r w:rsidRPr="00A03B1B">
        <w:rPr>
          <w:iCs/>
        </w:rPr>
        <w:t>Otherwise, if RUPCT * RUREQ + RRSPCTMAX * RRSREQ + ECRSPCTMAX * ECRSREQ + NSMWMIN &gt; MCL:</w:t>
      </w:r>
    </w:p>
    <w:p w14:paraId="2068FF63" w14:textId="77777777" w:rsidR="00A03B1B" w:rsidRPr="00A03B1B" w:rsidRDefault="00A03B1B" w:rsidP="00A03B1B">
      <w:pPr>
        <w:spacing w:before="120" w:after="120"/>
        <w:ind w:left="1413"/>
        <w:rPr>
          <w:iCs/>
        </w:rPr>
      </w:pPr>
      <w:r w:rsidRPr="00A03B1B">
        <w:rPr>
          <w:iCs/>
        </w:rPr>
        <w:t>RUMW = RUPCT * RUREQ</w:t>
      </w:r>
    </w:p>
    <w:p w14:paraId="771A2C5D" w14:textId="77777777" w:rsidR="00A03B1B" w:rsidRPr="00A03B1B" w:rsidRDefault="00A03B1B" w:rsidP="00A03B1B">
      <w:pPr>
        <w:spacing w:before="120" w:after="120"/>
        <w:ind w:left="1413"/>
        <w:rPr>
          <w:iCs/>
        </w:rPr>
      </w:pPr>
      <w:r w:rsidRPr="00A03B1B">
        <w:rPr>
          <w:iCs/>
        </w:rPr>
        <w:t xml:space="preserve">RRSMW = RRSPCTMAX * RRSREQ – 0.5(RUPCT*RUREQ + RRSPCTMAX * RRSREQ + ECRSPCTMAX * ECRSREQ – (MCL – NSMWMIN)) </w:t>
      </w:r>
    </w:p>
    <w:p w14:paraId="4224DCDA" w14:textId="77777777" w:rsidR="00A03B1B" w:rsidRPr="00A03B1B" w:rsidRDefault="00A03B1B" w:rsidP="00A03B1B">
      <w:pPr>
        <w:spacing w:before="120" w:after="120"/>
        <w:ind w:left="1413"/>
        <w:rPr>
          <w:iCs/>
        </w:rPr>
      </w:pPr>
      <w:r w:rsidRPr="00A03B1B">
        <w:rPr>
          <w:iCs/>
        </w:rPr>
        <w:lastRenderedPageBreak/>
        <w:t xml:space="preserve">ECRSMW = ECRSPCTMAX * ECRSREQ – 0.5(RUPCT*RUREQ + RRSPCTMAX * RRSREQ + ECRSPCTMAX * ECRSREQ – (MCL – NSMWMIN)) </w:t>
      </w:r>
    </w:p>
    <w:p w14:paraId="1B3974C9" w14:textId="77777777" w:rsidR="00A03B1B" w:rsidRPr="00A03B1B" w:rsidRDefault="00A03B1B" w:rsidP="00A03B1B">
      <w:pPr>
        <w:spacing w:before="120" w:after="120"/>
        <w:ind w:left="1413"/>
        <w:rPr>
          <w:iCs/>
        </w:rPr>
      </w:pPr>
      <w:r w:rsidRPr="00A03B1B">
        <w:rPr>
          <w:iCs/>
        </w:rPr>
        <w:t>NSMW = NSMWMIN</w:t>
      </w:r>
    </w:p>
    <w:p w14:paraId="0641F17B" w14:textId="77777777" w:rsidR="00A03B1B" w:rsidRPr="00A03B1B" w:rsidRDefault="00A03B1B" w:rsidP="00A03B1B">
      <w:pPr>
        <w:spacing w:before="120"/>
      </w:pPr>
      <w:r w:rsidRPr="00A03B1B">
        <w:t>The above variables are defined as follows:</w:t>
      </w: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896"/>
        <w:gridCol w:w="6362"/>
      </w:tblGrid>
      <w:tr w:rsidR="00A03B1B" w:rsidRPr="00A03B1B" w14:paraId="01A347BD" w14:textId="77777777" w:rsidTr="00B31BB1">
        <w:trPr>
          <w:cantSplit/>
          <w:tblHeader/>
        </w:trPr>
        <w:tc>
          <w:tcPr>
            <w:tcW w:w="1887" w:type="dxa"/>
            <w:tcBorders>
              <w:top w:val="single" w:sz="4" w:space="0" w:color="auto"/>
              <w:left w:val="single" w:sz="4" w:space="0" w:color="auto"/>
              <w:bottom w:val="single" w:sz="4" w:space="0" w:color="auto"/>
              <w:right w:val="single" w:sz="4" w:space="0" w:color="auto"/>
            </w:tcBorders>
            <w:hideMark/>
          </w:tcPr>
          <w:p w14:paraId="2AD9A07A" w14:textId="77777777" w:rsidR="00A03B1B" w:rsidRPr="00A03B1B" w:rsidRDefault="00A03B1B" w:rsidP="00A03B1B">
            <w:pPr>
              <w:spacing w:afterLines="60" w:after="144"/>
              <w:rPr>
                <w:b/>
                <w:iCs/>
                <w:sz w:val="20"/>
                <w:szCs w:val="20"/>
              </w:rPr>
            </w:pPr>
            <w:r w:rsidRPr="00A03B1B">
              <w:rPr>
                <w:b/>
                <w:iCs/>
                <w:sz w:val="20"/>
                <w:szCs w:val="20"/>
              </w:rPr>
              <w:t>Variable</w:t>
            </w:r>
          </w:p>
        </w:tc>
        <w:tc>
          <w:tcPr>
            <w:tcW w:w="896" w:type="dxa"/>
            <w:tcBorders>
              <w:top w:val="single" w:sz="4" w:space="0" w:color="auto"/>
              <w:left w:val="single" w:sz="4" w:space="0" w:color="auto"/>
              <w:bottom w:val="single" w:sz="4" w:space="0" w:color="auto"/>
              <w:right w:val="single" w:sz="4" w:space="0" w:color="auto"/>
            </w:tcBorders>
            <w:hideMark/>
          </w:tcPr>
          <w:p w14:paraId="79EE22E9" w14:textId="77777777" w:rsidR="00A03B1B" w:rsidRPr="00A03B1B" w:rsidRDefault="00A03B1B" w:rsidP="00A03B1B">
            <w:pPr>
              <w:spacing w:afterLines="60" w:after="144"/>
              <w:rPr>
                <w:b/>
                <w:iCs/>
                <w:sz w:val="20"/>
                <w:szCs w:val="20"/>
              </w:rPr>
            </w:pPr>
            <w:r w:rsidRPr="00A03B1B">
              <w:rPr>
                <w:b/>
                <w:iCs/>
                <w:sz w:val="20"/>
                <w:szCs w:val="20"/>
              </w:rPr>
              <w:t>Unit</w:t>
            </w:r>
          </w:p>
        </w:tc>
        <w:tc>
          <w:tcPr>
            <w:tcW w:w="6362" w:type="dxa"/>
            <w:tcBorders>
              <w:top w:val="single" w:sz="4" w:space="0" w:color="auto"/>
              <w:left w:val="single" w:sz="4" w:space="0" w:color="auto"/>
              <w:bottom w:val="single" w:sz="4" w:space="0" w:color="auto"/>
              <w:right w:val="single" w:sz="4" w:space="0" w:color="auto"/>
            </w:tcBorders>
            <w:hideMark/>
          </w:tcPr>
          <w:p w14:paraId="3FBE467F" w14:textId="77777777" w:rsidR="00A03B1B" w:rsidRPr="00A03B1B" w:rsidRDefault="00A03B1B" w:rsidP="00A03B1B">
            <w:pPr>
              <w:spacing w:afterLines="60" w:after="144"/>
              <w:rPr>
                <w:b/>
                <w:iCs/>
                <w:sz w:val="20"/>
                <w:szCs w:val="20"/>
              </w:rPr>
            </w:pPr>
            <w:r w:rsidRPr="00A03B1B">
              <w:rPr>
                <w:b/>
                <w:iCs/>
                <w:sz w:val="20"/>
                <w:szCs w:val="20"/>
              </w:rPr>
              <w:t>Definition</w:t>
            </w:r>
          </w:p>
        </w:tc>
      </w:tr>
      <w:tr w:rsidR="00A03B1B" w:rsidRPr="00A03B1B" w14:paraId="40B7312A" w14:textId="77777777" w:rsidTr="00B31BB1">
        <w:trPr>
          <w:cantSplit/>
        </w:trPr>
        <w:tc>
          <w:tcPr>
            <w:tcW w:w="1887" w:type="dxa"/>
            <w:tcBorders>
              <w:top w:val="single" w:sz="4" w:space="0" w:color="auto"/>
              <w:left w:val="single" w:sz="4" w:space="0" w:color="auto"/>
              <w:bottom w:val="single" w:sz="4" w:space="0" w:color="auto"/>
              <w:right w:val="single" w:sz="4" w:space="0" w:color="auto"/>
            </w:tcBorders>
            <w:hideMark/>
          </w:tcPr>
          <w:p w14:paraId="7003C9B7" w14:textId="77777777" w:rsidR="00A03B1B" w:rsidRPr="00A03B1B" w:rsidRDefault="00A03B1B" w:rsidP="00A03B1B">
            <w:pPr>
              <w:spacing w:afterLines="60" w:after="144"/>
              <w:rPr>
                <w:iCs/>
                <w:sz w:val="20"/>
                <w:szCs w:val="20"/>
              </w:rPr>
            </w:pPr>
            <w:r w:rsidRPr="00A03B1B">
              <w:rPr>
                <w:iCs/>
                <w:sz w:val="20"/>
                <w:szCs w:val="20"/>
              </w:rPr>
              <w:t>MCL</w:t>
            </w:r>
          </w:p>
        </w:tc>
        <w:tc>
          <w:tcPr>
            <w:tcW w:w="896" w:type="dxa"/>
            <w:tcBorders>
              <w:top w:val="single" w:sz="4" w:space="0" w:color="auto"/>
              <w:left w:val="single" w:sz="4" w:space="0" w:color="auto"/>
              <w:bottom w:val="single" w:sz="4" w:space="0" w:color="auto"/>
              <w:right w:val="single" w:sz="4" w:space="0" w:color="auto"/>
            </w:tcBorders>
            <w:hideMark/>
          </w:tcPr>
          <w:p w14:paraId="5C5E6A31"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D1CB0CB" w14:textId="77777777" w:rsidR="00A03B1B" w:rsidRPr="00A03B1B" w:rsidRDefault="00A03B1B" w:rsidP="00A03B1B">
            <w:pPr>
              <w:spacing w:afterLines="60" w:after="144"/>
              <w:rPr>
                <w:iCs/>
                <w:sz w:val="20"/>
                <w:szCs w:val="20"/>
              </w:rPr>
            </w:pPr>
            <w:r w:rsidRPr="00A03B1B">
              <w:rPr>
                <w:i/>
                <w:sz w:val="20"/>
                <w:szCs w:val="20"/>
              </w:rPr>
              <w:t>Minimum Contingency Level</w:t>
            </w:r>
            <w:r w:rsidRPr="00A03B1B">
              <w:rPr>
                <w:iCs/>
                <w:sz w:val="20"/>
                <w:szCs w:val="20"/>
              </w:rPr>
              <w:t xml:space="preserve"> – the minimum </w:t>
            </w:r>
            <w:proofErr w:type="gramStart"/>
            <w:r w:rsidRPr="00A03B1B">
              <w:rPr>
                <w:iCs/>
                <w:sz w:val="20"/>
                <w:szCs w:val="20"/>
              </w:rPr>
              <w:t>amount</w:t>
            </w:r>
            <w:proofErr w:type="gramEnd"/>
            <w:r w:rsidRPr="00A03B1B">
              <w:rPr>
                <w:iCs/>
                <w:sz w:val="20"/>
                <w:szCs w:val="20"/>
              </w:rPr>
              <w:t xml:space="preserve"> of reserves that ERCOT considers necessary to avoid a system-wide failure. This value is set at 3,000 MW.</w:t>
            </w:r>
          </w:p>
        </w:tc>
      </w:tr>
      <w:tr w:rsidR="00A03B1B" w:rsidRPr="00A03B1B" w14:paraId="3324C564" w14:textId="77777777" w:rsidTr="00B31BB1">
        <w:trPr>
          <w:cantSplit/>
        </w:trPr>
        <w:tc>
          <w:tcPr>
            <w:tcW w:w="1887" w:type="dxa"/>
            <w:tcBorders>
              <w:top w:val="single" w:sz="4" w:space="0" w:color="auto"/>
              <w:left w:val="single" w:sz="4" w:space="0" w:color="auto"/>
              <w:bottom w:val="single" w:sz="4" w:space="0" w:color="auto"/>
              <w:right w:val="single" w:sz="4" w:space="0" w:color="auto"/>
            </w:tcBorders>
            <w:hideMark/>
          </w:tcPr>
          <w:p w14:paraId="4EE5F4CB" w14:textId="77777777" w:rsidR="00A03B1B" w:rsidRPr="00A03B1B" w:rsidRDefault="00A03B1B" w:rsidP="00A03B1B">
            <w:pPr>
              <w:spacing w:afterLines="60" w:after="144"/>
              <w:rPr>
                <w:sz w:val="20"/>
                <w:szCs w:val="20"/>
              </w:rPr>
            </w:pPr>
            <w:r w:rsidRPr="00A03B1B">
              <w:rPr>
                <w:sz w:val="20"/>
                <w:szCs w:val="20"/>
              </w:rPr>
              <w:t>RUREQ</w:t>
            </w:r>
          </w:p>
        </w:tc>
        <w:tc>
          <w:tcPr>
            <w:tcW w:w="896" w:type="dxa"/>
            <w:tcBorders>
              <w:top w:val="single" w:sz="4" w:space="0" w:color="auto"/>
              <w:left w:val="single" w:sz="4" w:space="0" w:color="auto"/>
              <w:bottom w:val="single" w:sz="4" w:space="0" w:color="auto"/>
              <w:right w:val="single" w:sz="4" w:space="0" w:color="auto"/>
            </w:tcBorders>
            <w:hideMark/>
          </w:tcPr>
          <w:p w14:paraId="66ECF619"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BA9FB91" w14:textId="77777777" w:rsidR="00A03B1B" w:rsidRPr="00A03B1B" w:rsidRDefault="00A03B1B" w:rsidP="00A03B1B">
            <w:pPr>
              <w:spacing w:afterLines="60" w:after="144"/>
              <w:rPr>
                <w:iCs/>
                <w:sz w:val="20"/>
                <w:szCs w:val="20"/>
              </w:rPr>
            </w:pPr>
            <w:r w:rsidRPr="00A03B1B">
              <w:rPr>
                <w:iCs/>
                <w:sz w:val="20"/>
                <w:szCs w:val="20"/>
              </w:rPr>
              <w:t xml:space="preserve">Total capacity of Reg-Up in the Ancillary Service Plan </w:t>
            </w:r>
          </w:p>
        </w:tc>
      </w:tr>
      <w:tr w:rsidR="00A03B1B" w:rsidRPr="00A03B1B" w14:paraId="643711B0"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4B54D65" w14:textId="77777777" w:rsidR="00A03B1B" w:rsidRPr="00A03B1B" w:rsidRDefault="00A03B1B" w:rsidP="00A03B1B">
            <w:pPr>
              <w:spacing w:afterLines="60" w:after="144"/>
              <w:rPr>
                <w:sz w:val="20"/>
                <w:szCs w:val="20"/>
              </w:rPr>
            </w:pPr>
            <w:r w:rsidRPr="00A03B1B">
              <w:rPr>
                <w:sz w:val="20"/>
                <w:szCs w:val="20"/>
              </w:rPr>
              <w:t>RRSREQ</w:t>
            </w:r>
          </w:p>
        </w:tc>
        <w:tc>
          <w:tcPr>
            <w:tcW w:w="896" w:type="dxa"/>
            <w:tcBorders>
              <w:top w:val="single" w:sz="4" w:space="0" w:color="auto"/>
              <w:left w:val="single" w:sz="4" w:space="0" w:color="auto"/>
              <w:bottom w:val="single" w:sz="4" w:space="0" w:color="auto"/>
              <w:right w:val="single" w:sz="4" w:space="0" w:color="auto"/>
            </w:tcBorders>
            <w:hideMark/>
          </w:tcPr>
          <w:p w14:paraId="5A66DAC8"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36E40240" w14:textId="77777777" w:rsidR="00A03B1B" w:rsidRPr="00A03B1B" w:rsidRDefault="00A03B1B" w:rsidP="00A03B1B">
            <w:pPr>
              <w:spacing w:afterLines="60" w:after="144"/>
              <w:rPr>
                <w:iCs/>
                <w:sz w:val="20"/>
                <w:szCs w:val="20"/>
              </w:rPr>
            </w:pPr>
            <w:r w:rsidRPr="00A03B1B">
              <w:rPr>
                <w:iCs/>
                <w:sz w:val="20"/>
                <w:szCs w:val="20"/>
              </w:rPr>
              <w:t>Total capacity of RRS in the Ancillary Service Plan</w:t>
            </w:r>
          </w:p>
        </w:tc>
      </w:tr>
      <w:tr w:rsidR="00A03B1B" w:rsidRPr="00A03B1B" w14:paraId="73178B62"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FAE6EDF" w14:textId="77777777" w:rsidR="00A03B1B" w:rsidRPr="00A03B1B" w:rsidRDefault="00A03B1B" w:rsidP="00A03B1B">
            <w:pPr>
              <w:spacing w:afterLines="60" w:after="144"/>
              <w:rPr>
                <w:sz w:val="20"/>
                <w:szCs w:val="20"/>
              </w:rPr>
            </w:pPr>
            <w:r w:rsidRPr="00A03B1B">
              <w:rPr>
                <w:sz w:val="20"/>
                <w:szCs w:val="20"/>
              </w:rPr>
              <w:t>ECRSREQ</w:t>
            </w:r>
          </w:p>
        </w:tc>
        <w:tc>
          <w:tcPr>
            <w:tcW w:w="896" w:type="dxa"/>
            <w:tcBorders>
              <w:top w:val="single" w:sz="4" w:space="0" w:color="auto"/>
              <w:left w:val="single" w:sz="4" w:space="0" w:color="auto"/>
              <w:bottom w:val="single" w:sz="4" w:space="0" w:color="auto"/>
              <w:right w:val="single" w:sz="4" w:space="0" w:color="auto"/>
            </w:tcBorders>
            <w:hideMark/>
          </w:tcPr>
          <w:p w14:paraId="51E023FF"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1ED1D650" w14:textId="77777777" w:rsidR="00A03B1B" w:rsidRPr="00A03B1B" w:rsidRDefault="00A03B1B" w:rsidP="00A03B1B">
            <w:pPr>
              <w:spacing w:afterLines="60" w:after="144"/>
              <w:rPr>
                <w:iCs/>
                <w:sz w:val="20"/>
                <w:szCs w:val="20"/>
              </w:rPr>
            </w:pPr>
            <w:r w:rsidRPr="00A03B1B">
              <w:rPr>
                <w:iCs/>
                <w:sz w:val="20"/>
                <w:szCs w:val="20"/>
              </w:rPr>
              <w:t>Total capacity of ECRS in the Ancillary Service Plan</w:t>
            </w:r>
          </w:p>
        </w:tc>
      </w:tr>
      <w:tr w:rsidR="00A03B1B" w:rsidRPr="00A03B1B" w14:paraId="70596251" w14:textId="77777777" w:rsidTr="00B31BB1">
        <w:trPr>
          <w:cantSplit/>
        </w:trPr>
        <w:tc>
          <w:tcPr>
            <w:tcW w:w="1887" w:type="dxa"/>
            <w:tcBorders>
              <w:top w:val="single" w:sz="4" w:space="0" w:color="auto"/>
              <w:left w:val="single" w:sz="4" w:space="0" w:color="auto"/>
              <w:bottom w:val="single" w:sz="4" w:space="0" w:color="auto"/>
              <w:right w:val="single" w:sz="4" w:space="0" w:color="auto"/>
            </w:tcBorders>
            <w:hideMark/>
          </w:tcPr>
          <w:p w14:paraId="694B2403" w14:textId="77777777" w:rsidR="00A03B1B" w:rsidRPr="00A03B1B" w:rsidRDefault="00A03B1B" w:rsidP="00A03B1B">
            <w:pPr>
              <w:spacing w:afterLines="60" w:after="144"/>
              <w:rPr>
                <w:sz w:val="20"/>
                <w:szCs w:val="20"/>
              </w:rPr>
            </w:pPr>
            <w:r w:rsidRPr="00A03B1B">
              <w:rPr>
                <w:sz w:val="20"/>
                <w:szCs w:val="20"/>
              </w:rPr>
              <w:t>RUPCT</w:t>
            </w:r>
          </w:p>
        </w:tc>
        <w:tc>
          <w:tcPr>
            <w:tcW w:w="896" w:type="dxa"/>
            <w:tcBorders>
              <w:top w:val="single" w:sz="4" w:space="0" w:color="auto"/>
              <w:left w:val="single" w:sz="4" w:space="0" w:color="auto"/>
              <w:bottom w:val="single" w:sz="4" w:space="0" w:color="auto"/>
              <w:right w:val="single" w:sz="4" w:space="0" w:color="auto"/>
            </w:tcBorders>
            <w:hideMark/>
          </w:tcPr>
          <w:p w14:paraId="02B17936" w14:textId="77777777" w:rsidR="00A03B1B" w:rsidRPr="00A03B1B" w:rsidRDefault="00A03B1B" w:rsidP="00A03B1B">
            <w:pPr>
              <w:spacing w:afterLines="60" w:after="144"/>
              <w:rPr>
                <w:iCs/>
                <w:sz w:val="20"/>
                <w:szCs w:val="20"/>
              </w:rPr>
            </w:pPr>
            <w:r w:rsidRPr="00A03B1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6D83B23B" w14:textId="77777777" w:rsidR="00A03B1B" w:rsidRPr="00A03B1B" w:rsidRDefault="00A03B1B" w:rsidP="00A03B1B">
            <w:pPr>
              <w:spacing w:afterLines="60" w:after="144"/>
              <w:rPr>
                <w:iCs/>
                <w:sz w:val="20"/>
                <w:szCs w:val="20"/>
              </w:rPr>
            </w:pPr>
            <w:r w:rsidRPr="00A03B1B">
              <w:rPr>
                <w:iCs/>
                <w:sz w:val="20"/>
                <w:szCs w:val="20"/>
              </w:rPr>
              <w:t>Fixed percentage of Reg-Up included in the MCL</w:t>
            </w:r>
          </w:p>
        </w:tc>
      </w:tr>
      <w:tr w:rsidR="00A03B1B" w:rsidRPr="00A03B1B" w14:paraId="3A9AA9D3"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301DA8F3" w14:textId="77777777" w:rsidR="00A03B1B" w:rsidRPr="00A03B1B" w:rsidRDefault="00A03B1B" w:rsidP="00A03B1B">
            <w:pPr>
              <w:spacing w:afterLines="60" w:after="144"/>
              <w:rPr>
                <w:sz w:val="20"/>
                <w:szCs w:val="20"/>
              </w:rPr>
            </w:pPr>
            <w:r w:rsidRPr="00A03B1B">
              <w:rPr>
                <w:sz w:val="20"/>
                <w:szCs w:val="20"/>
              </w:rPr>
              <w:t>RRSPCTMAX</w:t>
            </w:r>
          </w:p>
        </w:tc>
        <w:tc>
          <w:tcPr>
            <w:tcW w:w="896" w:type="dxa"/>
            <w:tcBorders>
              <w:top w:val="single" w:sz="4" w:space="0" w:color="auto"/>
              <w:left w:val="single" w:sz="4" w:space="0" w:color="auto"/>
              <w:bottom w:val="single" w:sz="4" w:space="0" w:color="auto"/>
              <w:right w:val="single" w:sz="4" w:space="0" w:color="auto"/>
            </w:tcBorders>
            <w:hideMark/>
          </w:tcPr>
          <w:p w14:paraId="7CE73EED" w14:textId="77777777" w:rsidR="00A03B1B" w:rsidRPr="00A03B1B" w:rsidRDefault="00A03B1B" w:rsidP="00A03B1B">
            <w:pPr>
              <w:spacing w:afterLines="60" w:after="144"/>
              <w:rPr>
                <w:iCs/>
                <w:sz w:val="20"/>
                <w:szCs w:val="20"/>
              </w:rPr>
            </w:pPr>
            <w:r w:rsidRPr="00A03B1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4E660355" w14:textId="77777777" w:rsidR="00A03B1B" w:rsidRPr="00A03B1B" w:rsidRDefault="00A03B1B" w:rsidP="00A03B1B">
            <w:pPr>
              <w:spacing w:afterLines="60" w:after="144"/>
              <w:rPr>
                <w:iCs/>
                <w:sz w:val="20"/>
                <w:szCs w:val="20"/>
              </w:rPr>
            </w:pPr>
            <w:r w:rsidRPr="00A03B1B">
              <w:rPr>
                <w:iCs/>
                <w:sz w:val="20"/>
                <w:szCs w:val="20"/>
              </w:rPr>
              <w:t>Maximum RRS percentage included in the MCL</w:t>
            </w:r>
          </w:p>
        </w:tc>
      </w:tr>
      <w:tr w:rsidR="00A03B1B" w:rsidRPr="00A03B1B" w14:paraId="2ED56ABB"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5A71C43D" w14:textId="77777777" w:rsidR="00A03B1B" w:rsidRPr="00A03B1B" w:rsidRDefault="00A03B1B" w:rsidP="00A03B1B">
            <w:pPr>
              <w:spacing w:afterLines="60" w:after="144"/>
              <w:rPr>
                <w:sz w:val="20"/>
                <w:szCs w:val="20"/>
              </w:rPr>
            </w:pPr>
            <w:r w:rsidRPr="00A03B1B">
              <w:rPr>
                <w:sz w:val="20"/>
                <w:szCs w:val="20"/>
              </w:rPr>
              <w:t>ECRSPCTMAX</w:t>
            </w:r>
          </w:p>
        </w:tc>
        <w:tc>
          <w:tcPr>
            <w:tcW w:w="896" w:type="dxa"/>
            <w:tcBorders>
              <w:top w:val="single" w:sz="4" w:space="0" w:color="auto"/>
              <w:left w:val="single" w:sz="4" w:space="0" w:color="auto"/>
              <w:bottom w:val="single" w:sz="4" w:space="0" w:color="auto"/>
              <w:right w:val="single" w:sz="4" w:space="0" w:color="auto"/>
            </w:tcBorders>
            <w:hideMark/>
          </w:tcPr>
          <w:p w14:paraId="59824807" w14:textId="77777777" w:rsidR="00A03B1B" w:rsidRPr="00A03B1B" w:rsidRDefault="00A03B1B" w:rsidP="00A03B1B">
            <w:pPr>
              <w:spacing w:afterLines="60" w:after="144"/>
              <w:rPr>
                <w:iCs/>
                <w:sz w:val="20"/>
                <w:szCs w:val="20"/>
              </w:rPr>
            </w:pPr>
            <w:r w:rsidRPr="00A03B1B">
              <w:rPr>
                <w:iCs/>
                <w:sz w:val="20"/>
                <w:szCs w:val="20"/>
              </w:rPr>
              <w:t>%</w:t>
            </w:r>
          </w:p>
        </w:tc>
        <w:tc>
          <w:tcPr>
            <w:tcW w:w="6362" w:type="dxa"/>
            <w:tcBorders>
              <w:top w:val="single" w:sz="4" w:space="0" w:color="auto"/>
              <w:left w:val="single" w:sz="4" w:space="0" w:color="auto"/>
              <w:bottom w:val="single" w:sz="4" w:space="0" w:color="auto"/>
              <w:right w:val="single" w:sz="4" w:space="0" w:color="auto"/>
            </w:tcBorders>
            <w:hideMark/>
          </w:tcPr>
          <w:p w14:paraId="761215A6" w14:textId="77777777" w:rsidR="00A03B1B" w:rsidRPr="00A03B1B" w:rsidRDefault="00A03B1B" w:rsidP="00A03B1B">
            <w:pPr>
              <w:spacing w:afterLines="60" w:after="144"/>
              <w:rPr>
                <w:iCs/>
                <w:sz w:val="20"/>
                <w:szCs w:val="20"/>
              </w:rPr>
            </w:pPr>
            <w:r w:rsidRPr="00A03B1B">
              <w:rPr>
                <w:iCs/>
                <w:sz w:val="20"/>
                <w:szCs w:val="20"/>
              </w:rPr>
              <w:t>Maximum ECRS percentage included in the MCL</w:t>
            </w:r>
          </w:p>
        </w:tc>
      </w:tr>
      <w:tr w:rsidR="00A03B1B" w:rsidRPr="00A03B1B" w14:paraId="094AE7F0"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4C6C514A" w14:textId="77777777" w:rsidR="00A03B1B" w:rsidRPr="00A03B1B" w:rsidRDefault="00A03B1B" w:rsidP="00A03B1B">
            <w:pPr>
              <w:spacing w:afterLines="60" w:after="144"/>
              <w:rPr>
                <w:sz w:val="20"/>
                <w:szCs w:val="20"/>
              </w:rPr>
            </w:pPr>
            <w:r w:rsidRPr="00A03B1B">
              <w:rPr>
                <w:sz w:val="20"/>
                <w:szCs w:val="20"/>
              </w:rPr>
              <w:t>ECRSMWMIN</w:t>
            </w:r>
          </w:p>
        </w:tc>
        <w:tc>
          <w:tcPr>
            <w:tcW w:w="896" w:type="dxa"/>
            <w:tcBorders>
              <w:top w:val="single" w:sz="4" w:space="0" w:color="auto"/>
              <w:left w:val="single" w:sz="4" w:space="0" w:color="auto"/>
              <w:bottom w:val="single" w:sz="4" w:space="0" w:color="auto"/>
              <w:right w:val="single" w:sz="4" w:space="0" w:color="auto"/>
            </w:tcBorders>
            <w:hideMark/>
          </w:tcPr>
          <w:p w14:paraId="7277570D"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67537F63" w14:textId="77777777" w:rsidR="00A03B1B" w:rsidRPr="00A03B1B" w:rsidRDefault="00A03B1B" w:rsidP="00A03B1B">
            <w:pPr>
              <w:spacing w:afterLines="60" w:after="144"/>
              <w:rPr>
                <w:iCs/>
                <w:sz w:val="20"/>
                <w:szCs w:val="20"/>
              </w:rPr>
            </w:pPr>
            <w:r w:rsidRPr="00A03B1B">
              <w:rPr>
                <w:iCs/>
                <w:sz w:val="20"/>
                <w:szCs w:val="20"/>
              </w:rPr>
              <w:t>Minimum ECRS capacity included in the MCL</w:t>
            </w:r>
          </w:p>
        </w:tc>
      </w:tr>
      <w:tr w:rsidR="00A03B1B" w:rsidRPr="00A03B1B" w14:paraId="2F2888F0"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19B0960A" w14:textId="77777777" w:rsidR="00A03B1B" w:rsidRPr="00A03B1B" w:rsidRDefault="00A03B1B" w:rsidP="00A03B1B">
            <w:pPr>
              <w:spacing w:afterLines="60" w:after="144"/>
              <w:rPr>
                <w:sz w:val="20"/>
                <w:szCs w:val="20"/>
              </w:rPr>
            </w:pPr>
            <w:r w:rsidRPr="00A03B1B">
              <w:rPr>
                <w:sz w:val="20"/>
                <w:szCs w:val="20"/>
              </w:rPr>
              <w:t>NSMWMIN</w:t>
            </w:r>
          </w:p>
        </w:tc>
        <w:tc>
          <w:tcPr>
            <w:tcW w:w="896" w:type="dxa"/>
            <w:tcBorders>
              <w:top w:val="single" w:sz="4" w:space="0" w:color="auto"/>
              <w:left w:val="single" w:sz="4" w:space="0" w:color="auto"/>
              <w:bottom w:val="single" w:sz="4" w:space="0" w:color="auto"/>
              <w:right w:val="single" w:sz="4" w:space="0" w:color="auto"/>
            </w:tcBorders>
            <w:hideMark/>
          </w:tcPr>
          <w:p w14:paraId="2678CBC9"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32EA2CF" w14:textId="77777777" w:rsidR="00A03B1B" w:rsidRPr="00A03B1B" w:rsidRDefault="00A03B1B" w:rsidP="00A03B1B">
            <w:pPr>
              <w:spacing w:afterLines="60" w:after="144"/>
              <w:rPr>
                <w:iCs/>
                <w:sz w:val="20"/>
                <w:szCs w:val="20"/>
              </w:rPr>
            </w:pPr>
            <w:r w:rsidRPr="00A03B1B">
              <w:rPr>
                <w:iCs/>
                <w:sz w:val="20"/>
                <w:szCs w:val="20"/>
              </w:rPr>
              <w:t>Minimum Non-Spin capacity included in the MCL</w:t>
            </w:r>
          </w:p>
        </w:tc>
      </w:tr>
      <w:tr w:rsidR="00A03B1B" w:rsidRPr="00A03B1B" w14:paraId="385B4767" w14:textId="77777777" w:rsidTr="00B31BB1">
        <w:trPr>
          <w:cantSplit/>
        </w:trPr>
        <w:tc>
          <w:tcPr>
            <w:tcW w:w="1887" w:type="dxa"/>
            <w:tcBorders>
              <w:top w:val="single" w:sz="4" w:space="0" w:color="auto"/>
              <w:left w:val="single" w:sz="4" w:space="0" w:color="auto"/>
              <w:bottom w:val="single" w:sz="4" w:space="0" w:color="auto"/>
              <w:right w:val="single" w:sz="4" w:space="0" w:color="auto"/>
            </w:tcBorders>
            <w:hideMark/>
          </w:tcPr>
          <w:p w14:paraId="411A1956" w14:textId="77777777" w:rsidR="00A03B1B" w:rsidRPr="00A03B1B" w:rsidRDefault="00A03B1B" w:rsidP="00A03B1B">
            <w:pPr>
              <w:spacing w:afterLines="60" w:after="144"/>
              <w:rPr>
                <w:iCs/>
                <w:sz w:val="20"/>
                <w:szCs w:val="20"/>
              </w:rPr>
            </w:pPr>
            <w:r w:rsidRPr="00A03B1B">
              <w:rPr>
                <w:iCs/>
                <w:sz w:val="20"/>
                <w:szCs w:val="20"/>
              </w:rPr>
              <w:t>RUMW</w:t>
            </w:r>
          </w:p>
        </w:tc>
        <w:tc>
          <w:tcPr>
            <w:tcW w:w="896" w:type="dxa"/>
            <w:tcBorders>
              <w:top w:val="single" w:sz="4" w:space="0" w:color="auto"/>
              <w:left w:val="single" w:sz="4" w:space="0" w:color="auto"/>
              <w:bottom w:val="single" w:sz="4" w:space="0" w:color="auto"/>
              <w:right w:val="single" w:sz="4" w:space="0" w:color="auto"/>
            </w:tcBorders>
            <w:hideMark/>
          </w:tcPr>
          <w:p w14:paraId="214AC0ED"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4BD7FEEA" w14:textId="77777777" w:rsidR="00A03B1B" w:rsidRPr="00A03B1B" w:rsidRDefault="00A03B1B" w:rsidP="00A03B1B">
            <w:pPr>
              <w:spacing w:afterLines="60" w:after="144"/>
              <w:rPr>
                <w:iCs/>
                <w:sz w:val="20"/>
                <w:szCs w:val="20"/>
              </w:rPr>
            </w:pPr>
            <w:r w:rsidRPr="00A03B1B">
              <w:rPr>
                <w:iCs/>
                <w:sz w:val="20"/>
                <w:szCs w:val="20"/>
              </w:rPr>
              <w:t>Capacity of Reg-Up included in the MCL</w:t>
            </w:r>
          </w:p>
        </w:tc>
      </w:tr>
      <w:tr w:rsidR="00A03B1B" w:rsidRPr="00A03B1B" w14:paraId="7E2BB8EC"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20CEFF94" w14:textId="77777777" w:rsidR="00A03B1B" w:rsidRPr="00A03B1B" w:rsidRDefault="00A03B1B" w:rsidP="00A03B1B">
            <w:pPr>
              <w:spacing w:afterLines="60" w:after="144"/>
              <w:rPr>
                <w:iCs/>
                <w:sz w:val="20"/>
                <w:szCs w:val="20"/>
              </w:rPr>
            </w:pPr>
            <w:r w:rsidRPr="00A03B1B">
              <w:rPr>
                <w:iCs/>
                <w:sz w:val="20"/>
                <w:szCs w:val="20"/>
              </w:rPr>
              <w:t>RRSMW</w:t>
            </w:r>
          </w:p>
        </w:tc>
        <w:tc>
          <w:tcPr>
            <w:tcW w:w="896" w:type="dxa"/>
            <w:tcBorders>
              <w:top w:val="single" w:sz="4" w:space="0" w:color="auto"/>
              <w:left w:val="single" w:sz="4" w:space="0" w:color="auto"/>
              <w:bottom w:val="single" w:sz="4" w:space="0" w:color="auto"/>
              <w:right w:val="single" w:sz="4" w:space="0" w:color="auto"/>
            </w:tcBorders>
            <w:hideMark/>
          </w:tcPr>
          <w:p w14:paraId="402F9D58"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7DB404DE" w14:textId="77777777" w:rsidR="00A03B1B" w:rsidRPr="00A03B1B" w:rsidRDefault="00A03B1B" w:rsidP="00A03B1B">
            <w:pPr>
              <w:spacing w:afterLines="60" w:after="144"/>
              <w:rPr>
                <w:iCs/>
                <w:sz w:val="20"/>
                <w:szCs w:val="20"/>
              </w:rPr>
            </w:pPr>
            <w:r w:rsidRPr="00A03B1B">
              <w:rPr>
                <w:iCs/>
                <w:sz w:val="20"/>
                <w:szCs w:val="20"/>
              </w:rPr>
              <w:t>Capacity of RRS included in the MCL</w:t>
            </w:r>
          </w:p>
        </w:tc>
      </w:tr>
      <w:tr w:rsidR="00A03B1B" w:rsidRPr="00A03B1B" w14:paraId="26900FCE"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6E6234BC" w14:textId="77777777" w:rsidR="00A03B1B" w:rsidRPr="00A03B1B" w:rsidRDefault="00A03B1B" w:rsidP="00A03B1B">
            <w:pPr>
              <w:spacing w:afterLines="60" w:after="144"/>
              <w:rPr>
                <w:sz w:val="20"/>
                <w:szCs w:val="20"/>
              </w:rPr>
            </w:pPr>
            <w:r w:rsidRPr="00A03B1B">
              <w:rPr>
                <w:sz w:val="20"/>
                <w:szCs w:val="20"/>
              </w:rPr>
              <w:t>ECRSMW</w:t>
            </w:r>
          </w:p>
        </w:tc>
        <w:tc>
          <w:tcPr>
            <w:tcW w:w="896" w:type="dxa"/>
            <w:tcBorders>
              <w:top w:val="single" w:sz="4" w:space="0" w:color="auto"/>
              <w:left w:val="single" w:sz="4" w:space="0" w:color="auto"/>
              <w:bottom w:val="single" w:sz="4" w:space="0" w:color="auto"/>
              <w:right w:val="single" w:sz="4" w:space="0" w:color="auto"/>
            </w:tcBorders>
            <w:hideMark/>
          </w:tcPr>
          <w:p w14:paraId="488E0C01"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0C6F5803" w14:textId="77777777" w:rsidR="00A03B1B" w:rsidRPr="00A03B1B" w:rsidRDefault="00A03B1B" w:rsidP="00A03B1B">
            <w:pPr>
              <w:spacing w:afterLines="60" w:after="144"/>
              <w:rPr>
                <w:iCs/>
                <w:sz w:val="20"/>
                <w:szCs w:val="20"/>
              </w:rPr>
            </w:pPr>
            <w:r w:rsidRPr="00A03B1B">
              <w:rPr>
                <w:iCs/>
                <w:sz w:val="20"/>
                <w:szCs w:val="20"/>
              </w:rPr>
              <w:t>Capacity of ECRS included in the MCL</w:t>
            </w:r>
          </w:p>
        </w:tc>
      </w:tr>
      <w:tr w:rsidR="00A03B1B" w:rsidRPr="00A03B1B" w14:paraId="3123DE63" w14:textId="77777777" w:rsidTr="00B31BB1">
        <w:trPr>
          <w:cantSplit/>
        </w:trPr>
        <w:tc>
          <w:tcPr>
            <w:tcW w:w="1887" w:type="dxa"/>
            <w:tcBorders>
              <w:top w:val="single" w:sz="4" w:space="0" w:color="auto"/>
              <w:left w:val="single" w:sz="4" w:space="0" w:color="auto"/>
              <w:bottom w:val="single" w:sz="4" w:space="0" w:color="auto"/>
              <w:right w:val="single" w:sz="4" w:space="0" w:color="auto"/>
            </w:tcBorders>
            <w:vAlign w:val="center"/>
            <w:hideMark/>
          </w:tcPr>
          <w:p w14:paraId="7FBB2BD2" w14:textId="77777777" w:rsidR="00A03B1B" w:rsidRPr="00A03B1B" w:rsidRDefault="00A03B1B" w:rsidP="00A03B1B">
            <w:pPr>
              <w:spacing w:afterLines="60" w:after="144"/>
              <w:rPr>
                <w:sz w:val="20"/>
                <w:szCs w:val="20"/>
              </w:rPr>
            </w:pPr>
            <w:r w:rsidRPr="00A03B1B">
              <w:rPr>
                <w:sz w:val="20"/>
                <w:szCs w:val="20"/>
              </w:rPr>
              <w:t>NSMW</w:t>
            </w:r>
          </w:p>
        </w:tc>
        <w:tc>
          <w:tcPr>
            <w:tcW w:w="896" w:type="dxa"/>
            <w:tcBorders>
              <w:top w:val="single" w:sz="4" w:space="0" w:color="auto"/>
              <w:left w:val="single" w:sz="4" w:space="0" w:color="auto"/>
              <w:bottom w:val="single" w:sz="4" w:space="0" w:color="auto"/>
              <w:right w:val="single" w:sz="4" w:space="0" w:color="auto"/>
            </w:tcBorders>
            <w:hideMark/>
          </w:tcPr>
          <w:p w14:paraId="4A8D1D43" w14:textId="77777777" w:rsidR="00A03B1B" w:rsidRPr="00A03B1B" w:rsidRDefault="00A03B1B" w:rsidP="00A03B1B">
            <w:pPr>
              <w:spacing w:afterLines="60" w:after="144"/>
              <w:rPr>
                <w:iCs/>
                <w:sz w:val="20"/>
                <w:szCs w:val="20"/>
              </w:rPr>
            </w:pPr>
            <w:r w:rsidRPr="00A03B1B">
              <w:rPr>
                <w:iCs/>
                <w:sz w:val="20"/>
                <w:szCs w:val="20"/>
              </w:rPr>
              <w:t>MW</w:t>
            </w:r>
          </w:p>
        </w:tc>
        <w:tc>
          <w:tcPr>
            <w:tcW w:w="6362" w:type="dxa"/>
            <w:tcBorders>
              <w:top w:val="single" w:sz="4" w:space="0" w:color="auto"/>
              <w:left w:val="single" w:sz="4" w:space="0" w:color="auto"/>
              <w:bottom w:val="single" w:sz="4" w:space="0" w:color="auto"/>
              <w:right w:val="single" w:sz="4" w:space="0" w:color="auto"/>
            </w:tcBorders>
            <w:hideMark/>
          </w:tcPr>
          <w:p w14:paraId="22A8647D" w14:textId="77777777" w:rsidR="00A03B1B" w:rsidRPr="00A03B1B" w:rsidRDefault="00A03B1B" w:rsidP="00A03B1B">
            <w:pPr>
              <w:spacing w:afterLines="60" w:after="144"/>
              <w:rPr>
                <w:iCs/>
                <w:sz w:val="20"/>
                <w:szCs w:val="20"/>
              </w:rPr>
            </w:pPr>
            <w:r w:rsidRPr="00A03B1B">
              <w:rPr>
                <w:iCs/>
                <w:sz w:val="20"/>
                <w:szCs w:val="20"/>
              </w:rPr>
              <w:t>Capacity of Non-Spin included in the MCL</w:t>
            </w:r>
          </w:p>
        </w:tc>
      </w:tr>
    </w:tbl>
    <w:p w14:paraId="481740AD" w14:textId="77777777" w:rsidR="00A03B1B" w:rsidRPr="00A03B1B" w:rsidRDefault="00A03B1B" w:rsidP="00A03B1B">
      <w:pPr>
        <w:spacing w:before="120"/>
        <w:rPr>
          <w:iCs/>
        </w:rPr>
      </w:pPr>
      <w:r w:rsidRPr="00A03B1B">
        <w:rPr>
          <w:iCs/>
        </w:rPr>
        <w:t>Fixed parameters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A03B1B" w:rsidRPr="00A03B1B" w14:paraId="0279FFD3" w14:textId="77777777" w:rsidTr="00B31BB1">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3F18F5FA" w14:textId="77777777" w:rsidR="00A03B1B" w:rsidRPr="00A03B1B" w:rsidRDefault="00A03B1B" w:rsidP="00A03B1B">
            <w:pPr>
              <w:spacing w:after="60"/>
              <w:rPr>
                <w:b/>
                <w:iCs/>
                <w:sz w:val="20"/>
                <w:szCs w:val="20"/>
              </w:rPr>
            </w:pPr>
            <w:r w:rsidRPr="00A03B1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3BA15C73" w14:textId="77777777" w:rsidR="00A03B1B" w:rsidRPr="00A03B1B" w:rsidRDefault="00A03B1B" w:rsidP="00A03B1B">
            <w:pPr>
              <w:spacing w:after="60"/>
              <w:rPr>
                <w:b/>
                <w:iCs/>
                <w:sz w:val="20"/>
                <w:szCs w:val="20"/>
              </w:rPr>
            </w:pPr>
            <w:r w:rsidRPr="00A03B1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38647F72" w14:textId="77777777" w:rsidR="00A03B1B" w:rsidRPr="00A03B1B" w:rsidRDefault="00A03B1B" w:rsidP="00A03B1B">
            <w:pPr>
              <w:spacing w:after="60"/>
              <w:rPr>
                <w:b/>
                <w:iCs/>
                <w:sz w:val="20"/>
                <w:szCs w:val="20"/>
              </w:rPr>
            </w:pPr>
            <w:r w:rsidRPr="00A03B1B">
              <w:rPr>
                <w:b/>
                <w:iCs/>
                <w:sz w:val="20"/>
                <w:szCs w:val="20"/>
              </w:rPr>
              <w:t>Current Value</w:t>
            </w:r>
          </w:p>
        </w:tc>
      </w:tr>
      <w:tr w:rsidR="00A03B1B" w:rsidRPr="00A03B1B" w14:paraId="68D8E049"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D57F91A" w14:textId="77777777" w:rsidR="00A03B1B" w:rsidRPr="00A03B1B" w:rsidRDefault="00A03B1B" w:rsidP="00A03B1B">
            <w:pPr>
              <w:spacing w:after="60"/>
              <w:rPr>
                <w:bCs/>
                <w:iCs/>
                <w:sz w:val="20"/>
                <w:szCs w:val="20"/>
              </w:rPr>
            </w:pPr>
            <w:r w:rsidRPr="00A03B1B">
              <w:rPr>
                <w:bCs/>
                <w:iCs/>
                <w:sz w:val="20"/>
                <w:szCs w:val="20"/>
              </w:rPr>
              <w:t>RUPCT</w:t>
            </w:r>
          </w:p>
        </w:tc>
        <w:tc>
          <w:tcPr>
            <w:tcW w:w="1691" w:type="dxa"/>
            <w:tcBorders>
              <w:top w:val="single" w:sz="4" w:space="0" w:color="auto"/>
              <w:left w:val="single" w:sz="4" w:space="0" w:color="auto"/>
              <w:bottom w:val="single" w:sz="4" w:space="0" w:color="auto"/>
              <w:right w:val="single" w:sz="4" w:space="0" w:color="auto"/>
            </w:tcBorders>
            <w:hideMark/>
          </w:tcPr>
          <w:p w14:paraId="52FC1DCF" w14:textId="77777777" w:rsidR="00A03B1B" w:rsidRPr="00A03B1B" w:rsidRDefault="00A03B1B" w:rsidP="00A03B1B">
            <w:pPr>
              <w:spacing w:after="60"/>
              <w:rPr>
                <w:bCs/>
                <w:iCs/>
                <w:sz w:val="20"/>
                <w:szCs w:val="20"/>
              </w:rPr>
            </w:pPr>
            <w:r w:rsidRPr="00A03B1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2D1063FE" w14:textId="77777777" w:rsidR="00A03B1B" w:rsidRPr="00A03B1B" w:rsidRDefault="00A03B1B" w:rsidP="00A03B1B">
            <w:pPr>
              <w:spacing w:after="60"/>
              <w:rPr>
                <w:bCs/>
                <w:iCs/>
                <w:sz w:val="20"/>
                <w:szCs w:val="20"/>
              </w:rPr>
            </w:pPr>
            <w:r w:rsidRPr="00A03B1B">
              <w:rPr>
                <w:bCs/>
                <w:iCs/>
                <w:sz w:val="20"/>
                <w:szCs w:val="20"/>
              </w:rPr>
              <w:t>90</w:t>
            </w:r>
          </w:p>
        </w:tc>
      </w:tr>
      <w:tr w:rsidR="00A03B1B" w:rsidRPr="00A03B1B" w14:paraId="1D2D8151"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32148A1" w14:textId="77777777" w:rsidR="00A03B1B" w:rsidRPr="00A03B1B" w:rsidRDefault="00A03B1B" w:rsidP="00A03B1B">
            <w:pPr>
              <w:spacing w:after="60"/>
              <w:rPr>
                <w:bCs/>
                <w:iCs/>
                <w:sz w:val="20"/>
                <w:szCs w:val="20"/>
              </w:rPr>
            </w:pPr>
            <w:r w:rsidRPr="00A03B1B">
              <w:rPr>
                <w:bCs/>
                <w:iCs/>
                <w:sz w:val="20"/>
                <w:szCs w:val="20"/>
              </w:rPr>
              <w:t>RRSPCTMAX</w:t>
            </w:r>
          </w:p>
        </w:tc>
        <w:tc>
          <w:tcPr>
            <w:tcW w:w="1691" w:type="dxa"/>
            <w:tcBorders>
              <w:top w:val="single" w:sz="4" w:space="0" w:color="auto"/>
              <w:left w:val="single" w:sz="4" w:space="0" w:color="auto"/>
              <w:bottom w:val="single" w:sz="4" w:space="0" w:color="auto"/>
              <w:right w:val="single" w:sz="4" w:space="0" w:color="auto"/>
            </w:tcBorders>
            <w:hideMark/>
          </w:tcPr>
          <w:p w14:paraId="0EEC28D9" w14:textId="77777777" w:rsidR="00A03B1B" w:rsidRPr="00A03B1B" w:rsidRDefault="00A03B1B" w:rsidP="00A03B1B">
            <w:pPr>
              <w:spacing w:after="60"/>
              <w:rPr>
                <w:bCs/>
                <w:iCs/>
                <w:sz w:val="20"/>
                <w:szCs w:val="20"/>
              </w:rPr>
            </w:pPr>
            <w:r w:rsidRPr="00A03B1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14E7D6F0" w14:textId="77777777" w:rsidR="00A03B1B" w:rsidRPr="00A03B1B" w:rsidRDefault="00A03B1B" w:rsidP="00A03B1B">
            <w:pPr>
              <w:spacing w:after="60"/>
              <w:rPr>
                <w:bCs/>
                <w:iCs/>
                <w:sz w:val="20"/>
                <w:szCs w:val="20"/>
              </w:rPr>
            </w:pPr>
            <w:r w:rsidRPr="00A03B1B">
              <w:rPr>
                <w:bCs/>
                <w:iCs/>
                <w:sz w:val="20"/>
                <w:szCs w:val="20"/>
              </w:rPr>
              <w:t>90</w:t>
            </w:r>
          </w:p>
        </w:tc>
      </w:tr>
      <w:tr w:rsidR="00A03B1B" w:rsidRPr="00A03B1B" w14:paraId="167DAFA1"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75C6C8E1" w14:textId="77777777" w:rsidR="00A03B1B" w:rsidRPr="00A03B1B" w:rsidRDefault="00A03B1B" w:rsidP="00A03B1B">
            <w:pPr>
              <w:spacing w:after="60"/>
              <w:rPr>
                <w:bCs/>
                <w:iCs/>
                <w:sz w:val="20"/>
                <w:szCs w:val="20"/>
              </w:rPr>
            </w:pPr>
            <w:r w:rsidRPr="00A03B1B">
              <w:rPr>
                <w:bCs/>
                <w:iCs/>
                <w:sz w:val="20"/>
                <w:szCs w:val="20"/>
              </w:rPr>
              <w:t>ECRSPCTMAX</w:t>
            </w:r>
          </w:p>
        </w:tc>
        <w:tc>
          <w:tcPr>
            <w:tcW w:w="1691" w:type="dxa"/>
            <w:tcBorders>
              <w:top w:val="single" w:sz="4" w:space="0" w:color="auto"/>
              <w:left w:val="single" w:sz="4" w:space="0" w:color="auto"/>
              <w:bottom w:val="single" w:sz="4" w:space="0" w:color="auto"/>
              <w:right w:val="single" w:sz="4" w:space="0" w:color="auto"/>
            </w:tcBorders>
            <w:hideMark/>
          </w:tcPr>
          <w:p w14:paraId="66155260" w14:textId="77777777" w:rsidR="00A03B1B" w:rsidRPr="00A03B1B" w:rsidRDefault="00A03B1B" w:rsidP="00A03B1B">
            <w:pPr>
              <w:spacing w:after="60"/>
              <w:rPr>
                <w:bCs/>
                <w:iCs/>
                <w:sz w:val="20"/>
                <w:szCs w:val="20"/>
              </w:rPr>
            </w:pPr>
            <w:r w:rsidRPr="00A03B1B">
              <w:rPr>
                <w:bCs/>
                <w:iCs/>
                <w:sz w:val="20"/>
                <w:szCs w:val="20"/>
              </w:rPr>
              <w:t>%</w:t>
            </w:r>
          </w:p>
        </w:tc>
        <w:tc>
          <w:tcPr>
            <w:tcW w:w="5854" w:type="dxa"/>
            <w:tcBorders>
              <w:top w:val="single" w:sz="4" w:space="0" w:color="auto"/>
              <w:left w:val="single" w:sz="4" w:space="0" w:color="auto"/>
              <w:bottom w:val="single" w:sz="4" w:space="0" w:color="auto"/>
              <w:right w:val="single" w:sz="4" w:space="0" w:color="auto"/>
            </w:tcBorders>
            <w:hideMark/>
          </w:tcPr>
          <w:p w14:paraId="5B0629C7" w14:textId="77777777" w:rsidR="00A03B1B" w:rsidRPr="00A03B1B" w:rsidRDefault="00A03B1B" w:rsidP="00A03B1B">
            <w:pPr>
              <w:spacing w:after="60"/>
              <w:rPr>
                <w:bCs/>
                <w:iCs/>
                <w:sz w:val="20"/>
                <w:szCs w:val="20"/>
              </w:rPr>
            </w:pPr>
            <w:r w:rsidRPr="00A03B1B">
              <w:rPr>
                <w:bCs/>
                <w:iCs/>
                <w:sz w:val="20"/>
                <w:szCs w:val="20"/>
              </w:rPr>
              <w:t>30</w:t>
            </w:r>
          </w:p>
        </w:tc>
      </w:tr>
      <w:tr w:rsidR="00A03B1B" w:rsidRPr="00A03B1B" w14:paraId="7132E0B6"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EC78263" w14:textId="77777777" w:rsidR="00A03B1B" w:rsidRPr="00A03B1B" w:rsidRDefault="00A03B1B" w:rsidP="00A03B1B">
            <w:pPr>
              <w:spacing w:after="60"/>
              <w:rPr>
                <w:bCs/>
                <w:iCs/>
                <w:sz w:val="20"/>
                <w:szCs w:val="20"/>
              </w:rPr>
            </w:pPr>
            <w:r w:rsidRPr="00A03B1B">
              <w:rPr>
                <w:bCs/>
                <w:iCs/>
                <w:sz w:val="20"/>
                <w:szCs w:val="20"/>
              </w:rPr>
              <w:t>ECRSMWMIN</w:t>
            </w:r>
          </w:p>
        </w:tc>
        <w:tc>
          <w:tcPr>
            <w:tcW w:w="1691" w:type="dxa"/>
            <w:tcBorders>
              <w:top w:val="single" w:sz="4" w:space="0" w:color="auto"/>
              <w:left w:val="single" w:sz="4" w:space="0" w:color="auto"/>
              <w:bottom w:val="single" w:sz="4" w:space="0" w:color="auto"/>
              <w:right w:val="single" w:sz="4" w:space="0" w:color="auto"/>
            </w:tcBorders>
            <w:hideMark/>
          </w:tcPr>
          <w:p w14:paraId="76E1F411" w14:textId="77777777" w:rsidR="00A03B1B" w:rsidRPr="00A03B1B" w:rsidRDefault="00A03B1B" w:rsidP="00A03B1B">
            <w:pPr>
              <w:spacing w:after="60"/>
              <w:rPr>
                <w:bCs/>
                <w:iCs/>
                <w:sz w:val="20"/>
                <w:szCs w:val="20"/>
              </w:rPr>
            </w:pPr>
            <w:r w:rsidRPr="00A03B1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555D23CA" w14:textId="77777777" w:rsidR="00A03B1B" w:rsidRPr="00A03B1B" w:rsidRDefault="00A03B1B" w:rsidP="00A03B1B">
            <w:pPr>
              <w:spacing w:after="60"/>
              <w:rPr>
                <w:bCs/>
                <w:iCs/>
                <w:sz w:val="20"/>
                <w:szCs w:val="20"/>
              </w:rPr>
            </w:pPr>
            <w:r w:rsidRPr="00A03B1B">
              <w:rPr>
                <w:bCs/>
                <w:iCs/>
                <w:sz w:val="20"/>
                <w:szCs w:val="20"/>
              </w:rPr>
              <w:t>40</w:t>
            </w:r>
          </w:p>
        </w:tc>
      </w:tr>
      <w:tr w:rsidR="00A03B1B" w:rsidRPr="00A03B1B" w14:paraId="3728BDD3"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47E38846" w14:textId="77777777" w:rsidR="00A03B1B" w:rsidRPr="00A03B1B" w:rsidRDefault="00A03B1B" w:rsidP="00A03B1B">
            <w:pPr>
              <w:spacing w:after="60"/>
              <w:rPr>
                <w:bCs/>
                <w:iCs/>
                <w:sz w:val="20"/>
                <w:szCs w:val="20"/>
              </w:rPr>
            </w:pPr>
            <w:r w:rsidRPr="00A03B1B">
              <w:rPr>
                <w:bCs/>
                <w:iCs/>
                <w:sz w:val="20"/>
                <w:szCs w:val="20"/>
              </w:rPr>
              <w:t>NSMWMIN</w:t>
            </w:r>
          </w:p>
        </w:tc>
        <w:tc>
          <w:tcPr>
            <w:tcW w:w="1691" w:type="dxa"/>
            <w:tcBorders>
              <w:top w:val="single" w:sz="4" w:space="0" w:color="auto"/>
              <w:left w:val="single" w:sz="4" w:space="0" w:color="auto"/>
              <w:bottom w:val="single" w:sz="4" w:space="0" w:color="auto"/>
              <w:right w:val="single" w:sz="4" w:space="0" w:color="auto"/>
            </w:tcBorders>
            <w:hideMark/>
          </w:tcPr>
          <w:p w14:paraId="7EEFBD78" w14:textId="77777777" w:rsidR="00A03B1B" w:rsidRPr="00A03B1B" w:rsidRDefault="00A03B1B" w:rsidP="00A03B1B">
            <w:pPr>
              <w:spacing w:after="60"/>
              <w:rPr>
                <w:bCs/>
                <w:iCs/>
                <w:sz w:val="20"/>
                <w:szCs w:val="20"/>
              </w:rPr>
            </w:pPr>
            <w:r w:rsidRPr="00A03B1B">
              <w:rPr>
                <w:bCs/>
                <w:iCs/>
                <w:sz w:val="20"/>
                <w:szCs w:val="20"/>
              </w:rPr>
              <w:t>MW</w:t>
            </w:r>
          </w:p>
        </w:tc>
        <w:tc>
          <w:tcPr>
            <w:tcW w:w="5854" w:type="dxa"/>
            <w:tcBorders>
              <w:top w:val="single" w:sz="4" w:space="0" w:color="auto"/>
              <w:left w:val="single" w:sz="4" w:space="0" w:color="auto"/>
              <w:bottom w:val="single" w:sz="4" w:space="0" w:color="auto"/>
              <w:right w:val="single" w:sz="4" w:space="0" w:color="auto"/>
            </w:tcBorders>
            <w:hideMark/>
          </w:tcPr>
          <w:p w14:paraId="4E448ED7" w14:textId="77777777" w:rsidR="00A03B1B" w:rsidRPr="00A03B1B" w:rsidRDefault="00A03B1B" w:rsidP="00A03B1B">
            <w:pPr>
              <w:spacing w:after="60"/>
              <w:rPr>
                <w:bCs/>
                <w:iCs/>
                <w:sz w:val="20"/>
                <w:szCs w:val="20"/>
              </w:rPr>
            </w:pPr>
            <w:r w:rsidRPr="00A03B1B">
              <w:rPr>
                <w:bCs/>
                <w:iCs/>
                <w:sz w:val="20"/>
                <w:szCs w:val="20"/>
              </w:rPr>
              <w:t>10</w:t>
            </w:r>
          </w:p>
        </w:tc>
      </w:tr>
    </w:tbl>
    <w:p w14:paraId="31071AD3" w14:textId="77777777" w:rsidR="00A03B1B" w:rsidRPr="00A03B1B" w:rsidRDefault="00A03B1B" w:rsidP="00A03B1B">
      <w:pPr>
        <w:spacing w:before="120"/>
        <w:rPr>
          <w:iCs/>
        </w:rPr>
      </w:pPr>
      <w:r w:rsidRPr="00A03B1B">
        <w:rPr>
          <w:iCs/>
        </w:rPr>
        <w:t xml:space="preserve">Further, the quantities of each Ancillary </w:t>
      </w:r>
      <w:r w:rsidRPr="00A03B1B">
        <w:t>Service</w:t>
      </w:r>
      <w:r w:rsidRPr="00A03B1B">
        <w:rPr>
          <w:iCs/>
        </w:rPr>
        <w:t xml:space="preserve"> product </w:t>
      </w:r>
      <w:proofErr w:type="gramStart"/>
      <w:r w:rsidRPr="00A03B1B">
        <w:rPr>
          <w:iCs/>
        </w:rPr>
        <w:t>procured</w:t>
      </w:r>
      <w:proofErr w:type="gramEnd"/>
      <w:r w:rsidRPr="00A03B1B">
        <w:rPr>
          <w:iCs/>
        </w:rPr>
        <w:t xml:space="preserve"> until </w:t>
      </w:r>
      <w:proofErr w:type="gramStart"/>
      <w:r w:rsidRPr="00A03B1B">
        <w:rPr>
          <w:iCs/>
        </w:rPr>
        <w:t>the MCL</w:t>
      </w:r>
      <w:proofErr w:type="gramEnd"/>
      <w:r w:rsidRPr="00A03B1B">
        <w:rPr>
          <w:iCs/>
        </w:rPr>
        <w:t xml:space="preserve"> is satisfied are priced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A03B1B" w:rsidRPr="00A03B1B" w14:paraId="767578B9" w14:textId="77777777" w:rsidTr="00B31BB1">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789CDBF4" w14:textId="77777777" w:rsidR="00A03B1B" w:rsidRPr="00A03B1B" w:rsidRDefault="00A03B1B" w:rsidP="00A03B1B">
            <w:pPr>
              <w:spacing w:after="60"/>
              <w:rPr>
                <w:b/>
                <w:iCs/>
                <w:sz w:val="20"/>
                <w:szCs w:val="20"/>
              </w:rPr>
            </w:pPr>
            <w:r w:rsidRPr="00A03B1B">
              <w:rPr>
                <w:b/>
                <w:iCs/>
                <w:sz w:val="20"/>
                <w:szCs w:val="20"/>
              </w:rPr>
              <w:lastRenderedPageBreak/>
              <w:t>Parameter</w:t>
            </w:r>
          </w:p>
        </w:tc>
        <w:tc>
          <w:tcPr>
            <w:tcW w:w="1691" w:type="dxa"/>
            <w:tcBorders>
              <w:top w:val="single" w:sz="4" w:space="0" w:color="auto"/>
              <w:left w:val="single" w:sz="4" w:space="0" w:color="auto"/>
              <w:bottom w:val="single" w:sz="4" w:space="0" w:color="auto"/>
              <w:right w:val="single" w:sz="4" w:space="0" w:color="auto"/>
            </w:tcBorders>
            <w:hideMark/>
          </w:tcPr>
          <w:p w14:paraId="34AF0E89" w14:textId="77777777" w:rsidR="00A03B1B" w:rsidRPr="00A03B1B" w:rsidRDefault="00A03B1B" w:rsidP="00A03B1B">
            <w:pPr>
              <w:spacing w:after="60"/>
              <w:rPr>
                <w:b/>
                <w:iCs/>
                <w:sz w:val="20"/>
                <w:szCs w:val="20"/>
              </w:rPr>
            </w:pPr>
            <w:r w:rsidRPr="00A03B1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3ACD7104" w14:textId="77777777" w:rsidR="00A03B1B" w:rsidRPr="00A03B1B" w:rsidRDefault="00A03B1B" w:rsidP="00A03B1B">
            <w:pPr>
              <w:spacing w:after="60"/>
              <w:rPr>
                <w:b/>
                <w:iCs/>
                <w:sz w:val="20"/>
                <w:szCs w:val="20"/>
              </w:rPr>
            </w:pPr>
            <w:r w:rsidRPr="00A03B1B">
              <w:rPr>
                <w:b/>
                <w:iCs/>
                <w:sz w:val="20"/>
                <w:szCs w:val="20"/>
              </w:rPr>
              <w:t>Current Value</w:t>
            </w:r>
          </w:p>
        </w:tc>
      </w:tr>
      <w:tr w:rsidR="00A03B1B" w:rsidRPr="00A03B1B" w14:paraId="2491AA8D"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13A53BFC" w14:textId="77777777" w:rsidR="00A03B1B" w:rsidRPr="00A03B1B" w:rsidRDefault="00A03B1B" w:rsidP="00A03B1B">
            <w:pPr>
              <w:spacing w:after="60"/>
              <w:rPr>
                <w:bCs/>
                <w:iCs/>
                <w:sz w:val="20"/>
                <w:szCs w:val="20"/>
              </w:rPr>
            </w:pPr>
            <w:r w:rsidRPr="00A03B1B">
              <w:rPr>
                <w:bCs/>
                <w:iCs/>
                <w:sz w:val="20"/>
                <w:szCs w:val="20"/>
              </w:rPr>
              <w:t>Reg-Up Max Demand Price</w:t>
            </w:r>
          </w:p>
        </w:tc>
        <w:tc>
          <w:tcPr>
            <w:tcW w:w="1691" w:type="dxa"/>
            <w:tcBorders>
              <w:top w:val="single" w:sz="4" w:space="0" w:color="auto"/>
              <w:left w:val="single" w:sz="4" w:space="0" w:color="auto"/>
              <w:bottom w:val="single" w:sz="4" w:space="0" w:color="auto"/>
              <w:right w:val="single" w:sz="4" w:space="0" w:color="auto"/>
            </w:tcBorders>
            <w:hideMark/>
          </w:tcPr>
          <w:p w14:paraId="44FADFE1" w14:textId="77777777" w:rsidR="00A03B1B" w:rsidRPr="00A03B1B" w:rsidRDefault="00A03B1B" w:rsidP="00A03B1B">
            <w:pPr>
              <w:spacing w:after="60"/>
              <w:rPr>
                <w:bCs/>
                <w:iCs/>
                <w:sz w:val="20"/>
                <w:szCs w:val="20"/>
              </w:rPr>
            </w:pPr>
            <w:r w:rsidRPr="00A03B1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676B9074" w14:textId="77777777" w:rsidR="00A03B1B" w:rsidRPr="00A03B1B" w:rsidRDefault="00A03B1B" w:rsidP="00A03B1B">
            <w:pPr>
              <w:spacing w:after="60"/>
              <w:rPr>
                <w:bCs/>
                <w:iCs/>
                <w:sz w:val="20"/>
                <w:szCs w:val="20"/>
              </w:rPr>
            </w:pPr>
            <w:r w:rsidRPr="00A03B1B">
              <w:rPr>
                <w:bCs/>
                <w:iCs/>
                <w:sz w:val="20"/>
                <w:szCs w:val="20"/>
              </w:rPr>
              <w:t>VOLL + 4,052</w:t>
            </w:r>
          </w:p>
        </w:tc>
      </w:tr>
      <w:tr w:rsidR="00A03B1B" w:rsidRPr="00A03B1B" w14:paraId="1FB0E92C"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0348B918" w14:textId="77777777" w:rsidR="00A03B1B" w:rsidRPr="00A03B1B" w:rsidRDefault="00A03B1B" w:rsidP="00A03B1B">
            <w:pPr>
              <w:spacing w:after="60"/>
              <w:rPr>
                <w:bCs/>
                <w:iCs/>
                <w:sz w:val="20"/>
                <w:szCs w:val="20"/>
              </w:rPr>
            </w:pPr>
            <w:r w:rsidRPr="00A03B1B">
              <w:rPr>
                <w:bCs/>
                <w:iCs/>
                <w:sz w:val="20"/>
                <w:szCs w:val="20"/>
              </w:rPr>
              <w:t>RRS Max Demand Price</w:t>
            </w:r>
          </w:p>
        </w:tc>
        <w:tc>
          <w:tcPr>
            <w:tcW w:w="1691" w:type="dxa"/>
            <w:tcBorders>
              <w:top w:val="single" w:sz="4" w:space="0" w:color="auto"/>
              <w:left w:val="single" w:sz="4" w:space="0" w:color="auto"/>
              <w:bottom w:val="single" w:sz="4" w:space="0" w:color="auto"/>
              <w:right w:val="single" w:sz="4" w:space="0" w:color="auto"/>
            </w:tcBorders>
            <w:hideMark/>
          </w:tcPr>
          <w:p w14:paraId="17F18757" w14:textId="77777777" w:rsidR="00A03B1B" w:rsidRPr="00A03B1B" w:rsidRDefault="00A03B1B" w:rsidP="00A03B1B">
            <w:pPr>
              <w:spacing w:after="60"/>
              <w:rPr>
                <w:bCs/>
                <w:iCs/>
                <w:sz w:val="20"/>
                <w:szCs w:val="20"/>
              </w:rPr>
            </w:pPr>
            <w:r w:rsidRPr="00A03B1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27E1E23C" w14:textId="77777777" w:rsidR="00A03B1B" w:rsidRPr="00A03B1B" w:rsidRDefault="00A03B1B" w:rsidP="00A03B1B">
            <w:pPr>
              <w:spacing w:after="60"/>
              <w:rPr>
                <w:bCs/>
                <w:iCs/>
                <w:sz w:val="20"/>
                <w:szCs w:val="20"/>
              </w:rPr>
            </w:pPr>
            <w:r w:rsidRPr="00A03B1B">
              <w:rPr>
                <w:bCs/>
                <w:iCs/>
                <w:sz w:val="20"/>
                <w:szCs w:val="20"/>
              </w:rPr>
              <w:t>VOLL + 2,051</w:t>
            </w:r>
          </w:p>
        </w:tc>
      </w:tr>
      <w:tr w:rsidR="00A03B1B" w:rsidRPr="00A03B1B" w14:paraId="11E31914"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0EDFA80" w14:textId="77777777" w:rsidR="00A03B1B" w:rsidRPr="00A03B1B" w:rsidRDefault="00A03B1B" w:rsidP="00A03B1B">
            <w:pPr>
              <w:spacing w:after="60"/>
              <w:rPr>
                <w:bCs/>
                <w:iCs/>
                <w:sz w:val="20"/>
                <w:szCs w:val="20"/>
              </w:rPr>
            </w:pPr>
            <w:r w:rsidRPr="00A03B1B">
              <w:rPr>
                <w:bCs/>
                <w:iCs/>
                <w:sz w:val="20"/>
                <w:szCs w:val="20"/>
              </w:rPr>
              <w:t>ECRS Max Demand Price</w:t>
            </w:r>
          </w:p>
        </w:tc>
        <w:tc>
          <w:tcPr>
            <w:tcW w:w="1691" w:type="dxa"/>
            <w:tcBorders>
              <w:top w:val="single" w:sz="4" w:space="0" w:color="auto"/>
              <w:left w:val="single" w:sz="4" w:space="0" w:color="auto"/>
              <w:bottom w:val="single" w:sz="4" w:space="0" w:color="auto"/>
              <w:right w:val="single" w:sz="4" w:space="0" w:color="auto"/>
            </w:tcBorders>
            <w:hideMark/>
          </w:tcPr>
          <w:p w14:paraId="24AFDF36" w14:textId="77777777" w:rsidR="00A03B1B" w:rsidRPr="00A03B1B" w:rsidRDefault="00A03B1B" w:rsidP="00A03B1B">
            <w:pPr>
              <w:spacing w:after="60"/>
              <w:rPr>
                <w:bCs/>
                <w:iCs/>
                <w:sz w:val="20"/>
                <w:szCs w:val="20"/>
              </w:rPr>
            </w:pPr>
            <w:r w:rsidRPr="00A03B1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0A12E4E0" w14:textId="77777777" w:rsidR="00A03B1B" w:rsidRPr="00A03B1B" w:rsidRDefault="00A03B1B" w:rsidP="00A03B1B">
            <w:pPr>
              <w:spacing w:after="60"/>
              <w:rPr>
                <w:bCs/>
                <w:iCs/>
                <w:sz w:val="20"/>
                <w:szCs w:val="20"/>
              </w:rPr>
            </w:pPr>
            <w:r w:rsidRPr="00A03B1B">
              <w:rPr>
                <w:bCs/>
                <w:iCs/>
                <w:sz w:val="20"/>
                <w:szCs w:val="20"/>
              </w:rPr>
              <w:t>VOLL + 50</w:t>
            </w:r>
          </w:p>
        </w:tc>
      </w:tr>
      <w:tr w:rsidR="00A03B1B" w:rsidRPr="00A03B1B" w14:paraId="25DDD4C9"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5045D47A" w14:textId="77777777" w:rsidR="00A03B1B" w:rsidRPr="00A03B1B" w:rsidRDefault="00A03B1B" w:rsidP="00A03B1B">
            <w:pPr>
              <w:spacing w:after="60"/>
              <w:rPr>
                <w:bCs/>
                <w:iCs/>
                <w:sz w:val="20"/>
                <w:szCs w:val="20"/>
              </w:rPr>
            </w:pPr>
            <w:r w:rsidRPr="00A03B1B">
              <w:rPr>
                <w:bCs/>
                <w:iCs/>
                <w:sz w:val="20"/>
                <w:szCs w:val="20"/>
              </w:rPr>
              <w:t>Non-Spin Max Demand Price</w:t>
            </w:r>
          </w:p>
        </w:tc>
        <w:tc>
          <w:tcPr>
            <w:tcW w:w="1691" w:type="dxa"/>
            <w:tcBorders>
              <w:top w:val="single" w:sz="4" w:space="0" w:color="auto"/>
              <w:left w:val="single" w:sz="4" w:space="0" w:color="auto"/>
              <w:bottom w:val="single" w:sz="4" w:space="0" w:color="auto"/>
              <w:right w:val="single" w:sz="4" w:space="0" w:color="auto"/>
            </w:tcBorders>
            <w:hideMark/>
          </w:tcPr>
          <w:p w14:paraId="21F53FB6" w14:textId="77777777" w:rsidR="00A03B1B" w:rsidRPr="00A03B1B" w:rsidRDefault="00A03B1B" w:rsidP="00A03B1B">
            <w:pPr>
              <w:spacing w:after="60"/>
              <w:rPr>
                <w:bCs/>
                <w:iCs/>
                <w:sz w:val="20"/>
                <w:szCs w:val="20"/>
              </w:rPr>
            </w:pPr>
            <w:r w:rsidRPr="00A03B1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5899F877" w14:textId="77777777" w:rsidR="00A03B1B" w:rsidRPr="00A03B1B" w:rsidRDefault="00A03B1B" w:rsidP="00A03B1B">
            <w:pPr>
              <w:spacing w:after="60"/>
              <w:rPr>
                <w:bCs/>
                <w:iCs/>
                <w:sz w:val="20"/>
                <w:szCs w:val="20"/>
              </w:rPr>
            </w:pPr>
            <w:r w:rsidRPr="00A03B1B">
              <w:rPr>
                <w:bCs/>
                <w:iCs/>
                <w:sz w:val="20"/>
                <w:szCs w:val="20"/>
              </w:rPr>
              <w:t>VOLL</w:t>
            </w:r>
          </w:p>
        </w:tc>
      </w:tr>
    </w:tbl>
    <w:p w14:paraId="4A38D78B" w14:textId="77777777" w:rsidR="00A03B1B" w:rsidRPr="00A03B1B" w:rsidRDefault="00A03B1B" w:rsidP="00A03B1B">
      <w:pPr>
        <w:spacing w:before="120" w:after="120"/>
        <w:ind w:left="1413" w:hanging="720"/>
      </w:pPr>
      <w:r w:rsidRPr="00A03B1B">
        <w:rPr>
          <w:iCs/>
        </w:rPr>
        <w:t>(b)</w:t>
      </w:r>
      <w:r w:rsidRPr="00A03B1B">
        <w:tab/>
      </w:r>
      <w:r w:rsidRPr="00A03B1B">
        <w:rPr>
          <w:iCs/>
        </w:rPr>
        <w:t>Beyond the MCL, the nonlinear segments of the AORDC are disaggregated as follows:</w:t>
      </w:r>
    </w:p>
    <w:p w14:paraId="01B1D601" w14:textId="77777777" w:rsidR="00A03B1B" w:rsidRPr="00A03B1B" w:rsidRDefault="00A03B1B" w:rsidP="00A03B1B">
      <w:pPr>
        <w:spacing w:before="120" w:after="120"/>
        <w:ind w:left="2133" w:hanging="720"/>
      </w:pPr>
      <w:r w:rsidRPr="00A03B1B">
        <w:t>(i)</w:t>
      </w:r>
      <w:r w:rsidRPr="00A03B1B">
        <w:tab/>
        <w:t>First, extract evenly spaced 1 MW AORDC segments extending from the MCL to the minimum Reg-Up price.  These segments form the nonlinear portion of the Reg-Up ASDC;</w:t>
      </w:r>
    </w:p>
    <w:p w14:paraId="1E6B840F" w14:textId="77777777" w:rsidR="00A03B1B" w:rsidRPr="00A03B1B" w:rsidRDefault="00A03B1B" w:rsidP="00A03B1B">
      <w:pPr>
        <w:spacing w:before="120" w:after="120"/>
        <w:ind w:left="2133" w:hanging="720"/>
      </w:pPr>
      <w:r w:rsidRPr="00A03B1B">
        <w:t>(ii)</w:t>
      </w:r>
      <w:r w:rsidRPr="00A03B1B">
        <w:tab/>
        <w:t>Second, extract evenly spaced 1 MW AORDC segments extending from MCL to the minimum RRS price.  These segments form the nonlinear portion of the RRS ASDC;</w:t>
      </w:r>
    </w:p>
    <w:p w14:paraId="1DB606ED" w14:textId="77777777" w:rsidR="00A03B1B" w:rsidRPr="00A03B1B" w:rsidRDefault="00A03B1B" w:rsidP="00A03B1B">
      <w:pPr>
        <w:spacing w:before="120" w:after="120"/>
        <w:ind w:left="2133" w:hanging="720"/>
      </w:pPr>
      <w:r w:rsidRPr="00A03B1B">
        <w:t>(iii)</w:t>
      </w:r>
      <w:r w:rsidRPr="00A03B1B">
        <w:tab/>
        <w:t>Third, assign the remaining 1 MW segments of the AORDC to ECRS and Non-Spin alternately, until the requirements for both products have been met; and</w:t>
      </w:r>
    </w:p>
    <w:p w14:paraId="6B34638C" w14:textId="77777777" w:rsidR="00A03B1B" w:rsidRPr="00A03B1B" w:rsidRDefault="00A03B1B" w:rsidP="00A03B1B">
      <w:pPr>
        <w:spacing w:before="120" w:after="120"/>
        <w:ind w:left="2133" w:hanging="720"/>
      </w:pPr>
      <w:r w:rsidRPr="00A03B1B">
        <w:t>(iv)</w:t>
      </w:r>
      <w:r w:rsidRPr="00A03B1B">
        <w:tab/>
        <w:t>Assign any remaining 1 MW segments of the AORDC priced above $0.01/MWh to Non-Spin.</w:t>
      </w:r>
    </w:p>
    <w:p w14:paraId="53DBED91" w14:textId="77777777" w:rsidR="00A03B1B" w:rsidRPr="00A03B1B" w:rsidRDefault="00A03B1B" w:rsidP="00A03B1B">
      <w:pPr>
        <w:spacing w:before="120"/>
      </w:pPr>
      <w:r w:rsidRPr="00A03B1B">
        <w:t>The minimum prices for Reg-Up and RRS are defined as follows:</w:t>
      </w:r>
    </w:p>
    <w:tbl>
      <w:tblPr>
        <w:tblW w:w="9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71"/>
        <w:gridCol w:w="1691"/>
        <w:gridCol w:w="5854"/>
      </w:tblGrid>
      <w:tr w:rsidR="00A03B1B" w:rsidRPr="00A03B1B" w14:paraId="54E333D3" w14:textId="77777777" w:rsidTr="00B31BB1">
        <w:trPr>
          <w:trHeight w:val="350"/>
          <w:tblHeader/>
        </w:trPr>
        <w:tc>
          <w:tcPr>
            <w:tcW w:w="1571" w:type="dxa"/>
            <w:tcBorders>
              <w:top w:val="single" w:sz="4" w:space="0" w:color="auto"/>
              <w:left w:val="single" w:sz="4" w:space="0" w:color="auto"/>
              <w:bottom w:val="single" w:sz="4" w:space="0" w:color="auto"/>
              <w:right w:val="single" w:sz="4" w:space="0" w:color="auto"/>
            </w:tcBorders>
            <w:hideMark/>
          </w:tcPr>
          <w:p w14:paraId="3735A952" w14:textId="77777777" w:rsidR="00A03B1B" w:rsidRPr="00A03B1B" w:rsidRDefault="00A03B1B" w:rsidP="00A03B1B">
            <w:pPr>
              <w:spacing w:after="60"/>
              <w:rPr>
                <w:b/>
                <w:iCs/>
                <w:sz w:val="20"/>
                <w:szCs w:val="20"/>
              </w:rPr>
            </w:pPr>
            <w:r w:rsidRPr="00A03B1B">
              <w:rPr>
                <w:b/>
                <w:iCs/>
                <w:sz w:val="20"/>
                <w:szCs w:val="20"/>
              </w:rPr>
              <w:t>Parameter</w:t>
            </w:r>
          </w:p>
        </w:tc>
        <w:tc>
          <w:tcPr>
            <w:tcW w:w="1691" w:type="dxa"/>
            <w:tcBorders>
              <w:top w:val="single" w:sz="4" w:space="0" w:color="auto"/>
              <w:left w:val="single" w:sz="4" w:space="0" w:color="auto"/>
              <w:bottom w:val="single" w:sz="4" w:space="0" w:color="auto"/>
              <w:right w:val="single" w:sz="4" w:space="0" w:color="auto"/>
            </w:tcBorders>
            <w:hideMark/>
          </w:tcPr>
          <w:p w14:paraId="20AD79DF" w14:textId="77777777" w:rsidR="00A03B1B" w:rsidRPr="00A03B1B" w:rsidRDefault="00A03B1B" w:rsidP="00A03B1B">
            <w:pPr>
              <w:spacing w:after="60"/>
              <w:rPr>
                <w:b/>
                <w:iCs/>
                <w:sz w:val="20"/>
                <w:szCs w:val="20"/>
              </w:rPr>
            </w:pPr>
            <w:r w:rsidRPr="00A03B1B">
              <w:rPr>
                <w:b/>
                <w:iCs/>
                <w:sz w:val="20"/>
                <w:szCs w:val="20"/>
              </w:rPr>
              <w:t>Unit</w:t>
            </w:r>
          </w:p>
        </w:tc>
        <w:tc>
          <w:tcPr>
            <w:tcW w:w="5854" w:type="dxa"/>
            <w:tcBorders>
              <w:top w:val="single" w:sz="4" w:space="0" w:color="auto"/>
              <w:left w:val="single" w:sz="4" w:space="0" w:color="auto"/>
              <w:bottom w:val="single" w:sz="4" w:space="0" w:color="auto"/>
              <w:right w:val="single" w:sz="4" w:space="0" w:color="auto"/>
            </w:tcBorders>
            <w:hideMark/>
          </w:tcPr>
          <w:p w14:paraId="3A2913A3" w14:textId="77777777" w:rsidR="00A03B1B" w:rsidRPr="00A03B1B" w:rsidRDefault="00A03B1B" w:rsidP="00A03B1B">
            <w:pPr>
              <w:spacing w:after="60"/>
              <w:rPr>
                <w:b/>
                <w:iCs/>
                <w:sz w:val="20"/>
                <w:szCs w:val="20"/>
              </w:rPr>
            </w:pPr>
            <w:r w:rsidRPr="00A03B1B">
              <w:rPr>
                <w:b/>
                <w:iCs/>
                <w:sz w:val="20"/>
                <w:szCs w:val="20"/>
              </w:rPr>
              <w:t>Current Value</w:t>
            </w:r>
          </w:p>
        </w:tc>
      </w:tr>
      <w:tr w:rsidR="00A03B1B" w:rsidRPr="00A03B1B" w14:paraId="6C75518A"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2B47F6CD" w14:textId="77777777" w:rsidR="00A03B1B" w:rsidRPr="00A03B1B" w:rsidRDefault="00A03B1B" w:rsidP="00A03B1B">
            <w:pPr>
              <w:spacing w:after="60"/>
              <w:rPr>
                <w:bCs/>
                <w:iCs/>
                <w:sz w:val="20"/>
                <w:szCs w:val="20"/>
              </w:rPr>
            </w:pPr>
            <w:r w:rsidRPr="00A03B1B">
              <w:rPr>
                <w:bCs/>
                <w:iCs/>
                <w:sz w:val="20"/>
                <w:szCs w:val="20"/>
              </w:rPr>
              <w:t>Reg-Up Min Price</w:t>
            </w:r>
          </w:p>
        </w:tc>
        <w:tc>
          <w:tcPr>
            <w:tcW w:w="1691" w:type="dxa"/>
            <w:tcBorders>
              <w:top w:val="single" w:sz="4" w:space="0" w:color="auto"/>
              <w:left w:val="single" w:sz="4" w:space="0" w:color="auto"/>
              <w:bottom w:val="single" w:sz="4" w:space="0" w:color="auto"/>
              <w:right w:val="single" w:sz="4" w:space="0" w:color="auto"/>
            </w:tcBorders>
            <w:hideMark/>
          </w:tcPr>
          <w:p w14:paraId="02D3E573" w14:textId="77777777" w:rsidR="00A03B1B" w:rsidRPr="00A03B1B" w:rsidRDefault="00A03B1B" w:rsidP="00A03B1B">
            <w:pPr>
              <w:spacing w:after="60"/>
              <w:rPr>
                <w:bCs/>
                <w:iCs/>
                <w:sz w:val="20"/>
                <w:szCs w:val="20"/>
              </w:rPr>
            </w:pPr>
            <w:r w:rsidRPr="00A03B1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1616317D" w14:textId="77777777" w:rsidR="00A03B1B" w:rsidRPr="00A03B1B" w:rsidRDefault="00A03B1B" w:rsidP="00A03B1B">
            <w:pPr>
              <w:spacing w:after="60"/>
              <w:rPr>
                <w:bCs/>
                <w:iCs/>
                <w:sz w:val="20"/>
                <w:szCs w:val="20"/>
              </w:rPr>
            </w:pPr>
            <w:r w:rsidRPr="00A03B1B">
              <w:rPr>
                <w:bCs/>
                <w:iCs/>
                <w:sz w:val="20"/>
                <w:szCs w:val="20"/>
              </w:rPr>
              <w:t>250</w:t>
            </w:r>
          </w:p>
        </w:tc>
      </w:tr>
      <w:tr w:rsidR="00A03B1B" w:rsidRPr="00A03B1B" w14:paraId="59A98B90" w14:textId="77777777" w:rsidTr="00B31BB1">
        <w:trPr>
          <w:trHeight w:val="351"/>
          <w:tblHeader/>
        </w:trPr>
        <w:tc>
          <w:tcPr>
            <w:tcW w:w="1571" w:type="dxa"/>
            <w:tcBorders>
              <w:top w:val="single" w:sz="4" w:space="0" w:color="auto"/>
              <w:left w:val="single" w:sz="4" w:space="0" w:color="auto"/>
              <w:bottom w:val="single" w:sz="4" w:space="0" w:color="auto"/>
              <w:right w:val="single" w:sz="4" w:space="0" w:color="auto"/>
            </w:tcBorders>
            <w:hideMark/>
          </w:tcPr>
          <w:p w14:paraId="6BC616C3" w14:textId="77777777" w:rsidR="00A03B1B" w:rsidRPr="00A03B1B" w:rsidRDefault="00A03B1B" w:rsidP="00A03B1B">
            <w:pPr>
              <w:spacing w:after="60"/>
              <w:rPr>
                <w:bCs/>
                <w:iCs/>
                <w:sz w:val="20"/>
                <w:szCs w:val="20"/>
              </w:rPr>
            </w:pPr>
            <w:r w:rsidRPr="00A03B1B">
              <w:rPr>
                <w:bCs/>
                <w:iCs/>
                <w:sz w:val="20"/>
                <w:szCs w:val="20"/>
              </w:rPr>
              <w:t>RRS Min Price</w:t>
            </w:r>
          </w:p>
        </w:tc>
        <w:tc>
          <w:tcPr>
            <w:tcW w:w="1691" w:type="dxa"/>
            <w:tcBorders>
              <w:top w:val="single" w:sz="4" w:space="0" w:color="auto"/>
              <w:left w:val="single" w:sz="4" w:space="0" w:color="auto"/>
              <w:bottom w:val="single" w:sz="4" w:space="0" w:color="auto"/>
              <w:right w:val="single" w:sz="4" w:space="0" w:color="auto"/>
            </w:tcBorders>
            <w:hideMark/>
          </w:tcPr>
          <w:p w14:paraId="29642BF4" w14:textId="77777777" w:rsidR="00A03B1B" w:rsidRPr="00A03B1B" w:rsidRDefault="00A03B1B" w:rsidP="00A03B1B">
            <w:pPr>
              <w:spacing w:after="60"/>
              <w:rPr>
                <w:bCs/>
                <w:iCs/>
                <w:sz w:val="20"/>
                <w:szCs w:val="20"/>
              </w:rPr>
            </w:pPr>
            <w:r w:rsidRPr="00A03B1B">
              <w:rPr>
                <w:bCs/>
                <w:iCs/>
                <w:sz w:val="20"/>
                <w:szCs w:val="20"/>
              </w:rPr>
              <w:t>$/MWh</w:t>
            </w:r>
          </w:p>
        </w:tc>
        <w:tc>
          <w:tcPr>
            <w:tcW w:w="5854" w:type="dxa"/>
            <w:tcBorders>
              <w:top w:val="single" w:sz="4" w:space="0" w:color="auto"/>
              <w:left w:val="single" w:sz="4" w:space="0" w:color="auto"/>
              <w:bottom w:val="single" w:sz="4" w:space="0" w:color="auto"/>
              <w:right w:val="single" w:sz="4" w:space="0" w:color="auto"/>
            </w:tcBorders>
            <w:hideMark/>
          </w:tcPr>
          <w:p w14:paraId="02F705E3" w14:textId="77777777" w:rsidR="00A03B1B" w:rsidRPr="00A03B1B" w:rsidRDefault="00A03B1B" w:rsidP="00A03B1B">
            <w:pPr>
              <w:spacing w:after="60"/>
              <w:rPr>
                <w:bCs/>
                <w:iCs/>
                <w:sz w:val="20"/>
                <w:szCs w:val="20"/>
              </w:rPr>
            </w:pPr>
            <w:r w:rsidRPr="00A03B1B">
              <w:rPr>
                <w:bCs/>
                <w:iCs/>
                <w:sz w:val="20"/>
                <w:szCs w:val="20"/>
              </w:rPr>
              <w:t>100</w:t>
            </w:r>
          </w:p>
        </w:tc>
      </w:tr>
    </w:tbl>
    <w:p w14:paraId="585BF2B3" w14:textId="77777777" w:rsidR="00A03B1B" w:rsidRPr="00A03B1B" w:rsidRDefault="00A03B1B" w:rsidP="00A03B1B">
      <w:pPr>
        <w:spacing w:before="240" w:after="240"/>
        <w:ind w:left="720" w:hanging="720"/>
      </w:pPr>
      <w:r w:rsidRPr="00A03B1B">
        <w:t>(8)</w:t>
      </w:r>
      <w:r w:rsidRPr="00A03B1B">
        <w:tab/>
        <w:t>Each ASDC</w:t>
      </w:r>
      <w:ins w:id="152" w:author="ERCOT" w:date="2025-12-08T09:52:00Z">
        <w:r w:rsidRPr="00A03B1B">
          <w:t xml:space="preserve">, </w:t>
        </w:r>
        <w:proofErr w:type="gramStart"/>
        <w:r w:rsidRPr="00A03B1B">
          <w:t>with the exception of</w:t>
        </w:r>
        <w:proofErr w:type="gramEnd"/>
        <w:r w:rsidRPr="00A03B1B">
          <w:t xml:space="preserve"> DRRS,</w:t>
        </w:r>
      </w:ins>
      <w:r w:rsidRPr="00A03B1B">
        <w:t xml:space="preserve"> will be represented by a linear approximation to the corresponding part of the AORDC.</w:t>
      </w:r>
    </w:p>
    <w:p w14:paraId="5A7A9045" w14:textId="77777777" w:rsidR="00A03B1B" w:rsidRPr="00A03B1B" w:rsidRDefault="00A03B1B" w:rsidP="00A03B1B">
      <w:pPr>
        <w:spacing w:after="240"/>
        <w:ind w:left="720" w:hanging="720"/>
        <w:rPr>
          <w:iCs/>
        </w:rPr>
      </w:pPr>
      <w:r w:rsidRPr="00A03B1B">
        <w:rPr>
          <w:iCs/>
        </w:rPr>
        <w:t>(9)</w:t>
      </w:r>
      <w:r w:rsidRPr="00A03B1B">
        <w:rPr>
          <w:iCs/>
        </w:rPr>
        <w:tab/>
      </w:r>
      <w:r w:rsidRPr="00A03B1B">
        <w:rPr>
          <w:iCs/>
          <w:color w:val="000000"/>
        </w:rPr>
        <w:t>All ASDCs</w:t>
      </w:r>
      <w:ins w:id="153" w:author="ERCOT" w:date="2025-12-08T09:52:00Z">
        <w:r w:rsidRPr="00A03B1B">
          <w:t xml:space="preserve">, </w:t>
        </w:r>
        <w:proofErr w:type="gramStart"/>
        <w:r w:rsidRPr="00A03B1B">
          <w:t>with the exception of</w:t>
        </w:r>
        <w:proofErr w:type="gramEnd"/>
        <w:r w:rsidRPr="00A03B1B">
          <w:t xml:space="preserve"> DRRS,</w:t>
        </w:r>
      </w:ins>
      <w:r w:rsidRPr="00A03B1B">
        <w:rPr>
          <w:iCs/>
          <w:color w:val="000000"/>
        </w:rPr>
        <w:t xml:space="preserve"> will have a floor price, based on ERCOT’s assessment of the need for a floor price on the ASDC for RUC, such that no </w:t>
      </w:r>
      <w:proofErr w:type="gramStart"/>
      <w:r w:rsidRPr="00A03B1B">
        <w:rPr>
          <w:iCs/>
          <w:color w:val="000000"/>
        </w:rPr>
        <w:t>values</w:t>
      </w:r>
      <w:proofErr w:type="gramEnd"/>
      <w:r w:rsidRPr="00A03B1B">
        <w:rPr>
          <w:iCs/>
          <w:color w:val="000000"/>
        </w:rPr>
        <w:t xml:space="preserve"> on the curve for any Ancillary Service </w:t>
      </w:r>
      <w:proofErr w:type="gramStart"/>
      <w:r w:rsidRPr="00A03B1B">
        <w:rPr>
          <w:iCs/>
          <w:color w:val="000000"/>
        </w:rPr>
        <w:t>fall</w:t>
      </w:r>
      <w:proofErr w:type="gramEnd"/>
      <w:r w:rsidRPr="00A03B1B">
        <w:rPr>
          <w:iCs/>
          <w:color w:val="000000"/>
        </w:rPr>
        <w:t xml:space="preserve"> below $15 per MW per hour for the portion of the ASDC that corresponds to the Ancillary Service Plan.</w:t>
      </w:r>
    </w:p>
    <w:p w14:paraId="2AFD9FB4" w14:textId="77777777" w:rsidR="00A03B1B" w:rsidRPr="00A03B1B" w:rsidRDefault="00A03B1B" w:rsidP="00A03B1B">
      <w:pPr>
        <w:spacing w:before="240" w:after="240"/>
        <w:ind w:left="720" w:hanging="720"/>
        <w:rPr>
          <w:ins w:id="154" w:author="ERCOT" w:date="2025-12-08T09:54:00Z"/>
          <w:rFonts w:eastAsia="SimSun"/>
          <w:iCs/>
          <w:szCs w:val="20"/>
        </w:rPr>
      </w:pPr>
      <w:ins w:id="155" w:author="ERCOT" w:date="2025-12-08T09:54:00Z">
        <w:r w:rsidRPr="00A03B1B">
          <w:rPr>
            <w:rFonts w:eastAsia="SimSun"/>
            <w:iCs/>
            <w:szCs w:val="20"/>
          </w:rPr>
          <w:t>(10)</w:t>
        </w:r>
        <w:r w:rsidRPr="00A03B1B">
          <w:rPr>
            <w:rFonts w:eastAsia="SimSun"/>
            <w:iCs/>
            <w:szCs w:val="20"/>
          </w:rPr>
          <w:tab/>
          <w:t>The points on the ASDC for DRRS are described in the table with a linear line connecting each point along the curve:</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A03B1B" w:rsidRPr="00A03B1B" w14:paraId="2492C378" w14:textId="77777777" w:rsidTr="00B31BB1">
        <w:trPr>
          <w:jc w:val="center"/>
          <w:ins w:id="156" w:author="ERCOT" w:date="2025-12-08T09:54:00Z"/>
        </w:trPr>
        <w:tc>
          <w:tcPr>
            <w:tcW w:w="3780" w:type="dxa"/>
          </w:tcPr>
          <w:p w14:paraId="5EE480CC" w14:textId="77777777" w:rsidR="00A03B1B" w:rsidRPr="00A03B1B" w:rsidRDefault="00A03B1B" w:rsidP="00A03B1B">
            <w:pPr>
              <w:spacing w:after="240"/>
              <w:rPr>
                <w:ins w:id="157" w:author="ERCOT" w:date="2025-12-08T09:54:00Z"/>
                <w:rFonts w:eastAsia="SimSun"/>
                <w:b/>
                <w:iCs/>
                <w:sz w:val="20"/>
                <w:szCs w:val="20"/>
              </w:rPr>
            </w:pPr>
            <w:ins w:id="158" w:author="ERCOT" w:date="2025-12-08T09:54:00Z">
              <w:r w:rsidRPr="00A03B1B">
                <w:rPr>
                  <w:rFonts w:eastAsia="SimSun"/>
                  <w:b/>
                  <w:iCs/>
                  <w:sz w:val="20"/>
                  <w:szCs w:val="20"/>
                </w:rPr>
                <w:t>MW</w:t>
              </w:r>
            </w:ins>
          </w:p>
        </w:tc>
        <w:tc>
          <w:tcPr>
            <w:tcW w:w="2520" w:type="dxa"/>
          </w:tcPr>
          <w:p w14:paraId="7F2E0C17" w14:textId="77777777" w:rsidR="00A03B1B" w:rsidRPr="00A03B1B" w:rsidRDefault="00A03B1B" w:rsidP="00A03B1B">
            <w:pPr>
              <w:spacing w:after="240"/>
              <w:rPr>
                <w:ins w:id="159" w:author="ERCOT" w:date="2025-12-08T09:54:00Z"/>
                <w:rFonts w:eastAsia="SimSun"/>
                <w:b/>
                <w:iCs/>
                <w:sz w:val="20"/>
                <w:szCs w:val="20"/>
              </w:rPr>
            </w:pPr>
            <w:ins w:id="160" w:author="ERCOT" w:date="2025-12-08T09:54:00Z">
              <w:r w:rsidRPr="00A03B1B">
                <w:rPr>
                  <w:rFonts w:eastAsia="SimSun"/>
                  <w:b/>
                  <w:iCs/>
                  <w:sz w:val="20"/>
                  <w:szCs w:val="20"/>
                </w:rPr>
                <w:t>Price (per MW per hour)</w:t>
              </w:r>
            </w:ins>
          </w:p>
        </w:tc>
      </w:tr>
      <w:tr w:rsidR="00A03B1B" w:rsidRPr="00A03B1B" w14:paraId="38700846" w14:textId="77777777" w:rsidTr="00B31BB1">
        <w:trPr>
          <w:jc w:val="center"/>
          <w:ins w:id="161" w:author="ERCOT" w:date="2025-12-08T09:54:00Z"/>
        </w:trPr>
        <w:tc>
          <w:tcPr>
            <w:tcW w:w="3780" w:type="dxa"/>
          </w:tcPr>
          <w:p w14:paraId="2D61A8D6" w14:textId="77777777" w:rsidR="00A03B1B" w:rsidRPr="00A03B1B" w:rsidRDefault="00A03B1B" w:rsidP="00A03B1B">
            <w:pPr>
              <w:spacing w:after="60"/>
              <w:rPr>
                <w:ins w:id="162" w:author="ERCOT" w:date="2025-12-08T09:54:00Z"/>
                <w:rFonts w:eastAsia="SimSun"/>
                <w:iCs/>
                <w:sz w:val="20"/>
                <w:szCs w:val="20"/>
              </w:rPr>
            </w:pPr>
            <w:ins w:id="163" w:author="ERCOT" w:date="2025-12-08T09:54:00Z">
              <w:r w:rsidRPr="00A03B1B">
                <w:rPr>
                  <w:rFonts w:eastAsia="SimSun"/>
                  <w:iCs/>
                  <w:sz w:val="20"/>
                  <w:szCs w:val="20"/>
                </w:rPr>
                <w:lastRenderedPageBreak/>
                <w:t>0</w:t>
              </w:r>
            </w:ins>
          </w:p>
        </w:tc>
        <w:tc>
          <w:tcPr>
            <w:tcW w:w="2520" w:type="dxa"/>
          </w:tcPr>
          <w:p w14:paraId="1696F635" w14:textId="77777777" w:rsidR="00A03B1B" w:rsidRPr="00A03B1B" w:rsidRDefault="00A03B1B" w:rsidP="00A03B1B">
            <w:pPr>
              <w:spacing w:after="60"/>
              <w:rPr>
                <w:ins w:id="164" w:author="ERCOT" w:date="2025-12-08T09:54:00Z"/>
                <w:rFonts w:eastAsia="SimSun"/>
                <w:iCs/>
                <w:sz w:val="20"/>
                <w:szCs w:val="20"/>
              </w:rPr>
            </w:pPr>
            <w:ins w:id="165" w:author="ERCOT" w:date="2025-12-08T09:54:00Z">
              <w:r w:rsidRPr="00A03B1B">
                <w:rPr>
                  <w:rFonts w:eastAsia="SimSun"/>
                  <w:iCs/>
                  <w:sz w:val="20"/>
                  <w:szCs w:val="20"/>
                </w:rPr>
                <w:t>$150</w:t>
              </w:r>
            </w:ins>
          </w:p>
        </w:tc>
      </w:tr>
      <w:tr w:rsidR="00A03B1B" w:rsidRPr="00A03B1B" w14:paraId="6AAF9041" w14:textId="77777777" w:rsidTr="00B31BB1">
        <w:trPr>
          <w:jc w:val="center"/>
          <w:ins w:id="166" w:author="ERCOT" w:date="2025-12-08T09:54:00Z"/>
        </w:trPr>
        <w:tc>
          <w:tcPr>
            <w:tcW w:w="3780" w:type="dxa"/>
          </w:tcPr>
          <w:p w14:paraId="3CFA4809" w14:textId="77777777" w:rsidR="00A03B1B" w:rsidRPr="00A03B1B" w:rsidRDefault="00A03B1B" w:rsidP="00A03B1B">
            <w:pPr>
              <w:spacing w:after="60"/>
              <w:rPr>
                <w:ins w:id="167" w:author="ERCOT" w:date="2025-12-08T09:54:00Z"/>
                <w:rFonts w:eastAsia="SimSun"/>
                <w:iCs/>
                <w:sz w:val="20"/>
                <w:szCs w:val="20"/>
              </w:rPr>
            </w:pPr>
            <w:ins w:id="168" w:author="ERCOT" w:date="2025-12-08T09:54:00Z">
              <w:r w:rsidRPr="00A03B1B">
                <w:rPr>
                  <w:rFonts w:eastAsia="SimSun"/>
                  <w:iCs/>
                  <w:sz w:val="20"/>
                  <w:szCs w:val="20"/>
                </w:rPr>
                <w:t>Ancillary Service Plan for DRRS</w:t>
              </w:r>
            </w:ins>
          </w:p>
        </w:tc>
        <w:tc>
          <w:tcPr>
            <w:tcW w:w="2520" w:type="dxa"/>
          </w:tcPr>
          <w:p w14:paraId="68AA5C9B" w14:textId="77777777" w:rsidR="00A03B1B" w:rsidRPr="00A03B1B" w:rsidRDefault="00A03B1B" w:rsidP="00A03B1B">
            <w:pPr>
              <w:spacing w:after="60"/>
              <w:rPr>
                <w:ins w:id="169" w:author="ERCOT" w:date="2025-12-08T09:54:00Z"/>
                <w:rFonts w:eastAsia="SimSun"/>
                <w:iCs/>
                <w:sz w:val="20"/>
                <w:szCs w:val="20"/>
              </w:rPr>
            </w:pPr>
            <w:ins w:id="170" w:author="ERCOT" w:date="2025-12-08T09:54:00Z">
              <w:r w:rsidRPr="00A03B1B">
                <w:rPr>
                  <w:rFonts w:eastAsia="SimSun"/>
                  <w:iCs/>
                  <w:sz w:val="20"/>
                  <w:szCs w:val="20"/>
                </w:rPr>
                <w:t>$10</w:t>
              </w:r>
            </w:ins>
          </w:p>
        </w:tc>
      </w:tr>
      <w:tr w:rsidR="00A03B1B" w:rsidRPr="00A03B1B" w14:paraId="3421C7F0" w14:textId="77777777" w:rsidTr="00B31BB1">
        <w:trPr>
          <w:jc w:val="center"/>
          <w:ins w:id="171" w:author="ERCOT" w:date="2025-12-08T09:54:00Z"/>
        </w:trPr>
        <w:tc>
          <w:tcPr>
            <w:tcW w:w="3780" w:type="dxa"/>
          </w:tcPr>
          <w:p w14:paraId="6C3E07AB" w14:textId="77777777" w:rsidR="00A03B1B" w:rsidRPr="00A03B1B" w:rsidRDefault="00A03B1B" w:rsidP="00A03B1B">
            <w:pPr>
              <w:spacing w:after="60"/>
              <w:rPr>
                <w:ins w:id="172" w:author="ERCOT" w:date="2025-12-08T09:54:00Z"/>
                <w:rFonts w:eastAsia="SimSun"/>
                <w:iCs/>
                <w:sz w:val="20"/>
                <w:szCs w:val="20"/>
              </w:rPr>
            </w:pPr>
            <w:ins w:id="173" w:author="ERCOT" w:date="2025-12-08T09:54:00Z">
              <w:r w:rsidRPr="00A03B1B">
                <w:rPr>
                  <w:rFonts w:eastAsia="SimSun"/>
                  <w:iCs/>
                  <w:sz w:val="20"/>
                  <w:szCs w:val="20"/>
                </w:rPr>
                <w:t>Ancillary Service Plan for DRRS</w:t>
              </w:r>
            </w:ins>
          </w:p>
        </w:tc>
        <w:tc>
          <w:tcPr>
            <w:tcW w:w="2520" w:type="dxa"/>
          </w:tcPr>
          <w:p w14:paraId="22B92734" w14:textId="77777777" w:rsidR="00A03B1B" w:rsidRPr="00A03B1B" w:rsidRDefault="00A03B1B" w:rsidP="00A03B1B">
            <w:pPr>
              <w:spacing w:after="60"/>
              <w:rPr>
                <w:ins w:id="174" w:author="ERCOT" w:date="2025-12-08T09:54:00Z"/>
                <w:rFonts w:eastAsia="SimSun"/>
                <w:iCs/>
                <w:sz w:val="20"/>
                <w:szCs w:val="20"/>
              </w:rPr>
            </w:pPr>
            <w:ins w:id="175" w:author="ERCOT" w:date="2025-12-08T09:54:00Z">
              <w:r w:rsidRPr="00A03B1B">
                <w:rPr>
                  <w:rFonts w:eastAsia="SimSun"/>
                  <w:iCs/>
                  <w:sz w:val="20"/>
                  <w:szCs w:val="20"/>
                </w:rPr>
                <w:t>$0</w:t>
              </w:r>
            </w:ins>
          </w:p>
        </w:tc>
      </w:tr>
    </w:tbl>
    <w:p w14:paraId="0F00180F" w14:textId="77777777" w:rsidR="00A03B1B" w:rsidRPr="00A03B1B" w:rsidRDefault="00A03B1B" w:rsidP="00A03B1B">
      <w:pPr>
        <w:keepNext/>
        <w:tabs>
          <w:tab w:val="left" w:pos="1080"/>
        </w:tabs>
        <w:spacing w:before="480" w:after="240"/>
        <w:ind w:left="1080" w:hanging="1080"/>
        <w:outlineLvl w:val="2"/>
        <w:rPr>
          <w:b/>
          <w:bCs/>
          <w:i/>
        </w:rPr>
      </w:pPr>
      <w:bookmarkStart w:id="176" w:name="_Toc90197129"/>
      <w:bookmarkStart w:id="177" w:name="_Toc142108950"/>
      <w:bookmarkStart w:id="178" w:name="_Toc142113795"/>
      <w:bookmarkStart w:id="179" w:name="_Toc402345622"/>
      <w:bookmarkStart w:id="180" w:name="_Toc405383905"/>
      <w:bookmarkStart w:id="181" w:name="_Toc405537008"/>
      <w:bookmarkStart w:id="182" w:name="_Toc440871794"/>
      <w:bookmarkStart w:id="183" w:name="_Toc135990675"/>
      <w:bookmarkStart w:id="184" w:name="_Toc135990687"/>
      <w:bookmarkStart w:id="185" w:name="_Toc135990688"/>
      <w:bookmarkStart w:id="186" w:name="_Toc135990697"/>
      <w:bookmarkStart w:id="187" w:name="_Hlk135899194"/>
      <w:bookmarkEnd w:id="138"/>
      <w:bookmarkEnd w:id="139"/>
      <w:r w:rsidRPr="00A03B1B">
        <w:rPr>
          <w:b/>
          <w:bCs/>
          <w:i/>
        </w:rPr>
        <w:t>4.5.1</w:t>
      </w:r>
      <w:r w:rsidRPr="00A03B1B">
        <w:rPr>
          <w:b/>
          <w:bCs/>
          <w:i/>
        </w:rPr>
        <w:tab/>
      </w:r>
      <w:bookmarkStart w:id="188" w:name="_Toc90197130"/>
      <w:bookmarkEnd w:id="176"/>
      <w:r w:rsidRPr="00A03B1B">
        <w:rPr>
          <w:b/>
          <w:bCs/>
          <w:i/>
        </w:rPr>
        <w:t>DAM Clearing Process</w:t>
      </w:r>
      <w:bookmarkEnd w:id="177"/>
      <w:bookmarkEnd w:id="178"/>
      <w:bookmarkEnd w:id="179"/>
      <w:bookmarkEnd w:id="180"/>
      <w:bookmarkEnd w:id="181"/>
      <w:bookmarkEnd w:id="182"/>
      <w:bookmarkEnd w:id="183"/>
      <w:bookmarkEnd w:id="188"/>
    </w:p>
    <w:p w14:paraId="11A7B112" w14:textId="77777777" w:rsidR="00A03B1B" w:rsidRPr="00A03B1B" w:rsidRDefault="00A03B1B" w:rsidP="00A03B1B">
      <w:pPr>
        <w:spacing w:after="240"/>
        <w:ind w:left="720" w:hanging="720"/>
        <w:rPr>
          <w:rFonts w:eastAsia="SimSun"/>
          <w:iCs/>
          <w:szCs w:val="20"/>
        </w:rPr>
      </w:pPr>
      <w:r w:rsidRPr="00A03B1B">
        <w:rPr>
          <w:rFonts w:eastAsia="SimSun"/>
          <w:iCs/>
          <w:szCs w:val="20"/>
        </w:rPr>
        <w:t>(1)</w:t>
      </w:r>
      <w:r w:rsidRPr="00A03B1B">
        <w:rPr>
          <w:rFonts w:eastAsia="SimSun"/>
          <w:iCs/>
          <w:szCs w:val="20"/>
        </w:rPr>
        <w:tab/>
        <w:t xml:space="preserve">At 1000 </w:t>
      </w:r>
      <w:proofErr w:type="gramStart"/>
      <w:r w:rsidRPr="00A03B1B">
        <w:rPr>
          <w:rFonts w:eastAsia="SimSun"/>
          <w:iCs/>
          <w:szCs w:val="20"/>
        </w:rPr>
        <w:t>in</w:t>
      </w:r>
      <w:proofErr w:type="gramEnd"/>
      <w:r w:rsidRPr="00A03B1B">
        <w:rPr>
          <w:rFonts w:eastAsia="SimSun"/>
          <w:iCs/>
          <w:szCs w:val="20"/>
        </w:rPr>
        <w:t xml:space="preserve"> the Day-Ahead, ERCOT shall start the Day-Ahead Market (DAM) clearing process.  If the processing of DAM bids and offers after 0900 is significantly delayed or impacted by a failure of ERCOT software or systems that directly impacts the DAM, ERCOT shall post a Notice as soon as practicable on the </w:t>
      </w:r>
      <w:r w:rsidRPr="00A03B1B">
        <w:rPr>
          <w:rFonts w:eastAsia="SimSun"/>
          <w:szCs w:val="20"/>
        </w:rPr>
        <w:t>ERCOT website</w:t>
      </w:r>
      <w:r w:rsidRPr="00A03B1B">
        <w:rPr>
          <w:rFonts w:eastAsia="SimSun"/>
          <w:iCs/>
          <w:szCs w:val="20"/>
        </w:rPr>
        <w:t>, in accordance with paragraph (1) of Section 4.1.2, Day-Ahead Process and Timing Deviations, extending the start time of the execution of the DAM clearing process by an amount of time at least as long as the duration of the processing delay plus ten minutes.  In no event shall the extension exceed more than one hour from when the processing delay is resolved.</w:t>
      </w:r>
    </w:p>
    <w:p w14:paraId="6940CD2A" w14:textId="77777777" w:rsidR="00A03B1B" w:rsidRPr="00A03B1B" w:rsidRDefault="00A03B1B" w:rsidP="00A03B1B">
      <w:pPr>
        <w:spacing w:after="240"/>
        <w:ind w:left="720" w:hanging="720"/>
        <w:rPr>
          <w:rFonts w:eastAsia="SimSun"/>
          <w:iCs/>
          <w:szCs w:val="20"/>
        </w:rPr>
      </w:pPr>
      <w:r w:rsidRPr="00A03B1B">
        <w:rPr>
          <w:rFonts w:eastAsia="SimSun"/>
          <w:iCs/>
          <w:szCs w:val="20"/>
        </w:rPr>
        <w:t>(2)</w:t>
      </w:r>
      <w:r w:rsidRPr="00A03B1B">
        <w:rPr>
          <w:rFonts w:eastAsia="SimSun"/>
          <w:iCs/>
          <w:szCs w:val="20"/>
        </w:rPr>
        <w:tab/>
        <w:t>ERCOT shall complete a Day-Ahead Simultaneous Feasibility Test (SFT).  This test uses the Day-Ahead Updated Network Model topology and evaluates all Congestion Revenue Rights (CRRs) for feasibility to determine hourly oversold quantities.</w:t>
      </w:r>
    </w:p>
    <w:p w14:paraId="760BA4FD" w14:textId="77777777" w:rsidR="00A03B1B" w:rsidRPr="00A03B1B" w:rsidRDefault="00A03B1B" w:rsidP="00A03B1B">
      <w:pPr>
        <w:spacing w:after="240"/>
        <w:ind w:left="720" w:hanging="720"/>
        <w:rPr>
          <w:rFonts w:eastAsia="SimSun"/>
          <w:iCs/>
          <w:szCs w:val="20"/>
        </w:rPr>
      </w:pPr>
      <w:r w:rsidRPr="00A03B1B">
        <w:rPr>
          <w:rFonts w:eastAsia="SimSun"/>
          <w:iCs/>
          <w:szCs w:val="20"/>
        </w:rPr>
        <w:t>(3)</w:t>
      </w:r>
      <w:r w:rsidRPr="00A03B1B">
        <w:rPr>
          <w:rFonts w:eastAsia="SimSun"/>
          <w:iCs/>
          <w:szCs w:val="20"/>
        </w:rPr>
        <w:tab/>
        <w:t>The purpose of the DAM is to economically and simultaneously clear offers and bids described in Section 4.4, Inputs into DAM and Other Trades.</w:t>
      </w:r>
    </w:p>
    <w:p w14:paraId="37C56ADB" w14:textId="77777777" w:rsidR="00A03B1B" w:rsidRPr="00A03B1B" w:rsidRDefault="00A03B1B" w:rsidP="00A03B1B">
      <w:pPr>
        <w:spacing w:after="240"/>
        <w:ind w:left="720" w:hanging="720"/>
        <w:rPr>
          <w:rFonts w:eastAsia="SimSun" w:cs="Arial"/>
          <w:iCs/>
          <w:szCs w:val="20"/>
        </w:rPr>
      </w:pPr>
      <w:r w:rsidRPr="00A03B1B">
        <w:rPr>
          <w:rFonts w:eastAsia="SimSun"/>
          <w:iCs/>
          <w:szCs w:val="20"/>
        </w:rPr>
        <w:t>(4)</w:t>
      </w:r>
      <w:r w:rsidRPr="00A03B1B">
        <w:rPr>
          <w:rFonts w:eastAsia="SimSun"/>
          <w:iCs/>
          <w:szCs w:val="20"/>
        </w:rPr>
        <w:tab/>
        <w:t xml:space="preserve">The DAM uses a multi-hour mixed integer programming algorithm </w:t>
      </w:r>
      <w:r w:rsidRPr="00A03B1B">
        <w:rPr>
          <w:rFonts w:eastAsia="SimSun" w:cs="Arial"/>
          <w:iCs/>
          <w:szCs w:val="20"/>
        </w:rPr>
        <w:t xml:space="preserve">to maximize bid-based revenues, including revenues based on Ancillary Service Demand Curves (ASDCs), minus the offer-based costs over the Operating Day, subject to security and other constraints.  </w:t>
      </w:r>
    </w:p>
    <w:p w14:paraId="2BA13198" w14:textId="77777777" w:rsidR="00A03B1B" w:rsidRPr="00A03B1B" w:rsidRDefault="00A03B1B" w:rsidP="00A03B1B">
      <w:pPr>
        <w:spacing w:after="240"/>
        <w:ind w:left="1440" w:hanging="720"/>
        <w:rPr>
          <w:rFonts w:eastAsia="SimSun" w:cs="Arial"/>
          <w:szCs w:val="20"/>
        </w:rPr>
      </w:pPr>
      <w:r w:rsidRPr="00A03B1B">
        <w:rPr>
          <w:rFonts w:eastAsia="SimSun" w:cs="Arial"/>
          <w:szCs w:val="20"/>
        </w:rPr>
        <w:t>(a)</w:t>
      </w:r>
      <w:r w:rsidRPr="00A03B1B">
        <w:rPr>
          <w:rFonts w:eastAsia="SimSun" w:cs="Arial"/>
          <w:szCs w:val="20"/>
        </w:rPr>
        <w:tab/>
        <w:t xml:space="preserve">The bid-based revenues include revenues from ASDCs, DAM Energy Bids, bid portions of Energy Bid/Offer Curves, and </w:t>
      </w:r>
      <w:r w:rsidRPr="00A03B1B">
        <w:rPr>
          <w:rFonts w:eastAsia="SimSun"/>
          <w:szCs w:val="20"/>
        </w:rPr>
        <w:t>Point-to-Point</w:t>
      </w:r>
      <w:r w:rsidRPr="00A03B1B">
        <w:rPr>
          <w:rFonts w:eastAsia="SimSun" w:cs="Arial"/>
          <w:szCs w:val="20"/>
        </w:rPr>
        <w:t xml:space="preserve"> (PTP) </w:t>
      </w:r>
      <w:r w:rsidRPr="00A03B1B">
        <w:rPr>
          <w:rFonts w:eastAsia="SimSun"/>
          <w:szCs w:val="20"/>
        </w:rPr>
        <w:t>Obligation</w:t>
      </w:r>
      <w:r w:rsidRPr="00A03B1B">
        <w:rPr>
          <w:rFonts w:eastAsia="SimSun" w:cs="Arial"/>
          <w:szCs w:val="20"/>
        </w:rPr>
        <w:t xml:space="preserve"> bids.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78E59F3" w14:textId="77777777" w:rsidTr="00B31BB1">
        <w:trPr>
          <w:trHeight w:val="386"/>
        </w:trPr>
        <w:tc>
          <w:tcPr>
            <w:tcW w:w="9350" w:type="dxa"/>
            <w:shd w:val="pct12" w:color="auto" w:fill="auto"/>
          </w:tcPr>
          <w:p w14:paraId="61F86C7C" w14:textId="77777777" w:rsidR="00A03B1B" w:rsidRPr="00A03B1B" w:rsidRDefault="00A03B1B" w:rsidP="00A03B1B">
            <w:pPr>
              <w:spacing w:before="120" w:after="240"/>
              <w:rPr>
                <w:rFonts w:eastAsia="SimSun"/>
                <w:b/>
                <w:i/>
                <w:iCs/>
              </w:rPr>
            </w:pPr>
            <w:r w:rsidRPr="00A03B1B">
              <w:rPr>
                <w:rFonts w:eastAsia="SimSun"/>
                <w:b/>
                <w:i/>
                <w:iCs/>
              </w:rPr>
              <w:t>[NPRR1188:  Replace paragraph (a) above with the following upon system implementation:]</w:t>
            </w:r>
          </w:p>
          <w:p w14:paraId="1266A9D7" w14:textId="77777777" w:rsidR="00A03B1B" w:rsidRPr="00A03B1B" w:rsidRDefault="00A03B1B" w:rsidP="00A03B1B">
            <w:pPr>
              <w:spacing w:after="240"/>
              <w:ind w:left="1440" w:hanging="720"/>
              <w:rPr>
                <w:rFonts w:eastAsia="SimSun" w:cs="Arial"/>
                <w:szCs w:val="20"/>
              </w:rPr>
            </w:pPr>
            <w:r w:rsidRPr="00A03B1B">
              <w:rPr>
                <w:rFonts w:eastAsia="SimSun" w:cs="Arial"/>
                <w:szCs w:val="20"/>
              </w:rPr>
              <w:t>(a)</w:t>
            </w:r>
            <w:r w:rsidRPr="00A03B1B">
              <w:rPr>
                <w:rFonts w:eastAsia="SimSun" w:cs="Arial"/>
                <w:szCs w:val="20"/>
              </w:rPr>
              <w:tab/>
              <w:t xml:space="preserve">The bid-based revenues include revenues from ASDCs, DAM Energy Bids, Energy Bid Curves, bid portions of Energy Bid/Offer Curves, and </w:t>
            </w:r>
            <w:r w:rsidRPr="00A03B1B">
              <w:rPr>
                <w:rFonts w:eastAsia="SimSun"/>
                <w:szCs w:val="20"/>
              </w:rPr>
              <w:t>Point-to-Point</w:t>
            </w:r>
            <w:r w:rsidRPr="00A03B1B">
              <w:rPr>
                <w:rFonts w:eastAsia="SimSun" w:cs="Arial"/>
                <w:szCs w:val="20"/>
              </w:rPr>
              <w:t xml:space="preserve"> (PTP) </w:t>
            </w:r>
            <w:r w:rsidRPr="00A03B1B">
              <w:rPr>
                <w:rFonts w:eastAsia="SimSun"/>
                <w:szCs w:val="20"/>
              </w:rPr>
              <w:t>Obligation</w:t>
            </w:r>
            <w:r w:rsidRPr="00A03B1B">
              <w:rPr>
                <w:rFonts w:eastAsia="SimSun" w:cs="Arial"/>
                <w:szCs w:val="20"/>
              </w:rPr>
              <w:t xml:space="preserve"> bids.</w:t>
            </w:r>
          </w:p>
        </w:tc>
      </w:tr>
    </w:tbl>
    <w:p w14:paraId="7B1D85A2" w14:textId="77777777" w:rsidR="00A03B1B" w:rsidRPr="00A03B1B" w:rsidRDefault="00A03B1B" w:rsidP="00A03B1B">
      <w:pPr>
        <w:spacing w:before="240" w:after="240"/>
        <w:ind w:left="1440" w:hanging="720"/>
        <w:rPr>
          <w:rFonts w:eastAsia="SimSun"/>
          <w:szCs w:val="20"/>
        </w:rPr>
      </w:pPr>
      <w:r w:rsidRPr="00A03B1B">
        <w:rPr>
          <w:rFonts w:eastAsia="SimSun"/>
          <w:szCs w:val="20"/>
        </w:rPr>
        <w:t>(b)</w:t>
      </w:r>
      <w:r w:rsidRPr="00A03B1B">
        <w:rPr>
          <w:rFonts w:eastAsia="SimSun"/>
          <w:szCs w:val="20"/>
        </w:rPr>
        <w:tab/>
        <w:t xml:space="preserve">The offer-based costs include costs from the Startup Offer, Minimum Energy Offer, and Energy Offer Curve of any Resource that submitted a Three-Part Supply Offer, DAM Energy-Only Offers, </w:t>
      </w:r>
      <w:r w:rsidRPr="00A03B1B">
        <w:rPr>
          <w:rFonts w:eastAsia="SimSun" w:cs="Arial"/>
          <w:szCs w:val="20"/>
        </w:rPr>
        <w:t xml:space="preserve">offer portions of Energy Bid/Offer Curves, </w:t>
      </w:r>
      <w:r w:rsidRPr="00A03B1B">
        <w:rPr>
          <w:rFonts w:eastAsia="SimSun"/>
          <w:szCs w:val="20"/>
        </w:rPr>
        <w:t xml:space="preserve">Ancillary Service Only Offers, and Ancillary Service Offers.  </w:t>
      </w:r>
    </w:p>
    <w:p w14:paraId="369C8732" w14:textId="77777777" w:rsidR="00A03B1B" w:rsidRPr="00A03B1B" w:rsidRDefault="00A03B1B" w:rsidP="00A03B1B">
      <w:pPr>
        <w:spacing w:after="240"/>
        <w:ind w:left="1440" w:hanging="720"/>
        <w:rPr>
          <w:rFonts w:eastAsia="SimSun"/>
          <w:szCs w:val="20"/>
        </w:rPr>
      </w:pPr>
      <w:r w:rsidRPr="00A03B1B">
        <w:rPr>
          <w:rFonts w:eastAsia="SimSun"/>
          <w:szCs w:val="20"/>
        </w:rPr>
        <w:t>(c)</w:t>
      </w:r>
      <w:r w:rsidRPr="00A03B1B">
        <w:rPr>
          <w:rFonts w:eastAsia="SimSun"/>
          <w:szCs w:val="20"/>
        </w:rPr>
        <w:tab/>
        <w:t xml:space="preserve">Security constraints specified to prevent DAM solutions that would overload the elements of the ERCOT Transmission Grid include the following: </w:t>
      </w:r>
    </w:p>
    <w:p w14:paraId="2DFB6002" w14:textId="77777777" w:rsidR="00A03B1B" w:rsidRPr="00A03B1B" w:rsidRDefault="00A03B1B" w:rsidP="00A03B1B">
      <w:pPr>
        <w:spacing w:after="240"/>
        <w:ind w:left="2160" w:hanging="720"/>
        <w:rPr>
          <w:rFonts w:eastAsia="SimSun"/>
          <w:szCs w:val="20"/>
        </w:rPr>
      </w:pPr>
      <w:r w:rsidRPr="00A03B1B">
        <w:rPr>
          <w:rFonts w:eastAsia="SimSun"/>
          <w:szCs w:val="20"/>
        </w:rPr>
        <w:lastRenderedPageBreak/>
        <w:t>(i)</w:t>
      </w:r>
      <w:r w:rsidRPr="00A03B1B">
        <w:rPr>
          <w:rFonts w:eastAsia="SimSun"/>
          <w:szCs w:val="20"/>
        </w:rPr>
        <w:tab/>
        <w:t>Transmission constraints – transfer limits on energy flows through the ERCOT Transmission Grid, e.g., thermal or stability limits.  These limits must be satisfied by the intact network and for certain specified contingencies.  These constraints may represent:</w:t>
      </w:r>
    </w:p>
    <w:p w14:paraId="1F9EF436" w14:textId="77777777" w:rsidR="00A03B1B" w:rsidRPr="00A03B1B" w:rsidRDefault="00A03B1B" w:rsidP="00A03B1B">
      <w:pPr>
        <w:spacing w:after="240"/>
        <w:ind w:left="2880" w:hanging="720"/>
        <w:rPr>
          <w:rFonts w:eastAsia="SimSun"/>
          <w:szCs w:val="20"/>
        </w:rPr>
      </w:pPr>
      <w:r w:rsidRPr="00A03B1B">
        <w:rPr>
          <w:rFonts w:eastAsia="SimSun"/>
          <w:szCs w:val="20"/>
        </w:rPr>
        <w:t>(A)</w:t>
      </w:r>
      <w:r w:rsidRPr="00A03B1B">
        <w:rPr>
          <w:rFonts w:eastAsia="SimSun"/>
          <w:szCs w:val="20"/>
        </w:rPr>
        <w:tab/>
        <w:t>Thermal constraints – protect Transmission Facilities against thermal overload.</w:t>
      </w:r>
    </w:p>
    <w:p w14:paraId="300B7A09" w14:textId="77777777" w:rsidR="00A03B1B" w:rsidRPr="00A03B1B" w:rsidRDefault="00A03B1B" w:rsidP="00A03B1B">
      <w:pPr>
        <w:spacing w:after="240"/>
        <w:ind w:left="2880" w:hanging="720"/>
        <w:rPr>
          <w:rFonts w:eastAsia="SimSun"/>
          <w:szCs w:val="20"/>
        </w:rPr>
      </w:pPr>
      <w:r w:rsidRPr="00A03B1B">
        <w:rPr>
          <w:rFonts w:eastAsia="SimSun"/>
          <w:szCs w:val="20"/>
        </w:rPr>
        <w:t>(B)</w:t>
      </w:r>
      <w:r w:rsidRPr="00A03B1B">
        <w:rPr>
          <w:rFonts w:eastAsia="SimSun"/>
          <w:szCs w:val="20"/>
        </w:rPr>
        <w:tab/>
        <w:t>Generic constraints – protect the ERCOT Transmission Grid against transient instability, dynamic stability or voltage collapse.</w:t>
      </w:r>
    </w:p>
    <w:p w14:paraId="43556A82" w14:textId="77777777" w:rsidR="00A03B1B" w:rsidRPr="00A03B1B" w:rsidRDefault="00A03B1B" w:rsidP="00A03B1B">
      <w:pPr>
        <w:spacing w:after="240"/>
        <w:ind w:left="2880" w:hanging="720"/>
        <w:rPr>
          <w:rFonts w:eastAsia="SimSun"/>
          <w:szCs w:val="20"/>
        </w:rPr>
      </w:pPr>
      <w:r w:rsidRPr="00A03B1B">
        <w:rPr>
          <w:rFonts w:eastAsia="SimSun"/>
          <w:szCs w:val="20"/>
        </w:rPr>
        <w:t>(C)</w:t>
      </w:r>
      <w:r w:rsidRPr="00A03B1B">
        <w:rPr>
          <w:rFonts w:eastAsia="SimSun"/>
          <w:szCs w:val="20"/>
        </w:rPr>
        <w:tab/>
        <w:t xml:space="preserve">Power flow constraints – the energy balance at required Electrical Buses in the ERCOT Transmission Grid must be maintained.  </w:t>
      </w:r>
    </w:p>
    <w:p w14:paraId="3EE3E2C1" w14:textId="77777777" w:rsidR="00A03B1B" w:rsidRPr="00A03B1B" w:rsidRDefault="00A03B1B" w:rsidP="00A03B1B">
      <w:pPr>
        <w:spacing w:after="240"/>
        <w:ind w:left="2160" w:hanging="720"/>
        <w:rPr>
          <w:rFonts w:eastAsia="SimSun"/>
          <w:szCs w:val="20"/>
        </w:rPr>
      </w:pPr>
      <w:r w:rsidRPr="00A03B1B">
        <w:rPr>
          <w:rFonts w:eastAsia="SimSun"/>
          <w:szCs w:val="20"/>
        </w:rPr>
        <w:t>(ii)</w:t>
      </w:r>
      <w:r w:rsidRPr="00A03B1B">
        <w:rPr>
          <w:rFonts w:eastAsia="SimSun"/>
          <w:szCs w:val="20"/>
        </w:rPr>
        <w:tab/>
        <w:t>Resource constraints – the physical and security limits on Resources that submit Three-Part Supply Offers or Energy Bid/Offer Curves:</w:t>
      </w:r>
    </w:p>
    <w:p w14:paraId="477EE4AC" w14:textId="77777777" w:rsidR="00A03B1B" w:rsidRPr="00A03B1B" w:rsidRDefault="00A03B1B" w:rsidP="00A03B1B">
      <w:pPr>
        <w:spacing w:after="240"/>
        <w:ind w:left="2880" w:hanging="720"/>
        <w:rPr>
          <w:rFonts w:eastAsia="SimSun"/>
          <w:szCs w:val="20"/>
        </w:rPr>
      </w:pPr>
      <w:r w:rsidRPr="00A03B1B">
        <w:rPr>
          <w:rFonts w:eastAsia="SimSun"/>
          <w:szCs w:val="20"/>
        </w:rPr>
        <w:t>(A)</w:t>
      </w:r>
      <w:r w:rsidRPr="00A03B1B">
        <w:rPr>
          <w:rFonts w:eastAsia="SimSun"/>
          <w:szCs w:val="20"/>
        </w:rPr>
        <w:tab/>
        <w:t xml:space="preserve">Resource output constraints – the Low Sustained Limit (LSL) and High Sustained Limit (HSL) of each Resource; and </w:t>
      </w:r>
    </w:p>
    <w:p w14:paraId="6A177D2A" w14:textId="77777777" w:rsidR="00A03B1B" w:rsidRPr="00A03B1B" w:rsidRDefault="00A03B1B" w:rsidP="00A03B1B">
      <w:pPr>
        <w:spacing w:after="240"/>
        <w:ind w:left="2880" w:hanging="720"/>
        <w:rPr>
          <w:rFonts w:eastAsia="SimSun"/>
          <w:szCs w:val="20"/>
        </w:rPr>
      </w:pPr>
      <w:r w:rsidRPr="00A03B1B">
        <w:rPr>
          <w:rFonts w:eastAsia="SimSun"/>
          <w:szCs w:val="20"/>
        </w:rPr>
        <w:t>(B)</w:t>
      </w:r>
      <w:r w:rsidRPr="00A03B1B">
        <w:rPr>
          <w:rFonts w:eastAsia="SimSun"/>
          <w:szCs w:val="20"/>
        </w:rPr>
        <w:tab/>
        <w:t>Resource operational constraints – includes minimum run time, minimum down time, and configuration constraints.</w:t>
      </w:r>
    </w:p>
    <w:p w14:paraId="22299691" w14:textId="77777777" w:rsidR="00A03B1B" w:rsidRPr="00A03B1B" w:rsidRDefault="00A03B1B" w:rsidP="00A03B1B">
      <w:pPr>
        <w:spacing w:after="240"/>
        <w:ind w:left="2160" w:hanging="720"/>
        <w:rPr>
          <w:rFonts w:eastAsia="SimSun"/>
          <w:szCs w:val="20"/>
        </w:rPr>
      </w:pPr>
      <w:r w:rsidRPr="00A03B1B">
        <w:rPr>
          <w:rFonts w:eastAsia="SimSun"/>
          <w:szCs w:val="20"/>
        </w:rPr>
        <w:t>(iii)</w:t>
      </w:r>
      <w:r w:rsidRPr="00A03B1B">
        <w:rPr>
          <w:rFonts w:eastAsia="SimSun"/>
          <w:szCs w:val="20"/>
        </w:rPr>
        <w:tab/>
        <w:t xml:space="preserve">Other constraints – </w:t>
      </w:r>
    </w:p>
    <w:p w14:paraId="3081F824" w14:textId="77777777" w:rsidR="00A03B1B" w:rsidRPr="00A03B1B" w:rsidRDefault="00A03B1B" w:rsidP="00A03B1B">
      <w:pPr>
        <w:spacing w:after="240"/>
        <w:ind w:left="2880" w:hanging="720"/>
        <w:rPr>
          <w:rFonts w:eastAsia="SimSun"/>
          <w:szCs w:val="20"/>
        </w:rPr>
      </w:pPr>
      <w:r w:rsidRPr="00A03B1B">
        <w:rPr>
          <w:rFonts w:eastAsia="SimSun"/>
          <w:szCs w:val="20"/>
        </w:rPr>
        <w:t>(A)</w:t>
      </w:r>
      <w:r w:rsidRPr="00A03B1B">
        <w:rPr>
          <w:rFonts w:eastAsia="SimSun"/>
          <w:szCs w:val="20"/>
        </w:rPr>
        <w:tab/>
        <w:t xml:space="preserve">Linked offers – the DAM may not select any one part of that Resource capacity to provide more than one Ancillary Service or to provide both energy and an Ancillary Service in the same Operating Hour.  The DAM may, however, select part of that Resource capacity to provide one Ancillary Service and another part of that capacity to provide a different Ancillary Service or energy in the same Operating Hour, provided that linked Energy and Off-Line </w:t>
      </w:r>
      <w:del w:id="189" w:author="ERCOT" w:date="2025-12-08T09:57:00Z">
        <w:r w:rsidRPr="00A03B1B" w:rsidDel="00E45E0F">
          <w:rPr>
            <w:rFonts w:eastAsia="SimSun"/>
            <w:szCs w:val="20"/>
          </w:rPr>
          <w:delText xml:space="preserve">Non-Spinning Reserve (Non-Spin) </w:delText>
        </w:r>
      </w:del>
      <w:r w:rsidRPr="00A03B1B">
        <w:rPr>
          <w:rFonts w:eastAsia="SimSun"/>
          <w:szCs w:val="20"/>
        </w:rPr>
        <w:t>Resource-Specific Ancillary Service Offers are not awarded in the same Operating Hour.</w:t>
      </w:r>
    </w:p>
    <w:p w14:paraId="05195127" w14:textId="77777777" w:rsidR="00A03B1B" w:rsidRPr="00A03B1B" w:rsidRDefault="00A03B1B" w:rsidP="00A03B1B">
      <w:pPr>
        <w:spacing w:after="240"/>
        <w:ind w:left="2880" w:hanging="720"/>
        <w:rPr>
          <w:rFonts w:eastAsia="SimSun"/>
          <w:szCs w:val="20"/>
        </w:rPr>
      </w:pPr>
      <w:r w:rsidRPr="00A03B1B">
        <w:rPr>
          <w:rFonts w:eastAsia="SimSun"/>
          <w:szCs w:val="20"/>
        </w:rPr>
        <w:t>(B)</w:t>
      </w:r>
      <w:r w:rsidRPr="00A03B1B">
        <w:rPr>
          <w:rFonts w:eastAsia="SimSun"/>
          <w:szCs w:val="20"/>
        </w:rPr>
        <w:tab/>
        <w:t>The sum of the awarded Resource-Specific Ancillary Service Offer capacities for each Resource must be within the Resource limits specified in the Current Operating Plan (COP) and Section 3.18, Resource Limits in Providing Ancillary Service, and the Resource Parameters as described in Section 3.7, Resource Parameters.</w:t>
      </w:r>
    </w:p>
    <w:p w14:paraId="374AF100" w14:textId="77777777" w:rsidR="00A03B1B" w:rsidRPr="00A03B1B" w:rsidRDefault="00A03B1B" w:rsidP="00A03B1B">
      <w:pPr>
        <w:spacing w:after="240"/>
        <w:ind w:left="2880" w:hanging="720"/>
        <w:rPr>
          <w:rFonts w:eastAsia="SimSun"/>
          <w:szCs w:val="20"/>
        </w:rPr>
      </w:pPr>
      <w:r w:rsidRPr="00A03B1B">
        <w:rPr>
          <w:rFonts w:eastAsia="SimSun"/>
          <w:szCs w:val="20"/>
        </w:rPr>
        <w:t>(C)</w:t>
      </w:r>
      <w:r w:rsidRPr="00A03B1B">
        <w:rPr>
          <w:rFonts w:eastAsia="SimSun"/>
          <w:szCs w:val="20"/>
        </w:rPr>
        <w:tab/>
        <w:t xml:space="preserve">Block Resource-Specific Ancillary Service Offers for a Load Resource – blocks will not be cleared unless the entire quantity block can be awarded.  Because block Resource-Specific Ancillary Service Offers cannot set the Market Clearing Price for Capacity (MCPC), a block Ancillary Service Offer may </w:t>
      </w:r>
      <w:proofErr w:type="gramStart"/>
      <w:r w:rsidRPr="00A03B1B">
        <w:rPr>
          <w:rFonts w:eastAsia="SimSun"/>
          <w:szCs w:val="20"/>
        </w:rPr>
        <w:t>clear</w:t>
      </w:r>
      <w:proofErr w:type="gramEnd"/>
      <w:r w:rsidRPr="00A03B1B">
        <w:rPr>
          <w:rFonts w:eastAsia="SimSun"/>
          <w:szCs w:val="20"/>
        </w:rPr>
        <w:t xml:space="preserve"> below the Ancillary Service Offer price for that block.</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587C0A24" w14:textId="77777777" w:rsidTr="00B31BB1">
        <w:trPr>
          <w:trHeight w:val="386"/>
        </w:trPr>
        <w:tc>
          <w:tcPr>
            <w:tcW w:w="9350" w:type="dxa"/>
            <w:shd w:val="pct12" w:color="auto" w:fill="auto"/>
          </w:tcPr>
          <w:p w14:paraId="510C70CE" w14:textId="77777777" w:rsidR="00A03B1B" w:rsidRPr="00A03B1B" w:rsidRDefault="00A03B1B" w:rsidP="00A03B1B">
            <w:pPr>
              <w:spacing w:before="120" w:after="240"/>
              <w:rPr>
                <w:rFonts w:eastAsia="SimSun"/>
                <w:b/>
                <w:i/>
                <w:iCs/>
              </w:rPr>
            </w:pPr>
            <w:r w:rsidRPr="00A03B1B">
              <w:rPr>
                <w:rFonts w:eastAsia="SimSun"/>
                <w:b/>
                <w:i/>
                <w:iCs/>
              </w:rPr>
              <w:lastRenderedPageBreak/>
              <w:t>[NPRR1188:  Replace paragraph (C) above with the following upon system implementation:]</w:t>
            </w:r>
          </w:p>
          <w:p w14:paraId="65506693" w14:textId="77777777" w:rsidR="00A03B1B" w:rsidRPr="00A03B1B" w:rsidRDefault="00A03B1B" w:rsidP="00A03B1B">
            <w:pPr>
              <w:spacing w:after="240"/>
              <w:ind w:left="2880" w:hanging="720"/>
              <w:rPr>
                <w:rFonts w:eastAsia="SimSun"/>
                <w:szCs w:val="20"/>
              </w:rPr>
            </w:pPr>
            <w:r w:rsidRPr="00A03B1B">
              <w:rPr>
                <w:rFonts w:eastAsia="SimSun"/>
                <w:szCs w:val="20"/>
              </w:rPr>
              <w:t>(C)</w:t>
            </w:r>
            <w:r w:rsidRPr="00A03B1B">
              <w:rPr>
                <w:rFonts w:eastAsia="SimSun"/>
                <w:szCs w:val="20"/>
              </w:rPr>
              <w:tab/>
              <w:t>Block Resource-Specific Ancillary Service Offers for a Load Resource that is not a Controllable Load Resource (CLR) – blocks will not be cleared unless the entire quantity block can be awarded.  Because block Resource-Specific Ancillary Service Offers cannot set the Market Clearing Price for Capacity (MCPC), a block Ancillary Service Offer may clear below the Ancillary Service Offer price for that block.</w:t>
            </w:r>
          </w:p>
        </w:tc>
      </w:tr>
    </w:tbl>
    <w:p w14:paraId="299DE0C5" w14:textId="77777777" w:rsidR="00A03B1B" w:rsidRPr="00A03B1B" w:rsidRDefault="00A03B1B" w:rsidP="00A03B1B">
      <w:pPr>
        <w:spacing w:before="240" w:after="240"/>
        <w:ind w:left="2880" w:hanging="720"/>
        <w:rPr>
          <w:rFonts w:eastAsia="SimSun"/>
          <w:szCs w:val="20"/>
        </w:rPr>
      </w:pPr>
      <w:r w:rsidRPr="00A03B1B">
        <w:rPr>
          <w:rFonts w:eastAsia="SimSun"/>
          <w:szCs w:val="20"/>
        </w:rPr>
        <w:t>(D)</w:t>
      </w:r>
      <w:r w:rsidRPr="00A03B1B">
        <w:rPr>
          <w:rFonts w:eastAsia="SimSun"/>
          <w:szCs w:val="20"/>
        </w:rPr>
        <w:tab/>
        <w:t xml:space="preserve">Block DAM Energy Bids, DAM Energy-Only Offers, and PTP Obligation bids – blocks will not be cleared unless the entire time and/or quantity block can be awarded.  Because quantity block bids and offers cannot set the Settlement Point Price, a quantity block bid or offer may </w:t>
      </w:r>
      <w:proofErr w:type="gramStart"/>
      <w:r w:rsidRPr="00A03B1B">
        <w:rPr>
          <w:rFonts w:eastAsia="SimSun"/>
          <w:szCs w:val="20"/>
        </w:rPr>
        <w:t>clear</w:t>
      </w:r>
      <w:proofErr w:type="gramEnd"/>
      <w:r w:rsidRPr="00A03B1B">
        <w:rPr>
          <w:rFonts w:eastAsia="SimSun"/>
          <w:szCs w:val="20"/>
        </w:rPr>
        <w:t xml:space="preserve"> in a manner inconsistent with the bid or offer price for that block.</w:t>
      </w:r>
    </w:p>
    <w:p w14:paraId="28C4A94E" w14:textId="77777777" w:rsidR="00A03B1B" w:rsidRPr="00A03B1B" w:rsidRDefault="00A03B1B" w:rsidP="00A03B1B">
      <w:pPr>
        <w:spacing w:after="240"/>
        <w:ind w:left="2880" w:hanging="720"/>
        <w:rPr>
          <w:rFonts w:eastAsia="SimSun"/>
          <w:szCs w:val="20"/>
        </w:rPr>
      </w:pPr>
      <w:r w:rsidRPr="00A03B1B">
        <w:rPr>
          <w:rFonts w:eastAsia="SimSun"/>
          <w:szCs w:val="20"/>
        </w:rPr>
        <w:t>(E)</w:t>
      </w:r>
      <w:r w:rsidRPr="00A03B1B">
        <w:rPr>
          <w:rFonts w:eastAsia="SimSun"/>
          <w:szCs w:val="20"/>
        </w:rPr>
        <w:tab/>
        <w:t xml:space="preserve">Combined Cycle Generation Resources – The DAM may commit a Combined Cycle Generation Resource in </w:t>
      </w:r>
      <w:proofErr w:type="gramStart"/>
      <w:r w:rsidRPr="00A03B1B">
        <w:rPr>
          <w:rFonts w:eastAsia="SimSun"/>
          <w:szCs w:val="20"/>
        </w:rPr>
        <w:t>a time period</w:t>
      </w:r>
      <w:proofErr w:type="gramEnd"/>
      <w:r w:rsidRPr="00A03B1B">
        <w:rPr>
          <w:rFonts w:eastAsia="SimSun"/>
          <w:szCs w:val="20"/>
        </w:rPr>
        <w:t xml:space="preserve"> that includes the last hour of the Operating Day only if that Combined Cycle Generation Resource can transition to a shutdown condition in the DAM Operating Day.</w:t>
      </w:r>
    </w:p>
    <w:p w14:paraId="1B9FD09B" w14:textId="77777777" w:rsidR="00A03B1B" w:rsidRPr="00A03B1B" w:rsidRDefault="00A03B1B" w:rsidP="00A03B1B">
      <w:pPr>
        <w:spacing w:after="240"/>
        <w:ind w:left="2880" w:hanging="720"/>
        <w:rPr>
          <w:rFonts w:eastAsia="SimSun"/>
          <w:szCs w:val="20"/>
        </w:rPr>
      </w:pPr>
      <w:r w:rsidRPr="00A03B1B">
        <w:rPr>
          <w:rFonts w:eastAsia="SimSun"/>
          <w:szCs w:val="20"/>
        </w:rPr>
        <w:t>(F)</w:t>
      </w:r>
      <w:r w:rsidRPr="00A03B1B">
        <w:rPr>
          <w:rFonts w:eastAsia="SimSun"/>
          <w:szCs w:val="20"/>
        </w:rPr>
        <w:tab/>
        <w:t xml:space="preserve">Energy Storage Resources (ESRs) – The energy cleared for an ESR may be negative, indicating purchase of energy, or positive, indicating sale of energy. </w:t>
      </w:r>
    </w:p>
    <w:p w14:paraId="5D1297C8" w14:textId="77777777" w:rsidR="00A03B1B" w:rsidRPr="00A03B1B" w:rsidRDefault="00A03B1B" w:rsidP="00A03B1B">
      <w:pPr>
        <w:spacing w:after="240"/>
        <w:ind w:left="1440" w:hanging="720"/>
        <w:rPr>
          <w:rFonts w:eastAsia="SimSun"/>
          <w:szCs w:val="20"/>
        </w:rPr>
      </w:pPr>
      <w:r w:rsidRPr="00A03B1B">
        <w:rPr>
          <w:rFonts w:eastAsia="SimSun"/>
          <w:szCs w:val="20"/>
        </w:rPr>
        <w:t>(d)</w:t>
      </w:r>
      <w:r w:rsidRPr="00A03B1B">
        <w:rPr>
          <w:rFonts w:eastAsia="SimSun"/>
          <w:szCs w:val="20"/>
        </w:rPr>
        <w:tab/>
        <w:t xml:space="preserve">Ancillary Service needs will be reflected in ASDCs for each Ancillary Service.  Self-Arranged Ancillary Service Quantities will first be used to meet the ASDCs, and the remaining Ancillary Service needs are met </w:t>
      </w:r>
      <w:proofErr w:type="gramStart"/>
      <w:r w:rsidRPr="00A03B1B">
        <w:rPr>
          <w:rFonts w:eastAsia="SimSun"/>
          <w:szCs w:val="20"/>
        </w:rPr>
        <w:t>from</w:t>
      </w:r>
      <w:proofErr w:type="gramEnd"/>
      <w:r w:rsidRPr="00A03B1B">
        <w:rPr>
          <w:rFonts w:eastAsia="SimSun"/>
          <w:szCs w:val="20"/>
        </w:rPr>
        <w:t xml:space="preserve"> Ancillary Service Offers, </w:t>
      </w:r>
      <w:proofErr w:type="gramStart"/>
      <w:r w:rsidRPr="00A03B1B">
        <w:rPr>
          <w:rFonts w:eastAsia="SimSun"/>
          <w:szCs w:val="20"/>
        </w:rPr>
        <w:t>as long as</w:t>
      </w:r>
      <w:proofErr w:type="gramEnd"/>
      <w:r w:rsidRPr="00A03B1B">
        <w:rPr>
          <w:rFonts w:eastAsia="SimSun"/>
          <w:szCs w:val="20"/>
        </w:rPr>
        <w:t xml:space="preserve"> the costs do not exceed the ASDC value.  ERCOT may not buy more of one Ancillary Service in place of the quantity of a different service.</w:t>
      </w:r>
      <w:r w:rsidRPr="00A03B1B" w:rsidDel="00785215">
        <w:rPr>
          <w:rFonts w:eastAsia="SimSun"/>
          <w:szCs w:val="20"/>
        </w:rPr>
        <w:t xml:space="preserve"> </w:t>
      </w:r>
    </w:p>
    <w:p w14:paraId="2D55CCD1" w14:textId="77777777" w:rsidR="00A03B1B" w:rsidRPr="00A03B1B" w:rsidRDefault="00A03B1B" w:rsidP="00A03B1B">
      <w:pPr>
        <w:spacing w:after="240"/>
        <w:ind w:left="720" w:hanging="720"/>
        <w:rPr>
          <w:rFonts w:eastAsia="SimSun"/>
          <w:iCs/>
          <w:szCs w:val="20"/>
        </w:rPr>
      </w:pPr>
      <w:r w:rsidRPr="00A03B1B">
        <w:rPr>
          <w:rFonts w:eastAsia="SimSun"/>
          <w:iCs/>
          <w:szCs w:val="20"/>
        </w:rPr>
        <w:t>(5)</w:t>
      </w:r>
      <w:r w:rsidRPr="00A03B1B">
        <w:rPr>
          <w:rFonts w:eastAsia="SimSun"/>
          <w:iCs/>
          <w:szCs w:val="20"/>
        </w:rPr>
        <w:tab/>
        <w:t xml:space="preserve">ERCOT shall determine the appropriate Load distribution factors to allocate offers, bids, and source and sink of CRRs at a Load Zone across the energized power flow buses that are modeled with Load in that Load Zone.  The non-Private Use Network Load distribution factors are based on historical State Estimator hourly distribution using a proxy day methodology representing anticipated weather conditions.  The Private Use Network Load distribution factors are based on an estimated Load value considering historical net consumption at all Private Use Networks.  If ERCOT decides, in its sole discretion, to change the Load distribution factors for reasons such as anticipated weather events or holidays, ERCOT shall select a State Estimator hourly distribution from a proxy day reasonably reflecting the anticipated Load in the Operating Day.  ERCOT may also modify the Load distribution factors to account for predicted differences in network </w:t>
      </w:r>
      <w:r w:rsidRPr="00A03B1B">
        <w:rPr>
          <w:rFonts w:eastAsia="SimSun"/>
          <w:iCs/>
          <w:szCs w:val="20"/>
        </w:rPr>
        <w:lastRenderedPageBreak/>
        <w:t>topology between the proxy day and Operating Day.  ERCOT shall develop a methodology, subject to Technical Advisory Committee (TAC) approval, to describe the modification of the proxy day bus-load distribution for this purpose.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7EACCBD5" w14:textId="77777777" w:rsidTr="00B31BB1">
        <w:trPr>
          <w:trHeight w:val="386"/>
        </w:trPr>
        <w:tc>
          <w:tcPr>
            <w:tcW w:w="9350" w:type="dxa"/>
            <w:shd w:val="pct12" w:color="auto" w:fill="auto"/>
          </w:tcPr>
          <w:p w14:paraId="4F9F3CC0" w14:textId="77777777" w:rsidR="00A03B1B" w:rsidRPr="00A03B1B" w:rsidRDefault="00A03B1B" w:rsidP="00A03B1B">
            <w:pPr>
              <w:spacing w:before="120" w:after="240"/>
              <w:rPr>
                <w:rFonts w:eastAsia="SimSun"/>
                <w:b/>
                <w:i/>
                <w:iCs/>
              </w:rPr>
            </w:pPr>
            <w:r w:rsidRPr="00A03B1B">
              <w:rPr>
                <w:rFonts w:eastAsia="SimSun"/>
                <w:b/>
                <w:i/>
                <w:iCs/>
              </w:rPr>
              <w:t>[NPRR1004:  Replace paragraph (5) above with the following upon system implementation:]</w:t>
            </w:r>
          </w:p>
          <w:p w14:paraId="2AEA6EE3" w14:textId="77777777" w:rsidR="00A03B1B" w:rsidRPr="00A03B1B" w:rsidRDefault="00A03B1B" w:rsidP="00A03B1B">
            <w:pPr>
              <w:spacing w:after="240"/>
              <w:ind w:left="720" w:hanging="720"/>
              <w:rPr>
                <w:rFonts w:eastAsia="SimSun"/>
                <w:iCs/>
                <w:szCs w:val="20"/>
              </w:rPr>
            </w:pPr>
            <w:r w:rsidRPr="00A03B1B">
              <w:rPr>
                <w:rFonts w:eastAsia="SimSun"/>
                <w:iCs/>
                <w:szCs w:val="20"/>
              </w:rPr>
              <w:t>(5)</w:t>
            </w:r>
            <w:r w:rsidRPr="00A03B1B">
              <w:rPr>
                <w:rFonts w:eastAsia="SimSun"/>
                <w:iCs/>
                <w:szCs w:val="20"/>
              </w:rPr>
              <w:tab/>
              <w:t>ERCOT shall determine the appropriate Load distribution factors to allocate offers, bids, and source and sink of PTP Obligations at a Load Zone across the energized power flow buses that are modeled with Load in that Load Zone.  ERCOT shall derive DAM Load distribution factors with the set of Load distribution factors constructed in accordance with the ERCOT Load distribution factor methodology specified in paragraph (c) of Section 3.12, Load Forecasting.  In the event the Load distribution factors are not available, the Load distribution factors for the most recent preceding Operating Day will be used.</w:t>
            </w:r>
          </w:p>
        </w:tc>
      </w:tr>
    </w:tbl>
    <w:p w14:paraId="4614B49F" w14:textId="77777777" w:rsidR="00A03B1B" w:rsidRPr="00A03B1B" w:rsidRDefault="00A03B1B" w:rsidP="00A03B1B">
      <w:pPr>
        <w:spacing w:before="240" w:after="240"/>
        <w:ind w:left="720" w:hanging="720"/>
        <w:rPr>
          <w:rFonts w:eastAsia="SimSun"/>
          <w:iCs/>
          <w:szCs w:val="20"/>
        </w:rPr>
      </w:pPr>
      <w:r w:rsidRPr="00A03B1B">
        <w:rPr>
          <w:rFonts w:eastAsia="SimSun"/>
          <w:iCs/>
          <w:szCs w:val="20"/>
        </w:rPr>
        <w:t>(6)</w:t>
      </w:r>
      <w:r w:rsidRPr="00A03B1B">
        <w:rPr>
          <w:rFonts w:eastAsia="SimSun"/>
          <w:iCs/>
          <w:szCs w:val="20"/>
        </w:rPr>
        <w:tab/>
        <w:t xml:space="preserve">ERCOT shall allocate offers, bids, and source and sink of CRRs at a Hub using the distribution factors specified in the definition of that Hub in Section 3.5.2, Hub Definitions. </w:t>
      </w:r>
    </w:p>
    <w:p w14:paraId="2362168C" w14:textId="77777777" w:rsidR="00A03B1B" w:rsidRPr="00A03B1B" w:rsidRDefault="00A03B1B" w:rsidP="00A03B1B">
      <w:pPr>
        <w:spacing w:after="240"/>
        <w:ind w:left="720" w:hanging="720"/>
        <w:rPr>
          <w:rFonts w:eastAsia="SimSun"/>
          <w:iCs/>
          <w:szCs w:val="20"/>
        </w:rPr>
      </w:pPr>
      <w:r w:rsidRPr="00A03B1B">
        <w:rPr>
          <w:rFonts w:eastAsia="SimSun"/>
          <w:iCs/>
          <w:szCs w:val="20"/>
        </w:rPr>
        <w:t>(7)</w:t>
      </w:r>
      <w:r w:rsidRPr="00A03B1B">
        <w:rPr>
          <w:rFonts w:eastAsia="SimSun"/>
          <w:iCs/>
          <w:szCs w:val="20"/>
        </w:rPr>
        <w:tab/>
        <w:t xml:space="preserve">A Resource that has a Three-Part Supply Offer cleared in the DAM may be eligible for Make-Whole Payment of the Startup Offer and Minimum Energy Offer submitted by the Qualified Scheduling Entity (QSE) representing the Resource under Section 4.6, DAM Settlement. </w:t>
      </w:r>
    </w:p>
    <w:p w14:paraId="0507CA16" w14:textId="77777777" w:rsidR="00A03B1B" w:rsidRPr="00A03B1B" w:rsidRDefault="00A03B1B" w:rsidP="00A03B1B">
      <w:pPr>
        <w:spacing w:after="240"/>
        <w:ind w:left="720" w:hanging="720"/>
        <w:rPr>
          <w:rFonts w:eastAsia="SimSun"/>
          <w:iCs/>
          <w:szCs w:val="20"/>
        </w:rPr>
      </w:pPr>
      <w:r w:rsidRPr="00A03B1B">
        <w:rPr>
          <w:rFonts w:eastAsia="SimSun"/>
          <w:iCs/>
          <w:szCs w:val="20"/>
        </w:rPr>
        <w:t>(8)</w:t>
      </w:r>
      <w:r w:rsidRPr="00A03B1B">
        <w:rPr>
          <w:rFonts w:eastAsia="SimSun"/>
          <w:iCs/>
          <w:szCs w:val="20"/>
        </w:rPr>
        <w:tab/>
        <w:t>The DAM Settlement is based on hourly MW awards and on Day-Ahead hourly Settlement Point Prices.  All PTP Options settled in the DAM are settled based on the Day-Ahead Settlement Point Prices (DASPPs).  ERCOT shall assign a Locational Marginal Price (LMP) to de-energized Electrical Buses for use in the calculation of the DASPPs by using heuristic rules applied in the following order:</w:t>
      </w:r>
    </w:p>
    <w:p w14:paraId="16E05D93" w14:textId="77777777" w:rsidR="00A03B1B" w:rsidRPr="00A03B1B" w:rsidRDefault="00A03B1B" w:rsidP="00A03B1B">
      <w:pPr>
        <w:spacing w:after="240"/>
        <w:ind w:left="1440" w:hanging="720"/>
        <w:rPr>
          <w:rFonts w:eastAsia="SimSun"/>
          <w:szCs w:val="20"/>
        </w:rPr>
      </w:pPr>
      <w:r w:rsidRPr="00A03B1B">
        <w:rPr>
          <w:rFonts w:eastAsia="SimSun"/>
          <w:szCs w:val="20"/>
        </w:rPr>
        <w:t>(a)</w:t>
      </w:r>
      <w:r w:rsidRPr="00A03B1B">
        <w:rPr>
          <w:rFonts w:eastAsia="SimSun"/>
          <w:szCs w:val="20"/>
        </w:rPr>
        <w:tab/>
        <w:t>Use an appropriate LMP predetermined by ERCOT as applicable to a specific Electrical Bus; or if not so specified</w:t>
      </w:r>
    </w:p>
    <w:p w14:paraId="387290FE" w14:textId="77777777" w:rsidR="00A03B1B" w:rsidRPr="00A03B1B" w:rsidRDefault="00A03B1B" w:rsidP="00A03B1B">
      <w:pPr>
        <w:spacing w:after="240"/>
        <w:ind w:left="1440" w:hanging="720"/>
        <w:rPr>
          <w:rFonts w:eastAsia="SimSun"/>
          <w:szCs w:val="20"/>
        </w:rPr>
      </w:pPr>
      <w:r w:rsidRPr="00A03B1B">
        <w:rPr>
          <w:rFonts w:eastAsia="SimSun"/>
          <w:szCs w:val="20"/>
        </w:rPr>
        <w:t>(b)</w:t>
      </w:r>
      <w:r w:rsidRPr="00A03B1B">
        <w:rPr>
          <w:rFonts w:eastAsia="SimSun"/>
          <w:szCs w:val="20"/>
        </w:rPr>
        <w:tab/>
        <w:t>Use the following rules in order:</w:t>
      </w:r>
    </w:p>
    <w:p w14:paraId="1E3129C8" w14:textId="77777777" w:rsidR="00A03B1B" w:rsidRPr="00A03B1B" w:rsidRDefault="00A03B1B" w:rsidP="00A03B1B">
      <w:pPr>
        <w:spacing w:after="240"/>
        <w:ind w:left="2160" w:hanging="720"/>
        <w:rPr>
          <w:rFonts w:eastAsia="SimSun"/>
          <w:szCs w:val="20"/>
        </w:rPr>
      </w:pPr>
      <w:r w:rsidRPr="00A03B1B">
        <w:rPr>
          <w:rFonts w:eastAsia="SimSun"/>
          <w:szCs w:val="20"/>
        </w:rPr>
        <w:t>(i)</w:t>
      </w:r>
      <w:r w:rsidRPr="00A03B1B">
        <w:rPr>
          <w:rFonts w:eastAsia="SimSun"/>
          <w:szCs w:val="20"/>
        </w:rPr>
        <w:tab/>
        <w:t>Use average LMP for Electrical Buses within the same station having the same voltage level as the de-energized Electrical Bus, if any exist.</w:t>
      </w:r>
    </w:p>
    <w:p w14:paraId="5F1C9866" w14:textId="77777777" w:rsidR="00A03B1B" w:rsidRPr="00A03B1B" w:rsidRDefault="00A03B1B" w:rsidP="00A03B1B">
      <w:pPr>
        <w:spacing w:after="240"/>
        <w:ind w:left="2160" w:hanging="720"/>
        <w:rPr>
          <w:rFonts w:eastAsia="SimSun"/>
          <w:szCs w:val="20"/>
        </w:rPr>
      </w:pPr>
      <w:r w:rsidRPr="00A03B1B">
        <w:rPr>
          <w:rFonts w:eastAsia="SimSun"/>
          <w:szCs w:val="20"/>
        </w:rPr>
        <w:t>(ii)</w:t>
      </w:r>
      <w:r w:rsidRPr="00A03B1B">
        <w:rPr>
          <w:rFonts w:eastAsia="SimSun"/>
          <w:szCs w:val="20"/>
        </w:rPr>
        <w:tab/>
        <w:t>Use average LMP for all Electrical Buses within the same station, if any exist.</w:t>
      </w:r>
    </w:p>
    <w:p w14:paraId="670F6A7A" w14:textId="77777777" w:rsidR="00A03B1B" w:rsidRPr="00A03B1B" w:rsidRDefault="00A03B1B" w:rsidP="00A03B1B">
      <w:pPr>
        <w:spacing w:after="240"/>
        <w:ind w:left="2160" w:hanging="720"/>
        <w:rPr>
          <w:rFonts w:eastAsia="SimSun"/>
          <w:iCs/>
          <w:szCs w:val="20"/>
        </w:rPr>
      </w:pPr>
      <w:r w:rsidRPr="00A03B1B">
        <w:rPr>
          <w:rFonts w:eastAsia="SimSun"/>
          <w:iCs/>
          <w:szCs w:val="20"/>
        </w:rPr>
        <w:t>(iii)</w:t>
      </w:r>
      <w:r w:rsidRPr="00A03B1B">
        <w:rPr>
          <w:rFonts w:eastAsia="SimSun"/>
          <w:iCs/>
          <w:szCs w:val="20"/>
        </w:rPr>
        <w:tab/>
        <w:t>Use System Lambda.</w:t>
      </w:r>
    </w:p>
    <w:p w14:paraId="5574B9F6" w14:textId="77777777" w:rsidR="00A03B1B" w:rsidRPr="00A03B1B" w:rsidRDefault="00A03B1B" w:rsidP="00A03B1B">
      <w:pPr>
        <w:spacing w:after="240"/>
        <w:ind w:left="720" w:hanging="720"/>
        <w:rPr>
          <w:rFonts w:eastAsia="SimSun"/>
          <w:iCs/>
          <w:szCs w:val="20"/>
        </w:rPr>
      </w:pPr>
      <w:r w:rsidRPr="00A03B1B">
        <w:rPr>
          <w:rFonts w:eastAsia="SimSun"/>
          <w:iCs/>
          <w:szCs w:val="20"/>
        </w:rPr>
        <w:t>(9)</w:t>
      </w:r>
      <w:r w:rsidRPr="00A03B1B">
        <w:rPr>
          <w:rFonts w:eastAsia="SimSun"/>
          <w:iCs/>
          <w:szCs w:val="20"/>
        </w:rPr>
        <w:tab/>
        <w:t>The Day-Ahead MCPC for each hour for each Ancillary Service is the Shadow Price for that Ancillary Service for the hour as determined by the DAM algorithm.</w:t>
      </w:r>
      <w:r w:rsidRPr="00A03B1B">
        <w:rPr>
          <w:rFonts w:ascii="Arial" w:eastAsia="SimSun" w:hAnsi="Arial" w:cs="Arial"/>
          <w:iCs/>
          <w:color w:val="C00000"/>
          <w:sz w:val="20"/>
          <w:szCs w:val="20"/>
        </w:rPr>
        <w:t xml:space="preserve">  </w:t>
      </w:r>
      <w:r w:rsidRPr="00A03B1B">
        <w:rPr>
          <w:rFonts w:eastAsia="SimSun"/>
          <w:iCs/>
          <w:szCs w:val="20"/>
        </w:rPr>
        <w:t xml:space="preserve">However, if an </w:t>
      </w:r>
      <w:r w:rsidRPr="00A03B1B">
        <w:rPr>
          <w:rFonts w:eastAsia="SimSun"/>
          <w:iCs/>
          <w:szCs w:val="20"/>
        </w:rPr>
        <w:lastRenderedPageBreak/>
        <w:t>Ancillary Service price determined by the DAM algorithm exceeds the effective VOLL at the time of the DAM execution for any hour, that Day-Ahead MCPC will be capped at the effective VOLL.</w:t>
      </w:r>
    </w:p>
    <w:p w14:paraId="7A0F04EE" w14:textId="77777777" w:rsidR="00A03B1B" w:rsidRPr="00A03B1B" w:rsidRDefault="00A03B1B" w:rsidP="00A03B1B">
      <w:pPr>
        <w:spacing w:after="240"/>
        <w:ind w:left="720" w:hanging="720"/>
        <w:rPr>
          <w:rFonts w:eastAsia="SimSun"/>
          <w:iCs/>
          <w:szCs w:val="20"/>
        </w:rPr>
      </w:pPr>
      <w:r w:rsidRPr="00A03B1B">
        <w:rPr>
          <w:rFonts w:eastAsia="SimSun"/>
          <w:iCs/>
          <w:szCs w:val="20"/>
        </w:rPr>
        <w:t>(10)</w:t>
      </w:r>
      <w:r w:rsidRPr="00A03B1B">
        <w:rPr>
          <w:rFonts w:eastAsia="SimSun"/>
          <w:iCs/>
          <w:szCs w:val="20"/>
        </w:rPr>
        <w:tab/>
        <w:t xml:space="preserve">If the DASPPs cannot be calculated by ERCOT, all CRRs shall be settled based on Real-Time prices.  Settlements for all CRRs shall be reflected </w:t>
      </w:r>
      <w:proofErr w:type="gramStart"/>
      <w:r w:rsidRPr="00A03B1B">
        <w:rPr>
          <w:rFonts w:eastAsia="SimSun"/>
          <w:iCs/>
          <w:szCs w:val="20"/>
        </w:rPr>
        <w:t>on</w:t>
      </w:r>
      <w:proofErr w:type="gramEnd"/>
      <w:r w:rsidRPr="00A03B1B">
        <w:rPr>
          <w:rFonts w:eastAsia="SimSun"/>
          <w:iCs/>
          <w:szCs w:val="20"/>
        </w:rPr>
        <w:t xml:space="preserve"> the Real-Time Settlement Statement.</w:t>
      </w:r>
    </w:p>
    <w:p w14:paraId="2D3D1440" w14:textId="77777777" w:rsidR="00A03B1B" w:rsidRPr="00A03B1B" w:rsidRDefault="00A03B1B" w:rsidP="00A03B1B">
      <w:pPr>
        <w:spacing w:after="240"/>
        <w:ind w:left="720" w:hanging="720"/>
        <w:rPr>
          <w:rFonts w:eastAsia="SimSun"/>
          <w:iCs/>
          <w:szCs w:val="20"/>
        </w:rPr>
      </w:pPr>
      <w:bookmarkStart w:id="190" w:name="_Toc92873976"/>
      <w:bookmarkStart w:id="191" w:name="_Toc142108951"/>
      <w:bookmarkStart w:id="192" w:name="_Toc142113796"/>
      <w:bookmarkStart w:id="193" w:name="_Toc402345623"/>
      <w:bookmarkStart w:id="194" w:name="_Toc405383906"/>
      <w:bookmarkStart w:id="195" w:name="_Toc405537009"/>
      <w:r w:rsidRPr="00A03B1B">
        <w:rPr>
          <w:rFonts w:eastAsia="SimSun"/>
          <w:iCs/>
          <w:szCs w:val="20"/>
        </w:rPr>
        <w:t>(11)</w:t>
      </w:r>
      <w:r w:rsidRPr="00A03B1B">
        <w:rPr>
          <w:rFonts w:eastAsia="SimSun"/>
          <w:iCs/>
          <w:szCs w:val="20"/>
        </w:rPr>
        <w:tab/>
        <w:t>Constraints can exist between a Resource’s Resource Connectivity Node and its Resource Node, in which case the awarded quantity of energy may be inconsistent with the clearing price when the constraint between the Resource Connectivity Node and the Resource Node is binding.</w:t>
      </w:r>
    </w:p>
    <w:p w14:paraId="1B3EA369" w14:textId="77777777" w:rsidR="00A03B1B" w:rsidRPr="00A03B1B" w:rsidRDefault="00A03B1B" w:rsidP="00A03B1B">
      <w:pPr>
        <w:spacing w:after="240"/>
        <w:ind w:left="720" w:hanging="720"/>
        <w:rPr>
          <w:rFonts w:eastAsia="SimSun"/>
          <w:iCs/>
          <w:szCs w:val="20"/>
        </w:rPr>
      </w:pPr>
      <w:bookmarkStart w:id="196" w:name="_Toc440871795"/>
      <w:r w:rsidRPr="00A03B1B">
        <w:rPr>
          <w:rFonts w:eastAsia="SimSun"/>
          <w:iCs/>
          <w:szCs w:val="20"/>
        </w:rPr>
        <w:t>(12)</w:t>
      </w:r>
      <w:r w:rsidRPr="00A03B1B">
        <w:rPr>
          <w:rFonts w:eastAsia="SimSun"/>
          <w:iCs/>
          <w:szCs w:val="20"/>
        </w:rPr>
        <w:tab/>
        <w:t>PTP Obligation bids shall not be awarded where the DAM clearing price for the PTP Obligation is greater than the PTP Obligation bid price plus $0.01/MW per hour.</w:t>
      </w:r>
    </w:p>
    <w:bookmarkEnd w:id="190"/>
    <w:bookmarkEnd w:id="191"/>
    <w:bookmarkEnd w:id="192"/>
    <w:bookmarkEnd w:id="193"/>
    <w:bookmarkEnd w:id="194"/>
    <w:bookmarkEnd w:id="195"/>
    <w:bookmarkEnd w:id="196"/>
    <w:p w14:paraId="4D0FA38C" w14:textId="77777777" w:rsidR="00A03B1B" w:rsidRPr="00A03B1B" w:rsidRDefault="00A03B1B" w:rsidP="00A03B1B">
      <w:pPr>
        <w:keepNext/>
        <w:widowControl w:val="0"/>
        <w:tabs>
          <w:tab w:val="left" w:pos="1260"/>
        </w:tabs>
        <w:spacing w:before="480" w:after="240"/>
        <w:ind w:left="1267" w:hanging="1267"/>
        <w:outlineLvl w:val="3"/>
        <w:rPr>
          <w:rFonts w:eastAsia="SimSun"/>
          <w:b/>
          <w:bCs/>
          <w:snapToGrid w:val="0"/>
        </w:rPr>
      </w:pPr>
      <w:r w:rsidRPr="00A03B1B">
        <w:rPr>
          <w:rFonts w:eastAsia="SimSun"/>
          <w:b/>
          <w:bCs/>
          <w:snapToGrid w:val="0"/>
        </w:rPr>
        <w:t>4.6.2.3</w:t>
      </w:r>
      <w:r w:rsidRPr="00A03B1B">
        <w:rPr>
          <w:rFonts w:eastAsia="SimSun"/>
          <w:b/>
          <w:bCs/>
          <w:snapToGrid w:val="0"/>
        </w:rPr>
        <w:tab/>
        <w:t>Day-Ahead Make-Whole Settlements</w:t>
      </w:r>
      <w:bookmarkEnd w:id="184"/>
    </w:p>
    <w:p w14:paraId="6C0218BC" w14:textId="77777777" w:rsidR="00A03B1B" w:rsidRPr="00A03B1B" w:rsidRDefault="00A03B1B" w:rsidP="00A03B1B">
      <w:pPr>
        <w:spacing w:after="240"/>
        <w:ind w:left="720" w:hanging="720"/>
        <w:rPr>
          <w:rFonts w:eastAsia="SimSun"/>
          <w:iCs/>
        </w:rPr>
      </w:pPr>
      <w:r w:rsidRPr="00A03B1B">
        <w:rPr>
          <w:rFonts w:eastAsia="SimSun"/>
          <w:iCs/>
        </w:rPr>
        <w:t>(1)</w:t>
      </w:r>
      <w:r w:rsidRPr="00A03B1B">
        <w:rPr>
          <w:rFonts w:eastAsia="SimSun"/>
          <w:iCs/>
        </w:rPr>
        <w:tab/>
        <w:t xml:space="preserve">A QSE that has a Three-Part Supply Offer cleared in the DAM is eligible for a Day-Ahead Make-Whole Payment startup cost compensation, if, for the Resource associated with the offer:  </w:t>
      </w:r>
    </w:p>
    <w:p w14:paraId="277BCD33" w14:textId="77777777" w:rsidR="00A03B1B" w:rsidRPr="00A03B1B" w:rsidRDefault="00A03B1B" w:rsidP="00A03B1B">
      <w:pPr>
        <w:spacing w:after="240"/>
        <w:ind w:left="1440" w:hanging="720"/>
        <w:rPr>
          <w:rFonts w:eastAsia="SimSun"/>
          <w:iCs/>
        </w:rPr>
      </w:pPr>
      <w:r w:rsidRPr="00A03B1B">
        <w:rPr>
          <w:rFonts w:eastAsia="SimSun"/>
          <w:iCs/>
        </w:rPr>
        <w:t>(a)</w:t>
      </w:r>
      <w:r w:rsidRPr="00A03B1B">
        <w:rPr>
          <w:rFonts w:eastAsia="SimSun"/>
          <w:iCs/>
        </w:rPr>
        <w:tab/>
        <w:t xml:space="preserve">The generator’s breakers were open, as indicated by a telemetered Resource status of Off-Line, for at least five minutes during the Adjustment Period for the beginning of the DAM commitment; </w:t>
      </w:r>
    </w:p>
    <w:p w14:paraId="537BDC64" w14:textId="77777777" w:rsidR="00A03B1B" w:rsidRPr="00A03B1B" w:rsidRDefault="00A03B1B" w:rsidP="00A03B1B">
      <w:pPr>
        <w:spacing w:after="240"/>
        <w:ind w:left="1440" w:hanging="720"/>
        <w:rPr>
          <w:rFonts w:eastAsia="SimSun"/>
          <w:iCs/>
        </w:rPr>
      </w:pPr>
      <w:r w:rsidRPr="00A03B1B">
        <w:rPr>
          <w:rFonts w:eastAsia="SimSun"/>
          <w:iCs/>
        </w:rPr>
        <w:t>(b)</w:t>
      </w:r>
      <w:r w:rsidRPr="00A03B1B">
        <w:rPr>
          <w:rFonts w:eastAsia="SimSun"/>
          <w:iCs/>
        </w:rPr>
        <w:tab/>
        <w:t>The generator’s breakers were closed, as indicated by a telemetered Resource status of On-Line, for at least one minute during the DAM commitment period;</w:t>
      </w:r>
      <w:del w:id="197" w:author="ERCOT" w:date="2025-10-24T20:42:00Z">
        <w:r w:rsidRPr="00A03B1B">
          <w:rPr>
            <w:rFonts w:eastAsia="SimSun"/>
            <w:iCs/>
          </w:rPr>
          <w:delText xml:space="preserve"> and</w:delText>
        </w:r>
      </w:del>
      <w:r w:rsidRPr="00A03B1B">
        <w:rPr>
          <w:rFonts w:eastAsia="SimSun"/>
          <w:iCs/>
        </w:rPr>
        <w:t xml:space="preserve"> </w:t>
      </w:r>
    </w:p>
    <w:p w14:paraId="51C2D160" w14:textId="77777777" w:rsidR="00A03B1B" w:rsidRPr="00A03B1B" w:rsidRDefault="00A03B1B" w:rsidP="00A03B1B">
      <w:pPr>
        <w:spacing w:after="240"/>
        <w:ind w:left="1440" w:hanging="720"/>
        <w:rPr>
          <w:rFonts w:eastAsia="SimSun"/>
          <w:iCs/>
        </w:rPr>
      </w:pPr>
      <w:r w:rsidRPr="00A03B1B">
        <w:rPr>
          <w:rFonts w:eastAsia="SimSun"/>
          <w:iCs/>
        </w:rPr>
        <w:t>(c)</w:t>
      </w:r>
      <w:r w:rsidRPr="00A03B1B">
        <w:rPr>
          <w:rFonts w:eastAsia="SimSun"/>
          <w:iCs/>
        </w:rPr>
        <w:tab/>
        <w:t>The breaker open-close sequence, as indicated by the On-Line/Off-Line sequence from the telemetered Resource status, for which the QSE is eligible for startup cost compensation in the DAM or Reliability Unit Commitment (RUC)</w:t>
      </w:r>
      <w:ins w:id="198" w:author="ERCOT" w:date="2024-03-07T12:45:00Z">
        <w:r w:rsidRPr="00A03B1B">
          <w:rPr>
            <w:rFonts w:eastAsia="SimSun"/>
            <w:iCs/>
          </w:rPr>
          <w:t>,</w:t>
        </w:r>
      </w:ins>
      <w:r w:rsidRPr="00A03B1B">
        <w:rPr>
          <w:rFonts w:eastAsia="SimSun"/>
          <w:iCs/>
        </w:rPr>
        <w:t xml:space="preserve"> </w:t>
      </w:r>
      <w:ins w:id="199" w:author="ERCOT" w:date="2024-03-07T12:45:00Z">
        <w:r w:rsidRPr="00A03B1B">
          <w:rPr>
            <w:rFonts w:eastAsia="SimSun"/>
            <w:iCs/>
          </w:rPr>
          <w:t xml:space="preserve">or was </w:t>
        </w:r>
      </w:ins>
      <w:ins w:id="200" w:author="ERCOT" w:date="2024-03-07T12:48:00Z">
        <w:r w:rsidRPr="00A03B1B">
          <w:rPr>
            <w:rFonts w:eastAsia="SimSun"/>
            <w:iCs/>
          </w:rPr>
          <w:t xml:space="preserve">due to a </w:t>
        </w:r>
      </w:ins>
      <w:ins w:id="201" w:author="ERCOT" w:date="2024-03-07T12:45:00Z">
        <w:r w:rsidRPr="00A03B1B">
          <w:rPr>
            <w:rFonts w:eastAsia="SimSun"/>
            <w:iCs/>
          </w:rPr>
          <w:t>deploy</w:t>
        </w:r>
      </w:ins>
      <w:ins w:id="202" w:author="ERCOT" w:date="2024-03-07T12:48:00Z">
        <w:r w:rsidRPr="00A03B1B">
          <w:rPr>
            <w:rFonts w:eastAsia="SimSun"/>
            <w:iCs/>
          </w:rPr>
          <w:t>ment</w:t>
        </w:r>
      </w:ins>
      <w:ins w:id="203" w:author="ERCOT" w:date="2024-03-07T12:45:00Z">
        <w:r w:rsidRPr="00A03B1B">
          <w:rPr>
            <w:rFonts w:eastAsia="SimSun"/>
            <w:iCs/>
          </w:rPr>
          <w:t xml:space="preserve"> for DRRS, </w:t>
        </w:r>
      </w:ins>
      <w:r w:rsidRPr="00A03B1B">
        <w:rPr>
          <w:rFonts w:eastAsia="SimSun"/>
          <w:iCs/>
        </w:rPr>
        <w:t>for the previous Operating Day does not qualify in meeting the criteria in items (a) and (b) above</w:t>
      </w:r>
      <w:del w:id="204" w:author="ERCOT" w:date="2025-10-24T20:43:00Z">
        <w:r w:rsidRPr="00A03B1B">
          <w:rPr>
            <w:rFonts w:eastAsia="SimSun"/>
            <w:iCs/>
          </w:rPr>
          <w:delText xml:space="preserve">. </w:delText>
        </w:r>
      </w:del>
      <w:ins w:id="205" w:author="ERCOT" w:date="2025-10-24T20:43:00Z">
        <w:r w:rsidRPr="00A03B1B">
          <w:rPr>
            <w:rFonts w:eastAsia="SimSun"/>
          </w:rPr>
          <w:t>; and</w:t>
        </w:r>
      </w:ins>
    </w:p>
    <w:p w14:paraId="39E7430A" w14:textId="77777777" w:rsidR="00A03B1B" w:rsidRPr="00A03B1B" w:rsidRDefault="00A03B1B" w:rsidP="00A03B1B">
      <w:pPr>
        <w:spacing w:after="240"/>
        <w:ind w:left="1440" w:hanging="720"/>
        <w:rPr>
          <w:rFonts w:eastAsia="SimSun"/>
          <w:iCs/>
          <w:szCs w:val="18"/>
        </w:rPr>
      </w:pPr>
      <w:r w:rsidRPr="00A03B1B">
        <w:rPr>
          <w:rFonts w:eastAsia="SimSun"/>
          <w:iCs/>
        </w:rPr>
        <w:t>(d)</w:t>
      </w:r>
      <w:r w:rsidRPr="00A03B1B">
        <w:rPr>
          <w:rFonts w:eastAsia="SimSun"/>
          <w:iCs/>
        </w:rPr>
        <w:tab/>
        <w:t>T</w:t>
      </w:r>
      <w:r w:rsidRPr="00A03B1B">
        <w:rPr>
          <w:rFonts w:eastAsia="SimSun"/>
          <w:iCs/>
          <w:szCs w:val="18"/>
        </w:rPr>
        <w:t xml:space="preserve">he breaker open-close sequence for which the QSE is eligible for startup cost compensation in an earlier DAM commitment period within the same Operating Day does not qualify in meeting the criteria in items (a) and (b) above.   </w:t>
      </w:r>
    </w:p>
    <w:p w14:paraId="7803B770" w14:textId="77777777" w:rsidR="00A03B1B" w:rsidRPr="00A03B1B" w:rsidRDefault="00A03B1B" w:rsidP="00A03B1B">
      <w:pPr>
        <w:spacing w:after="240"/>
        <w:ind w:left="720" w:hanging="720"/>
        <w:rPr>
          <w:rFonts w:eastAsia="SimSun"/>
          <w:iCs/>
        </w:rPr>
      </w:pPr>
      <w:r w:rsidRPr="00A03B1B">
        <w:rPr>
          <w:rFonts w:eastAsia="SimSun"/>
          <w:iCs/>
        </w:rPr>
        <w:t>(2)</w:t>
      </w:r>
      <w:r w:rsidRPr="00A03B1B">
        <w:rPr>
          <w:rFonts w:eastAsia="SimSun"/>
          <w:iCs/>
        </w:rPr>
        <w:tab/>
        <w:t>Notwithstanding the eligibility criteria described in paragraph (1) above, a Resource will not be eligible for Day-Ahead Make-Whole Payment Startup Cost compensation if the Resource was considered by the DAM as not having a cost to start due to the DAM commitment period being contiguous with a self-committed hour, as described in   Section 4.4.9.1, Three-Part Supply Offers.</w:t>
      </w:r>
    </w:p>
    <w:p w14:paraId="41A1379A" w14:textId="77777777" w:rsidR="00A03B1B" w:rsidRPr="00A03B1B" w:rsidRDefault="00A03B1B" w:rsidP="00A03B1B">
      <w:pPr>
        <w:spacing w:after="240"/>
        <w:ind w:left="720" w:hanging="720"/>
        <w:rPr>
          <w:rFonts w:eastAsia="SimSun"/>
          <w:iCs/>
        </w:rPr>
      </w:pPr>
      <w:r w:rsidRPr="00A03B1B">
        <w:rPr>
          <w:rFonts w:eastAsia="SimSun"/>
          <w:iCs/>
        </w:rPr>
        <w:lastRenderedPageBreak/>
        <w:t>(3)</w:t>
      </w:r>
      <w:r w:rsidRPr="00A03B1B">
        <w:rPr>
          <w:rFonts w:eastAsia="SimSun"/>
          <w:iCs/>
        </w:rPr>
        <w:tab/>
        <w:t>A QSE that has a Three-Part Supply Offer cleared in the DAM is eligible for Day-Ahead Make-Whole Payment energy cost compensation in a DAM-committed Operating Hour, if, for the Resource associated with the offer the generator’s breakers were closed, as indicated by a telemetered Resource Status of On-Line, for at least one minute during the DAM-committed Operating Hour.</w:t>
      </w:r>
    </w:p>
    <w:p w14:paraId="60DEE8C8" w14:textId="77777777" w:rsidR="00A03B1B" w:rsidRPr="00A03B1B" w:rsidRDefault="00A03B1B" w:rsidP="00A03B1B">
      <w:pPr>
        <w:spacing w:after="240"/>
        <w:ind w:left="720" w:hanging="720"/>
        <w:rPr>
          <w:rFonts w:eastAsia="SimSun"/>
          <w:iCs/>
        </w:rPr>
      </w:pPr>
      <w:r w:rsidRPr="00A03B1B">
        <w:rPr>
          <w:rFonts w:eastAsia="SimSun"/>
          <w:iCs/>
        </w:rPr>
        <w:t>(4)</w:t>
      </w:r>
      <w:r w:rsidRPr="00A03B1B">
        <w:rPr>
          <w:rFonts w:eastAsia="SimSun"/>
          <w:iCs/>
        </w:rPr>
        <w:tab/>
        <w:t>The Day-Ahead Make-Whole Payment guarantees the QSE that the total payment received from the DAM for a DAM-committed Resource is not less than the total cost calculated based on the Startup Cap, the Minimum Energy Cap, and the Energy Offer Curve capped by the Energy Offer Curve Cap defined under Section 4.4.9.3.3, Energy Offer Curve Cost Caps.</w:t>
      </w:r>
    </w:p>
    <w:p w14:paraId="629538B1" w14:textId="77777777" w:rsidR="00A03B1B" w:rsidRPr="00A03B1B" w:rsidRDefault="00A03B1B" w:rsidP="00A03B1B">
      <w:pPr>
        <w:spacing w:after="240"/>
        <w:ind w:left="714" w:hanging="700"/>
        <w:rPr>
          <w:rFonts w:eastAsia="SimSun"/>
          <w:iCs/>
        </w:rPr>
      </w:pPr>
      <w:r w:rsidRPr="00A03B1B">
        <w:rPr>
          <w:rFonts w:eastAsia="SimSun"/>
          <w:iCs/>
        </w:rPr>
        <w:t>(5)</w:t>
      </w:r>
      <w:r w:rsidRPr="00A03B1B">
        <w:rPr>
          <w:rFonts w:eastAsia="SimSun"/>
          <w:iCs/>
        </w:rPr>
        <w:tab/>
        <w:t xml:space="preserve">If a Generation Resource is eligible for startup or energy cost compensation in the Day-Ahead Make-Whole payment, then Ancillary Service revenue from the hours committed in the DAM will be included in its make-whole calculation for that Resource. </w:t>
      </w:r>
    </w:p>
    <w:p w14:paraId="11ACB7B2" w14:textId="77777777" w:rsidR="00A03B1B" w:rsidRPr="00A03B1B" w:rsidRDefault="00A03B1B" w:rsidP="00A03B1B">
      <w:pPr>
        <w:spacing w:after="240"/>
        <w:ind w:left="714" w:hanging="700"/>
        <w:rPr>
          <w:rFonts w:eastAsia="SimSun"/>
        </w:rPr>
      </w:pPr>
      <w:r w:rsidRPr="00A03B1B">
        <w:rPr>
          <w:rFonts w:eastAsia="SimSun"/>
        </w:rPr>
        <w:t>(6)</w:t>
      </w:r>
      <w:r w:rsidRPr="00A03B1B">
        <w:rPr>
          <w:rFonts w:eastAsia="SimSun"/>
        </w:rPr>
        <w:tab/>
        <w:t>For purposes of this Section 4.6.2.3, the telemetered Resource Status of OFFQS shall be considered as Off-Line.</w:t>
      </w:r>
    </w:p>
    <w:p w14:paraId="2A0FCF87" w14:textId="77777777" w:rsidR="00A03B1B" w:rsidRPr="00A03B1B" w:rsidRDefault="00A03B1B" w:rsidP="00A03B1B">
      <w:pPr>
        <w:spacing w:after="240"/>
        <w:ind w:left="714" w:hanging="700"/>
      </w:pPr>
      <w:r w:rsidRPr="00A03B1B">
        <w:t>(7)</w:t>
      </w:r>
      <w:r w:rsidRPr="00A03B1B">
        <w:tab/>
        <w:t>An Energy Storage Resource (ESR) is not eligible for Day-Ahead Make-Whole Payment.</w:t>
      </w:r>
    </w:p>
    <w:p w14:paraId="3B9939CC" w14:textId="77777777" w:rsidR="00A03B1B" w:rsidRPr="00A03B1B" w:rsidRDefault="00A03B1B" w:rsidP="00A03B1B">
      <w:pPr>
        <w:keepNext/>
        <w:tabs>
          <w:tab w:val="left" w:pos="1620"/>
        </w:tabs>
        <w:spacing w:before="480" w:after="240"/>
        <w:ind w:left="1627" w:hanging="1627"/>
        <w:outlineLvl w:val="4"/>
        <w:rPr>
          <w:rFonts w:eastAsia="SimSun"/>
          <w:b/>
          <w:bCs/>
          <w:i/>
          <w:iCs/>
          <w:szCs w:val="26"/>
        </w:rPr>
      </w:pPr>
      <w:r w:rsidRPr="00A03B1B">
        <w:rPr>
          <w:rFonts w:eastAsia="SimSun"/>
          <w:b/>
          <w:bCs/>
          <w:i/>
          <w:iCs/>
          <w:szCs w:val="26"/>
        </w:rPr>
        <w:t>4.6.2.3.1</w:t>
      </w:r>
      <w:r w:rsidRPr="00A03B1B">
        <w:rPr>
          <w:rFonts w:eastAsia="SimSun"/>
          <w:b/>
          <w:bCs/>
          <w:i/>
          <w:iCs/>
          <w:szCs w:val="26"/>
        </w:rPr>
        <w:tab/>
        <w:t>Day-Ahead Make-Whole Payment</w:t>
      </w:r>
      <w:bookmarkEnd w:id="185"/>
    </w:p>
    <w:p w14:paraId="004B1317" w14:textId="77777777" w:rsidR="00A03B1B" w:rsidRPr="00A03B1B" w:rsidRDefault="00A03B1B" w:rsidP="00A03B1B">
      <w:pPr>
        <w:spacing w:after="240"/>
        <w:ind w:left="720" w:hanging="720"/>
        <w:rPr>
          <w:rFonts w:eastAsia="SimSun"/>
          <w:iCs/>
          <w:szCs w:val="20"/>
        </w:rPr>
      </w:pPr>
      <w:r w:rsidRPr="00A03B1B">
        <w:rPr>
          <w:rFonts w:eastAsia="SimSun"/>
          <w:iCs/>
          <w:szCs w:val="20"/>
        </w:rPr>
        <w:t>(1)</w:t>
      </w:r>
      <w:r w:rsidRPr="00A03B1B">
        <w:rPr>
          <w:rFonts w:eastAsia="SimSun"/>
          <w:iCs/>
          <w:szCs w:val="20"/>
        </w:rPr>
        <w:tab/>
        <w:t xml:space="preserve">ERCOT shall pay the QSE a Day-Ahead Make-Whole Payment for an eligible Resource for each Operating Hour in a DAM-commitment period.  </w:t>
      </w:r>
    </w:p>
    <w:p w14:paraId="5B2813E0" w14:textId="77777777" w:rsidR="00A03B1B" w:rsidRPr="00A03B1B" w:rsidRDefault="00A03B1B" w:rsidP="00A03B1B">
      <w:pPr>
        <w:spacing w:after="240"/>
        <w:ind w:left="720" w:hanging="720"/>
        <w:rPr>
          <w:rFonts w:eastAsia="SimSun"/>
          <w:iCs/>
          <w:szCs w:val="20"/>
        </w:rPr>
      </w:pPr>
      <w:r w:rsidRPr="00A03B1B">
        <w:rPr>
          <w:rFonts w:eastAsia="SimSun"/>
          <w:iCs/>
          <w:szCs w:val="20"/>
        </w:rPr>
        <w:t>(2)</w:t>
      </w:r>
      <w:r w:rsidRPr="00A03B1B">
        <w:rPr>
          <w:rFonts w:eastAsia="SimSun"/>
          <w:iCs/>
          <w:szCs w:val="20"/>
        </w:rPr>
        <w:tab/>
        <w:t>Any Resource-Specific Ancillary Service Offer cleared for the same Operating Hour, QSE, and Generation Resource as a Three-Part Supply Offer cleared in the DAM shall be included in the calculation of the Day-Ahead Make-Whole Payment.</w:t>
      </w:r>
    </w:p>
    <w:p w14:paraId="2B8F4CE6" w14:textId="77777777" w:rsidR="00A03B1B" w:rsidRPr="00A03B1B" w:rsidRDefault="00A03B1B" w:rsidP="00A03B1B">
      <w:pPr>
        <w:spacing w:before="240" w:after="240"/>
        <w:ind w:left="720" w:hanging="720"/>
        <w:rPr>
          <w:rFonts w:eastAsia="SimSun"/>
          <w:iCs/>
          <w:szCs w:val="20"/>
          <w:lang w:val="pt-BR"/>
        </w:rPr>
      </w:pPr>
      <w:r w:rsidRPr="00A03B1B">
        <w:rPr>
          <w:rFonts w:eastAsia="SimSun"/>
          <w:iCs/>
          <w:szCs w:val="20"/>
        </w:rPr>
        <w:t>(3)</w:t>
      </w:r>
      <w:r w:rsidRPr="00A03B1B">
        <w:rPr>
          <w:rFonts w:eastAsia="SimSun"/>
          <w:iCs/>
          <w:szCs w:val="20"/>
        </w:rPr>
        <w:tab/>
      </w:r>
      <w:r w:rsidRPr="00A03B1B">
        <w:rPr>
          <w:rFonts w:eastAsia="SimSun"/>
          <w:iCs/>
          <w:szCs w:val="20"/>
          <w:lang w:val="pt-BR"/>
        </w:rPr>
        <w:t xml:space="preserve">The guaranteed cost, energy revenue, and Ancillary Service revenue calculated for each Combined Cycle Generation Resource are each summed for the Combined Cycle Train, and </w:t>
      </w:r>
      <w:proofErr w:type="gramStart"/>
      <w:r w:rsidRPr="00A03B1B">
        <w:rPr>
          <w:rFonts w:eastAsia="SimSun"/>
          <w:iCs/>
          <w:szCs w:val="20"/>
          <w:lang w:val="pt-BR"/>
        </w:rPr>
        <w:t>the the</w:t>
      </w:r>
      <w:proofErr w:type="gramEnd"/>
      <w:r w:rsidRPr="00A03B1B">
        <w:rPr>
          <w:rFonts w:eastAsia="SimSun"/>
          <w:iCs/>
          <w:szCs w:val="20"/>
          <w:lang w:val="pt-BR"/>
        </w:rPr>
        <w:t xml:space="preserve"> Day-Ahead Make-Whole Amount is calculated for the Combined Cycle Train.</w:t>
      </w:r>
    </w:p>
    <w:p w14:paraId="3385D139" w14:textId="77777777" w:rsidR="00A03B1B" w:rsidRPr="00A03B1B" w:rsidRDefault="00A03B1B" w:rsidP="00A03B1B">
      <w:pPr>
        <w:spacing w:after="240"/>
        <w:ind w:left="720" w:hanging="720"/>
        <w:rPr>
          <w:rFonts w:eastAsia="SimSun"/>
          <w:iCs/>
          <w:szCs w:val="20"/>
          <w:lang w:val="pt-BR"/>
        </w:rPr>
      </w:pPr>
      <w:r w:rsidRPr="00A03B1B">
        <w:rPr>
          <w:rFonts w:eastAsia="SimSun"/>
          <w:iCs/>
          <w:szCs w:val="20"/>
          <w:lang w:val="pt-BR"/>
        </w:rPr>
        <w:t>(4)</w:t>
      </w:r>
      <w:r w:rsidRPr="00A03B1B">
        <w:rPr>
          <w:rFonts w:eastAsia="SimSun"/>
          <w:iCs/>
          <w:szCs w:val="20"/>
          <w:lang w:val="pt-BR"/>
        </w:rPr>
        <w:tab/>
      </w:r>
      <w:r w:rsidRPr="00A03B1B">
        <w:rPr>
          <w:rFonts w:eastAsia="SimSun"/>
          <w:iCs/>
          <w:szCs w:val="18"/>
        </w:rPr>
        <w:t xml:space="preserve">For an </w:t>
      </w:r>
      <w:r w:rsidRPr="00A03B1B">
        <w:rPr>
          <w:rFonts w:eastAsia="SimSun"/>
          <w:iCs/>
          <w:szCs w:val="20"/>
        </w:rPr>
        <w:t>Aggregate Generation Resource (AGR), Startup Cost shall be scaled according to the ratio of the maximum number of its generators online during a contiguous block of DAM-committed Intervals, as indicated by telemetry, compared to the total number of generators registered to the AGR and used in the approved verifiable cost for the AGR</w:t>
      </w:r>
      <w:r w:rsidRPr="00A03B1B">
        <w:rPr>
          <w:rFonts w:eastAsia="SimSun"/>
          <w:szCs w:val="20"/>
        </w:rPr>
        <w:t>.</w:t>
      </w:r>
    </w:p>
    <w:p w14:paraId="2FB83DFE" w14:textId="77777777" w:rsidR="00A03B1B" w:rsidRPr="00A03B1B" w:rsidRDefault="00A03B1B" w:rsidP="00A03B1B">
      <w:pPr>
        <w:spacing w:after="240"/>
        <w:ind w:left="720" w:hanging="720"/>
        <w:rPr>
          <w:rFonts w:eastAsia="SimSun"/>
          <w:iCs/>
          <w:szCs w:val="20"/>
        </w:rPr>
      </w:pPr>
      <w:r w:rsidRPr="00A03B1B">
        <w:rPr>
          <w:rFonts w:eastAsia="SimSun"/>
          <w:iCs/>
          <w:szCs w:val="20"/>
          <w:lang w:val="pt-BR"/>
        </w:rPr>
        <w:t>(5)</w:t>
      </w:r>
      <w:r w:rsidRPr="00A03B1B">
        <w:rPr>
          <w:rFonts w:eastAsia="SimSun"/>
          <w:iCs/>
          <w:szCs w:val="20"/>
          <w:lang w:val="pt-BR"/>
        </w:rPr>
        <w:tab/>
      </w:r>
      <w:r w:rsidRPr="00A03B1B">
        <w:rPr>
          <w:rFonts w:eastAsia="SimSun"/>
          <w:iCs/>
          <w:szCs w:val="20"/>
        </w:rPr>
        <w:t>The Day-Ahead Make-Whole Payment to each QSE for each DAM-committed Generation Resource is calculated as follows:</w:t>
      </w:r>
    </w:p>
    <w:p w14:paraId="4A2EFB49" w14:textId="607B92B5" w:rsidR="00A03B1B" w:rsidRPr="00A03B1B" w:rsidRDefault="00A03B1B" w:rsidP="00A03B1B">
      <w:pPr>
        <w:tabs>
          <w:tab w:val="left" w:pos="2340"/>
          <w:tab w:val="left" w:pos="3420"/>
        </w:tabs>
        <w:spacing w:before="240"/>
        <w:ind w:left="3150" w:hanging="2430"/>
        <w:jc w:val="both"/>
        <w:rPr>
          <w:rFonts w:eastAsia="SimSun"/>
        </w:rPr>
      </w:pPr>
      <w:r w:rsidRPr="00A03B1B">
        <w:rPr>
          <w:rFonts w:eastAsia="SimSun"/>
        </w:rPr>
        <w:lastRenderedPageBreak/>
        <w:t xml:space="preserve">DAMWAMT </w:t>
      </w:r>
      <w:r w:rsidRPr="00A03B1B">
        <w:rPr>
          <w:rFonts w:eastAsia="SimSun"/>
          <w:i/>
          <w:iCs/>
          <w:vertAlign w:val="subscript"/>
        </w:rPr>
        <w:t>q, p, r, h</w:t>
      </w:r>
      <w:r w:rsidRPr="00A03B1B">
        <w:rPr>
          <w:rFonts w:eastAsia="SimSun"/>
        </w:rPr>
        <w:tab/>
        <w:t>=</w:t>
      </w:r>
      <w:r w:rsidRPr="00A03B1B">
        <w:rPr>
          <w:rFonts w:eastAsia="SimSun"/>
        </w:rPr>
        <w:tab/>
        <w:t xml:space="preserve">(-1) * Max (0, DAMGCOST </w:t>
      </w:r>
      <w:r w:rsidRPr="00A03B1B">
        <w:rPr>
          <w:rFonts w:eastAsia="SimSun"/>
          <w:i/>
          <w:iCs/>
          <w:vertAlign w:val="subscript"/>
        </w:rPr>
        <w:t>q, p, r</w:t>
      </w:r>
      <w:r w:rsidRPr="00A03B1B">
        <w:rPr>
          <w:rFonts w:eastAsia="SimSun"/>
        </w:rPr>
        <w:t xml:space="preserve"> + </w:t>
      </w:r>
      <w:r w:rsidRPr="00A03B1B">
        <w:rPr>
          <w:rFonts w:eastAsia="SimSun"/>
          <w:noProof/>
          <w:position w:val="-20"/>
        </w:rPr>
        <w:drawing>
          <wp:inline distT="0" distB="0" distL="0" distR="0" wp14:anchorId="417B9515" wp14:editId="318F45F5">
            <wp:extent cx="144780" cy="274320"/>
            <wp:effectExtent l="0" t="0" r="0" b="0"/>
            <wp:docPr id="1068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rPr>
        <w:t xml:space="preserve">DAEREV </w:t>
      </w:r>
      <w:r w:rsidRPr="00A03B1B">
        <w:rPr>
          <w:rFonts w:eastAsia="SimSun"/>
          <w:i/>
          <w:iCs/>
          <w:vertAlign w:val="subscript"/>
        </w:rPr>
        <w:t xml:space="preserve">q, p, r, h </w:t>
      </w:r>
      <w:r w:rsidRPr="00A03B1B">
        <w:rPr>
          <w:rFonts w:eastAsia="SimSun"/>
        </w:rPr>
        <w:t xml:space="preserve">+ </w:t>
      </w:r>
      <w:r w:rsidRPr="00A03B1B">
        <w:rPr>
          <w:rFonts w:eastAsia="SimSun"/>
          <w:noProof/>
          <w:position w:val="-20"/>
        </w:rPr>
        <w:drawing>
          <wp:inline distT="0" distB="0" distL="0" distR="0" wp14:anchorId="711087D4" wp14:editId="632A45BF">
            <wp:extent cx="144780" cy="274320"/>
            <wp:effectExtent l="0" t="0" r="0" b="0"/>
            <wp:docPr id="10687"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rPr>
        <w:t>DAASREV</w:t>
      </w:r>
      <w:r w:rsidRPr="00A03B1B">
        <w:rPr>
          <w:rFonts w:eastAsia="SimSun"/>
          <w:i/>
          <w:iCs/>
          <w:vertAlign w:val="subscript"/>
        </w:rPr>
        <w:t xml:space="preserve"> q, r, h</w:t>
      </w:r>
      <w:r w:rsidRPr="00A03B1B">
        <w:rPr>
          <w:rFonts w:eastAsia="SimSun"/>
        </w:rPr>
        <w:t xml:space="preserve">) * DAESR </w:t>
      </w:r>
      <w:r w:rsidRPr="00A03B1B">
        <w:rPr>
          <w:rFonts w:eastAsia="SimSun"/>
          <w:i/>
          <w:iCs/>
          <w:vertAlign w:val="subscript"/>
        </w:rPr>
        <w:t>q, p, r, h</w:t>
      </w:r>
      <w:r w:rsidRPr="00A03B1B">
        <w:rPr>
          <w:rFonts w:eastAsia="SimSun"/>
        </w:rPr>
        <w:t xml:space="preserve"> / (</w:t>
      </w:r>
      <w:r w:rsidRPr="00A03B1B">
        <w:rPr>
          <w:rFonts w:eastAsia="SimSun"/>
          <w:noProof/>
          <w:position w:val="-20"/>
        </w:rPr>
        <w:drawing>
          <wp:inline distT="0" distB="0" distL="0" distR="0" wp14:anchorId="322098AB" wp14:editId="631B8F39">
            <wp:extent cx="144780" cy="274320"/>
            <wp:effectExtent l="0" t="0" r="0" b="0"/>
            <wp:docPr id="1068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rPr>
        <w:t xml:space="preserve">DAESR </w:t>
      </w:r>
      <w:r w:rsidRPr="00A03B1B">
        <w:rPr>
          <w:rFonts w:eastAsia="SimSun"/>
          <w:i/>
          <w:iCs/>
          <w:vertAlign w:val="subscript"/>
        </w:rPr>
        <w:t>q, p, r, h</w:t>
      </w:r>
      <w:r w:rsidRPr="00A03B1B">
        <w:rPr>
          <w:rFonts w:eastAsia="SimSun"/>
        </w:rPr>
        <w:t>)</w:t>
      </w:r>
    </w:p>
    <w:p w14:paraId="076AFA56" w14:textId="77777777" w:rsidR="00A03B1B" w:rsidRPr="00A03B1B" w:rsidRDefault="00A03B1B" w:rsidP="00A03B1B">
      <w:pPr>
        <w:spacing w:after="240"/>
        <w:ind w:left="720" w:hanging="720"/>
        <w:rPr>
          <w:rFonts w:eastAsia="SimSun"/>
          <w:iCs/>
          <w:szCs w:val="20"/>
        </w:rPr>
      </w:pPr>
      <w:r w:rsidRPr="00A03B1B">
        <w:rPr>
          <w:rFonts w:eastAsia="SimSun"/>
          <w:iCs/>
          <w:szCs w:val="20"/>
        </w:rPr>
        <w:t>(6)</w:t>
      </w:r>
      <w:r w:rsidRPr="00A03B1B">
        <w:rPr>
          <w:rFonts w:eastAsia="SimSun"/>
          <w:iCs/>
          <w:szCs w:val="20"/>
        </w:rPr>
        <w:tab/>
        <w:t>The Day-Ahead Make-Whole Guaranteed Costs are calculated for each eligible DAM-Committed Generation Resource as follows:</w:t>
      </w:r>
    </w:p>
    <w:p w14:paraId="2E126E6A" w14:textId="77777777" w:rsidR="00A03B1B" w:rsidRPr="00A03B1B" w:rsidRDefault="00A03B1B" w:rsidP="00A03B1B">
      <w:pPr>
        <w:spacing w:after="240"/>
        <w:ind w:left="1440" w:hanging="720"/>
        <w:rPr>
          <w:rFonts w:eastAsia="SimSun"/>
          <w:b/>
        </w:rPr>
      </w:pPr>
      <w:r w:rsidRPr="00A03B1B">
        <w:rPr>
          <w:rFonts w:eastAsia="SimSun"/>
          <w:b/>
        </w:rPr>
        <w:t>For non-Combined Cycle Trains,</w:t>
      </w:r>
    </w:p>
    <w:p w14:paraId="1422A2B1" w14:textId="74A26B8F" w:rsidR="00A03B1B" w:rsidRPr="00A03B1B" w:rsidRDefault="00A03B1B" w:rsidP="00A03B1B">
      <w:pPr>
        <w:tabs>
          <w:tab w:val="left" w:pos="2340"/>
          <w:tab w:val="left" w:pos="3420"/>
        </w:tabs>
        <w:spacing w:after="240"/>
        <w:ind w:left="1080" w:hanging="360"/>
        <w:rPr>
          <w:rFonts w:eastAsia="SimSun"/>
          <w:bCs/>
        </w:rPr>
      </w:pPr>
      <w:r w:rsidRPr="00A03B1B">
        <w:rPr>
          <w:rFonts w:eastAsia="SimSun"/>
          <w:bCs/>
        </w:rPr>
        <w:t xml:space="preserve">DAMGCOST </w:t>
      </w:r>
      <w:r w:rsidRPr="00A03B1B">
        <w:rPr>
          <w:rFonts w:eastAsia="SimSun"/>
          <w:bCs/>
          <w:i/>
          <w:iCs/>
          <w:vertAlign w:val="subscript"/>
        </w:rPr>
        <w:t>q, p, r</w:t>
      </w:r>
      <w:r w:rsidRPr="00A03B1B">
        <w:rPr>
          <w:rFonts w:eastAsia="SimSun"/>
          <w:bCs/>
        </w:rPr>
        <w:tab/>
        <w:t>=</w:t>
      </w:r>
      <w:r w:rsidRPr="00A03B1B">
        <w:rPr>
          <w:rFonts w:eastAsia="SimSun"/>
          <w:bCs/>
        </w:rPr>
        <w:tab/>
        <w:t xml:space="preserve">Min(DASUO </w:t>
      </w:r>
      <w:r w:rsidRPr="00A03B1B">
        <w:rPr>
          <w:rFonts w:eastAsia="SimSun"/>
          <w:bCs/>
          <w:i/>
          <w:iCs/>
          <w:vertAlign w:val="subscript"/>
        </w:rPr>
        <w:t>q, p, r</w:t>
      </w:r>
      <w:r w:rsidRPr="00A03B1B">
        <w:rPr>
          <w:rFonts w:eastAsia="SimSun"/>
          <w:bCs/>
        </w:rPr>
        <w:t xml:space="preserve"> , DASUCAP </w:t>
      </w:r>
      <w:r w:rsidRPr="00A03B1B">
        <w:rPr>
          <w:rFonts w:eastAsia="SimSun"/>
          <w:bCs/>
          <w:i/>
          <w:iCs/>
          <w:vertAlign w:val="subscript"/>
        </w:rPr>
        <w:t>q, p, r</w:t>
      </w:r>
      <w:r w:rsidRPr="00A03B1B">
        <w:rPr>
          <w:rFonts w:eastAsia="SimSun"/>
          <w:bCs/>
        </w:rPr>
        <w:t xml:space="preserve">) + </w:t>
      </w:r>
      <w:r w:rsidRPr="00A03B1B">
        <w:rPr>
          <w:rFonts w:eastAsia="SimSun"/>
          <w:noProof/>
          <w:position w:val="-20"/>
        </w:rPr>
        <w:drawing>
          <wp:inline distT="0" distB="0" distL="0" distR="0" wp14:anchorId="65723C0C" wp14:editId="35A7778F">
            <wp:extent cx="144780" cy="274320"/>
            <wp:effectExtent l="0" t="0" r="0" b="0"/>
            <wp:docPr id="1068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bCs/>
        </w:rPr>
        <w:t xml:space="preserve">(Min(DAMEO </w:t>
      </w:r>
      <w:r w:rsidRPr="00A03B1B">
        <w:rPr>
          <w:rFonts w:eastAsia="SimSun"/>
          <w:bCs/>
          <w:i/>
          <w:iCs/>
          <w:vertAlign w:val="subscript"/>
        </w:rPr>
        <w:t>q, p, r, h</w:t>
      </w:r>
      <w:r w:rsidRPr="00A03B1B">
        <w:rPr>
          <w:rFonts w:eastAsia="SimSun"/>
          <w:bCs/>
        </w:rPr>
        <w:t xml:space="preserve"> , DAMECAP </w:t>
      </w:r>
      <w:r w:rsidRPr="00A03B1B">
        <w:rPr>
          <w:rFonts w:eastAsia="SimSun"/>
          <w:bCs/>
          <w:i/>
          <w:iCs/>
          <w:vertAlign w:val="subscript"/>
        </w:rPr>
        <w:t xml:space="preserve">p ,q, r ,h </w:t>
      </w:r>
      <w:r w:rsidRPr="00A03B1B">
        <w:rPr>
          <w:rFonts w:eastAsia="SimSun"/>
          <w:bCs/>
        </w:rPr>
        <w:t>)* DALSL</w:t>
      </w:r>
      <w:r w:rsidRPr="00A03B1B">
        <w:rPr>
          <w:rFonts w:eastAsia="SimSun"/>
          <w:bCs/>
          <w:i/>
          <w:iCs/>
          <w:vertAlign w:val="subscript"/>
        </w:rPr>
        <w:t xml:space="preserve"> q, p, r, h</w:t>
      </w:r>
      <w:r w:rsidRPr="00A03B1B">
        <w:rPr>
          <w:rFonts w:eastAsia="SimSun"/>
          <w:bCs/>
        </w:rPr>
        <w:t xml:space="preserve">) + </w:t>
      </w:r>
      <w:r w:rsidRPr="00A03B1B">
        <w:rPr>
          <w:rFonts w:eastAsia="SimSun"/>
          <w:noProof/>
          <w:position w:val="-20"/>
        </w:rPr>
        <w:drawing>
          <wp:inline distT="0" distB="0" distL="0" distR="0" wp14:anchorId="319D27BA" wp14:editId="1A1C8BD1">
            <wp:extent cx="144780" cy="274320"/>
            <wp:effectExtent l="0" t="0" r="0" b="0"/>
            <wp:docPr id="1068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bCs/>
        </w:rPr>
        <w:t xml:space="preserve">(DAAIEC </w:t>
      </w:r>
      <w:r w:rsidRPr="00A03B1B">
        <w:rPr>
          <w:rFonts w:eastAsia="SimSun"/>
          <w:bCs/>
          <w:i/>
          <w:iCs/>
          <w:vertAlign w:val="subscript"/>
        </w:rPr>
        <w:t>q, p, r, h</w:t>
      </w:r>
      <w:r w:rsidRPr="00A03B1B">
        <w:rPr>
          <w:rFonts w:eastAsia="SimSun"/>
          <w:bCs/>
        </w:rPr>
        <w:t xml:space="preserve"> * (DAESR </w:t>
      </w:r>
      <w:r w:rsidRPr="00A03B1B">
        <w:rPr>
          <w:rFonts w:eastAsia="SimSun"/>
          <w:bCs/>
          <w:i/>
          <w:iCs/>
          <w:vertAlign w:val="subscript"/>
        </w:rPr>
        <w:t>q, p, r, h</w:t>
      </w:r>
      <w:r w:rsidRPr="00A03B1B">
        <w:rPr>
          <w:rFonts w:eastAsia="SimSun"/>
          <w:bCs/>
        </w:rPr>
        <w:t xml:space="preserve"> – DALSL </w:t>
      </w:r>
      <w:r w:rsidRPr="00A03B1B">
        <w:rPr>
          <w:rFonts w:eastAsia="SimSun"/>
          <w:bCs/>
          <w:i/>
          <w:iCs/>
          <w:vertAlign w:val="subscript"/>
        </w:rPr>
        <w:t>q, p, r, h</w:t>
      </w:r>
      <w:r w:rsidRPr="00A03B1B">
        <w:rPr>
          <w:rFonts w:eastAsia="SimSun"/>
          <w:bCs/>
        </w:rPr>
        <w:t>))</w:t>
      </w:r>
    </w:p>
    <w:p w14:paraId="0FC80D09" w14:textId="77777777" w:rsidR="00A03B1B" w:rsidRPr="00A03B1B" w:rsidRDefault="00A03B1B" w:rsidP="00A03B1B">
      <w:pPr>
        <w:spacing w:after="240"/>
        <w:ind w:left="1440" w:hanging="720"/>
        <w:rPr>
          <w:rFonts w:eastAsia="SimSun"/>
          <w:b/>
        </w:rPr>
      </w:pPr>
      <w:r w:rsidRPr="00A03B1B">
        <w:rPr>
          <w:rFonts w:eastAsia="SimSun"/>
          <w:b/>
        </w:rPr>
        <w:t xml:space="preserve">For a Resource which is not an AGR, </w:t>
      </w:r>
    </w:p>
    <w:p w14:paraId="08A8D69C" w14:textId="77777777" w:rsidR="00A03B1B" w:rsidRPr="00A03B1B" w:rsidRDefault="00A03B1B" w:rsidP="00A03B1B">
      <w:pPr>
        <w:spacing w:after="240"/>
        <w:ind w:left="720"/>
        <w:rPr>
          <w:rFonts w:eastAsia="SimSun"/>
          <w:iCs/>
        </w:rPr>
      </w:pPr>
      <w:r w:rsidRPr="00A03B1B">
        <w:rPr>
          <w:rFonts w:eastAsia="SimSun"/>
        </w:rPr>
        <w:t>If ERCOT has approved verifiable Startup Costs and minimum-energy costs for the Resource,</w:t>
      </w:r>
    </w:p>
    <w:p w14:paraId="503DC4F6" w14:textId="77777777" w:rsidR="00A03B1B" w:rsidRPr="00A03B1B" w:rsidRDefault="00A03B1B" w:rsidP="00A03B1B">
      <w:pPr>
        <w:tabs>
          <w:tab w:val="left" w:pos="900"/>
          <w:tab w:val="left" w:pos="2070"/>
          <w:tab w:val="left" w:pos="3870"/>
          <w:tab w:val="left" w:pos="4230"/>
        </w:tabs>
        <w:spacing w:after="240"/>
        <w:ind w:left="1440" w:hanging="720"/>
        <w:rPr>
          <w:rFonts w:eastAsia="SimSun"/>
          <w:bCs/>
        </w:rPr>
      </w:pPr>
      <w:r w:rsidRPr="00A03B1B">
        <w:rPr>
          <w:rFonts w:eastAsia="SimSun"/>
          <w:bCs/>
        </w:rPr>
        <w:t>Then:</w:t>
      </w:r>
      <w:r w:rsidRPr="00A03B1B">
        <w:rPr>
          <w:rFonts w:eastAsia="SimSun"/>
          <w:bCs/>
        </w:rPr>
        <w:tab/>
      </w:r>
      <w:r w:rsidRPr="00A03B1B">
        <w:rPr>
          <w:rFonts w:eastAsia="SimSun"/>
          <w:bCs/>
        </w:rPr>
        <w:tab/>
        <w:t xml:space="preserve">DASUCAP </w:t>
      </w:r>
      <w:proofErr w:type="spellStart"/>
      <w:r w:rsidRPr="00A03B1B">
        <w:rPr>
          <w:rFonts w:eastAsia="SimSun"/>
          <w:bCs/>
          <w:i/>
          <w:vertAlign w:val="subscript"/>
        </w:rPr>
        <w:t>p,q</w:t>
      </w:r>
      <w:proofErr w:type="spellEnd"/>
      <w:r w:rsidRPr="00A03B1B">
        <w:rPr>
          <w:rFonts w:eastAsia="SimSun"/>
          <w:bCs/>
          <w:i/>
          <w:vertAlign w:val="subscript"/>
        </w:rPr>
        <w:t>, r</w:t>
      </w:r>
      <w:r w:rsidRPr="00A03B1B">
        <w:rPr>
          <w:rFonts w:eastAsia="SimSun"/>
          <w:bCs/>
        </w:rPr>
        <w:t xml:space="preserve"> </w:t>
      </w:r>
      <w:r w:rsidRPr="00A03B1B">
        <w:rPr>
          <w:rFonts w:eastAsia="SimSun"/>
          <w:bCs/>
        </w:rPr>
        <w:tab/>
        <w:t>=</w:t>
      </w:r>
      <w:r w:rsidRPr="00A03B1B">
        <w:rPr>
          <w:rFonts w:eastAsia="SimSun"/>
          <w:bCs/>
        </w:rPr>
        <w:tab/>
        <w:t xml:space="preserve">verifiable Startup Costs </w:t>
      </w:r>
      <w:r w:rsidRPr="00A03B1B">
        <w:rPr>
          <w:rFonts w:eastAsia="SimSun"/>
          <w:bCs/>
          <w:i/>
          <w:vertAlign w:val="subscript"/>
        </w:rPr>
        <w:t>q, r, s</w:t>
      </w:r>
    </w:p>
    <w:p w14:paraId="6CB9E43C" w14:textId="77777777" w:rsidR="00A03B1B" w:rsidRPr="00A03B1B" w:rsidRDefault="00A03B1B" w:rsidP="00A03B1B">
      <w:pPr>
        <w:tabs>
          <w:tab w:val="left" w:pos="1440"/>
          <w:tab w:val="left" w:pos="2070"/>
          <w:tab w:val="left" w:pos="3870"/>
        </w:tabs>
        <w:spacing w:after="240"/>
        <w:ind w:left="4230" w:hanging="3510"/>
        <w:rPr>
          <w:rFonts w:eastAsia="SimSun"/>
          <w:bCs/>
        </w:rPr>
      </w:pPr>
      <w:r w:rsidRPr="00A03B1B">
        <w:rPr>
          <w:rFonts w:eastAsia="SimSun"/>
          <w:bCs/>
        </w:rPr>
        <w:tab/>
      </w:r>
      <w:r w:rsidRPr="00A03B1B">
        <w:rPr>
          <w:rFonts w:eastAsia="SimSun"/>
          <w:bCs/>
        </w:rPr>
        <w:tab/>
        <w:t xml:space="preserve">DAMECAP </w:t>
      </w:r>
      <w:proofErr w:type="spellStart"/>
      <w:r w:rsidRPr="00A03B1B">
        <w:rPr>
          <w:rFonts w:eastAsia="SimSun"/>
          <w:bCs/>
          <w:i/>
          <w:vertAlign w:val="subscript"/>
        </w:rPr>
        <w:t>p,q,r,h</w:t>
      </w:r>
      <w:proofErr w:type="spellEnd"/>
      <w:r w:rsidRPr="00A03B1B">
        <w:rPr>
          <w:rFonts w:eastAsia="SimSun"/>
          <w:bCs/>
        </w:rPr>
        <w:t xml:space="preserve"> </w:t>
      </w:r>
      <w:r w:rsidRPr="00A03B1B">
        <w:rPr>
          <w:rFonts w:eastAsia="SimSun"/>
          <w:bCs/>
        </w:rPr>
        <w:tab/>
        <w:t>=</w:t>
      </w:r>
      <w:r w:rsidRPr="00A03B1B">
        <w:rPr>
          <w:rFonts w:eastAsia="SimSun"/>
          <w:bCs/>
        </w:rPr>
        <w:tab/>
        <w:t xml:space="preserve">verifiable minimum-energy costs </w:t>
      </w:r>
      <w:r w:rsidRPr="00A03B1B">
        <w:rPr>
          <w:rFonts w:eastAsia="SimSun"/>
          <w:bCs/>
          <w:i/>
          <w:vertAlign w:val="subscript"/>
        </w:rPr>
        <w:t>q, r, i</w:t>
      </w:r>
    </w:p>
    <w:p w14:paraId="3275CDF4" w14:textId="77777777" w:rsidR="00A03B1B" w:rsidRPr="00A03B1B" w:rsidRDefault="00A03B1B" w:rsidP="00A03B1B">
      <w:pPr>
        <w:tabs>
          <w:tab w:val="left" w:pos="1440"/>
          <w:tab w:val="left" w:pos="2070"/>
          <w:tab w:val="left" w:pos="3870"/>
        </w:tabs>
        <w:spacing w:after="240"/>
        <w:ind w:left="4230" w:hanging="3510"/>
        <w:rPr>
          <w:rFonts w:eastAsia="SimSun"/>
          <w:bCs/>
        </w:rPr>
      </w:pPr>
      <w:r w:rsidRPr="00A03B1B">
        <w:rPr>
          <w:rFonts w:eastAsia="SimSun"/>
          <w:bCs/>
        </w:rPr>
        <w:t xml:space="preserve">Otherwise: </w:t>
      </w:r>
      <w:r w:rsidRPr="00A03B1B">
        <w:rPr>
          <w:rFonts w:eastAsia="SimSun"/>
          <w:bCs/>
        </w:rPr>
        <w:tab/>
        <w:t xml:space="preserve">DASUCAP </w:t>
      </w:r>
      <w:proofErr w:type="spellStart"/>
      <w:r w:rsidRPr="00A03B1B">
        <w:rPr>
          <w:rFonts w:eastAsia="SimSun"/>
          <w:bCs/>
          <w:i/>
          <w:vertAlign w:val="subscript"/>
        </w:rPr>
        <w:t>p,q</w:t>
      </w:r>
      <w:proofErr w:type="spellEnd"/>
      <w:r w:rsidRPr="00A03B1B">
        <w:rPr>
          <w:rFonts w:eastAsia="SimSun"/>
          <w:bCs/>
          <w:i/>
          <w:vertAlign w:val="subscript"/>
        </w:rPr>
        <w:t>, r</w:t>
      </w:r>
      <w:r w:rsidRPr="00A03B1B">
        <w:rPr>
          <w:rFonts w:eastAsia="SimSun"/>
          <w:bCs/>
        </w:rPr>
        <w:t xml:space="preserve"> </w:t>
      </w:r>
      <w:r w:rsidRPr="00A03B1B">
        <w:rPr>
          <w:rFonts w:eastAsia="SimSun"/>
          <w:bCs/>
        </w:rPr>
        <w:tab/>
        <w:t xml:space="preserve">=  </w:t>
      </w:r>
      <w:r w:rsidRPr="00A03B1B">
        <w:rPr>
          <w:rFonts w:eastAsia="SimSun"/>
          <w:bCs/>
        </w:rPr>
        <w:tab/>
        <w:t>Resource Category Startup Offer Generic Cap (RCGSC)</w:t>
      </w:r>
    </w:p>
    <w:p w14:paraId="6C6AE2BA" w14:textId="77777777" w:rsidR="00A03B1B" w:rsidRPr="00A03B1B" w:rsidRDefault="00A03B1B" w:rsidP="00A03B1B">
      <w:pPr>
        <w:tabs>
          <w:tab w:val="left" w:pos="1440"/>
        </w:tabs>
        <w:spacing w:after="240"/>
        <w:ind w:left="4230" w:hanging="2160"/>
        <w:rPr>
          <w:rFonts w:eastAsia="SimSun"/>
          <w:bCs/>
          <w:i/>
          <w:vertAlign w:val="subscript"/>
        </w:rPr>
      </w:pPr>
      <w:r w:rsidRPr="00A03B1B">
        <w:rPr>
          <w:rFonts w:eastAsia="SimSun"/>
          <w:bCs/>
        </w:rPr>
        <w:t xml:space="preserve">DAMECAP </w:t>
      </w:r>
      <w:proofErr w:type="spellStart"/>
      <w:r w:rsidRPr="00A03B1B">
        <w:rPr>
          <w:rFonts w:eastAsia="SimSun"/>
          <w:bCs/>
          <w:i/>
          <w:vertAlign w:val="subscript"/>
        </w:rPr>
        <w:t>p,q</w:t>
      </w:r>
      <w:proofErr w:type="spellEnd"/>
      <w:r w:rsidRPr="00A03B1B">
        <w:rPr>
          <w:rFonts w:eastAsia="SimSun"/>
          <w:bCs/>
          <w:i/>
          <w:vertAlign w:val="subscript"/>
        </w:rPr>
        <w:t>, r, h</w:t>
      </w:r>
      <w:r w:rsidRPr="00A03B1B">
        <w:rPr>
          <w:rFonts w:eastAsia="SimSun"/>
          <w:bCs/>
        </w:rPr>
        <w:t xml:space="preserve"> = </w:t>
      </w:r>
      <w:r w:rsidRPr="00A03B1B">
        <w:rPr>
          <w:rFonts w:eastAsia="SimSun"/>
          <w:bCs/>
        </w:rPr>
        <w:tab/>
        <w:t>Resource Category Minimum-Energy Generic Cap (RCGMEC)</w:t>
      </w:r>
    </w:p>
    <w:p w14:paraId="5B88F8A6" w14:textId="77777777" w:rsidR="00A03B1B" w:rsidRPr="00A03B1B" w:rsidRDefault="00A03B1B" w:rsidP="00A03B1B">
      <w:pPr>
        <w:tabs>
          <w:tab w:val="left" w:pos="2352"/>
          <w:tab w:val="left" w:pos="3420"/>
          <w:tab w:val="left" w:pos="3822"/>
        </w:tabs>
        <w:spacing w:after="240"/>
        <w:ind w:left="3600" w:hanging="2880"/>
        <w:rPr>
          <w:rFonts w:eastAsia="SimSun"/>
          <w:b/>
          <w:bCs/>
          <w:iCs/>
          <w:lang w:val="pt-BR"/>
        </w:rPr>
      </w:pPr>
      <w:r w:rsidRPr="00A03B1B">
        <w:rPr>
          <w:rFonts w:eastAsia="SimSun"/>
          <w:b/>
          <w:bCs/>
          <w:iCs/>
          <w:lang w:val="pt-BR"/>
        </w:rPr>
        <w:t>For an AGR,</w:t>
      </w:r>
    </w:p>
    <w:p w14:paraId="30B7D48B" w14:textId="5905340F" w:rsidR="00A03B1B" w:rsidRPr="00A03B1B" w:rsidRDefault="00A03B1B" w:rsidP="00A03B1B">
      <w:pPr>
        <w:tabs>
          <w:tab w:val="left" w:pos="2352"/>
          <w:tab w:val="left" w:pos="2700"/>
        </w:tabs>
        <w:spacing w:after="120"/>
        <w:ind w:left="3060" w:hanging="2340"/>
        <w:rPr>
          <w:rFonts w:eastAsia="SimSun"/>
          <w:b/>
          <w:bCs/>
          <w:lang w:val="pt-BR"/>
        </w:rPr>
      </w:pPr>
      <w:r w:rsidRPr="00A03B1B">
        <w:rPr>
          <w:rFonts w:eastAsia="SimSun"/>
          <w:lang w:val="pt-BR"/>
        </w:rPr>
        <w:t xml:space="preserve">DAMGCOST </w:t>
      </w:r>
      <w:r w:rsidRPr="00A03B1B">
        <w:rPr>
          <w:rFonts w:eastAsia="SimSun"/>
          <w:i/>
          <w:iCs/>
          <w:vertAlign w:val="subscript"/>
          <w:lang w:val="pt-BR"/>
        </w:rPr>
        <w:t>q, p, r</w:t>
      </w:r>
      <w:r w:rsidRPr="00A03B1B">
        <w:rPr>
          <w:rFonts w:eastAsia="SimSun"/>
          <w:bCs/>
          <w:lang w:val="pt-BR"/>
        </w:rPr>
        <w:tab/>
      </w:r>
      <w:r w:rsidRPr="00A03B1B">
        <w:rPr>
          <w:rFonts w:eastAsia="SimSun"/>
          <w:lang w:val="pt-BR"/>
        </w:rPr>
        <w:t>=</w:t>
      </w:r>
      <w:r w:rsidRPr="00A03B1B">
        <w:rPr>
          <w:rFonts w:eastAsia="SimSun"/>
          <w:bCs/>
          <w:lang w:val="pt-BR"/>
        </w:rPr>
        <w:tab/>
      </w:r>
      <w:r w:rsidRPr="00A03B1B">
        <w:rPr>
          <w:rFonts w:eastAsia="SimSun"/>
          <w:lang w:val="pt-BR"/>
        </w:rPr>
        <w:t xml:space="preserve">DASUPR </w:t>
      </w:r>
      <w:r w:rsidRPr="00A03B1B">
        <w:rPr>
          <w:rFonts w:eastAsia="SimSun"/>
          <w:i/>
          <w:iCs/>
          <w:vertAlign w:val="subscript"/>
          <w:lang w:val="pt-BR"/>
        </w:rPr>
        <w:t>q, p, r</w:t>
      </w:r>
      <w:r w:rsidRPr="00A03B1B">
        <w:rPr>
          <w:rFonts w:eastAsia="SimSun"/>
          <w:lang w:val="pt-BR"/>
        </w:rPr>
        <w:t xml:space="preserve"> + </w:t>
      </w:r>
      <w:r w:rsidRPr="00A03B1B">
        <w:rPr>
          <w:rFonts w:eastAsia="SimSun"/>
          <w:noProof/>
          <w:position w:val="-20"/>
        </w:rPr>
        <w:drawing>
          <wp:inline distT="0" distB="0" distL="0" distR="0" wp14:anchorId="25707CFD" wp14:editId="1DD6EB15">
            <wp:extent cx="144780" cy="274320"/>
            <wp:effectExtent l="0" t="0" r="0" b="0"/>
            <wp:docPr id="1068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lang w:val="pt-BR"/>
        </w:rPr>
        <w:t>(Min(DAMEO</w:t>
      </w:r>
      <w:r w:rsidRPr="00A03B1B">
        <w:rPr>
          <w:rFonts w:eastAsia="SimSun"/>
          <w:i/>
          <w:iCs/>
          <w:vertAlign w:val="subscript"/>
          <w:lang w:val="pt-BR"/>
        </w:rPr>
        <w:t>q, p, r, h</w:t>
      </w:r>
      <w:r w:rsidRPr="00A03B1B">
        <w:rPr>
          <w:rFonts w:eastAsia="SimSun"/>
          <w:i/>
          <w:iCs/>
          <w:lang w:val="pt-BR"/>
        </w:rPr>
        <w:t xml:space="preserve">, </w:t>
      </w:r>
      <w:r w:rsidRPr="00A03B1B">
        <w:rPr>
          <w:rFonts w:eastAsia="SimSun"/>
          <w:lang w:val="pt-BR"/>
        </w:rPr>
        <w:t xml:space="preserve">DAMECAP </w:t>
      </w:r>
      <w:r w:rsidRPr="00A03B1B">
        <w:rPr>
          <w:rFonts w:eastAsia="SimSun"/>
          <w:i/>
          <w:iCs/>
          <w:vertAlign w:val="subscript"/>
          <w:lang w:val="pt-BR"/>
        </w:rPr>
        <w:t>p,q,r,h</w:t>
      </w:r>
      <w:r w:rsidRPr="00A03B1B">
        <w:rPr>
          <w:rFonts w:eastAsia="SimSun"/>
          <w:lang w:val="pt-BR"/>
        </w:rPr>
        <w:t>) * DALSL</w:t>
      </w:r>
      <w:r w:rsidRPr="00A03B1B">
        <w:rPr>
          <w:rFonts w:eastAsia="SimSun"/>
          <w:i/>
          <w:iCs/>
          <w:vertAlign w:val="subscript"/>
          <w:lang w:val="pt-BR"/>
        </w:rPr>
        <w:t xml:space="preserve"> q, p, r, h</w:t>
      </w:r>
      <w:r w:rsidRPr="00A03B1B">
        <w:rPr>
          <w:rFonts w:eastAsia="SimSun"/>
          <w:lang w:val="pt-BR"/>
        </w:rPr>
        <w:t xml:space="preserve">) + </w:t>
      </w:r>
      <w:r w:rsidRPr="00A03B1B">
        <w:rPr>
          <w:rFonts w:eastAsia="SimSun"/>
          <w:noProof/>
          <w:position w:val="-20"/>
        </w:rPr>
        <w:drawing>
          <wp:inline distT="0" distB="0" distL="0" distR="0" wp14:anchorId="595BBBD8" wp14:editId="15E2623D">
            <wp:extent cx="144780" cy="274320"/>
            <wp:effectExtent l="0" t="0" r="0" b="0"/>
            <wp:docPr id="1068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rPr>
          <w:rFonts w:eastAsia="SimSun"/>
          <w:lang w:val="pt-BR"/>
        </w:rPr>
        <w:t xml:space="preserve">(DAAIEC </w:t>
      </w:r>
      <w:r w:rsidRPr="00A03B1B">
        <w:rPr>
          <w:rFonts w:eastAsia="SimSun"/>
          <w:i/>
          <w:iCs/>
          <w:vertAlign w:val="subscript"/>
          <w:lang w:val="pt-BR"/>
        </w:rPr>
        <w:t>q, p, r, h</w:t>
      </w:r>
      <w:r w:rsidRPr="00A03B1B">
        <w:rPr>
          <w:rFonts w:eastAsia="SimSun"/>
          <w:lang w:val="pt-BR"/>
        </w:rPr>
        <w:t xml:space="preserve"> * (DAESR </w:t>
      </w:r>
      <w:r w:rsidRPr="00A03B1B">
        <w:rPr>
          <w:rFonts w:eastAsia="SimSun"/>
          <w:i/>
          <w:iCs/>
          <w:vertAlign w:val="subscript"/>
          <w:lang w:val="pt-BR"/>
        </w:rPr>
        <w:t>q, p, r, h</w:t>
      </w:r>
      <w:r w:rsidRPr="00A03B1B">
        <w:rPr>
          <w:rFonts w:eastAsia="SimSun"/>
          <w:lang w:val="pt-BR"/>
        </w:rPr>
        <w:t xml:space="preserve"> – DALSL </w:t>
      </w:r>
      <w:r w:rsidRPr="00A03B1B">
        <w:rPr>
          <w:rFonts w:eastAsia="SimSun"/>
          <w:i/>
          <w:iCs/>
          <w:vertAlign w:val="subscript"/>
          <w:lang w:val="pt-BR"/>
        </w:rPr>
        <w:t>q, p, r, h</w:t>
      </w:r>
      <w:r w:rsidRPr="00A03B1B">
        <w:rPr>
          <w:rFonts w:eastAsia="SimSun"/>
          <w:lang w:val="pt-BR"/>
        </w:rPr>
        <w:t>))</w:t>
      </w:r>
    </w:p>
    <w:p w14:paraId="1761A2FA" w14:textId="77777777" w:rsidR="00A03B1B" w:rsidRPr="00A03B1B" w:rsidRDefault="00A03B1B" w:rsidP="00A03B1B">
      <w:pPr>
        <w:tabs>
          <w:tab w:val="left" w:pos="2340"/>
          <w:tab w:val="left" w:pos="3420"/>
        </w:tabs>
        <w:spacing w:after="240"/>
        <w:ind w:left="4147" w:hanging="3427"/>
        <w:rPr>
          <w:rFonts w:eastAsia="SimSun"/>
          <w:bCs/>
          <w:lang w:val="pt-BR"/>
        </w:rPr>
      </w:pPr>
      <w:r w:rsidRPr="00A03B1B">
        <w:rPr>
          <w:rFonts w:eastAsia="SimSun"/>
          <w:bCs/>
          <w:lang w:val="pt-BR"/>
        </w:rPr>
        <w:t xml:space="preserve">Where:       </w:t>
      </w:r>
    </w:p>
    <w:p w14:paraId="17B6196E" w14:textId="77777777" w:rsidR="00A03B1B" w:rsidRPr="00A03B1B" w:rsidRDefault="00A03B1B" w:rsidP="00A03B1B">
      <w:pPr>
        <w:tabs>
          <w:tab w:val="left" w:pos="2340"/>
          <w:tab w:val="left" w:pos="2700"/>
        </w:tabs>
        <w:spacing w:after="240"/>
        <w:ind w:left="3060" w:hanging="2340"/>
        <w:rPr>
          <w:rFonts w:eastAsia="SimSun"/>
          <w:lang w:val="pt-BR"/>
        </w:rPr>
      </w:pPr>
      <w:r w:rsidRPr="00A03B1B">
        <w:rPr>
          <w:rFonts w:eastAsia="SimSun"/>
          <w:lang w:val="pt-BR"/>
        </w:rPr>
        <w:t xml:space="preserve">DASUPR </w:t>
      </w:r>
      <w:r w:rsidRPr="00A03B1B">
        <w:rPr>
          <w:rFonts w:eastAsia="SimSun"/>
          <w:i/>
          <w:vertAlign w:val="subscript"/>
          <w:lang w:val="pt-BR"/>
        </w:rPr>
        <w:t>q, p, r</w:t>
      </w:r>
      <w:r w:rsidRPr="00A03B1B">
        <w:rPr>
          <w:rFonts w:eastAsia="SimSun"/>
          <w:i/>
          <w:vertAlign w:val="subscript"/>
          <w:lang w:val="pt-BR"/>
        </w:rPr>
        <w:tab/>
      </w:r>
      <w:r w:rsidRPr="00A03B1B">
        <w:rPr>
          <w:rFonts w:eastAsia="SimSun"/>
          <w:i/>
          <w:vertAlign w:val="subscript"/>
          <w:lang w:val="pt-BR"/>
        </w:rPr>
        <w:tab/>
        <w:t xml:space="preserve"> </w:t>
      </w:r>
      <w:r w:rsidRPr="00A03B1B">
        <w:rPr>
          <w:rFonts w:eastAsia="SimSun"/>
          <w:lang w:val="pt-BR"/>
        </w:rPr>
        <w:t>=</w:t>
      </w:r>
      <w:r w:rsidRPr="00A03B1B">
        <w:rPr>
          <w:rFonts w:eastAsia="SimSun"/>
          <w:lang w:val="pt-BR"/>
        </w:rPr>
        <w:tab/>
        <w:t xml:space="preserve">Min(DASUO </w:t>
      </w:r>
      <w:r w:rsidRPr="00A03B1B">
        <w:rPr>
          <w:rFonts w:eastAsia="SimSun"/>
          <w:i/>
          <w:vertAlign w:val="subscript"/>
          <w:lang w:val="pt-BR"/>
        </w:rPr>
        <w:t>q, p, r</w:t>
      </w:r>
      <w:r w:rsidRPr="00A03B1B">
        <w:rPr>
          <w:rFonts w:eastAsia="SimSun"/>
          <w:lang w:val="pt-BR"/>
        </w:rPr>
        <w:t>, DASUCAP</w:t>
      </w:r>
      <w:r w:rsidRPr="00A03B1B">
        <w:rPr>
          <w:rFonts w:eastAsia="SimSun"/>
          <w:i/>
          <w:vertAlign w:val="subscript"/>
          <w:lang w:val="pt-BR"/>
        </w:rPr>
        <w:t xml:space="preserve"> q, p, r</w:t>
      </w:r>
      <w:r w:rsidRPr="00A03B1B">
        <w:rPr>
          <w:rFonts w:eastAsia="SimSun"/>
          <w:lang w:val="pt-BR"/>
        </w:rPr>
        <w:t>)</w:t>
      </w:r>
    </w:p>
    <w:p w14:paraId="3FFA44D0" w14:textId="77777777" w:rsidR="00A03B1B" w:rsidRPr="00A03B1B" w:rsidRDefault="00A03B1B" w:rsidP="00A03B1B">
      <w:pPr>
        <w:tabs>
          <w:tab w:val="left" w:pos="2340"/>
          <w:tab w:val="left" w:pos="3420"/>
        </w:tabs>
        <w:spacing w:after="240"/>
        <w:ind w:left="4147" w:hanging="3427"/>
        <w:rPr>
          <w:rFonts w:eastAsia="SimSun"/>
          <w:lang w:val="pt-BR"/>
        </w:rPr>
      </w:pPr>
      <w:r w:rsidRPr="00A03B1B">
        <w:rPr>
          <w:rFonts w:eastAsia="SimSun"/>
          <w:lang w:val="pt-BR"/>
        </w:rPr>
        <w:t>If ERCOT has approved verifiable Startup Costs</w:t>
      </w:r>
    </w:p>
    <w:p w14:paraId="7F2EADB6" w14:textId="77777777" w:rsidR="00A03B1B" w:rsidRPr="00A03B1B" w:rsidRDefault="00A03B1B" w:rsidP="00A03B1B">
      <w:pPr>
        <w:tabs>
          <w:tab w:val="left" w:pos="2340"/>
          <w:tab w:val="left" w:pos="3420"/>
          <w:tab w:val="left" w:pos="4140"/>
        </w:tabs>
        <w:spacing w:after="240"/>
        <w:ind w:left="4500" w:hanging="3420"/>
        <w:rPr>
          <w:rFonts w:eastAsia="SimSun"/>
          <w:bCs/>
        </w:rPr>
      </w:pPr>
      <w:r w:rsidRPr="00A03B1B">
        <w:rPr>
          <w:rFonts w:eastAsia="SimSun"/>
          <w:lang w:val="pt-BR"/>
        </w:rPr>
        <w:t>Then:</w:t>
      </w:r>
      <w:r w:rsidRPr="00A03B1B">
        <w:rPr>
          <w:rFonts w:eastAsia="SimSun"/>
          <w:lang w:val="pt-BR"/>
        </w:rPr>
        <w:tab/>
      </w:r>
      <w:r w:rsidRPr="00A03B1B">
        <w:rPr>
          <w:rFonts w:eastAsia="SimSun"/>
          <w:bCs/>
          <w:iCs/>
        </w:rPr>
        <w:t xml:space="preserve">DASUCAP </w:t>
      </w:r>
      <w:r w:rsidRPr="00A03B1B">
        <w:rPr>
          <w:rFonts w:eastAsia="SimSun"/>
          <w:bCs/>
          <w:i/>
          <w:vertAlign w:val="subscript"/>
        </w:rPr>
        <w:t>q, p, r</w:t>
      </w:r>
      <w:r w:rsidRPr="00A03B1B">
        <w:rPr>
          <w:rFonts w:eastAsia="SimSun"/>
          <w:bCs/>
          <w:i/>
          <w:vertAlign w:val="subscript"/>
        </w:rPr>
        <w:tab/>
      </w:r>
      <w:r w:rsidRPr="00A03B1B">
        <w:rPr>
          <w:rFonts w:eastAsia="SimSun"/>
          <w:bCs/>
          <w:iCs/>
        </w:rPr>
        <w:t>=</w:t>
      </w:r>
      <w:r w:rsidRPr="00A03B1B">
        <w:rPr>
          <w:rFonts w:eastAsia="SimSun"/>
          <w:bCs/>
          <w:iCs/>
        </w:rPr>
        <w:tab/>
      </w:r>
      <w:proofErr w:type="spellStart"/>
      <w:r w:rsidRPr="00A03B1B">
        <w:rPr>
          <w:rFonts w:eastAsia="SimSun"/>
          <w:bCs/>
          <w:iCs/>
        </w:rPr>
        <w:t>Max</w:t>
      </w:r>
      <w:r w:rsidRPr="00A03B1B">
        <w:rPr>
          <w:rFonts w:eastAsia="SimSun"/>
          <w:bCs/>
          <w:iCs/>
          <w:vertAlign w:val="subscript"/>
        </w:rPr>
        <w:t>c</w:t>
      </w:r>
      <w:proofErr w:type="spellEnd"/>
      <w:r w:rsidRPr="00A03B1B">
        <w:rPr>
          <w:rFonts w:eastAsia="SimSun"/>
          <w:bCs/>
          <w:iCs/>
        </w:rPr>
        <w:t>(</w:t>
      </w:r>
      <w:r w:rsidRPr="00A03B1B">
        <w:rPr>
          <w:rFonts w:eastAsia="SimSun"/>
          <w:bCs/>
          <w:lang w:val="pt-BR"/>
        </w:rPr>
        <w:t xml:space="preserve">AGRRATIO </w:t>
      </w:r>
      <w:r w:rsidRPr="00A03B1B">
        <w:rPr>
          <w:rFonts w:eastAsia="SimSun"/>
          <w:bCs/>
          <w:i/>
          <w:vertAlign w:val="subscript"/>
          <w:lang w:val="pt-BR"/>
        </w:rPr>
        <w:t xml:space="preserve">q, p, r </w:t>
      </w:r>
      <w:r w:rsidRPr="00A03B1B">
        <w:rPr>
          <w:rFonts w:eastAsia="SimSun"/>
          <w:bCs/>
          <w:lang w:val="pt-BR"/>
        </w:rPr>
        <w:t xml:space="preserve">) * </w:t>
      </w:r>
      <w:r w:rsidRPr="00A03B1B">
        <w:rPr>
          <w:rFonts w:eastAsia="SimSun"/>
          <w:bCs/>
          <w:iCs/>
        </w:rPr>
        <w:t xml:space="preserve">verifiable Startup Costs </w:t>
      </w:r>
      <w:r w:rsidRPr="00A03B1B">
        <w:rPr>
          <w:rFonts w:eastAsia="SimSun"/>
          <w:bCs/>
          <w:i/>
          <w:vertAlign w:val="subscript"/>
        </w:rPr>
        <w:t>q, r</w:t>
      </w:r>
    </w:p>
    <w:p w14:paraId="3CCB0A44" w14:textId="77777777" w:rsidR="00A03B1B" w:rsidRPr="00A03B1B" w:rsidRDefault="00A03B1B" w:rsidP="00A03B1B">
      <w:pPr>
        <w:tabs>
          <w:tab w:val="left" w:pos="2340"/>
          <w:tab w:val="left" w:pos="3420"/>
          <w:tab w:val="left" w:pos="4500"/>
        </w:tabs>
        <w:spacing w:before="240" w:after="240"/>
        <w:ind w:left="4147" w:hanging="3067"/>
        <w:rPr>
          <w:rFonts w:eastAsia="SimSun"/>
          <w:bCs/>
          <w:lang w:val="pt-BR"/>
        </w:rPr>
      </w:pPr>
      <w:r w:rsidRPr="00A03B1B">
        <w:rPr>
          <w:rFonts w:eastAsia="SimSun"/>
          <w:bCs/>
          <w:lang w:val="pt-BR"/>
        </w:rPr>
        <w:t>Where:</w:t>
      </w:r>
      <w:r w:rsidRPr="00A03B1B">
        <w:rPr>
          <w:rFonts w:eastAsia="SimSun"/>
          <w:bCs/>
          <w:lang w:val="pt-BR"/>
        </w:rPr>
        <w:tab/>
        <w:t>AGRRATIO</w:t>
      </w:r>
      <w:r w:rsidRPr="00A03B1B">
        <w:rPr>
          <w:rFonts w:eastAsia="SimSun"/>
          <w:bCs/>
          <w:i/>
          <w:vertAlign w:val="subscript"/>
          <w:lang w:val="pt-BR"/>
        </w:rPr>
        <w:t xml:space="preserve"> q, p, r</w:t>
      </w:r>
      <w:r w:rsidRPr="00A03B1B">
        <w:rPr>
          <w:rFonts w:eastAsia="SimSun"/>
          <w:bCs/>
          <w:i/>
          <w:vertAlign w:val="subscript"/>
          <w:lang w:val="pt-BR"/>
        </w:rPr>
        <w:tab/>
      </w:r>
      <w:r w:rsidRPr="00A03B1B">
        <w:rPr>
          <w:rFonts w:eastAsia="SimSun"/>
          <w:bCs/>
          <w:lang w:val="pt-BR"/>
        </w:rPr>
        <w:t>=</w:t>
      </w:r>
      <w:r w:rsidRPr="00A03B1B">
        <w:rPr>
          <w:rFonts w:eastAsia="SimSun"/>
          <w:bCs/>
          <w:lang w:val="pt-BR"/>
        </w:rPr>
        <w:tab/>
        <w:t>AGRMAXON</w:t>
      </w:r>
      <w:r w:rsidRPr="00A03B1B">
        <w:rPr>
          <w:rFonts w:eastAsia="SimSun"/>
          <w:bCs/>
          <w:i/>
          <w:vertAlign w:val="subscript"/>
          <w:lang w:val="pt-BR"/>
        </w:rPr>
        <w:t xml:space="preserve"> q, p, r</w:t>
      </w:r>
      <w:r w:rsidRPr="00A03B1B">
        <w:rPr>
          <w:rFonts w:eastAsia="SimSun"/>
          <w:bCs/>
          <w:lang w:val="pt-BR"/>
        </w:rPr>
        <w:t xml:space="preserve"> / AGRTOT</w:t>
      </w:r>
      <w:r w:rsidRPr="00A03B1B">
        <w:rPr>
          <w:rFonts w:eastAsia="SimSun"/>
          <w:bCs/>
          <w:i/>
          <w:vertAlign w:val="subscript"/>
          <w:lang w:val="pt-BR"/>
        </w:rPr>
        <w:t xml:space="preserve"> q, p, r</w:t>
      </w:r>
    </w:p>
    <w:p w14:paraId="5455A2F3" w14:textId="77777777" w:rsidR="00A03B1B" w:rsidRPr="00A03B1B" w:rsidRDefault="00A03B1B" w:rsidP="00A03B1B">
      <w:pPr>
        <w:tabs>
          <w:tab w:val="left" w:pos="2340"/>
          <w:tab w:val="left" w:pos="3420"/>
          <w:tab w:val="left" w:pos="4500"/>
        </w:tabs>
        <w:spacing w:after="240"/>
        <w:ind w:left="4147" w:hanging="3067"/>
        <w:rPr>
          <w:rFonts w:eastAsia="SimSun"/>
          <w:i/>
          <w:vertAlign w:val="subscript"/>
        </w:rPr>
      </w:pPr>
      <w:r w:rsidRPr="00A03B1B">
        <w:rPr>
          <w:rFonts w:eastAsia="SimSun"/>
          <w:bCs/>
          <w:lang w:val="pt-BR"/>
        </w:rPr>
        <w:t>Otherwise:</w:t>
      </w:r>
      <w:r w:rsidRPr="00A03B1B">
        <w:rPr>
          <w:rFonts w:eastAsia="SimSun"/>
          <w:bCs/>
          <w:lang w:val="pt-BR"/>
        </w:rPr>
        <w:tab/>
      </w:r>
      <w:r w:rsidRPr="00A03B1B">
        <w:rPr>
          <w:rFonts w:eastAsia="SimSun"/>
          <w:bCs/>
          <w:iCs/>
        </w:rPr>
        <w:t xml:space="preserve">DASUCAP </w:t>
      </w:r>
      <w:r w:rsidRPr="00A03B1B">
        <w:rPr>
          <w:rFonts w:eastAsia="SimSun"/>
          <w:bCs/>
          <w:i/>
          <w:vertAlign w:val="subscript"/>
        </w:rPr>
        <w:t>q, p, r</w:t>
      </w:r>
      <w:r w:rsidRPr="00A03B1B">
        <w:rPr>
          <w:rFonts w:eastAsia="SimSun"/>
          <w:bCs/>
          <w:iCs/>
        </w:rPr>
        <w:tab/>
        <w:t>=</w:t>
      </w:r>
      <w:r w:rsidRPr="00A03B1B">
        <w:rPr>
          <w:rFonts w:eastAsia="SimSun"/>
          <w:bCs/>
          <w:iCs/>
        </w:rPr>
        <w:tab/>
        <w:t>Max</w:t>
      </w:r>
      <w:r w:rsidRPr="00A03B1B">
        <w:rPr>
          <w:rFonts w:eastAsia="SimSun"/>
          <w:bCs/>
          <w:i/>
          <w:vertAlign w:val="subscript"/>
          <w:lang w:val="pt-BR"/>
        </w:rPr>
        <w:t>c</w:t>
      </w:r>
      <w:r w:rsidRPr="00A03B1B">
        <w:rPr>
          <w:rFonts w:eastAsia="SimSun"/>
          <w:bCs/>
          <w:iCs/>
        </w:rPr>
        <w:t>(AGGRATIO</w:t>
      </w:r>
      <w:r w:rsidRPr="00A03B1B">
        <w:rPr>
          <w:rFonts w:eastAsia="SimSun"/>
          <w:bCs/>
          <w:i/>
          <w:vertAlign w:val="subscript"/>
          <w:lang w:val="pt-BR"/>
        </w:rPr>
        <w:t xml:space="preserve"> q,p,r</w:t>
      </w:r>
      <w:r w:rsidRPr="00A03B1B">
        <w:rPr>
          <w:rFonts w:eastAsia="SimSun"/>
          <w:bCs/>
          <w:iCs/>
        </w:rPr>
        <w:t>) * RCGSC</w:t>
      </w:r>
      <w:r w:rsidRPr="00A03B1B">
        <w:rPr>
          <w:rFonts w:eastAsia="SimSun"/>
          <w:bCs/>
          <w:lang w:val="pt-BR"/>
        </w:rPr>
        <w:tab/>
      </w:r>
    </w:p>
    <w:p w14:paraId="745932B8" w14:textId="77777777" w:rsidR="00A03B1B" w:rsidRPr="00A03B1B" w:rsidRDefault="00A03B1B" w:rsidP="00A03B1B">
      <w:pPr>
        <w:tabs>
          <w:tab w:val="left" w:pos="2352"/>
          <w:tab w:val="left" w:pos="3420"/>
          <w:tab w:val="left" w:pos="3822"/>
        </w:tabs>
        <w:spacing w:after="240"/>
        <w:ind w:left="3600" w:hanging="2880"/>
        <w:rPr>
          <w:rFonts w:eastAsia="SimSun"/>
          <w:b/>
        </w:rPr>
      </w:pPr>
      <w:r w:rsidRPr="00A03B1B">
        <w:rPr>
          <w:rFonts w:eastAsia="SimSun"/>
          <w:b/>
        </w:rPr>
        <w:lastRenderedPageBreak/>
        <w:t>For Combined Cycle Trains,</w:t>
      </w:r>
    </w:p>
    <w:p w14:paraId="1CFBB302" w14:textId="659AB654" w:rsidR="00A03B1B" w:rsidRPr="00A03B1B" w:rsidRDefault="00A03B1B" w:rsidP="00A03B1B">
      <w:pPr>
        <w:tabs>
          <w:tab w:val="left" w:pos="2340"/>
          <w:tab w:val="left" w:pos="3420"/>
        </w:tabs>
        <w:spacing w:before="240"/>
        <w:ind w:left="3150" w:hanging="2430"/>
        <w:jc w:val="both"/>
        <w:rPr>
          <w:rFonts w:eastAsia="SimSun"/>
        </w:rPr>
      </w:pPr>
      <w:r w:rsidRPr="00A03B1B">
        <w:rPr>
          <w:rFonts w:eastAsia="SimSun"/>
        </w:rPr>
        <w:t xml:space="preserve">DAMGCOST </w:t>
      </w:r>
      <w:r w:rsidRPr="00A03B1B">
        <w:rPr>
          <w:rFonts w:eastAsia="SimSun"/>
          <w:i/>
          <w:iCs/>
          <w:vertAlign w:val="subscript"/>
        </w:rPr>
        <w:t>q, p, r</w:t>
      </w:r>
      <w:r w:rsidRPr="00A03B1B">
        <w:rPr>
          <w:rFonts w:eastAsia="SimSun"/>
        </w:rPr>
        <w:tab/>
        <w:t>=</w:t>
      </w:r>
      <w:r w:rsidRPr="00A03B1B">
        <w:rPr>
          <w:rFonts w:eastAsia="SimSun"/>
        </w:rPr>
        <w:tab/>
        <w:t xml:space="preserve">Min(DASUO </w:t>
      </w:r>
      <w:r w:rsidRPr="00A03B1B">
        <w:rPr>
          <w:rFonts w:eastAsia="SimSun"/>
          <w:i/>
          <w:iCs/>
          <w:vertAlign w:val="subscript"/>
        </w:rPr>
        <w:t>q, p, r</w:t>
      </w:r>
      <w:r w:rsidRPr="00A03B1B">
        <w:rPr>
          <w:rFonts w:eastAsia="SimSun"/>
        </w:rPr>
        <w:t xml:space="preserve"> , </w:t>
      </w:r>
      <w:r w:rsidRPr="00A03B1B">
        <w:rPr>
          <w:rFonts w:eastAsia="SimSun"/>
          <w:lang w:val="pt-BR"/>
        </w:rPr>
        <w:t>DASUCAP</w:t>
      </w:r>
      <w:r w:rsidRPr="00A03B1B">
        <w:rPr>
          <w:rFonts w:eastAsia="SimSun"/>
          <w:i/>
          <w:iCs/>
          <w:vertAlign w:val="subscript"/>
          <w:lang w:val="pt-BR"/>
        </w:rPr>
        <w:t>q, p, r</w:t>
      </w:r>
      <w:r w:rsidRPr="00A03B1B">
        <w:rPr>
          <w:rFonts w:eastAsia="SimSun"/>
          <w:lang w:val="pt-BR"/>
        </w:rPr>
        <w:t xml:space="preserve">) </w:t>
      </w:r>
      <w:r w:rsidRPr="00A03B1B">
        <w:rPr>
          <w:rFonts w:eastAsia="SimSun"/>
        </w:rPr>
        <w:t xml:space="preserve">+ </w:t>
      </w:r>
      <w:r w:rsidRPr="00A03B1B">
        <w:rPr>
          <w:rFonts w:eastAsia="SimSun"/>
          <w:noProof/>
          <w:position w:val="-20"/>
        </w:rPr>
        <w:drawing>
          <wp:inline distT="0" distB="0" distL="0" distR="0" wp14:anchorId="541CE4F3" wp14:editId="081D42DC">
            <wp:extent cx="114300" cy="274320"/>
            <wp:effectExtent l="0" t="0" r="0" b="0"/>
            <wp:docPr id="10681"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274320"/>
                    </a:xfrm>
                    <a:prstGeom prst="rect">
                      <a:avLst/>
                    </a:prstGeom>
                    <a:noFill/>
                    <a:ln>
                      <a:noFill/>
                    </a:ln>
                  </pic:spPr>
                </pic:pic>
              </a:graphicData>
            </a:graphic>
          </wp:inline>
        </w:drawing>
      </w:r>
      <w:r w:rsidRPr="00A03B1B">
        <w:rPr>
          <w:rFonts w:eastAsia="SimSun"/>
          <w:noProof/>
          <w:position w:val="-20"/>
        </w:rPr>
        <w:t xml:space="preserve"> </w:t>
      </w:r>
      <w:r w:rsidRPr="00A03B1B">
        <w:rPr>
          <w:rFonts w:eastAsia="SimSun"/>
        </w:rPr>
        <w:t xml:space="preserve">(Min(DAMEO </w:t>
      </w:r>
      <w:r w:rsidRPr="00A03B1B">
        <w:rPr>
          <w:rFonts w:eastAsia="SimSun"/>
          <w:i/>
          <w:iCs/>
          <w:vertAlign w:val="subscript"/>
        </w:rPr>
        <w:t xml:space="preserve">q, p, r, h </w:t>
      </w:r>
      <w:r w:rsidRPr="00A03B1B">
        <w:rPr>
          <w:rFonts w:eastAsia="SimSun"/>
          <w:lang w:val="pt-BR"/>
        </w:rPr>
        <w:t xml:space="preserve">, </w:t>
      </w:r>
      <w:r w:rsidRPr="00A03B1B">
        <w:rPr>
          <w:rFonts w:eastAsia="SimSun"/>
        </w:rPr>
        <w:t>DAMECAP</w:t>
      </w:r>
      <w:r w:rsidRPr="00A03B1B">
        <w:rPr>
          <w:rFonts w:eastAsia="SimSun"/>
          <w:i/>
          <w:iCs/>
          <w:vertAlign w:val="subscript"/>
          <w:lang w:val="pt-BR"/>
        </w:rPr>
        <w:t xml:space="preserve"> q, p, r,h</w:t>
      </w:r>
      <w:r w:rsidRPr="00A03B1B">
        <w:rPr>
          <w:rFonts w:eastAsia="SimSun"/>
          <w:lang w:val="pt-BR"/>
        </w:rPr>
        <w:t>)</w:t>
      </w:r>
      <w:r w:rsidRPr="00A03B1B">
        <w:rPr>
          <w:rFonts w:eastAsia="SimSun"/>
        </w:rPr>
        <w:t xml:space="preserve"> * DALSL</w:t>
      </w:r>
      <w:r w:rsidRPr="00A03B1B">
        <w:rPr>
          <w:rFonts w:eastAsia="SimSun"/>
          <w:vertAlign w:val="subscript"/>
        </w:rPr>
        <w:t xml:space="preserve"> </w:t>
      </w:r>
      <w:r w:rsidRPr="00A03B1B">
        <w:rPr>
          <w:rFonts w:eastAsia="SimSun"/>
          <w:i/>
          <w:iCs/>
          <w:vertAlign w:val="subscript"/>
        </w:rPr>
        <w:t>q, p, r, h</w:t>
      </w:r>
      <w:r w:rsidRPr="00A03B1B">
        <w:rPr>
          <w:rFonts w:eastAsia="SimSun"/>
        </w:rPr>
        <w:t xml:space="preserve">) + (Max(0, Min(DASUO </w:t>
      </w:r>
      <w:proofErr w:type="spellStart"/>
      <w:r w:rsidRPr="00A03B1B">
        <w:rPr>
          <w:rFonts w:eastAsia="SimSun"/>
          <w:i/>
          <w:iCs/>
          <w:vertAlign w:val="subscript"/>
        </w:rPr>
        <w:t>afterCCGR</w:t>
      </w:r>
      <w:proofErr w:type="spellEnd"/>
      <w:r w:rsidRPr="00A03B1B">
        <w:rPr>
          <w:rFonts w:eastAsia="SimSun"/>
        </w:rPr>
        <w:t xml:space="preserve"> </w:t>
      </w:r>
      <w:r w:rsidRPr="00A03B1B">
        <w:rPr>
          <w:rFonts w:eastAsia="SimSun"/>
          <w:lang w:val="pt-BR"/>
        </w:rPr>
        <w:t>, DASUCAP</w:t>
      </w:r>
      <w:r w:rsidRPr="00A03B1B">
        <w:rPr>
          <w:rFonts w:eastAsia="SimSun"/>
          <w:i/>
          <w:iCs/>
          <w:vertAlign w:val="subscript"/>
          <w:lang w:val="pt-BR"/>
        </w:rPr>
        <w:t>afterCCGR</w:t>
      </w:r>
      <w:r w:rsidRPr="00A03B1B">
        <w:rPr>
          <w:rFonts w:eastAsia="SimSun"/>
          <w:lang w:val="pt-BR"/>
        </w:rPr>
        <w:t xml:space="preserve">) </w:t>
      </w:r>
      <w:r w:rsidRPr="00A03B1B">
        <w:rPr>
          <w:rFonts w:eastAsia="SimSun"/>
        </w:rPr>
        <w:t xml:space="preserve">– Min(DASUO </w:t>
      </w:r>
      <w:proofErr w:type="spellStart"/>
      <w:r w:rsidRPr="00A03B1B">
        <w:rPr>
          <w:rFonts w:eastAsia="SimSun"/>
          <w:i/>
          <w:iCs/>
          <w:vertAlign w:val="subscript"/>
        </w:rPr>
        <w:t>beforeCCGR</w:t>
      </w:r>
      <w:proofErr w:type="spellEnd"/>
      <w:r w:rsidRPr="00A03B1B">
        <w:rPr>
          <w:rFonts w:eastAsia="SimSun"/>
          <w:i/>
          <w:iCs/>
          <w:vertAlign w:val="subscript"/>
        </w:rPr>
        <w:t xml:space="preserve"> </w:t>
      </w:r>
      <w:r w:rsidRPr="00A03B1B">
        <w:rPr>
          <w:rFonts w:eastAsia="SimSun"/>
          <w:lang w:val="pt-BR"/>
        </w:rPr>
        <w:t>, DASUCAP</w:t>
      </w:r>
      <w:r w:rsidRPr="00A03B1B">
        <w:rPr>
          <w:rFonts w:eastAsia="SimSun"/>
          <w:i/>
          <w:iCs/>
          <w:vertAlign w:val="subscript"/>
          <w:lang w:val="pt-BR"/>
        </w:rPr>
        <w:t>beforeCCGR</w:t>
      </w:r>
      <w:r w:rsidRPr="00A03B1B">
        <w:rPr>
          <w:rFonts w:eastAsia="SimSun"/>
        </w:rPr>
        <w:t xml:space="preserve">)) + </w:t>
      </w:r>
      <w:r w:rsidRPr="00A03B1B">
        <w:rPr>
          <w:rFonts w:eastAsia="SimSun"/>
          <w:noProof/>
          <w:position w:val="-20"/>
        </w:rPr>
        <w:drawing>
          <wp:inline distT="0" distB="0" distL="0" distR="0" wp14:anchorId="2FC8E2A0" wp14:editId="499C6D5A">
            <wp:extent cx="114300" cy="274320"/>
            <wp:effectExtent l="0" t="0" r="0" b="0"/>
            <wp:docPr id="10680"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274320"/>
                    </a:xfrm>
                    <a:prstGeom prst="rect">
                      <a:avLst/>
                    </a:prstGeom>
                    <a:noFill/>
                    <a:ln>
                      <a:noFill/>
                    </a:ln>
                  </pic:spPr>
                </pic:pic>
              </a:graphicData>
            </a:graphic>
          </wp:inline>
        </w:drawing>
      </w:r>
      <w:r w:rsidRPr="00A03B1B">
        <w:rPr>
          <w:rFonts w:eastAsia="SimSun"/>
          <w:noProof/>
          <w:position w:val="-20"/>
        </w:rPr>
        <w:t xml:space="preserve"> </w:t>
      </w:r>
      <w:r w:rsidRPr="00A03B1B">
        <w:rPr>
          <w:rFonts w:eastAsia="SimSun"/>
        </w:rPr>
        <w:t xml:space="preserve">(DAAIEC </w:t>
      </w:r>
      <w:r w:rsidRPr="00A03B1B">
        <w:rPr>
          <w:rFonts w:eastAsia="SimSun"/>
          <w:i/>
          <w:iCs/>
          <w:vertAlign w:val="subscript"/>
        </w:rPr>
        <w:t>q, p, r, h</w:t>
      </w:r>
      <w:r w:rsidRPr="00A03B1B">
        <w:rPr>
          <w:rFonts w:eastAsia="SimSun"/>
        </w:rPr>
        <w:t xml:space="preserve"> * (DAESR </w:t>
      </w:r>
      <w:r w:rsidRPr="00A03B1B">
        <w:rPr>
          <w:rFonts w:eastAsia="SimSun"/>
          <w:i/>
          <w:iCs/>
          <w:vertAlign w:val="subscript"/>
        </w:rPr>
        <w:t>q, p, r, h</w:t>
      </w:r>
      <w:r w:rsidRPr="00A03B1B">
        <w:rPr>
          <w:rFonts w:eastAsia="SimSun"/>
        </w:rPr>
        <w:t xml:space="preserve"> – DALSL </w:t>
      </w:r>
      <w:r w:rsidRPr="00A03B1B">
        <w:rPr>
          <w:rFonts w:eastAsia="SimSun"/>
          <w:i/>
          <w:iCs/>
          <w:vertAlign w:val="subscript"/>
        </w:rPr>
        <w:t>q, p, r, h</w:t>
      </w:r>
      <w:r w:rsidRPr="00A03B1B">
        <w:rPr>
          <w:rFonts w:eastAsia="SimSun"/>
        </w:rPr>
        <w:t>))</w:t>
      </w:r>
    </w:p>
    <w:p w14:paraId="7F0F186F" w14:textId="77777777" w:rsidR="00A03B1B" w:rsidRPr="00A03B1B" w:rsidRDefault="00A03B1B" w:rsidP="00A03B1B">
      <w:pPr>
        <w:spacing w:after="240"/>
        <w:ind w:left="720" w:hanging="720"/>
        <w:rPr>
          <w:rFonts w:eastAsia="SimSun"/>
          <w:iCs/>
          <w:szCs w:val="20"/>
        </w:rPr>
      </w:pPr>
      <w:r w:rsidRPr="00A03B1B" w:rsidDel="000608E3">
        <w:rPr>
          <w:rFonts w:eastAsia="SimSun"/>
          <w:iCs/>
          <w:szCs w:val="20"/>
        </w:rPr>
        <w:t xml:space="preserve"> </w:t>
      </w:r>
      <w:r w:rsidRPr="00A03B1B">
        <w:rPr>
          <w:rFonts w:eastAsia="SimSun"/>
          <w:iCs/>
          <w:szCs w:val="20"/>
        </w:rPr>
        <w:t>(7)</w:t>
      </w:r>
      <w:r w:rsidRPr="00A03B1B">
        <w:rPr>
          <w:rFonts w:eastAsia="SimSun"/>
          <w:iCs/>
          <w:szCs w:val="20"/>
        </w:rPr>
        <w:tab/>
        <w:t>The Day-Ahead Make-Whole Revenue is calculated for each DAM-Committed Generation Resource as follows:</w:t>
      </w:r>
    </w:p>
    <w:p w14:paraId="012949D2" w14:textId="77777777" w:rsidR="00A03B1B" w:rsidRPr="00A03B1B" w:rsidRDefault="00A03B1B" w:rsidP="00A03B1B">
      <w:pPr>
        <w:tabs>
          <w:tab w:val="left" w:pos="2340"/>
          <w:tab w:val="left" w:pos="3420"/>
        </w:tabs>
        <w:spacing w:after="240"/>
        <w:ind w:left="1080" w:hanging="360"/>
        <w:rPr>
          <w:rFonts w:eastAsia="SimSun"/>
          <w:bCs/>
          <w:i/>
          <w:vertAlign w:val="subscript"/>
        </w:rPr>
      </w:pPr>
      <w:r w:rsidRPr="00A03B1B">
        <w:rPr>
          <w:rFonts w:eastAsia="SimSun"/>
          <w:bCs/>
        </w:rPr>
        <w:t xml:space="preserve">DAEREV </w:t>
      </w:r>
      <w:r w:rsidRPr="00A03B1B">
        <w:rPr>
          <w:rFonts w:eastAsia="SimSun"/>
          <w:bCs/>
          <w:i/>
          <w:vertAlign w:val="subscript"/>
        </w:rPr>
        <w:t>q, p, r, h</w:t>
      </w:r>
      <w:r w:rsidRPr="00A03B1B">
        <w:rPr>
          <w:rFonts w:eastAsia="SimSun"/>
          <w:bCs/>
          <w:i/>
          <w:vertAlign w:val="subscript"/>
        </w:rPr>
        <w:tab/>
      </w:r>
      <w:r w:rsidRPr="00A03B1B">
        <w:rPr>
          <w:rFonts w:eastAsia="SimSun"/>
          <w:bCs/>
        </w:rPr>
        <w:tab/>
        <w:t>=</w:t>
      </w:r>
      <w:r w:rsidRPr="00A03B1B">
        <w:rPr>
          <w:rFonts w:eastAsia="SimSun"/>
          <w:bCs/>
        </w:rPr>
        <w:tab/>
        <w:t xml:space="preserve">(-1) * DASPP </w:t>
      </w:r>
      <w:r w:rsidRPr="00A03B1B">
        <w:rPr>
          <w:rFonts w:eastAsia="SimSun"/>
          <w:bCs/>
          <w:i/>
          <w:vertAlign w:val="subscript"/>
        </w:rPr>
        <w:t>p, h</w:t>
      </w:r>
      <w:r w:rsidRPr="00A03B1B">
        <w:rPr>
          <w:rFonts w:eastAsia="SimSun"/>
          <w:bCs/>
        </w:rPr>
        <w:t xml:space="preserve"> * DAESR </w:t>
      </w:r>
      <w:r w:rsidRPr="00A03B1B">
        <w:rPr>
          <w:rFonts w:eastAsia="SimSun"/>
          <w:bCs/>
          <w:i/>
          <w:vertAlign w:val="subscript"/>
        </w:rPr>
        <w:t>q, p, r, h</w:t>
      </w:r>
    </w:p>
    <w:p w14:paraId="2801BB8E" w14:textId="77777777" w:rsidR="00A03B1B" w:rsidRPr="00A03B1B" w:rsidRDefault="00A03B1B" w:rsidP="00A03B1B">
      <w:pPr>
        <w:tabs>
          <w:tab w:val="left" w:pos="2340"/>
          <w:tab w:val="left" w:pos="2700"/>
        </w:tabs>
        <w:spacing w:after="240"/>
        <w:ind w:left="3060" w:hanging="2340"/>
        <w:rPr>
          <w:rFonts w:eastAsia="SimSun"/>
          <w:bCs/>
          <w:lang w:val="x-none" w:eastAsia="x-none"/>
        </w:rPr>
      </w:pPr>
      <w:r w:rsidRPr="00A03B1B">
        <w:rPr>
          <w:rFonts w:eastAsia="SimSun"/>
          <w:bCs/>
          <w:lang w:val="x-none" w:eastAsia="x-none"/>
        </w:rPr>
        <w:t>DAASREV</w:t>
      </w:r>
      <w:r w:rsidRPr="00A03B1B">
        <w:rPr>
          <w:rFonts w:eastAsia="SimSun"/>
          <w:bCs/>
          <w:i/>
          <w:vertAlign w:val="subscript"/>
          <w:lang w:val="x-none" w:eastAsia="x-none"/>
        </w:rPr>
        <w:t xml:space="preserve"> q, r, h</w:t>
      </w:r>
      <w:r w:rsidRPr="00A03B1B">
        <w:rPr>
          <w:rFonts w:eastAsia="SimSun"/>
          <w:bCs/>
          <w:lang w:val="x-none" w:eastAsia="x-none"/>
        </w:rPr>
        <w:t xml:space="preserve"> </w:t>
      </w:r>
      <w:r w:rsidRPr="00A03B1B">
        <w:rPr>
          <w:rFonts w:eastAsia="SimSun"/>
          <w:bCs/>
          <w:lang w:val="x-none" w:eastAsia="x-none"/>
        </w:rPr>
        <w:tab/>
      </w:r>
      <w:r w:rsidRPr="00A03B1B">
        <w:rPr>
          <w:rFonts w:eastAsia="SimSun"/>
          <w:bCs/>
          <w:lang w:val="x-none" w:eastAsia="x-none"/>
        </w:rPr>
        <w:tab/>
        <w:t>=</w:t>
      </w:r>
      <w:r w:rsidRPr="00A03B1B">
        <w:rPr>
          <w:rFonts w:eastAsia="SimSun"/>
          <w:bCs/>
          <w:lang w:val="x-none" w:eastAsia="x-none"/>
        </w:rPr>
        <w:tab/>
        <w:t xml:space="preserve">((-1) * MCPCRU </w:t>
      </w:r>
      <w:r w:rsidRPr="00A03B1B">
        <w:rPr>
          <w:rFonts w:eastAsia="SimSun"/>
          <w:bCs/>
          <w:i/>
          <w:vertAlign w:val="subscript"/>
          <w:lang w:val="x-none" w:eastAsia="x-none"/>
        </w:rPr>
        <w:t>DAM, h</w:t>
      </w:r>
      <w:r w:rsidRPr="00A03B1B">
        <w:rPr>
          <w:rFonts w:eastAsia="SimSun"/>
          <w:bCs/>
          <w:lang w:val="x-none" w:eastAsia="x-none"/>
        </w:rPr>
        <w:t xml:space="preserve"> * PCRUR</w:t>
      </w:r>
      <w:r w:rsidRPr="00A03B1B">
        <w:rPr>
          <w:rFonts w:eastAsia="SimSun"/>
          <w:bCs/>
          <w:i/>
          <w:lang w:val="x-none" w:eastAsia="x-none"/>
        </w:rPr>
        <w:t xml:space="preserve"> </w:t>
      </w:r>
      <w:r w:rsidRPr="00A03B1B">
        <w:rPr>
          <w:rFonts w:eastAsia="SimSun"/>
          <w:bCs/>
          <w:i/>
          <w:vertAlign w:val="subscript"/>
          <w:lang w:val="x-none" w:eastAsia="x-none"/>
        </w:rPr>
        <w:t>r, q, DAM, h</w:t>
      </w:r>
      <w:r w:rsidRPr="00A03B1B">
        <w:rPr>
          <w:rFonts w:eastAsia="SimSun"/>
          <w:bCs/>
          <w:lang w:val="x-none" w:eastAsia="x-none"/>
        </w:rPr>
        <w:t xml:space="preserve">) </w:t>
      </w:r>
    </w:p>
    <w:p w14:paraId="65850E40" w14:textId="77777777" w:rsidR="00A03B1B" w:rsidRPr="00A03B1B" w:rsidRDefault="00A03B1B" w:rsidP="00A03B1B">
      <w:pPr>
        <w:tabs>
          <w:tab w:val="left" w:pos="2340"/>
          <w:tab w:val="left" w:pos="2700"/>
        </w:tabs>
        <w:spacing w:after="240"/>
        <w:ind w:left="3060" w:hanging="2340"/>
        <w:rPr>
          <w:rFonts w:eastAsia="SimSun"/>
          <w:bCs/>
          <w:lang w:val="x-none" w:eastAsia="x-none"/>
        </w:rPr>
      </w:pPr>
      <w:r w:rsidRPr="00A03B1B">
        <w:rPr>
          <w:rFonts w:eastAsia="SimSun"/>
          <w:bCs/>
          <w:lang w:val="x-none" w:eastAsia="x-none"/>
        </w:rPr>
        <w:tab/>
      </w:r>
      <w:r w:rsidRPr="00A03B1B">
        <w:rPr>
          <w:rFonts w:eastAsia="SimSun"/>
          <w:bCs/>
          <w:lang w:val="x-none" w:eastAsia="x-none"/>
        </w:rPr>
        <w:tab/>
        <w:t xml:space="preserve">+ ((-1) * MCPCRD </w:t>
      </w:r>
      <w:r w:rsidRPr="00A03B1B">
        <w:rPr>
          <w:rFonts w:eastAsia="SimSun"/>
          <w:bCs/>
          <w:i/>
          <w:vertAlign w:val="subscript"/>
          <w:lang w:val="x-none" w:eastAsia="x-none"/>
        </w:rPr>
        <w:t xml:space="preserve">DAM, h </w:t>
      </w:r>
      <w:r w:rsidRPr="00A03B1B">
        <w:rPr>
          <w:rFonts w:eastAsia="SimSun"/>
          <w:bCs/>
          <w:lang w:val="x-none" w:eastAsia="x-none"/>
        </w:rPr>
        <w:t xml:space="preserve"> * PCRDR</w:t>
      </w:r>
      <w:r w:rsidRPr="00A03B1B">
        <w:rPr>
          <w:rFonts w:eastAsia="SimSun"/>
          <w:bCs/>
          <w:i/>
          <w:lang w:val="x-none" w:eastAsia="x-none"/>
        </w:rPr>
        <w:t xml:space="preserve"> </w:t>
      </w:r>
      <w:r w:rsidRPr="00A03B1B">
        <w:rPr>
          <w:rFonts w:eastAsia="SimSun"/>
          <w:bCs/>
          <w:i/>
          <w:vertAlign w:val="subscript"/>
          <w:lang w:val="x-none" w:eastAsia="x-none"/>
        </w:rPr>
        <w:t>r, q,</w:t>
      </w:r>
      <w:r w:rsidRPr="00A03B1B">
        <w:rPr>
          <w:rFonts w:eastAsia="SimSun"/>
          <w:bCs/>
          <w:i/>
          <w:vertAlign w:val="subscript"/>
          <w:lang w:eastAsia="x-none"/>
        </w:rPr>
        <w:t xml:space="preserve"> </w:t>
      </w:r>
      <w:r w:rsidRPr="00A03B1B">
        <w:rPr>
          <w:rFonts w:eastAsia="SimSun"/>
          <w:bCs/>
          <w:i/>
          <w:vertAlign w:val="subscript"/>
          <w:lang w:val="x-none" w:eastAsia="x-none"/>
        </w:rPr>
        <w:t>DAM, h</w:t>
      </w:r>
      <w:r w:rsidRPr="00A03B1B">
        <w:rPr>
          <w:rFonts w:eastAsia="SimSun"/>
          <w:bCs/>
          <w:lang w:val="x-none" w:eastAsia="x-none"/>
        </w:rPr>
        <w:t xml:space="preserve">) </w:t>
      </w:r>
    </w:p>
    <w:p w14:paraId="3C80A686" w14:textId="77777777" w:rsidR="00A03B1B" w:rsidRPr="00A03B1B" w:rsidRDefault="00A03B1B" w:rsidP="00A03B1B">
      <w:pPr>
        <w:tabs>
          <w:tab w:val="left" w:pos="2340"/>
          <w:tab w:val="left" w:pos="2700"/>
        </w:tabs>
        <w:spacing w:after="240"/>
        <w:ind w:left="3060" w:hanging="2340"/>
        <w:rPr>
          <w:rFonts w:eastAsia="SimSun"/>
          <w:bCs/>
          <w:lang w:val="x-none" w:eastAsia="x-none"/>
        </w:rPr>
      </w:pPr>
      <w:r w:rsidRPr="00A03B1B">
        <w:rPr>
          <w:rFonts w:eastAsia="SimSun"/>
          <w:bCs/>
          <w:lang w:val="x-none" w:eastAsia="x-none"/>
        </w:rPr>
        <w:tab/>
      </w:r>
      <w:r w:rsidRPr="00A03B1B">
        <w:rPr>
          <w:rFonts w:eastAsia="SimSun"/>
          <w:bCs/>
          <w:lang w:val="x-none" w:eastAsia="x-none"/>
        </w:rPr>
        <w:tab/>
        <w:t>+ ((-1) * MCPC</w:t>
      </w:r>
      <w:r w:rsidRPr="00A03B1B">
        <w:rPr>
          <w:rFonts w:eastAsia="SimSun"/>
          <w:bCs/>
          <w:lang w:eastAsia="x-none"/>
        </w:rPr>
        <w:t>EC</w:t>
      </w:r>
      <w:r w:rsidRPr="00A03B1B">
        <w:rPr>
          <w:rFonts w:eastAsia="SimSun"/>
          <w:bCs/>
          <w:lang w:val="x-none" w:eastAsia="x-none"/>
        </w:rPr>
        <w:t xml:space="preserve">R </w:t>
      </w:r>
      <w:r w:rsidRPr="00A03B1B">
        <w:rPr>
          <w:rFonts w:eastAsia="SimSun"/>
          <w:bCs/>
          <w:i/>
          <w:vertAlign w:val="subscript"/>
          <w:lang w:val="x-none" w:eastAsia="x-none"/>
        </w:rPr>
        <w:t xml:space="preserve">DAM, h </w:t>
      </w:r>
      <w:r w:rsidRPr="00A03B1B">
        <w:rPr>
          <w:rFonts w:eastAsia="SimSun"/>
          <w:bCs/>
          <w:lang w:val="x-none" w:eastAsia="x-none"/>
        </w:rPr>
        <w:t xml:space="preserve"> * PC</w:t>
      </w:r>
      <w:r w:rsidRPr="00A03B1B">
        <w:rPr>
          <w:rFonts w:eastAsia="SimSun"/>
          <w:bCs/>
          <w:lang w:eastAsia="x-none"/>
        </w:rPr>
        <w:t>EC</w:t>
      </w:r>
      <w:r w:rsidRPr="00A03B1B">
        <w:rPr>
          <w:rFonts w:eastAsia="SimSun"/>
          <w:bCs/>
          <w:lang w:val="x-none" w:eastAsia="x-none"/>
        </w:rPr>
        <w:t>R</w:t>
      </w:r>
      <w:r w:rsidRPr="00A03B1B">
        <w:rPr>
          <w:rFonts w:eastAsia="SimSun"/>
          <w:bCs/>
          <w:lang w:eastAsia="x-none"/>
        </w:rPr>
        <w:t>R</w:t>
      </w:r>
      <w:r w:rsidRPr="00A03B1B">
        <w:rPr>
          <w:rFonts w:eastAsia="SimSun"/>
          <w:bCs/>
          <w:i/>
          <w:lang w:val="x-none" w:eastAsia="x-none"/>
        </w:rPr>
        <w:t xml:space="preserve"> </w:t>
      </w:r>
      <w:r w:rsidRPr="00A03B1B">
        <w:rPr>
          <w:rFonts w:eastAsia="SimSun"/>
          <w:bCs/>
          <w:i/>
          <w:vertAlign w:val="subscript"/>
          <w:lang w:val="x-none" w:eastAsia="x-none"/>
        </w:rPr>
        <w:t>r, q,</w:t>
      </w:r>
      <w:r w:rsidRPr="00A03B1B">
        <w:rPr>
          <w:rFonts w:eastAsia="SimSun"/>
          <w:bCs/>
          <w:i/>
          <w:vertAlign w:val="subscript"/>
          <w:lang w:eastAsia="x-none"/>
        </w:rPr>
        <w:t xml:space="preserve"> </w:t>
      </w:r>
      <w:r w:rsidRPr="00A03B1B">
        <w:rPr>
          <w:rFonts w:eastAsia="SimSun"/>
          <w:bCs/>
          <w:i/>
          <w:vertAlign w:val="subscript"/>
          <w:lang w:val="x-none" w:eastAsia="x-none"/>
        </w:rPr>
        <w:t>DAM, h</w:t>
      </w:r>
      <w:r w:rsidRPr="00A03B1B">
        <w:rPr>
          <w:rFonts w:eastAsia="SimSun"/>
          <w:bCs/>
          <w:lang w:val="x-none" w:eastAsia="x-none"/>
        </w:rPr>
        <w:t xml:space="preserve">) </w:t>
      </w:r>
    </w:p>
    <w:p w14:paraId="2E8128D0" w14:textId="77777777" w:rsidR="00A03B1B" w:rsidRPr="00A03B1B" w:rsidRDefault="00A03B1B" w:rsidP="00A03B1B">
      <w:pPr>
        <w:tabs>
          <w:tab w:val="left" w:pos="2340"/>
          <w:tab w:val="left" w:pos="2700"/>
        </w:tabs>
        <w:spacing w:after="240"/>
        <w:ind w:left="3060" w:hanging="2340"/>
        <w:rPr>
          <w:rFonts w:eastAsia="SimSun"/>
          <w:bCs/>
          <w:lang w:eastAsia="x-none"/>
        </w:rPr>
      </w:pPr>
      <w:r w:rsidRPr="00A03B1B">
        <w:rPr>
          <w:rFonts w:eastAsia="SimSun"/>
          <w:bCs/>
          <w:lang w:val="x-none" w:eastAsia="x-none"/>
        </w:rPr>
        <w:tab/>
      </w:r>
      <w:r w:rsidRPr="00A03B1B">
        <w:rPr>
          <w:rFonts w:eastAsia="SimSun"/>
          <w:bCs/>
          <w:lang w:val="x-none" w:eastAsia="x-none"/>
        </w:rPr>
        <w:tab/>
        <w:t>+</w:t>
      </w:r>
      <w:r w:rsidRPr="00A03B1B">
        <w:rPr>
          <w:rFonts w:eastAsia="SimSun"/>
          <w:bCs/>
          <w:lang w:eastAsia="x-none"/>
        </w:rPr>
        <w:t xml:space="preserve"> </w:t>
      </w:r>
      <w:r w:rsidRPr="00A03B1B">
        <w:rPr>
          <w:rFonts w:eastAsia="SimSun"/>
          <w:bCs/>
          <w:lang w:val="x-none" w:eastAsia="x-none"/>
        </w:rPr>
        <w:t xml:space="preserve">((-1) * MCPCNS </w:t>
      </w:r>
      <w:r w:rsidRPr="00A03B1B">
        <w:rPr>
          <w:rFonts w:eastAsia="SimSun"/>
          <w:bCs/>
          <w:i/>
          <w:vertAlign w:val="subscript"/>
          <w:lang w:val="x-none" w:eastAsia="x-none"/>
        </w:rPr>
        <w:t xml:space="preserve">DAM, h </w:t>
      </w:r>
      <w:r w:rsidRPr="00A03B1B">
        <w:rPr>
          <w:rFonts w:eastAsia="SimSun"/>
          <w:bCs/>
          <w:lang w:val="x-none" w:eastAsia="x-none"/>
        </w:rPr>
        <w:t xml:space="preserve"> * PCNSR</w:t>
      </w:r>
      <w:r w:rsidRPr="00A03B1B">
        <w:rPr>
          <w:rFonts w:eastAsia="SimSun"/>
          <w:bCs/>
          <w:i/>
          <w:lang w:val="x-none" w:eastAsia="x-none"/>
        </w:rPr>
        <w:t xml:space="preserve"> </w:t>
      </w:r>
      <w:r w:rsidRPr="00A03B1B">
        <w:rPr>
          <w:rFonts w:eastAsia="SimSun"/>
          <w:bCs/>
          <w:i/>
          <w:vertAlign w:val="subscript"/>
          <w:lang w:val="x-none" w:eastAsia="x-none"/>
        </w:rPr>
        <w:t>r, q,</w:t>
      </w:r>
      <w:r w:rsidRPr="00A03B1B">
        <w:rPr>
          <w:rFonts w:eastAsia="SimSun"/>
          <w:bCs/>
          <w:i/>
          <w:vertAlign w:val="subscript"/>
          <w:lang w:eastAsia="x-none"/>
        </w:rPr>
        <w:t xml:space="preserve"> </w:t>
      </w:r>
      <w:r w:rsidRPr="00A03B1B">
        <w:rPr>
          <w:rFonts w:eastAsia="SimSun"/>
          <w:bCs/>
          <w:i/>
          <w:vertAlign w:val="subscript"/>
          <w:lang w:val="x-none" w:eastAsia="x-none"/>
        </w:rPr>
        <w:t>DAM, h</w:t>
      </w:r>
      <w:r w:rsidRPr="00A03B1B">
        <w:rPr>
          <w:rFonts w:eastAsia="SimSun"/>
          <w:bCs/>
          <w:lang w:val="x-none" w:eastAsia="x-none"/>
        </w:rPr>
        <w:t xml:space="preserve">)  </w:t>
      </w:r>
    </w:p>
    <w:p w14:paraId="2C078E01" w14:textId="77777777" w:rsidR="00A03B1B" w:rsidRPr="00A03B1B" w:rsidDel="00C040D0" w:rsidRDefault="00A03B1B" w:rsidP="00A03B1B">
      <w:pPr>
        <w:tabs>
          <w:tab w:val="left" w:pos="2340"/>
          <w:tab w:val="left" w:pos="2700"/>
        </w:tabs>
        <w:spacing w:after="240"/>
        <w:ind w:left="3060" w:hanging="2340"/>
        <w:rPr>
          <w:del w:id="206" w:author="ERCOT" w:date="2024-01-08T16:03:00Z"/>
          <w:rFonts w:eastAsia="SimSun"/>
          <w:bCs/>
          <w:lang w:val="x-none" w:eastAsia="x-none"/>
        </w:rPr>
      </w:pPr>
      <w:r w:rsidRPr="00A03B1B">
        <w:rPr>
          <w:rFonts w:eastAsia="SimSun"/>
          <w:bCs/>
          <w:lang w:val="x-none" w:eastAsia="x-none"/>
        </w:rPr>
        <w:tab/>
      </w:r>
      <w:r w:rsidRPr="00A03B1B">
        <w:rPr>
          <w:rFonts w:eastAsia="SimSun"/>
          <w:bCs/>
          <w:lang w:val="x-none" w:eastAsia="x-none"/>
        </w:rPr>
        <w:tab/>
        <w:t>+ ((-1) * MCPCRR</w:t>
      </w:r>
      <w:r w:rsidRPr="00A03B1B">
        <w:rPr>
          <w:rFonts w:eastAsia="SimSun"/>
          <w:bCs/>
          <w:i/>
          <w:iCs/>
          <w:sz w:val="20"/>
          <w:szCs w:val="20"/>
          <w:lang w:val="x-none" w:eastAsia="x-none"/>
        </w:rPr>
        <w:t xml:space="preserve"> </w:t>
      </w:r>
      <w:r w:rsidRPr="00A03B1B">
        <w:rPr>
          <w:rFonts w:eastAsia="SimSun"/>
          <w:bCs/>
          <w:i/>
          <w:vertAlign w:val="subscript"/>
          <w:lang w:val="x-none" w:eastAsia="x-none"/>
        </w:rPr>
        <w:t>DAM, h</w:t>
      </w:r>
      <w:r w:rsidRPr="00A03B1B">
        <w:rPr>
          <w:rFonts w:eastAsia="SimSun"/>
          <w:bCs/>
          <w:lang w:val="x-none" w:eastAsia="x-none"/>
        </w:rPr>
        <w:t xml:space="preserve">  * PCRRR </w:t>
      </w:r>
      <w:r w:rsidRPr="00A03B1B">
        <w:rPr>
          <w:rFonts w:eastAsia="SimSun"/>
          <w:bCs/>
          <w:i/>
          <w:vertAlign w:val="subscript"/>
          <w:lang w:val="x-none" w:eastAsia="x-none"/>
        </w:rPr>
        <w:t>r, q,</w:t>
      </w:r>
      <w:r w:rsidRPr="00A03B1B">
        <w:rPr>
          <w:rFonts w:eastAsia="SimSun"/>
          <w:bCs/>
          <w:i/>
          <w:vertAlign w:val="subscript"/>
          <w:lang w:eastAsia="x-none"/>
        </w:rPr>
        <w:t xml:space="preserve"> </w:t>
      </w:r>
      <w:r w:rsidRPr="00A03B1B">
        <w:rPr>
          <w:rFonts w:eastAsia="SimSun"/>
          <w:bCs/>
          <w:i/>
          <w:vertAlign w:val="subscript"/>
          <w:lang w:val="x-none" w:eastAsia="x-none"/>
        </w:rPr>
        <w:t>DAM, h</w:t>
      </w:r>
      <w:r w:rsidRPr="00A03B1B">
        <w:rPr>
          <w:rFonts w:eastAsia="SimSun"/>
          <w:bCs/>
          <w:lang w:val="x-none" w:eastAsia="x-none"/>
        </w:rPr>
        <w:t>)</w:t>
      </w:r>
    </w:p>
    <w:p w14:paraId="38DF790E" w14:textId="77777777" w:rsidR="00A03B1B" w:rsidRPr="00A03B1B" w:rsidRDefault="00A03B1B" w:rsidP="00A03B1B">
      <w:pPr>
        <w:tabs>
          <w:tab w:val="left" w:pos="2340"/>
          <w:tab w:val="left" w:pos="2700"/>
        </w:tabs>
        <w:spacing w:after="240"/>
        <w:ind w:left="3060" w:hanging="2340"/>
        <w:rPr>
          <w:ins w:id="207" w:author="ERCOT" w:date="2024-01-08T16:04:00Z"/>
          <w:rFonts w:eastAsia="SimSun"/>
          <w:bCs/>
          <w:lang w:val="x-none" w:eastAsia="x-none"/>
        </w:rPr>
      </w:pPr>
      <w:r w:rsidRPr="00A03B1B">
        <w:rPr>
          <w:rFonts w:eastAsia="SimSun"/>
          <w:bCs/>
          <w:lang w:val="x-none" w:eastAsia="x-none"/>
        </w:rPr>
        <w:tab/>
      </w:r>
      <w:r w:rsidRPr="00A03B1B">
        <w:rPr>
          <w:rFonts w:eastAsia="SimSun"/>
          <w:bCs/>
          <w:lang w:val="x-none" w:eastAsia="x-none"/>
        </w:rPr>
        <w:tab/>
      </w:r>
      <w:ins w:id="208" w:author="ERCOT" w:date="2024-01-08T16:04:00Z">
        <w:r w:rsidRPr="00A03B1B">
          <w:rPr>
            <w:rFonts w:eastAsia="SimSun"/>
            <w:bCs/>
            <w:lang w:val="x-none" w:eastAsia="x-none"/>
          </w:rPr>
          <w:t>+ ((-1) * MCPCDR</w:t>
        </w:r>
      </w:ins>
      <w:ins w:id="209" w:author="ERCOT" w:date="2024-01-08T16:11:00Z">
        <w:r w:rsidRPr="00A03B1B">
          <w:rPr>
            <w:rFonts w:eastAsia="SimSun"/>
            <w:bCs/>
            <w:lang w:val="x-none" w:eastAsia="x-none"/>
          </w:rPr>
          <w:t>R</w:t>
        </w:r>
      </w:ins>
      <w:ins w:id="210" w:author="ERCOT" w:date="2024-01-08T16:04:00Z">
        <w:r w:rsidRPr="00A03B1B">
          <w:rPr>
            <w:rFonts w:eastAsia="SimSun"/>
            <w:bCs/>
            <w:lang w:val="x-none" w:eastAsia="x-none"/>
          </w:rPr>
          <w:t xml:space="preserve"> </w:t>
        </w:r>
      </w:ins>
      <w:ins w:id="211" w:author="ERCOT" w:date="2024-03-19T10:56:00Z">
        <w:r w:rsidRPr="00A03B1B">
          <w:rPr>
            <w:rFonts w:eastAsia="SimSun"/>
            <w:bCs/>
            <w:i/>
            <w:vertAlign w:val="subscript"/>
            <w:lang w:val="x-none" w:eastAsia="x-none"/>
          </w:rPr>
          <w:t>DAM, h</w:t>
        </w:r>
      </w:ins>
      <w:ins w:id="212" w:author="ERCOT" w:date="2024-01-08T16:04:00Z">
        <w:r w:rsidRPr="00A03B1B">
          <w:rPr>
            <w:rFonts w:eastAsia="SimSun"/>
            <w:bCs/>
            <w:lang w:val="x-none" w:eastAsia="x-none"/>
          </w:rPr>
          <w:t xml:space="preserve">  * PCDRR</w:t>
        </w:r>
      </w:ins>
      <w:ins w:id="213" w:author="ERCOT" w:date="2024-01-08T16:16:00Z">
        <w:r w:rsidRPr="00A03B1B">
          <w:rPr>
            <w:rFonts w:eastAsia="SimSun"/>
            <w:bCs/>
            <w:lang w:val="x-none" w:eastAsia="x-none"/>
          </w:rPr>
          <w:t>R</w:t>
        </w:r>
      </w:ins>
      <w:ins w:id="214" w:author="ERCOT" w:date="2024-01-08T16:04:00Z">
        <w:r w:rsidRPr="00A03B1B">
          <w:rPr>
            <w:rFonts w:eastAsia="SimSun"/>
            <w:bCs/>
            <w:lang w:val="x-none" w:eastAsia="x-none"/>
          </w:rPr>
          <w:t xml:space="preserve"> </w:t>
        </w:r>
      </w:ins>
      <w:ins w:id="215" w:author="ERCOT" w:date="2024-03-19T10:57:00Z">
        <w:r w:rsidRPr="00A03B1B">
          <w:rPr>
            <w:rFonts w:eastAsia="SimSun"/>
            <w:bCs/>
            <w:i/>
            <w:vertAlign w:val="subscript"/>
            <w:lang w:val="x-none" w:eastAsia="x-none"/>
          </w:rPr>
          <w:t>r, q,</w:t>
        </w:r>
        <w:r w:rsidRPr="00A03B1B">
          <w:rPr>
            <w:rFonts w:eastAsia="SimSun"/>
            <w:bCs/>
            <w:i/>
            <w:vertAlign w:val="subscript"/>
            <w:lang w:eastAsia="x-none"/>
          </w:rPr>
          <w:t xml:space="preserve"> </w:t>
        </w:r>
        <w:r w:rsidRPr="00A03B1B">
          <w:rPr>
            <w:rFonts w:eastAsia="SimSun"/>
            <w:bCs/>
            <w:i/>
            <w:vertAlign w:val="subscript"/>
            <w:lang w:val="x-none" w:eastAsia="x-none"/>
          </w:rPr>
          <w:t>DAM, h</w:t>
        </w:r>
      </w:ins>
      <w:ins w:id="216" w:author="ERCOT" w:date="2024-01-08T16:04:00Z">
        <w:r w:rsidRPr="00A03B1B">
          <w:rPr>
            <w:rFonts w:eastAsia="SimSun"/>
            <w:bCs/>
            <w:lang w:val="x-none" w:eastAsia="x-none"/>
          </w:rPr>
          <w:t>)</w:t>
        </w:r>
      </w:ins>
    </w:p>
    <w:p w14:paraId="7033ECDE" w14:textId="77777777" w:rsidR="00A03B1B" w:rsidRPr="00A03B1B" w:rsidRDefault="00A03B1B" w:rsidP="00A03B1B">
      <w:pPr>
        <w:rPr>
          <w:rFonts w:eastAsia="SimSun"/>
        </w:rPr>
      </w:pPr>
      <w:r w:rsidRPr="00A03B1B">
        <w:rPr>
          <w:rFonts w:eastAsia="SimSun"/>
        </w:rPr>
        <w:t>The above variables are defined as follows:</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8"/>
        <w:gridCol w:w="900"/>
        <w:gridCol w:w="6790"/>
      </w:tblGrid>
      <w:tr w:rsidR="00A03B1B" w:rsidRPr="00A03B1B" w14:paraId="7E9C8889" w14:textId="77777777" w:rsidTr="00B31BB1">
        <w:trPr>
          <w:cantSplit/>
          <w:tblHeader/>
        </w:trPr>
        <w:tc>
          <w:tcPr>
            <w:tcW w:w="1818" w:type="dxa"/>
          </w:tcPr>
          <w:p w14:paraId="1312F83D" w14:textId="77777777" w:rsidR="00A03B1B" w:rsidRPr="00A03B1B" w:rsidRDefault="00A03B1B" w:rsidP="00A03B1B">
            <w:pPr>
              <w:spacing w:after="240"/>
              <w:rPr>
                <w:rFonts w:eastAsia="SimSun"/>
                <w:b/>
                <w:iCs/>
                <w:sz w:val="20"/>
                <w:szCs w:val="20"/>
              </w:rPr>
            </w:pPr>
            <w:r w:rsidRPr="00A03B1B">
              <w:rPr>
                <w:rFonts w:eastAsia="SimSun"/>
                <w:b/>
                <w:iCs/>
                <w:sz w:val="20"/>
                <w:szCs w:val="20"/>
              </w:rPr>
              <w:t>Variable</w:t>
            </w:r>
          </w:p>
        </w:tc>
        <w:tc>
          <w:tcPr>
            <w:tcW w:w="900" w:type="dxa"/>
          </w:tcPr>
          <w:p w14:paraId="59C9EBBD" w14:textId="77777777" w:rsidR="00A03B1B" w:rsidRPr="00A03B1B" w:rsidRDefault="00A03B1B" w:rsidP="00A03B1B">
            <w:pPr>
              <w:spacing w:after="240"/>
              <w:rPr>
                <w:rFonts w:eastAsia="SimSun"/>
                <w:b/>
                <w:iCs/>
                <w:sz w:val="20"/>
                <w:szCs w:val="20"/>
              </w:rPr>
            </w:pPr>
            <w:r w:rsidRPr="00A03B1B">
              <w:rPr>
                <w:rFonts w:eastAsia="SimSun"/>
                <w:b/>
                <w:iCs/>
                <w:sz w:val="20"/>
                <w:szCs w:val="20"/>
              </w:rPr>
              <w:t>Unit</w:t>
            </w:r>
          </w:p>
        </w:tc>
        <w:tc>
          <w:tcPr>
            <w:tcW w:w="6790" w:type="dxa"/>
          </w:tcPr>
          <w:p w14:paraId="3265989D" w14:textId="77777777" w:rsidR="00A03B1B" w:rsidRPr="00A03B1B" w:rsidRDefault="00A03B1B" w:rsidP="00A03B1B">
            <w:pPr>
              <w:spacing w:after="240"/>
              <w:rPr>
                <w:rFonts w:eastAsia="SimSun"/>
                <w:b/>
                <w:iCs/>
                <w:sz w:val="20"/>
                <w:szCs w:val="20"/>
              </w:rPr>
            </w:pPr>
            <w:r w:rsidRPr="00A03B1B">
              <w:rPr>
                <w:rFonts w:eastAsia="SimSun"/>
                <w:b/>
                <w:iCs/>
                <w:sz w:val="20"/>
                <w:szCs w:val="20"/>
              </w:rPr>
              <w:t>Definition</w:t>
            </w:r>
          </w:p>
        </w:tc>
      </w:tr>
      <w:tr w:rsidR="00A03B1B" w:rsidRPr="00A03B1B" w14:paraId="66B7D721" w14:textId="77777777" w:rsidTr="00B31BB1">
        <w:trPr>
          <w:cantSplit/>
        </w:trPr>
        <w:tc>
          <w:tcPr>
            <w:tcW w:w="1818" w:type="dxa"/>
          </w:tcPr>
          <w:p w14:paraId="562EF73D" w14:textId="77777777" w:rsidR="00A03B1B" w:rsidRPr="00A03B1B" w:rsidRDefault="00A03B1B" w:rsidP="00A03B1B">
            <w:pPr>
              <w:spacing w:after="60"/>
              <w:rPr>
                <w:rFonts w:eastAsia="SimSun"/>
                <w:iCs/>
                <w:sz w:val="20"/>
                <w:szCs w:val="20"/>
                <w:lang w:val="pt-BR"/>
              </w:rPr>
            </w:pPr>
            <w:r w:rsidRPr="00A03B1B">
              <w:rPr>
                <w:rFonts w:eastAsia="SimSun"/>
                <w:iCs/>
                <w:sz w:val="20"/>
                <w:szCs w:val="20"/>
                <w:lang w:val="pt-BR"/>
              </w:rPr>
              <w:t xml:space="preserve">DAMWAMT </w:t>
            </w:r>
            <w:r w:rsidRPr="00A03B1B">
              <w:rPr>
                <w:rFonts w:eastAsia="SimSun"/>
                <w:i/>
                <w:iCs/>
                <w:sz w:val="20"/>
                <w:szCs w:val="20"/>
                <w:vertAlign w:val="subscript"/>
                <w:lang w:val="pt-BR"/>
              </w:rPr>
              <w:t>q, p, r, h</w:t>
            </w:r>
          </w:p>
        </w:tc>
        <w:tc>
          <w:tcPr>
            <w:tcW w:w="900" w:type="dxa"/>
          </w:tcPr>
          <w:p w14:paraId="62CFC895" w14:textId="77777777" w:rsidR="00A03B1B" w:rsidRPr="00A03B1B" w:rsidRDefault="00A03B1B" w:rsidP="00A03B1B">
            <w:pPr>
              <w:spacing w:after="60"/>
              <w:rPr>
                <w:rFonts w:eastAsia="SimSun"/>
                <w:iCs/>
                <w:sz w:val="20"/>
                <w:szCs w:val="20"/>
              </w:rPr>
            </w:pPr>
            <w:r w:rsidRPr="00A03B1B">
              <w:rPr>
                <w:rFonts w:eastAsia="SimSun"/>
                <w:iCs/>
                <w:sz w:val="20"/>
                <w:szCs w:val="20"/>
              </w:rPr>
              <w:t>$</w:t>
            </w:r>
          </w:p>
        </w:tc>
        <w:tc>
          <w:tcPr>
            <w:tcW w:w="6790" w:type="dxa"/>
          </w:tcPr>
          <w:p w14:paraId="584EEBC5" w14:textId="77777777" w:rsidR="00A03B1B" w:rsidRPr="00A03B1B" w:rsidRDefault="00A03B1B" w:rsidP="00A03B1B">
            <w:pPr>
              <w:spacing w:after="60"/>
              <w:rPr>
                <w:rFonts w:eastAsia="SimSun"/>
                <w:iCs/>
                <w:sz w:val="20"/>
                <w:szCs w:val="20"/>
              </w:rPr>
            </w:pPr>
            <w:r w:rsidRPr="00A03B1B">
              <w:rPr>
                <w:rFonts w:eastAsia="SimSun"/>
                <w:i/>
                <w:iCs/>
                <w:sz w:val="20"/>
                <w:szCs w:val="20"/>
              </w:rPr>
              <w:t xml:space="preserve">Day-Ahead Make-Whole Payment per QSE per Settlement Point per Resource per </w:t>
            </w:r>
            <w:proofErr w:type="spellStart"/>
            <w:r w:rsidRPr="00A03B1B">
              <w:rPr>
                <w:rFonts w:eastAsia="SimSun"/>
                <w:i/>
                <w:iCs/>
                <w:sz w:val="20"/>
                <w:szCs w:val="20"/>
              </w:rPr>
              <w:t>hour</w:t>
            </w:r>
            <w:r w:rsidRPr="00A03B1B">
              <w:rPr>
                <w:rFonts w:ascii="Symbol" w:eastAsia="Symbol" w:hAnsi="Symbol" w:cs="Symbol"/>
                <w:iCs/>
                <w:sz w:val="20"/>
                <w:szCs w:val="20"/>
              </w:rPr>
              <w:t>¾</w:t>
            </w:r>
            <w:r w:rsidRPr="00A03B1B">
              <w:rPr>
                <w:rFonts w:eastAsia="SimSun"/>
                <w:iCs/>
                <w:sz w:val="20"/>
                <w:szCs w:val="20"/>
              </w:rPr>
              <w:t>The</w:t>
            </w:r>
            <w:proofErr w:type="spellEnd"/>
            <w:r w:rsidRPr="00A03B1B">
              <w:rPr>
                <w:rFonts w:eastAsia="SimSun"/>
                <w:iCs/>
                <w:sz w:val="20"/>
                <w:szCs w:val="20"/>
              </w:rPr>
              <w:t xml:space="preserve"> payment to QSE </w:t>
            </w:r>
            <w:r w:rsidRPr="00A03B1B">
              <w:rPr>
                <w:rFonts w:eastAsia="SimSun"/>
                <w:i/>
                <w:iCs/>
                <w:sz w:val="20"/>
                <w:szCs w:val="20"/>
              </w:rPr>
              <w:t>q</w:t>
            </w:r>
            <w:r w:rsidRPr="00A03B1B">
              <w:rPr>
                <w:rFonts w:eastAsia="SimSun"/>
                <w:iCs/>
                <w:sz w:val="20"/>
                <w:szCs w:val="20"/>
              </w:rPr>
              <w:t xml:space="preserve"> to make-whole the Startup Cost and energy cost of Resource </w:t>
            </w:r>
            <w:r w:rsidRPr="00A03B1B">
              <w:rPr>
                <w:rFonts w:eastAsia="SimSun"/>
                <w:i/>
                <w:iCs/>
                <w:sz w:val="20"/>
                <w:szCs w:val="20"/>
              </w:rPr>
              <w:t>r</w:t>
            </w:r>
            <w:r w:rsidRPr="00A03B1B">
              <w:rPr>
                <w:rFonts w:eastAsia="SimSun"/>
                <w:iCs/>
                <w:sz w:val="20"/>
                <w:szCs w:val="20"/>
              </w:rPr>
              <w:t xml:space="preserve"> committed in the DAM at Resource Node </w:t>
            </w:r>
            <w:r w:rsidRPr="00A03B1B">
              <w:rPr>
                <w:rFonts w:eastAsia="SimSun"/>
                <w:i/>
                <w:iCs/>
                <w:sz w:val="20"/>
                <w:szCs w:val="20"/>
              </w:rPr>
              <w:t>p</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When a Combined Cycle Generation Resource is committed in the DAM, payment is made to the Combined Cycle Train for the DAM-committed Combined Cycle Generation Resource.</w:t>
            </w:r>
          </w:p>
        </w:tc>
      </w:tr>
      <w:tr w:rsidR="00A03B1B" w:rsidRPr="00A03B1B" w14:paraId="36483960" w14:textId="77777777" w:rsidTr="00B31BB1">
        <w:trPr>
          <w:cantSplit/>
        </w:trPr>
        <w:tc>
          <w:tcPr>
            <w:tcW w:w="1818" w:type="dxa"/>
          </w:tcPr>
          <w:p w14:paraId="35C502C7"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DAMGCOST </w:t>
            </w:r>
            <w:r w:rsidRPr="00A03B1B">
              <w:rPr>
                <w:rFonts w:eastAsia="SimSun"/>
                <w:i/>
                <w:iCs/>
                <w:sz w:val="20"/>
                <w:szCs w:val="20"/>
                <w:vertAlign w:val="subscript"/>
              </w:rPr>
              <w:t>q, p, r</w:t>
            </w:r>
          </w:p>
        </w:tc>
        <w:tc>
          <w:tcPr>
            <w:tcW w:w="900" w:type="dxa"/>
          </w:tcPr>
          <w:p w14:paraId="62085472" w14:textId="77777777" w:rsidR="00A03B1B" w:rsidRPr="00A03B1B" w:rsidRDefault="00A03B1B" w:rsidP="00A03B1B">
            <w:pPr>
              <w:spacing w:after="60"/>
              <w:rPr>
                <w:rFonts w:eastAsia="SimSun"/>
                <w:iCs/>
                <w:sz w:val="20"/>
                <w:szCs w:val="20"/>
              </w:rPr>
            </w:pPr>
            <w:r w:rsidRPr="00A03B1B">
              <w:rPr>
                <w:rFonts w:eastAsia="SimSun"/>
                <w:iCs/>
                <w:sz w:val="20"/>
                <w:szCs w:val="20"/>
              </w:rPr>
              <w:t>$</w:t>
            </w:r>
          </w:p>
        </w:tc>
        <w:tc>
          <w:tcPr>
            <w:tcW w:w="6790" w:type="dxa"/>
          </w:tcPr>
          <w:p w14:paraId="749C968B" w14:textId="77777777" w:rsidR="00A03B1B" w:rsidRPr="00A03B1B" w:rsidRDefault="00A03B1B" w:rsidP="00A03B1B">
            <w:pPr>
              <w:spacing w:after="60"/>
              <w:rPr>
                <w:rFonts w:eastAsia="SimSun"/>
                <w:i/>
                <w:iCs/>
                <w:sz w:val="20"/>
                <w:szCs w:val="20"/>
              </w:rPr>
            </w:pPr>
            <w:r w:rsidRPr="00A03B1B">
              <w:rPr>
                <w:rFonts w:eastAsia="SimSun"/>
                <w:i/>
                <w:iCs/>
                <w:sz w:val="20"/>
                <w:szCs w:val="20"/>
              </w:rPr>
              <w:t xml:space="preserve">Day-Ahead Market Guaranteed Amount per QSE per Settlement Point per </w:t>
            </w:r>
            <w:proofErr w:type="spellStart"/>
            <w:r w:rsidRPr="00A03B1B">
              <w:rPr>
                <w:rFonts w:eastAsia="SimSun"/>
                <w:i/>
                <w:iCs/>
                <w:sz w:val="20"/>
                <w:szCs w:val="20"/>
              </w:rPr>
              <w:t>Resource</w:t>
            </w:r>
            <w:r w:rsidRPr="00A03B1B">
              <w:rPr>
                <w:rFonts w:ascii="Symbol" w:eastAsia="Symbol" w:hAnsi="Symbol" w:cs="Symbol"/>
                <w:iCs/>
                <w:sz w:val="20"/>
                <w:szCs w:val="20"/>
              </w:rPr>
              <w:t>¾</w:t>
            </w:r>
            <w:r w:rsidRPr="00A03B1B">
              <w:rPr>
                <w:rFonts w:eastAsia="SimSun"/>
                <w:iCs/>
                <w:sz w:val="20"/>
                <w:szCs w:val="20"/>
              </w:rPr>
              <w:t>The</w:t>
            </w:r>
            <w:proofErr w:type="spellEnd"/>
            <w:r w:rsidRPr="00A03B1B">
              <w:rPr>
                <w:rFonts w:eastAsia="SimSun"/>
                <w:iCs/>
                <w:sz w:val="20"/>
                <w:szCs w:val="20"/>
              </w:rPr>
              <w:t xml:space="preserve"> sum of the Startup Cost and the operating energy costs of the DAM-committed Resource </w:t>
            </w:r>
            <w:proofErr w:type="spellStart"/>
            <w:r w:rsidRPr="00A03B1B">
              <w:rPr>
                <w:rFonts w:eastAsia="SimSun"/>
                <w:i/>
                <w:iCs/>
                <w:sz w:val="20"/>
                <w:szCs w:val="20"/>
              </w:rPr>
              <w:t>r</w:t>
            </w:r>
            <w:r w:rsidRPr="00A03B1B">
              <w:rPr>
                <w:rFonts w:eastAsia="SimSun"/>
                <w:iCs/>
                <w:sz w:val="20"/>
                <w:szCs w:val="20"/>
              </w:rPr>
              <w:t xml:space="preserve"> at</w:t>
            </w:r>
            <w:proofErr w:type="spellEnd"/>
            <w:r w:rsidRPr="00A03B1B">
              <w:rPr>
                <w:rFonts w:eastAsia="SimSun"/>
                <w:iCs/>
                <w:sz w:val="20"/>
                <w:szCs w:val="20"/>
              </w:rPr>
              <w:t xml:space="preserve">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DAM-commitment period.  Where for a Combined Cycle Train, the Resource </w:t>
            </w:r>
            <w:r w:rsidRPr="00A03B1B">
              <w:rPr>
                <w:rFonts w:eastAsia="SimSun"/>
                <w:i/>
                <w:iCs/>
                <w:sz w:val="20"/>
                <w:szCs w:val="20"/>
              </w:rPr>
              <w:t xml:space="preserve">r </w:t>
            </w:r>
            <w:r w:rsidRPr="00A03B1B">
              <w:rPr>
                <w:rFonts w:eastAsia="SimSun"/>
                <w:iCs/>
                <w:sz w:val="20"/>
                <w:szCs w:val="20"/>
              </w:rPr>
              <w:t xml:space="preserve">is a Combined Cycle Generation Resource within the Combined Cycle Train. </w:t>
            </w:r>
          </w:p>
        </w:tc>
      </w:tr>
      <w:tr w:rsidR="00A03B1B" w:rsidRPr="00A03B1B" w14:paraId="4575CD64" w14:textId="77777777" w:rsidTr="00B31BB1">
        <w:trPr>
          <w:cantSplit/>
        </w:trPr>
        <w:tc>
          <w:tcPr>
            <w:tcW w:w="1818" w:type="dxa"/>
          </w:tcPr>
          <w:p w14:paraId="0BCDDA7D" w14:textId="77777777" w:rsidR="00A03B1B" w:rsidRPr="00A03B1B" w:rsidRDefault="00A03B1B" w:rsidP="00A03B1B">
            <w:pPr>
              <w:spacing w:after="60"/>
              <w:rPr>
                <w:rFonts w:eastAsia="SimSun"/>
                <w:iCs/>
                <w:sz w:val="20"/>
                <w:szCs w:val="20"/>
                <w:lang w:val="pt-BR"/>
              </w:rPr>
            </w:pPr>
            <w:r w:rsidRPr="00A03B1B">
              <w:rPr>
                <w:rFonts w:eastAsia="SimSun"/>
                <w:iCs/>
                <w:sz w:val="20"/>
                <w:szCs w:val="20"/>
                <w:lang w:val="pt-BR"/>
              </w:rPr>
              <w:t xml:space="preserve">DAEREV </w:t>
            </w:r>
            <w:r w:rsidRPr="00A03B1B">
              <w:rPr>
                <w:rFonts w:eastAsia="SimSun"/>
                <w:i/>
                <w:iCs/>
                <w:sz w:val="20"/>
                <w:szCs w:val="20"/>
                <w:vertAlign w:val="subscript"/>
                <w:lang w:val="pt-BR"/>
              </w:rPr>
              <w:t>q, p, r, h</w:t>
            </w:r>
          </w:p>
        </w:tc>
        <w:tc>
          <w:tcPr>
            <w:tcW w:w="900" w:type="dxa"/>
          </w:tcPr>
          <w:p w14:paraId="7343B33E" w14:textId="77777777" w:rsidR="00A03B1B" w:rsidRPr="00A03B1B" w:rsidRDefault="00A03B1B" w:rsidP="00A03B1B">
            <w:pPr>
              <w:spacing w:after="60"/>
              <w:rPr>
                <w:rFonts w:eastAsia="SimSun"/>
                <w:iCs/>
                <w:sz w:val="20"/>
                <w:szCs w:val="20"/>
              </w:rPr>
            </w:pPr>
            <w:r w:rsidRPr="00A03B1B">
              <w:rPr>
                <w:rFonts w:eastAsia="SimSun"/>
                <w:iCs/>
                <w:sz w:val="20"/>
                <w:szCs w:val="20"/>
              </w:rPr>
              <w:t>$</w:t>
            </w:r>
          </w:p>
        </w:tc>
        <w:tc>
          <w:tcPr>
            <w:tcW w:w="6790" w:type="dxa"/>
          </w:tcPr>
          <w:p w14:paraId="07403675" w14:textId="77777777" w:rsidR="00A03B1B" w:rsidRPr="00A03B1B" w:rsidRDefault="00A03B1B" w:rsidP="00A03B1B">
            <w:pPr>
              <w:spacing w:after="60"/>
              <w:rPr>
                <w:rFonts w:eastAsia="SimSun"/>
                <w:i/>
                <w:iCs/>
                <w:sz w:val="20"/>
                <w:szCs w:val="20"/>
              </w:rPr>
            </w:pPr>
            <w:r w:rsidRPr="00A03B1B">
              <w:rPr>
                <w:rFonts w:eastAsia="SimSun"/>
                <w:i/>
                <w:iCs/>
                <w:sz w:val="20"/>
                <w:szCs w:val="20"/>
              </w:rPr>
              <w:t xml:space="preserve">Day-Ahead Energy Revenue per QSE per Settlement Point per Resource by </w:t>
            </w:r>
            <w:proofErr w:type="spellStart"/>
            <w:r w:rsidRPr="00A03B1B">
              <w:rPr>
                <w:rFonts w:eastAsia="SimSun"/>
                <w:i/>
                <w:iCs/>
                <w:sz w:val="20"/>
                <w:szCs w:val="20"/>
              </w:rPr>
              <w:t>hour</w:t>
            </w:r>
            <w:r w:rsidRPr="00A03B1B">
              <w:rPr>
                <w:rFonts w:ascii="Symbol" w:eastAsia="Symbol" w:hAnsi="Symbol" w:cs="Symbol"/>
                <w:iCs/>
                <w:sz w:val="20"/>
                <w:szCs w:val="20"/>
              </w:rPr>
              <w:t>¾</w:t>
            </w:r>
            <w:r w:rsidRPr="00A03B1B">
              <w:rPr>
                <w:rFonts w:eastAsia="SimSun"/>
                <w:iCs/>
                <w:sz w:val="20"/>
                <w:szCs w:val="20"/>
              </w:rPr>
              <w:t>The</w:t>
            </w:r>
            <w:proofErr w:type="spellEnd"/>
            <w:r w:rsidRPr="00A03B1B">
              <w:rPr>
                <w:rFonts w:eastAsia="SimSun"/>
                <w:iCs/>
                <w:sz w:val="20"/>
                <w:szCs w:val="20"/>
              </w:rPr>
              <w:t xml:space="preserve"> revenue received in the DAM for Resource </w:t>
            </w:r>
            <w:proofErr w:type="spellStart"/>
            <w:r w:rsidRPr="00A03B1B">
              <w:rPr>
                <w:rFonts w:eastAsia="SimSun"/>
                <w:i/>
                <w:iCs/>
                <w:sz w:val="20"/>
                <w:szCs w:val="20"/>
              </w:rPr>
              <w:t>r</w:t>
            </w:r>
            <w:r w:rsidRPr="00A03B1B">
              <w:rPr>
                <w:rFonts w:eastAsia="SimSun"/>
                <w:iCs/>
                <w:sz w:val="20"/>
                <w:szCs w:val="20"/>
              </w:rPr>
              <w:t xml:space="preserve"> at</w:t>
            </w:r>
            <w:proofErr w:type="spellEnd"/>
            <w:r w:rsidRPr="00A03B1B">
              <w:rPr>
                <w:rFonts w:eastAsia="SimSun"/>
                <w:iCs/>
                <w:sz w:val="20"/>
                <w:szCs w:val="20"/>
              </w:rPr>
              <w:t xml:space="preserve">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based on the DAM Settlement Point Price,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2B91EBA0" w14:textId="77777777" w:rsidTr="00B31BB1">
        <w:trPr>
          <w:cantSplit/>
        </w:trPr>
        <w:tc>
          <w:tcPr>
            <w:tcW w:w="1818" w:type="dxa"/>
          </w:tcPr>
          <w:p w14:paraId="53555995" w14:textId="77777777" w:rsidR="00A03B1B" w:rsidRPr="00A03B1B" w:rsidRDefault="00A03B1B" w:rsidP="00A03B1B">
            <w:pPr>
              <w:spacing w:after="60"/>
              <w:rPr>
                <w:rFonts w:eastAsia="SimSun"/>
                <w:iCs/>
                <w:sz w:val="20"/>
                <w:szCs w:val="20"/>
              </w:rPr>
            </w:pPr>
            <w:r w:rsidRPr="00A03B1B">
              <w:rPr>
                <w:rFonts w:eastAsia="SimSun"/>
                <w:iCs/>
                <w:sz w:val="20"/>
                <w:szCs w:val="20"/>
                <w:lang w:val="pt-BR"/>
              </w:rPr>
              <w:t xml:space="preserve">DAASREV </w:t>
            </w:r>
            <w:r w:rsidRPr="00A03B1B">
              <w:rPr>
                <w:rFonts w:eastAsia="SimSun"/>
                <w:i/>
                <w:iCs/>
                <w:sz w:val="20"/>
                <w:szCs w:val="20"/>
                <w:vertAlign w:val="subscript"/>
                <w:lang w:val="pt-BR"/>
              </w:rPr>
              <w:t>q, r, h</w:t>
            </w:r>
          </w:p>
        </w:tc>
        <w:tc>
          <w:tcPr>
            <w:tcW w:w="900" w:type="dxa"/>
          </w:tcPr>
          <w:p w14:paraId="0C5A8452" w14:textId="77777777" w:rsidR="00A03B1B" w:rsidRPr="00A03B1B" w:rsidRDefault="00A03B1B" w:rsidP="00A03B1B">
            <w:pPr>
              <w:spacing w:after="60"/>
              <w:rPr>
                <w:rFonts w:eastAsia="SimSun"/>
                <w:iCs/>
                <w:sz w:val="20"/>
                <w:szCs w:val="20"/>
              </w:rPr>
            </w:pPr>
            <w:r w:rsidRPr="00A03B1B">
              <w:rPr>
                <w:rFonts w:eastAsia="SimSun"/>
                <w:iCs/>
                <w:sz w:val="20"/>
                <w:szCs w:val="20"/>
              </w:rPr>
              <w:t>$</w:t>
            </w:r>
          </w:p>
        </w:tc>
        <w:tc>
          <w:tcPr>
            <w:tcW w:w="6790" w:type="dxa"/>
          </w:tcPr>
          <w:p w14:paraId="0792F371" w14:textId="77777777" w:rsidR="00A03B1B" w:rsidRPr="00A03B1B" w:rsidRDefault="00A03B1B" w:rsidP="00A03B1B">
            <w:pPr>
              <w:spacing w:after="60"/>
              <w:rPr>
                <w:rFonts w:eastAsia="SimSun"/>
                <w:i/>
                <w:iCs/>
                <w:sz w:val="20"/>
                <w:szCs w:val="20"/>
              </w:rPr>
            </w:pPr>
            <w:r w:rsidRPr="00A03B1B">
              <w:rPr>
                <w:rFonts w:eastAsia="SimSun"/>
                <w:i/>
                <w:iCs/>
                <w:sz w:val="20"/>
                <w:szCs w:val="20"/>
              </w:rPr>
              <w:t xml:space="preserve">Day-Ahead Ancillary Service Revenue per QSE per Resource by </w:t>
            </w:r>
            <w:proofErr w:type="spellStart"/>
            <w:r w:rsidRPr="00A03B1B">
              <w:rPr>
                <w:rFonts w:eastAsia="SimSun"/>
                <w:i/>
                <w:iCs/>
                <w:sz w:val="20"/>
                <w:szCs w:val="20"/>
              </w:rPr>
              <w:t>hour</w:t>
            </w:r>
            <w:r w:rsidRPr="00A03B1B">
              <w:rPr>
                <w:rFonts w:ascii="Symbol" w:eastAsia="Symbol" w:hAnsi="Symbol" w:cs="Symbol"/>
                <w:iCs/>
                <w:sz w:val="20"/>
                <w:szCs w:val="20"/>
              </w:rPr>
              <w:t>¾</w:t>
            </w:r>
            <w:r w:rsidRPr="00A03B1B">
              <w:rPr>
                <w:rFonts w:eastAsia="SimSun"/>
                <w:iCs/>
                <w:sz w:val="20"/>
                <w:szCs w:val="20"/>
              </w:rPr>
              <w:t>The</w:t>
            </w:r>
            <w:proofErr w:type="spellEnd"/>
            <w:r w:rsidRPr="00A03B1B">
              <w:rPr>
                <w:rFonts w:eastAsia="SimSun"/>
                <w:iCs/>
                <w:sz w:val="20"/>
                <w:szCs w:val="20"/>
              </w:rPr>
              <w:t xml:space="preserve"> revenue received in the DAM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based on the Market Clearing Price for Capacity (MCPC) for each Ancillary Service in the DAM,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3D60D53F" w14:textId="77777777" w:rsidTr="00B31BB1">
        <w:trPr>
          <w:cantSplit/>
        </w:trPr>
        <w:tc>
          <w:tcPr>
            <w:tcW w:w="1818" w:type="dxa"/>
          </w:tcPr>
          <w:p w14:paraId="18092E19" w14:textId="77777777" w:rsidR="00A03B1B" w:rsidRPr="00A03B1B" w:rsidRDefault="00A03B1B" w:rsidP="00A03B1B">
            <w:pPr>
              <w:spacing w:after="60"/>
              <w:rPr>
                <w:rFonts w:eastAsia="SimSun"/>
                <w:iCs/>
                <w:sz w:val="20"/>
                <w:szCs w:val="20"/>
              </w:rPr>
            </w:pPr>
            <w:r w:rsidRPr="00A03B1B">
              <w:rPr>
                <w:rFonts w:eastAsia="SimSun"/>
                <w:iCs/>
                <w:sz w:val="20"/>
                <w:szCs w:val="20"/>
              </w:rPr>
              <w:lastRenderedPageBreak/>
              <w:t>DASPP</w:t>
            </w:r>
            <w:r w:rsidRPr="00A03B1B">
              <w:rPr>
                <w:rFonts w:eastAsia="SimSun"/>
                <w:i/>
                <w:iCs/>
                <w:sz w:val="20"/>
                <w:szCs w:val="20"/>
              </w:rPr>
              <w:t xml:space="preserve"> </w:t>
            </w:r>
            <w:r w:rsidRPr="00A03B1B">
              <w:rPr>
                <w:rFonts w:eastAsia="SimSun"/>
                <w:i/>
                <w:iCs/>
                <w:sz w:val="20"/>
                <w:szCs w:val="20"/>
                <w:vertAlign w:val="subscript"/>
              </w:rPr>
              <w:t>p, h</w:t>
            </w:r>
          </w:p>
        </w:tc>
        <w:tc>
          <w:tcPr>
            <w:tcW w:w="900" w:type="dxa"/>
          </w:tcPr>
          <w:p w14:paraId="333A27CF" w14:textId="77777777" w:rsidR="00A03B1B" w:rsidRPr="00A03B1B" w:rsidRDefault="00A03B1B" w:rsidP="00A03B1B">
            <w:pPr>
              <w:spacing w:after="60"/>
              <w:rPr>
                <w:rFonts w:eastAsia="SimSun"/>
                <w:iCs/>
                <w:sz w:val="20"/>
                <w:szCs w:val="20"/>
              </w:rPr>
            </w:pPr>
            <w:r w:rsidRPr="00A03B1B">
              <w:rPr>
                <w:rFonts w:eastAsia="SimSun"/>
                <w:iCs/>
                <w:sz w:val="20"/>
                <w:szCs w:val="20"/>
              </w:rPr>
              <w:t>$/MWh</w:t>
            </w:r>
          </w:p>
        </w:tc>
        <w:tc>
          <w:tcPr>
            <w:tcW w:w="6790" w:type="dxa"/>
          </w:tcPr>
          <w:p w14:paraId="591608EA" w14:textId="77777777" w:rsidR="00A03B1B" w:rsidRPr="00A03B1B" w:rsidRDefault="00A03B1B" w:rsidP="00A03B1B">
            <w:pPr>
              <w:spacing w:after="60"/>
              <w:rPr>
                <w:rFonts w:eastAsia="SimSun"/>
                <w:i/>
                <w:iCs/>
                <w:sz w:val="20"/>
                <w:szCs w:val="20"/>
              </w:rPr>
            </w:pPr>
            <w:r w:rsidRPr="00A03B1B">
              <w:rPr>
                <w:rFonts w:eastAsia="SimSun"/>
                <w:i/>
                <w:iCs/>
                <w:sz w:val="20"/>
                <w:szCs w:val="20"/>
              </w:rPr>
              <w:t xml:space="preserve">Day-Ahead Settlement Point Price by Settlement Point by </w:t>
            </w:r>
            <w:proofErr w:type="spellStart"/>
            <w:r w:rsidRPr="00A03B1B">
              <w:rPr>
                <w:rFonts w:eastAsia="SimSun"/>
                <w:i/>
                <w:iCs/>
                <w:sz w:val="20"/>
                <w:szCs w:val="20"/>
              </w:rPr>
              <w:t>hour</w:t>
            </w:r>
            <w:r w:rsidRPr="00A03B1B">
              <w:rPr>
                <w:rFonts w:ascii="Symbol" w:eastAsia="Symbol" w:hAnsi="Symbol" w:cs="Symbol"/>
                <w:iCs/>
                <w:sz w:val="20"/>
                <w:szCs w:val="20"/>
              </w:rPr>
              <w:t>¾</w:t>
            </w:r>
            <w:r w:rsidRPr="00A03B1B">
              <w:rPr>
                <w:rFonts w:eastAsia="SimSun"/>
                <w:iCs/>
                <w:sz w:val="20"/>
                <w:szCs w:val="20"/>
              </w:rPr>
              <w:t>The</w:t>
            </w:r>
            <w:proofErr w:type="spellEnd"/>
            <w:r w:rsidRPr="00A03B1B">
              <w:rPr>
                <w:rFonts w:eastAsia="SimSun"/>
                <w:iCs/>
                <w:sz w:val="20"/>
                <w:szCs w:val="20"/>
              </w:rPr>
              <w:t xml:space="preserve"> DAM Settlement Point Price at Resource Node </w:t>
            </w:r>
            <w:r w:rsidRPr="00A03B1B">
              <w:rPr>
                <w:rFonts w:eastAsia="SimSun"/>
                <w:i/>
                <w:iCs/>
                <w:sz w:val="20"/>
                <w:szCs w:val="20"/>
              </w:rPr>
              <w:t>p</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w:t>
            </w:r>
          </w:p>
        </w:tc>
      </w:tr>
      <w:tr w:rsidR="00A03B1B" w:rsidRPr="00A03B1B" w14:paraId="24F0ACAB" w14:textId="77777777" w:rsidTr="00B31BB1">
        <w:trPr>
          <w:cantSplit/>
        </w:trPr>
        <w:tc>
          <w:tcPr>
            <w:tcW w:w="1818" w:type="dxa"/>
          </w:tcPr>
          <w:p w14:paraId="46E19C5E"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DAESR </w:t>
            </w:r>
            <w:r w:rsidRPr="00A03B1B">
              <w:rPr>
                <w:rFonts w:eastAsia="SimSun"/>
                <w:i/>
                <w:iCs/>
                <w:sz w:val="20"/>
                <w:szCs w:val="20"/>
                <w:vertAlign w:val="subscript"/>
              </w:rPr>
              <w:t>q, p, r, h</w:t>
            </w:r>
          </w:p>
        </w:tc>
        <w:tc>
          <w:tcPr>
            <w:tcW w:w="900" w:type="dxa"/>
          </w:tcPr>
          <w:p w14:paraId="58388AC1"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Pr>
          <w:p w14:paraId="0C2FE855" w14:textId="77777777" w:rsidR="00A03B1B" w:rsidRPr="00A03B1B" w:rsidRDefault="00A03B1B" w:rsidP="00A03B1B">
            <w:pPr>
              <w:spacing w:after="60"/>
              <w:rPr>
                <w:rFonts w:eastAsia="SimSun"/>
                <w:i/>
                <w:iCs/>
                <w:sz w:val="20"/>
                <w:szCs w:val="20"/>
              </w:rPr>
            </w:pPr>
            <w:r w:rsidRPr="00A03B1B">
              <w:rPr>
                <w:rFonts w:eastAsia="SimSun"/>
                <w:i/>
                <w:iCs/>
                <w:sz w:val="20"/>
                <w:szCs w:val="20"/>
              </w:rPr>
              <w:t xml:space="preserve">Day-Ahead Energy Sale from Resource per QSE by Settlement Point per Resource by </w:t>
            </w:r>
            <w:proofErr w:type="spellStart"/>
            <w:r w:rsidRPr="00A03B1B">
              <w:rPr>
                <w:rFonts w:eastAsia="SimSun"/>
                <w:i/>
                <w:iCs/>
                <w:sz w:val="20"/>
                <w:szCs w:val="20"/>
              </w:rPr>
              <w:t>hour</w:t>
            </w:r>
            <w:r w:rsidRPr="00A03B1B">
              <w:rPr>
                <w:rFonts w:ascii="Symbol" w:eastAsia="Symbol" w:hAnsi="Symbol" w:cs="Symbol"/>
                <w:iCs/>
                <w:sz w:val="20"/>
                <w:szCs w:val="20"/>
              </w:rPr>
              <w:t>¾</w:t>
            </w:r>
            <w:r w:rsidRPr="00A03B1B">
              <w:rPr>
                <w:rFonts w:eastAsia="SimSun"/>
                <w:iCs/>
                <w:sz w:val="20"/>
                <w:szCs w:val="20"/>
              </w:rPr>
              <w:t>The</w:t>
            </w:r>
            <w:proofErr w:type="spellEnd"/>
            <w:r w:rsidRPr="00A03B1B">
              <w:rPr>
                <w:rFonts w:eastAsia="SimSun"/>
                <w:iCs/>
                <w:sz w:val="20"/>
                <w:szCs w:val="20"/>
              </w:rPr>
              <w:t xml:space="preserve"> amount of energy cleared through Three-Part Supply Offers in the DAM for Resource </w:t>
            </w:r>
            <w:proofErr w:type="spellStart"/>
            <w:r w:rsidRPr="00A03B1B">
              <w:rPr>
                <w:rFonts w:eastAsia="SimSun"/>
                <w:i/>
                <w:iCs/>
                <w:sz w:val="20"/>
                <w:szCs w:val="20"/>
              </w:rPr>
              <w:t>r</w:t>
            </w:r>
            <w:r w:rsidRPr="00A03B1B">
              <w:rPr>
                <w:rFonts w:eastAsia="SimSun"/>
                <w:iCs/>
                <w:sz w:val="20"/>
                <w:szCs w:val="20"/>
              </w:rPr>
              <w:t xml:space="preserve"> at</w:t>
            </w:r>
            <w:proofErr w:type="spellEnd"/>
            <w:r w:rsidRPr="00A03B1B">
              <w:rPr>
                <w:rFonts w:eastAsia="SimSun"/>
                <w:iCs/>
                <w:sz w:val="20"/>
                <w:szCs w:val="20"/>
              </w:rPr>
              <w:t xml:space="preserve">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59E4306D" w14:textId="77777777" w:rsidTr="00B31BB1">
        <w:trPr>
          <w:cantSplit/>
        </w:trPr>
        <w:tc>
          <w:tcPr>
            <w:tcW w:w="1818" w:type="dxa"/>
          </w:tcPr>
          <w:p w14:paraId="401CE0E8" w14:textId="77777777" w:rsidR="00A03B1B" w:rsidRPr="00A03B1B" w:rsidRDefault="00A03B1B" w:rsidP="00A03B1B">
            <w:pPr>
              <w:spacing w:after="60"/>
              <w:rPr>
                <w:rFonts w:eastAsia="SimSun"/>
                <w:iCs/>
                <w:sz w:val="20"/>
                <w:szCs w:val="20"/>
              </w:rPr>
            </w:pPr>
            <w:r w:rsidRPr="00A03B1B">
              <w:rPr>
                <w:rFonts w:eastAsia="SimSun"/>
                <w:iCs/>
                <w:sz w:val="20"/>
                <w:lang w:val="pt-BR"/>
              </w:rPr>
              <w:t>DASUPR</w:t>
            </w:r>
            <w:r w:rsidRPr="00A03B1B">
              <w:rPr>
                <w:rFonts w:eastAsia="SimSun"/>
                <w:iCs/>
                <w:sz w:val="20"/>
                <w:szCs w:val="20"/>
                <w:vertAlign w:val="subscript"/>
              </w:rPr>
              <w:t xml:space="preserve"> </w:t>
            </w:r>
            <w:r w:rsidRPr="00A03B1B">
              <w:rPr>
                <w:rFonts w:eastAsia="SimSun"/>
                <w:i/>
                <w:iCs/>
                <w:sz w:val="20"/>
                <w:szCs w:val="20"/>
                <w:vertAlign w:val="subscript"/>
              </w:rPr>
              <w:t>q, p, r</w:t>
            </w:r>
          </w:p>
        </w:tc>
        <w:tc>
          <w:tcPr>
            <w:tcW w:w="900" w:type="dxa"/>
          </w:tcPr>
          <w:p w14:paraId="2EECF462" w14:textId="77777777" w:rsidR="00A03B1B" w:rsidRPr="00A03B1B" w:rsidRDefault="00A03B1B" w:rsidP="00A03B1B">
            <w:pPr>
              <w:spacing w:after="60"/>
              <w:rPr>
                <w:rFonts w:eastAsia="SimSun"/>
                <w:iCs/>
                <w:sz w:val="20"/>
                <w:szCs w:val="20"/>
              </w:rPr>
            </w:pPr>
            <w:r w:rsidRPr="00A03B1B">
              <w:rPr>
                <w:rFonts w:eastAsia="SimSun"/>
                <w:iCs/>
                <w:sz w:val="20"/>
                <w:szCs w:val="20"/>
              </w:rPr>
              <w:t>$/MWh</w:t>
            </w:r>
          </w:p>
        </w:tc>
        <w:tc>
          <w:tcPr>
            <w:tcW w:w="6790" w:type="dxa"/>
          </w:tcPr>
          <w:p w14:paraId="53680DBF" w14:textId="77777777" w:rsidR="00A03B1B" w:rsidRPr="00A03B1B" w:rsidRDefault="00A03B1B" w:rsidP="00A03B1B">
            <w:pPr>
              <w:spacing w:after="60"/>
              <w:rPr>
                <w:rFonts w:eastAsia="SimSun"/>
                <w:i/>
                <w:iCs/>
                <w:sz w:val="20"/>
                <w:szCs w:val="20"/>
              </w:rPr>
            </w:pPr>
            <w:r w:rsidRPr="00A03B1B">
              <w:rPr>
                <w:rFonts w:eastAsia="SimSun"/>
                <w:i/>
                <w:iCs/>
                <w:sz w:val="20"/>
                <w:szCs w:val="20"/>
              </w:rPr>
              <w:t>Day-Ahead Startup Price per QSE per Settlement Point per Resource</w:t>
            </w:r>
            <w:r w:rsidRPr="00A03B1B">
              <w:rPr>
                <w:rFonts w:eastAsia="SimSun"/>
              </w:rPr>
              <w:t>—</w:t>
            </w:r>
            <w:r w:rsidRPr="00A03B1B">
              <w:rPr>
                <w:rFonts w:eastAsia="SimSun"/>
                <w:iCs/>
                <w:sz w:val="20"/>
                <w:szCs w:val="20"/>
              </w:rPr>
              <w:t xml:space="preserve">The derived Startup Price for an AGR </w:t>
            </w:r>
            <w:proofErr w:type="spellStart"/>
            <w:r w:rsidRPr="00A03B1B">
              <w:rPr>
                <w:rFonts w:eastAsia="SimSun"/>
                <w:i/>
                <w:iCs/>
                <w:sz w:val="20"/>
                <w:szCs w:val="20"/>
              </w:rPr>
              <w:t>r</w:t>
            </w:r>
            <w:r w:rsidRPr="00A03B1B">
              <w:rPr>
                <w:rFonts w:eastAsia="SimSun"/>
                <w:iCs/>
                <w:sz w:val="20"/>
                <w:szCs w:val="20"/>
              </w:rPr>
              <w:t xml:space="preserve"> at</w:t>
            </w:r>
            <w:proofErr w:type="spellEnd"/>
            <w:r w:rsidRPr="00A03B1B">
              <w:rPr>
                <w:rFonts w:eastAsia="SimSun"/>
                <w:iCs/>
                <w:sz w:val="20"/>
                <w:szCs w:val="20"/>
              </w:rPr>
              <w:t xml:space="preserve">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for the first hour of the DAM-commitment period.</w:t>
            </w:r>
          </w:p>
        </w:tc>
      </w:tr>
      <w:tr w:rsidR="00A03B1B" w:rsidRPr="00A03B1B" w14:paraId="09027532" w14:textId="77777777" w:rsidTr="00B31BB1">
        <w:trPr>
          <w:cantSplit/>
        </w:trPr>
        <w:tc>
          <w:tcPr>
            <w:tcW w:w="1818" w:type="dxa"/>
          </w:tcPr>
          <w:p w14:paraId="2222AFD9" w14:textId="77777777" w:rsidR="00A03B1B" w:rsidRPr="00A03B1B" w:rsidRDefault="00A03B1B" w:rsidP="00A03B1B">
            <w:pPr>
              <w:spacing w:after="60"/>
              <w:rPr>
                <w:rFonts w:eastAsia="SimSun"/>
                <w:iCs/>
                <w:sz w:val="20"/>
                <w:lang w:val="pt-BR"/>
              </w:rPr>
            </w:pPr>
            <w:r w:rsidRPr="00A03B1B">
              <w:rPr>
                <w:rFonts w:eastAsia="SimSun"/>
                <w:iCs/>
                <w:sz w:val="20"/>
              </w:rPr>
              <w:t>DASUCAP</w:t>
            </w:r>
            <w:r w:rsidRPr="00A03B1B">
              <w:rPr>
                <w:rFonts w:eastAsia="SimSun"/>
                <w:iCs/>
              </w:rPr>
              <w:t xml:space="preserve"> </w:t>
            </w:r>
            <w:r w:rsidRPr="00A03B1B">
              <w:rPr>
                <w:rFonts w:eastAsia="SimSun"/>
                <w:i/>
                <w:iCs/>
                <w:sz w:val="20"/>
                <w:szCs w:val="20"/>
                <w:vertAlign w:val="subscript"/>
              </w:rPr>
              <w:t>q, p, r,</w:t>
            </w:r>
          </w:p>
        </w:tc>
        <w:tc>
          <w:tcPr>
            <w:tcW w:w="900" w:type="dxa"/>
          </w:tcPr>
          <w:p w14:paraId="27C0E10A" w14:textId="77777777" w:rsidR="00A03B1B" w:rsidRPr="00A03B1B" w:rsidRDefault="00A03B1B" w:rsidP="00A03B1B">
            <w:pPr>
              <w:spacing w:after="60"/>
              <w:rPr>
                <w:rFonts w:eastAsia="SimSun"/>
                <w:iCs/>
                <w:sz w:val="20"/>
                <w:szCs w:val="20"/>
              </w:rPr>
            </w:pPr>
            <w:r w:rsidRPr="00A03B1B">
              <w:rPr>
                <w:rFonts w:eastAsia="SimSun"/>
                <w:iCs/>
                <w:sz w:val="20"/>
                <w:szCs w:val="20"/>
              </w:rPr>
              <w:t>$/start</w:t>
            </w:r>
          </w:p>
        </w:tc>
        <w:tc>
          <w:tcPr>
            <w:tcW w:w="6790" w:type="dxa"/>
          </w:tcPr>
          <w:p w14:paraId="2D8601DE" w14:textId="77777777" w:rsidR="00A03B1B" w:rsidRPr="00A03B1B" w:rsidRDefault="00A03B1B" w:rsidP="00A03B1B">
            <w:pPr>
              <w:spacing w:after="60"/>
              <w:rPr>
                <w:rFonts w:eastAsia="SimSun"/>
                <w:i/>
                <w:iCs/>
                <w:sz w:val="20"/>
                <w:szCs w:val="20"/>
              </w:rPr>
            </w:pPr>
            <w:r w:rsidRPr="00A03B1B">
              <w:rPr>
                <w:rFonts w:eastAsia="SimSun"/>
                <w:i/>
                <w:iCs/>
                <w:sz w:val="20"/>
                <w:szCs w:val="20"/>
              </w:rPr>
              <w:t>Day-Ahead Startup Cap per QSE per Settlement Point per Resource</w:t>
            </w:r>
            <w:r w:rsidRPr="00A03B1B">
              <w:rPr>
                <w:rFonts w:eastAsia="SimSun"/>
              </w:rPr>
              <w:t>—</w:t>
            </w:r>
            <w:r w:rsidRPr="00A03B1B">
              <w:rPr>
                <w:rFonts w:eastAsia="SimSun"/>
                <w:iCs/>
                <w:sz w:val="20"/>
                <w:szCs w:val="20"/>
              </w:rPr>
              <w:t xml:space="preserve">The amount used for AGR </w:t>
            </w:r>
            <w:r w:rsidRPr="00A03B1B">
              <w:rPr>
                <w:rFonts w:eastAsia="SimSun"/>
                <w:i/>
                <w:iCs/>
                <w:sz w:val="20"/>
                <w:szCs w:val="20"/>
              </w:rPr>
              <w:t xml:space="preserve">r </w:t>
            </w:r>
            <w:r w:rsidRPr="00A03B1B">
              <w:rPr>
                <w:rFonts w:eastAsia="SimSun"/>
                <w:iCs/>
                <w:sz w:val="20"/>
                <w:szCs w:val="20"/>
              </w:rPr>
              <w:t>or Resource</w:t>
            </w:r>
            <w:r w:rsidRPr="00A03B1B">
              <w:rPr>
                <w:rFonts w:eastAsia="SimSun"/>
                <w:i/>
                <w:iCs/>
                <w:sz w:val="20"/>
                <w:szCs w:val="20"/>
              </w:rPr>
              <w:t xml:space="preserve"> r</w:t>
            </w:r>
            <w:r w:rsidRPr="00A03B1B">
              <w:rPr>
                <w:rFonts w:eastAsia="SimSun"/>
                <w:iCs/>
                <w:sz w:val="20"/>
                <w:szCs w:val="20"/>
              </w:rPr>
              <w:t xml:space="preserve"> as Startup Costs.  The cap is the </w:t>
            </w:r>
            <w:r w:rsidRPr="00A03B1B">
              <w:rPr>
                <w:rFonts w:eastAsia="SimSun"/>
                <w:sz w:val="20"/>
                <w:szCs w:val="20"/>
              </w:rPr>
              <w:t>Resource Category Startup Offer Generic Cap</w:t>
            </w:r>
            <w:r w:rsidRPr="00A03B1B">
              <w:rPr>
                <w:rFonts w:eastAsia="SimSun"/>
                <w:iCs/>
                <w:sz w:val="20"/>
                <w:szCs w:val="20"/>
              </w:rPr>
              <w:t xml:space="preserve"> (RCGSC) unless ERCOT has approved verifiable unit-specific Startup Costs for that Resource, in which case the startup cap is the scaled verifiable unit-specific Startup Cost for the AGR or the verifiable unit-specific Startup Cost for non-AGR Resources.  See Section 5.6.1, Verifiable Costs, for more information on verifiable costs.</w:t>
            </w:r>
          </w:p>
        </w:tc>
      </w:tr>
      <w:tr w:rsidR="00A03B1B" w:rsidRPr="00A03B1B" w14:paraId="3463BFC1" w14:textId="77777777" w:rsidTr="00B31BB1">
        <w:trPr>
          <w:cantSplit/>
        </w:trPr>
        <w:tc>
          <w:tcPr>
            <w:tcW w:w="1818" w:type="dxa"/>
          </w:tcPr>
          <w:p w14:paraId="3E56C6F2" w14:textId="77777777" w:rsidR="00A03B1B" w:rsidRPr="00A03B1B" w:rsidRDefault="00A03B1B" w:rsidP="00A03B1B">
            <w:pPr>
              <w:spacing w:after="60"/>
              <w:rPr>
                <w:rFonts w:eastAsia="SimSun"/>
                <w:iCs/>
                <w:sz w:val="20"/>
                <w:szCs w:val="20"/>
              </w:rPr>
            </w:pPr>
            <w:r w:rsidRPr="00A03B1B">
              <w:rPr>
                <w:rFonts w:eastAsia="SimSun"/>
                <w:sz w:val="20"/>
                <w:szCs w:val="20"/>
              </w:rPr>
              <w:t>DAMECAP</w:t>
            </w:r>
            <w:r w:rsidRPr="00A03B1B">
              <w:rPr>
                <w:rFonts w:eastAsia="SimSun"/>
                <w:i/>
                <w:sz w:val="20"/>
                <w:szCs w:val="20"/>
                <w:vertAlign w:val="subscript"/>
              </w:rPr>
              <w:t xml:space="preserve"> </w:t>
            </w:r>
            <w:proofErr w:type="spellStart"/>
            <w:r w:rsidRPr="00A03B1B">
              <w:rPr>
                <w:rFonts w:eastAsia="SimSun"/>
                <w:i/>
                <w:sz w:val="20"/>
                <w:szCs w:val="20"/>
                <w:vertAlign w:val="subscript"/>
              </w:rPr>
              <w:t>p,q,r,h</w:t>
            </w:r>
            <w:proofErr w:type="spellEnd"/>
          </w:p>
        </w:tc>
        <w:tc>
          <w:tcPr>
            <w:tcW w:w="900" w:type="dxa"/>
          </w:tcPr>
          <w:p w14:paraId="221B0C34" w14:textId="77777777" w:rsidR="00A03B1B" w:rsidRPr="00A03B1B" w:rsidRDefault="00A03B1B" w:rsidP="00A03B1B">
            <w:pPr>
              <w:spacing w:after="60"/>
              <w:rPr>
                <w:rFonts w:eastAsia="SimSun"/>
                <w:iCs/>
                <w:sz w:val="20"/>
                <w:szCs w:val="20"/>
              </w:rPr>
            </w:pPr>
            <w:r w:rsidRPr="00A03B1B">
              <w:rPr>
                <w:rFonts w:eastAsia="SimSun"/>
                <w:sz w:val="20"/>
                <w:szCs w:val="20"/>
              </w:rPr>
              <w:t>$/MWh</w:t>
            </w:r>
          </w:p>
        </w:tc>
        <w:tc>
          <w:tcPr>
            <w:tcW w:w="6790" w:type="dxa"/>
          </w:tcPr>
          <w:p w14:paraId="02AFFC03"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Day-Ahead Minimum-Energy Cap </w:t>
            </w:r>
            <w:r w:rsidRPr="00A03B1B">
              <w:rPr>
                <w:rFonts w:eastAsia="SimSun"/>
                <w:sz w:val="20"/>
                <w:szCs w:val="20"/>
              </w:rPr>
              <w:t xml:space="preserve">—The amount used for Resource </w:t>
            </w:r>
            <w:r w:rsidRPr="00A03B1B">
              <w:rPr>
                <w:rFonts w:eastAsia="SimSun"/>
                <w:i/>
                <w:sz w:val="20"/>
                <w:szCs w:val="20"/>
              </w:rPr>
              <w:t xml:space="preserve">r </w:t>
            </w:r>
            <w:r w:rsidRPr="00A03B1B">
              <w:rPr>
                <w:rFonts w:eastAsia="SimSun"/>
                <w:sz w:val="20"/>
                <w:szCs w:val="20"/>
              </w:rPr>
              <w:t xml:space="preserve">for minimum-energy costs.  The minimum cost is the Resource Category Minimum-Energy Generic Cap (RCGMEC) unless ERCOT has approved verifiable unit-specific minimum energy costs for that Resource, in which case the minimum energy cap is the verifiable unit-specific minimum energy cost.  See Section 5.6.1 for more information on verifiable costs.  Where for a Combined Cycle Train, the Resource </w:t>
            </w:r>
            <w:r w:rsidRPr="00A03B1B">
              <w:rPr>
                <w:rFonts w:eastAsia="SimSun"/>
                <w:i/>
                <w:sz w:val="20"/>
                <w:szCs w:val="20"/>
              </w:rPr>
              <w:t xml:space="preserve">r </w:t>
            </w:r>
            <w:r w:rsidRPr="00A03B1B">
              <w:rPr>
                <w:rFonts w:eastAsia="SimSun"/>
                <w:sz w:val="20"/>
                <w:szCs w:val="20"/>
              </w:rPr>
              <w:t>is a Combined Cycle Generation Resource within the Combined Cycle Train.</w:t>
            </w:r>
          </w:p>
        </w:tc>
      </w:tr>
      <w:tr w:rsidR="00A03B1B" w:rsidRPr="00A03B1B" w14:paraId="02367B88" w14:textId="77777777" w:rsidTr="00B31BB1">
        <w:trPr>
          <w:cantSplit/>
        </w:trPr>
        <w:tc>
          <w:tcPr>
            <w:tcW w:w="1818" w:type="dxa"/>
          </w:tcPr>
          <w:p w14:paraId="71C01F96" w14:textId="77777777" w:rsidR="00A03B1B" w:rsidRPr="00A03B1B" w:rsidRDefault="00A03B1B" w:rsidP="00A03B1B">
            <w:pPr>
              <w:spacing w:after="60"/>
              <w:rPr>
                <w:rFonts w:eastAsia="SimSun"/>
                <w:iCs/>
                <w:sz w:val="20"/>
                <w:szCs w:val="20"/>
              </w:rPr>
            </w:pPr>
            <w:r w:rsidRPr="00A03B1B">
              <w:rPr>
                <w:rFonts w:eastAsia="SimSun"/>
                <w:iCs/>
                <w:sz w:val="20"/>
                <w:szCs w:val="20"/>
              </w:rPr>
              <w:t>RCGSC</w:t>
            </w:r>
          </w:p>
        </w:tc>
        <w:tc>
          <w:tcPr>
            <w:tcW w:w="900" w:type="dxa"/>
          </w:tcPr>
          <w:p w14:paraId="7288B17A" w14:textId="77777777" w:rsidR="00A03B1B" w:rsidRPr="00A03B1B" w:rsidRDefault="00A03B1B" w:rsidP="00A03B1B">
            <w:pPr>
              <w:spacing w:after="60"/>
              <w:rPr>
                <w:rFonts w:eastAsia="SimSun"/>
                <w:iCs/>
                <w:sz w:val="20"/>
                <w:szCs w:val="20"/>
              </w:rPr>
            </w:pPr>
            <w:r w:rsidRPr="00A03B1B">
              <w:rPr>
                <w:rFonts w:eastAsia="SimSun"/>
                <w:iCs/>
                <w:sz w:val="20"/>
                <w:szCs w:val="20"/>
              </w:rPr>
              <w:t>$/Start</w:t>
            </w:r>
          </w:p>
        </w:tc>
        <w:tc>
          <w:tcPr>
            <w:tcW w:w="6790" w:type="dxa"/>
          </w:tcPr>
          <w:p w14:paraId="010D9C6C" w14:textId="77777777" w:rsidR="00A03B1B" w:rsidRPr="00A03B1B" w:rsidRDefault="00A03B1B" w:rsidP="00A03B1B">
            <w:pPr>
              <w:spacing w:after="60"/>
              <w:rPr>
                <w:rFonts w:eastAsia="SimSun"/>
                <w:i/>
                <w:iCs/>
                <w:sz w:val="20"/>
                <w:szCs w:val="20"/>
              </w:rPr>
            </w:pPr>
            <w:r w:rsidRPr="00A03B1B">
              <w:rPr>
                <w:rFonts w:eastAsia="SimSun"/>
                <w:i/>
                <w:iCs/>
                <w:sz w:val="20"/>
                <w:szCs w:val="20"/>
              </w:rPr>
              <w:t>Resource Category Generic Startup Cost</w:t>
            </w:r>
            <w:r w:rsidRPr="00A03B1B">
              <w:rPr>
                <w:rFonts w:eastAsia="SimSun"/>
                <w:iCs/>
                <w:sz w:val="20"/>
                <w:szCs w:val="20"/>
              </w:rPr>
              <w:t>—The Resource Category Generic Startup Cost cap for the category of the Resource, according to Section 4.4.9.2.3, Startup Offer and Minimum-Energy Offer Generic Caps, for the Operating Day.</w:t>
            </w:r>
          </w:p>
        </w:tc>
      </w:tr>
      <w:tr w:rsidR="00A03B1B" w:rsidRPr="00A03B1B" w14:paraId="1EFA22AE" w14:textId="77777777" w:rsidTr="00B31BB1">
        <w:trPr>
          <w:cantSplit/>
        </w:trPr>
        <w:tc>
          <w:tcPr>
            <w:tcW w:w="1818" w:type="dxa"/>
          </w:tcPr>
          <w:p w14:paraId="7F2DCEE5"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PCRUR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 h</w:t>
            </w:r>
          </w:p>
        </w:tc>
        <w:tc>
          <w:tcPr>
            <w:tcW w:w="900" w:type="dxa"/>
          </w:tcPr>
          <w:p w14:paraId="1B671F44"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Pr>
          <w:p w14:paraId="5E27266E" w14:textId="77777777" w:rsidR="00A03B1B" w:rsidRPr="00A03B1B" w:rsidRDefault="00A03B1B" w:rsidP="00A03B1B">
            <w:pPr>
              <w:spacing w:after="60"/>
              <w:rPr>
                <w:rFonts w:eastAsia="SimSun"/>
                <w:i/>
                <w:iCs/>
                <w:sz w:val="20"/>
                <w:szCs w:val="20"/>
              </w:rPr>
            </w:pPr>
            <w:r w:rsidRPr="00A03B1B">
              <w:rPr>
                <w:rFonts w:eastAsia="SimSun"/>
                <w:i/>
                <w:iCs/>
                <w:sz w:val="20"/>
                <w:szCs w:val="20"/>
              </w:rPr>
              <w:t>Procured Capacity for Reg-Up from Resource per Resource per QSE per hour in DAM</w:t>
            </w:r>
            <w:r w:rsidRPr="00A03B1B">
              <w:rPr>
                <w:rFonts w:eastAsia="SimSun"/>
                <w:iCs/>
                <w:sz w:val="20"/>
                <w:szCs w:val="20"/>
              </w:rPr>
              <w:t xml:space="preserve">—The Regulation Up (Reg-Up) capacity quantity 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43AC2545" w14:textId="77777777" w:rsidTr="00B31BB1">
        <w:trPr>
          <w:cantSplit/>
        </w:trPr>
        <w:tc>
          <w:tcPr>
            <w:tcW w:w="1818" w:type="dxa"/>
          </w:tcPr>
          <w:p w14:paraId="7D112315"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MCPCRU </w:t>
            </w:r>
            <w:r w:rsidRPr="00A03B1B">
              <w:rPr>
                <w:rFonts w:eastAsia="SimSun"/>
                <w:i/>
                <w:iCs/>
                <w:sz w:val="20"/>
                <w:szCs w:val="20"/>
                <w:vertAlign w:val="subscript"/>
              </w:rPr>
              <w:t>DAM, h</w:t>
            </w:r>
          </w:p>
        </w:tc>
        <w:tc>
          <w:tcPr>
            <w:tcW w:w="900" w:type="dxa"/>
          </w:tcPr>
          <w:p w14:paraId="157BCD79" w14:textId="77777777" w:rsidR="00A03B1B" w:rsidRPr="00A03B1B" w:rsidRDefault="00A03B1B" w:rsidP="00A03B1B">
            <w:pPr>
              <w:spacing w:after="60"/>
              <w:rPr>
                <w:rFonts w:eastAsia="SimSun"/>
                <w:iCs/>
                <w:sz w:val="20"/>
                <w:szCs w:val="20"/>
              </w:rPr>
            </w:pPr>
            <w:r w:rsidRPr="00A03B1B">
              <w:rPr>
                <w:rFonts w:eastAsia="SimSun"/>
                <w:iCs/>
                <w:sz w:val="20"/>
                <w:szCs w:val="20"/>
              </w:rPr>
              <w:t>$/MW per hour</w:t>
            </w:r>
          </w:p>
        </w:tc>
        <w:tc>
          <w:tcPr>
            <w:tcW w:w="6790" w:type="dxa"/>
          </w:tcPr>
          <w:p w14:paraId="498663B6" w14:textId="77777777" w:rsidR="00A03B1B" w:rsidRPr="00A03B1B" w:rsidRDefault="00A03B1B" w:rsidP="00A03B1B">
            <w:pPr>
              <w:spacing w:after="60"/>
              <w:rPr>
                <w:rFonts w:eastAsia="SimSun"/>
                <w:i/>
                <w:iCs/>
                <w:sz w:val="20"/>
                <w:szCs w:val="20"/>
              </w:rPr>
            </w:pPr>
            <w:r w:rsidRPr="00A03B1B">
              <w:rPr>
                <w:rFonts w:eastAsia="SimSun"/>
                <w:i/>
                <w:iCs/>
                <w:sz w:val="20"/>
                <w:szCs w:val="20"/>
              </w:rPr>
              <w:t>Market Clearing Price for Capacity for Reg-Up per hour in DAM</w:t>
            </w:r>
            <w:r w:rsidRPr="00A03B1B">
              <w:rPr>
                <w:rFonts w:eastAsia="SimSun"/>
                <w:iCs/>
                <w:sz w:val="20"/>
                <w:szCs w:val="20"/>
              </w:rPr>
              <w:t xml:space="preserve">—The DAM MCPC for Reg-Up for the hour </w:t>
            </w:r>
            <w:r w:rsidRPr="00A03B1B">
              <w:rPr>
                <w:rFonts w:eastAsia="SimSun"/>
                <w:i/>
                <w:iCs/>
                <w:sz w:val="20"/>
                <w:szCs w:val="20"/>
              </w:rPr>
              <w:t>h</w:t>
            </w:r>
            <w:r w:rsidRPr="00A03B1B">
              <w:rPr>
                <w:rFonts w:eastAsia="SimSun"/>
                <w:iCs/>
                <w:sz w:val="20"/>
                <w:szCs w:val="20"/>
              </w:rPr>
              <w:t>.</w:t>
            </w:r>
          </w:p>
        </w:tc>
      </w:tr>
      <w:tr w:rsidR="00A03B1B" w:rsidRPr="00A03B1B" w14:paraId="60304F32" w14:textId="77777777" w:rsidTr="00B31BB1">
        <w:trPr>
          <w:cantSplit/>
        </w:trPr>
        <w:tc>
          <w:tcPr>
            <w:tcW w:w="1818" w:type="dxa"/>
          </w:tcPr>
          <w:p w14:paraId="3E1E8DFA"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PCRDR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 h</w:t>
            </w:r>
          </w:p>
        </w:tc>
        <w:tc>
          <w:tcPr>
            <w:tcW w:w="900" w:type="dxa"/>
          </w:tcPr>
          <w:p w14:paraId="3539755B"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Pr>
          <w:p w14:paraId="7857ED1C" w14:textId="77777777" w:rsidR="00A03B1B" w:rsidRPr="00A03B1B" w:rsidRDefault="00A03B1B" w:rsidP="00A03B1B">
            <w:pPr>
              <w:spacing w:after="60"/>
              <w:rPr>
                <w:rFonts w:eastAsia="SimSun"/>
                <w:i/>
                <w:iCs/>
                <w:sz w:val="20"/>
                <w:szCs w:val="20"/>
              </w:rPr>
            </w:pPr>
            <w:r w:rsidRPr="00A03B1B">
              <w:rPr>
                <w:rFonts w:eastAsia="SimSun"/>
                <w:i/>
                <w:iCs/>
                <w:sz w:val="20"/>
                <w:szCs w:val="20"/>
              </w:rPr>
              <w:t>Procured Capacity for Reg-Down from Resource per Resource per QSE per hour in DAM</w:t>
            </w:r>
            <w:r w:rsidRPr="00A03B1B">
              <w:rPr>
                <w:rFonts w:eastAsia="SimSun"/>
                <w:iCs/>
                <w:sz w:val="20"/>
                <w:szCs w:val="20"/>
              </w:rPr>
              <w:t xml:space="preserve">—The Regulation Down (Reg-Down) capacity quantity 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0AB9004D" w14:textId="77777777" w:rsidTr="00B31BB1">
        <w:trPr>
          <w:cantSplit/>
        </w:trPr>
        <w:tc>
          <w:tcPr>
            <w:tcW w:w="1818" w:type="dxa"/>
          </w:tcPr>
          <w:p w14:paraId="385B0D1A"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MCPCRD </w:t>
            </w:r>
            <w:r w:rsidRPr="00A03B1B">
              <w:rPr>
                <w:rFonts w:eastAsia="SimSun"/>
                <w:i/>
                <w:iCs/>
                <w:sz w:val="20"/>
                <w:szCs w:val="20"/>
                <w:vertAlign w:val="subscript"/>
              </w:rPr>
              <w:t>DAM, h</w:t>
            </w:r>
          </w:p>
        </w:tc>
        <w:tc>
          <w:tcPr>
            <w:tcW w:w="900" w:type="dxa"/>
          </w:tcPr>
          <w:p w14:paraId="1812736B" w14:textId="77777777" w:rsidR="00A03B1B" w:rsidRPr="00A03B1B" w:rsidRDefault="00A03B1B" w:rsidP="00A03B1B">
            <w:pPr>
              <w:spacing w:after="60"/>
              <w:rPr>
                <w:rFonts w:eastAsia="SimSun"/>
                <w:iCs/>
                <w:sz w:val="20"/>
                <w:szCs w:val="20"/>
              </w:rPr>
            </w:pPr>
            <w:r w:rsidRPr="00A03B1B">
              <w:rPr>
                <w:rFonts w:eastAsia="SimSun"/>
                <w:iCs/>
                <w:sz w:val="20"/>
                <w:szCs w:val="20"/>
              </w:rPr>
              <w:t>$/MW per hour</w:t>
            </w:r>
          </w:p>
        </w:tc>
        <w:tc>
          <w:tcPr>
            <w:tcW w:w="6790" w:type="dxa"/>
          </w:tcPr>
          <w:p w14:paraId="16E2829A" w14:textId="77777777" w:rsidR="00A03B1B" w:rsidRPr="00A03B1B" w:rsidRDefault="00A03B1B" w:rsidP="00A03B1B">
            <w:pPr>
              <w:spacing w:after="60"/>
              <w:rPr>
                <w:rFonts w:eastAsia="SimSun"/>
                <w:i/>
                <w:iCs/>
                <w:sz w:val="20"/>
                <w:szCs w:val="20"/>
              </w:rPr>
            </w:pPr>
            <w:r w:rsidRPr="00A03B1B">
              <w:rPr>
                <w:rFonts w:eastAsia="SimSun"/>
                <w:i/>
                <w:iCs/>
                <w:sz w:val="20"/>
                <w:szCs w:val="20"/>
              </w:rPr>
              <w:t>Market Clearing Price for Capacity for Reg-Down per hour in DAM</w:t>
            </w:r>
            <w:r w:rsidRPr="00A03B1B">
              <w:rPr>
                <w:rFonts w:eastAsia="SimSun"/>
                <w:iCs/>
                <w:sz w:val="20"/>
                <w:szCs w:val="20"/>
              </w:rPr>
              <w:t xml:space="preserve">—The DAM MCPC for Reg-Down for the hour </w:t>
            </w:r>
            <w:r w:rsidRPr="00A03B1B">
              <w:rPr>
                <w:rFonts w:eastAsia="SimSun"/>
                <w:i/>
                <w:iCs/>
                <w:sz w:val="20"/>
                <w:szCs w:val="20"/>
              </w:rPr>
              <w:t>h</w:t>
            </w:r>
            <w:r w:rsidRPr="00A03B1B">
              <w:rPr>
                <w:rFonts w:eastAsia="SimSun"/>
                <w:iCs/>
                <w:sz w:val="20"/>
                <w:szCs w:val="20"/>
              </w:rPr>
              <w:t>.</w:t>
            </w:r>
          </w:p>
        </w:tc>
      </w:tr>
      <w:tr w:rsidR="00A03B1B" w:rsidRPr="00A03B1B" w14:paraId="710A0D13" w14:textId="77777777" w:rsidTr="00B31BB1">
        <w:trPr>
          <w:cantSplit/>
        </w:trPr>
        <w:tc>
          <w:tcPr>
            <w:tcW w:w="1818" w:type="dxa"/>
          </w:tcPr>
          <w:p w14:paraId="764D3FD8"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PCRRR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 h</w:t>
            </w:r>
          </w:p>
        </w:tc>
        <w:tc>
          <w:tcPr>
            <w:tcW w:w="900" w:type="dxa"/>
          </w:tcPr>
          <w:p w14:paraId="0C973250"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Pr>
          <w:p w14:paraId="1F71EFD2" w14:textId="77777777" w:rsidR="00A03B1B" w:rsidRPr="00A03B1B" w:rsidRDefault="00A03B1B" w:rsidP="00A03B1B">
            <w:pPr>
              <w:spacing w:after="60"/>
              <w:rPr>
                <w:rFonts w:eastAsia="SimSun"/>
                <w:i/>
                <w:iCs/>
                <w:sz w:val="20"/>
                <w:szCs w:val="20"/>
              </w:rPr>
            </w:pPr>
            <w:r w:rsidRPr="00A03B1B">
              <w:rPr>
                <w:rFonts w:eastAsia="SimSun"/>
                <w:i/>
                <w:iCs/>
                <w:sz w:val="20"/>
                <w:szCs w:val="20"/>
              </w:rPr>
              <w:t>Procured Capacity for Responsive Reserve from Resource per Resource per QSE per hour in DAM</w:t>
            </w:r>
            <w:r w:rsidRPr="00A03B1B">
              <w:rPr>
                <w:rFonts w:eastAsia="SimSun"/>
                <w:iCs/>
                <w:sz w:val="20"/>
                <w:szCs w:val="20"/>
              </w:rPr>
              <w:t xml:space="preserve">—The Responsive Reserve (RRS) capacity quantity 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69C54214" w14:textId="77777777" w:rsidTr="00B31BB1">
        <w:trPr>
          <w:cantSplit/>
        </w:trPr>
        <w:tc>
          <w:tcPr>
            <w:tcW w:w="1818" w:type="dxa"/>
            <w:tcBorders>
              <w:bottom w:val="single" w:sz="4" w:space="0" w:color="auto"/>
            </w:tcBorders>
          </w:tcPr>
          <w:p w14:paraId="29A47E2D"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MCPCRR </w:t>
            </w:r>
            <w:r w:rsidRPr="00A03B1B">
              <w:rPr>
                <w:rFonts w:eastAsia="SimSun"/>
                <w:i/>
                <w:iCs/>
                <w:sz w:val="20"/>
                <w:szCs w:val="20"/>
                <w:vertAlign w:val="subscript"/>
              </w:rPr>
              <w:t>DAM, h</w:t>
            </w:r>
          </w:p>
        </w:tc>
        <w:tc>
          <w:tcPr>
            <w:tcW w:w="900" w:type="dxa"/>
            <w:tcBorders>
              <w:bottom w:val="single" w:sz="4" w:space="0" w:color="auto"/>
            </w:tcBorders>
          </w:tcPr>
          <w:p w14:paraId="268949F5" w14:textId="77777777" w:rsidR="00A03B1B" w:rsidRPr="00A03B1B" w:rsidRDefault="00A03B1B" w:rsidP="00A03B1B">
            <w:pPr>
              <w:spacing w:after="60"/>
              <w:rPr>
                <w:rFonts w:eastAsia="SimSun"/>
                <w:iCs/>
                <w:sz w:val="20"/>
                <w:szCs w:val="20"/>
              </w:rPr>
            </w:pPr>
            <w:r w:rsidRPr="00A03B1B">
              <w:rPr>
                <w:rFonts w:eastAsia="SimSun"/>
                <w:iCs/>
                <w:sz w:val="20"/>
                <w:szCs w:val="20"/>
              </w:rPr>
              <w:t>$/MW per hour</w:t>
            </w:r>
          </w:p>
        </w:tc>
        <w:tc>
          <w:tcPr>
            <w:tcW w:w="6790" w:type="dxa"/>
            <w:tcBorders>
              <w:bottom w:val="single" w:sz="4" w:space="0" w:color="auto"/>
            </w:tcBorders>
          </w:tcPr>
          <w:p w14:paraId="7BE70C06" w14:textId="77777777" w:rsidR="00A03B1B" w:rsidRPr="00A03B1B" w:rsidRDefault="00A03B1B" w:rsidP="00A03B1B">
            <w:pPr>
              <w:spacing w:after="60"/>
              <w:rPr>
                <w:rFonts w:eastAsia="SimSun"/>
                <w:i/>
                <w:iCs/>
                <w:sz w:val="20"/>
                <w:szCs w:val="20"/>
              </w:rPr>
            </w:pPr>
            <w:r w:rsidRPr="00A03B1B">
              <w:rPr>
                <w:rFonts w:eastAsia="SimSun"/>
                <w:i/>
                <w:iCs/>
                <w:sz w:val="20"/>
                <w:szCs w:val="20"/>
              </w:rPr>
              <w:t>Market Clearing Price for Capacity for Responsive Reserve per hour in DAM</w:t>
            </w:r>
            <w:r w:rsidRPr="00A03B1B">
              <w:rPr>
                <w:rFonts w:eastAsia="SimSun"/>
                <w:iCs/>
                <w:sz w:val="20"/>
                <w:szCs w:val="20"/>
              </w:rPr>
              <w:t xml:space="preserve">—The DAM MCPC for RRS for the hour </w:t>
            </w:r>
            <w:r w:rsidRPr="00A03B1B">
              <w:rPr>
                <w:rFonts w:eastAsia="SimSun"/>
                <w:i/>
                <w:iCs/>
                <w:sz w:val="20"/>
                <w:szCs w:val="20"/>
              </w:rPr>
              <w:t>h</w:t>
            </w:r>
            <w:r w:rsidRPr="00A03B1B">
              <w:rPr>
                <w:rFonts w:eastAsia="SimSun"/>
                <w:iCs/>
                <w:sz w:val="20"/>
                <w:szCs w:val="20"/>
              </w:rPr>
              <w:t>.</w:t>
            </w:r>
          </w:p>
        </w:tc>
      </w:tr>
      <w:tr w:rsidR="00A03B1B" w:rsidRPr="00A03B1B" w14:paraId="6E1DE16E" w14:textId="77777777" w:rsidTr="00B31BB1">
        <w:trPr>
          <w:cantSplit/>
        </w:trPr>
        <w:tc>
          <w:tcPr>
            <w:tcW w:w="1818" w:type="dxa"/>
            <w:tcBorders>
              <w:top w:val="single" w:sz="4" w:space="0" w:color="auto"/>
              <w:left w:val="single" w:sz="4" w:space="0" w:color="auto"/>
              <w:bottom w:val="single" w:sz="4" w:space="0" w:color="auto"/>
              <w:right w:val="single" w:sz="4" w:space="0" w:color="auto"/>
            </w:tcBorders>
          </w:tcPr>
          <w:p w14:paraId="4F84FBDD" w14:textId="77777777" w:rsidR="00A03B1B" w:rsidRPr="00A03B1B" w:rsidRDefault="00A03B1B" w:rsidP="00A03B1B">
            <w:pPr>
              <w:spacing w:after="60"/>
              <w:rPr>
                <w:rFonts w:eastAsia="SimSun"/>
                <w:iCs/>
                <w:sz w:val="20"/>
                <w:szCs w:val="20"/>
              </w:rPr>
            </w:pPr>
            <w:r w:rsidRPr="00A03B1B">
              <w:rPr>
                <w:rFonts w:eastAsia="SimSun"/>
                <w:iCs/>
                <w:sz w:val="20"/>
                <w:szCs w:val="20"/>
              </w:rPr>
              <w:lastRenderedPageBreak/>
              <w:t xml:space="preserve">PCECRR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 h</w:t>
            </w:r>
          </w:p>
        </w:tc>
        <w:tc>
          <w:tcPr>
            <w:tcW w:w="900" w:type="dxa"/>
            <w:tcBorders>
              <w:top w:val="single" w:sz="4" w:space="0" w:color="auto"/>
              <w:left w:val="single" w:sz="4" w:space="0" w:color="auto"/>
              <w:bottom w:val="single" w:sz="4" w:space="0" w:color="auto"/>
              <w:right w:val="single" w:sz="4" w:space="0" w:color="auto"/>
            </w:tcBorders>
          </w:tcPr>
          <w:p w14:paraId="3BBF3E21"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Borders>
              <w:top w:val="single" w:sz="4" w:space="0" w:color="auto"/>
              <w:left w:val="single" w:sz="4" w:space="0" w:color="auto"/>
              <w:bottom w:val="single" w:sz="4" w:space="0" w:color="auto"/>
              <w:right w:val="single" w:sz="4" w:space="0" w:color="auto"/>
            </w:tcBorders>
          </w:tcPr>
          <w:p w14:paraId="32BF4098" w14:textId="77777777" w:rsidR="00A03B1B" w:rsidRPr="00A03B1B" w:rsidRDefault="00A03B1B" w:rsidP="00A03B1B">
            <w:pPr>
              <w:spacing w:after="60"/>
              <w:rPr>
                <w:rFonts w:eastAsia="SimSun"/>
                <w:i/>
                <w:iCs/>
                <w:sz w:val="20"/>
                <w:szCs w:val="20"/>
              </w:rPr>
            </w:pPr>
            <w:r w:rsidRPr="00A03B1B">
              <w:rPr>
                <w:rFonts w:eastAsia="SimSun"/>
                <w:i/>
                <w:iCs/>
                <w:sz w:val="20"/>
                <w:szCs w:val="20"/>
              </w:rPr>
              <w:t>Procured Capacity for ERCOT Contingency Reserve Service from Resource per Resource per QSE per hour in DAM</w:t>
            </w:r>
            <w:r w:rsidRPr="00A03B1B">
              <w:rPr>
                <w:rFonts w:eastAsia="SimSun"/>
                <w:iCs/>
                <w:sz w:val="20"/>
                <w:szCs w:val="20"/>
              </w:rPr>
              <w:t xml:space="preserve">—The ERCOT Contingency Reserve Service (ECRS) capacity quantity 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2D10B3AE" w14:textId="77777777" w:rsidTr="00B31BB1">
        <w:trPr>
          <w:cantSplit/>
        </w:trPr>
        <w:tc>
          <w:tcPr>
            <w:tcW w:w="1818" w:type="dxa"/>
            <w:tcBorders>
              <w:top w:val="single" w:sz="4" w:space="0" w:color="auto"/>
              <w:left w:val="single" w:sz="4" w:space="0" w:color="auto"/>
              <w:bottom w:val="nil"/>
              <w:right w:val="single" w:sz="4" w:space="0" w:color="auto"/>
            </w:tcBorders>
          </w:tcPr>
          <w:p w14:paraId="0B5E2D7A"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MCPCECR </w:t>
            </w:r>
            <w:r w:rsidRPr="00A03B1B">
              <w:rPr>
                <w:rFonts w:eastAsia="SimSun"/>
                <w:i/>
                <w:iCs/>
                <w:sz w:val="20"/>
                <w:szCs w:val="20"/>
                <w:vertAlign w:val="subscript"/>
              </w:rPr>
              <w:t>DAM, h</w:t>
            </w:r>
          </w:p>
        </w:tc>
        <w:tc>
          <w:tcPr>
            <w:tcW w:w="900" w:type="dxa"/>
            <w:tcBorders>
              <w:top w:val="single" w:sz="4" w:space="0" w:color="auto"/>
              <w:left w:val="single" w:sz="4" w:space="0" w:color="auto"/>
              <w:bottom w:val="nil"/>
              <w:right w:val="single" w:sz="4" w:space="0" w:color="auto"/>
            </w:tcBorders>
          </w:tcPr>
          <w:p w14:paraId="3703662E" w14:textId="77777777" w:rsidR="00A03B1B" w:rsidRPr="00A03B1B" w:rsidRDefault="00A03B1B" w:rsidP="00A03B1B">
            <w:pPr>
              <w:spacing w:after="60"/>
              <w:rPr>
                <w:rFonts w:eastAsia="SimSun"/>
                <w:iCs/>
                <w:sz w:val="20"/>
                <w:szCs w:val="20"/>
              </w:rPr>
            </w:pPr>
            <w:r w:rsidRPr="00A03B1B">
              <w:rPr>
                <w:rFonts w:eastAsia="SimSun"/>
                <w:iCs/>
                <w:sz w:val="20"/>
                <w:szCs w:val="20"/>
              </w:rPr>
              <w:t>$/MW per hour</w:t>
            </w:r>
          </w:p>
        </w:tc>
        <w:tc>
          <w:tcPr>
            <w:tcW w:w="6790" w:type="dxa"/>
            <w:tcBorders>
              <w:top w:val="single" w:sz="4" w:space="0" w:color="auto"/>
              <w:left w:val="single" w:sz="4" w:space="0" w:color="auto"/>
              <w:bottom w:val="nil"/>
              <w:right w:val="single" w:sz="4" w:space="0" w:color="auto"/>
            </w:tcBorders>
          </w:tcPr>
          <w:p w14:paraId="1873C9C8" w14:textId="77777777" w:rsidR="00A03B1B" w:rsidRPr="00A03B1B" w:rsidRDefault="00A03B1B" w:rsidP="00A03B1B">
            <w:pPr>
              <w:spacing w:after="60"/>
              <w:rPr>
                <w:rFonts w:eastAsia="SimSun"/>
                <w:i/>
                <w:iCs/>
                <w:sz w:val="20"/>
                <w:szCs w:val="20"/>
              </w:rPr>
            </w:pPr>
            <w:r w:rsidRPr="00A03B1B">
              <w:rPr>
                <w:rFonts w:eastAsia="SimSun"/>
                <w:i/>
                <w:iCs/>
                <w:sz w:val="20"/>
                <w:szCs w:val="20"/>
              </w:rPr>
              <w:t>Market Clearing Price for Capacity for ERCOT Contingency Reserve Service per hour in DAM</w:t>
            </w:r>
            <w:r w:rsidRPr="00A03B1B">
              <w:rPr>
                <w:rFonts w:eastAsia="SimSun"/>
                <w:iCs/>
                <w:sz w:val="20"/>
                <w:szCs w:val="20"/>
              </w:rPr>
              <w:t xml:space="preserve">—The DAM MCPC for ECRS for the hour </w:t>
            </w:r>
            <w:r w:rsidRPr="00A03B1B">
              <w:rPr>
                <w:rFonts w:eastAsia="SimSun"/>
                <w:i/>
                <w:iCs/>
                <w:sz w:val="20"/>
                <w:szCs w:val="20"/>
              </w:rPr>
              <w:t>h</w:t>
            </w:r>
            <w:r w:rsidRPr="00A03B1B">
              <w:rPr>
                <w:rFonts w:eastAsia="SimSun"/>
                <w:iCs/>
                <w:sz w:val="20"/>
                <w:szCs w:val="20"/>
              </w:rPr>
              <w:t>.</w:t>
            </w:r>
          </w:p>
        </w:tc>
      </w:tr>
      <w:tr w:rsidR="00A03B1B" w:rsidRPr="00A03B1B" w14:paraId="68D913DF" w14:textId="77777777" w:rsidTr="00B31BB1">
        <w:trPr>
          <w:cantSplit/>
        </w:trPr>
        <w:tc>
          <w:tcPr>
            <w:tcW w:w="1818" w:type="dxa"/>
          </w:tcPr>
          <w:p w14:paraId="74C9F2A0"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PCNSR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 h</w:t>
            </w:r>
          </w:p>
        </w:tc>
        <w:tc>
          <w:tcPr>
            <w:tcW w:w="900" w:type="dxa"/>
          </w:tcPr>
          <w:p w14:paraId="026DCADB"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Pr>
          <w:p w14:paraId="490BE83C" w14:textId="77777777" w:rsidR="00A03B1B" w:rsidRPr="00A03B1B" w:rsidRDefault="00A03B1B" w:rsidP="00A03B1B">
            <w:pPr>
              <w:spacing w:after="60"/>
              <w:rPr>
                <w:rFonts w:eastAsia="SimSun"/>
                <w:i/>
                <w:iCs/>
                <w:sz w:val="20"/>
                <w:szCs w:val="20"/>
              </w:rPr>
            </w:pPr>
            <w:r w:rsidRPr="00A03B1B">
              <w:rPr>
                <w:rFonts w:eastAsia="SimSun"/>
                <w:i/>
                <w:iCs/>
                <w:sz w:val="20"/>
                <w:szCs w:val="20"/>
              </w:rPr>
              <w:t>Procured Capacity for Non-Spin from Resource per Resource per QSE per hour in DAM</w:t>
            </w:r>
            <w:r w:rsidRPr="00A03B1B">
              <w:rPr>
                <w:rFonts w:eastAsia="SimSun"/>
                <w:iCs/>
                <w:sz w:val="20"/>
                <w:szCs w:val="20"/>
              </w:rPr>
              <w:t xml:space="preserve">—The Non-Spinning Reserve (Non-Spin) capacity quantity 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0714B0F7" w14:textId="77777777" w:rsidTr="00B31BB1">
        <w:trPr>
          <w:cantSplit/>
        </w:trPr>
        <w:tc>
          <w:tcPr>
            <w:tcW w:w="1818" w:type="dxa"/>
          </w:tcPr>
          <w:p w14:paraId="6ADC4D31"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MCPCNS </w:t>
            </w:r>
            <w:r w:rsidRPr="00A03B1B">
              <w:rPr>
                <w:rFonts w:eastAsia="SimSun"/>
                <w:i/>
                <w:iCs/>
                <w:sz w:val="20"/>
                <w:szCs w:val="20"/>
                <w:vertAlign w:val="subscript"/>
              </w:rPr>
              <w:t>DAM, h</w:t>
            </w:r>
          </w:p>
        </w:tc>
        <w:tc>
          <w:tcPr>
            <w:tcW w:w="900" w:type="dxa"/>
          </w:tcPr>
          <w:p w14:paraId="208A4252" w14:textId="77777777" w:rsidR="00A03B1B" w:rsidRPr="00A03B1B" w:rsidRDefault="00A03B1B" w:rsidP="00A03B1B">
            <w:pPr>
              <w:spacing w:after="60"/>
              <w:rPr>
                <w:rFonts w:eastAsia="SimSun"/>
                <w:iCs/>
                <w:sz w:val="20"/>
                <w:szCs w:val="20"/>
              </w:rPr>
            </w:pPr>
            <w:r w:rsidRPr="00A03B1B">
              <w:rPr>
                <w:rFonts w:eastAsia="SimSun"/>
                <w:iCs/>
                <w:sz w:val="20"/>
                <w:szCs w:val="20"/>
              </w:rPr>
              <w:t>$/MW per hour</w:t>
            </w:r>
          </w:p>
        </w:tc>
        <w:tc>
          <w:tcPr>
            <w:tcW w:w="6790" w:type="dxa"/>
          </w:tcPr>
          <w:p w14:paraId="731EFE75" w14:textId="77777777" w:rsidR="00A03B1B" w:rsidRPr="00A03B1B" w:rsidRDefault="00A03B1B" w:rsidP="00A03B1B">
            <w:pPr>
              <w:spacing w:after="60"/>
              <w:rPr>
                <w:rFonts w:eastAsia="SimSun"/>
                <w:i/>
                <w:iCs/>
                <w:sz w:val="20"/>
                <w:szCs w:val="20"/>
              </w:rPr>
            </w:pPr>
            <w:r w:rsidRPr="00A03B1B">
              <w:rPr>
                <w:rFonts w:eastAsia="SimSun"/>
                <w:i/>
                <w:iCs/>
                <w:sz w:val="20"/>
                <w:szCs w:val="20"/>
              </w:rPr>
              <w:t>Market Clearing Price for Capacity for Non-Spin per hour</w:t>
            </w:r>
            <w:r w:rsidRPr="00A03B1B">
              <w:rPr>
                <w:rFonts w:eastAsia="SimSun"/>
                <w:iCs/>
                <w:sz w:val="20"/>
                <w:szCs w:val="20"/>
              </w:rPr>
              <w:t xml:space="preserve">—The DAM MCPC for Non-Spin for the hour </w:t>
            </w:r>
            <w:r w:rsidRPr="00A03B1B">
              <w:rPr>
                <w:rFonts w:eastAsia="SimSun"/>
                <w:i/>
                <w:iCs/>
                <w:sz w:val="20"/>
                <w:szCs w:val="20"/>
              </w:rPr>
              <w:t>h</w:t>
            </w:r>
            <w:r w:rsidRPr="00A03B1B">
              <w:rPr>
                <w:rFonts w:eastAsia="SimSun"/>
                <w:iCs/>
                <w:sz w:val="20"/>
                <w:szCs w:val="20"/>
              </w:rPr>
              <w:t>.</w:t>
            </w:r>
          </w:p>
        </w:tc>
      </w:tr>
      <w:tr w:rsidR="00A03B1B" w:rsidRPr="00A03B1B" w14:paraId="2FC68662" w14:textId="77777777" w:rsidTr="00B31BB1">
        <w:trPr>
          <w:cantSplit/>
          <w:ins w:id="217" w:author="ERCOT" w:date="2024-01-08T16:10:00Z"/>
        </w:trPr>
        <w:tc>
          <w:tcPr>
            <w:tcW w:w="1818" w:type="dxa"/>
          </w:tcPr>
          <w:p w14:paraId="3FD59AEB" w14:textId="77777777" w:rsidR="00A03B1B" w:rsidRPr="00A03B1B" w:rsidRDefault="00A03B1B" w:rsidP="00A03B1B">
            <w:pPr>
              <w:spacing w:after="60"/>
              <w:rPr>
                <w:ins w:id="218" w:author="ERCOT" w:date="2024-01-08T16:10:00Z"/>
                <w:rFonts w:eastAsia="SimSun"/>
                <w:iCs/>
                <w:sz w:val="20"/>
                <w:szCs w:val="20"/>
              </w:rPr>
            </w:pPr>
            <w:bookmarkStart w:id="219" w:name="_Hlk166766976"/>
            <w:ins w:id="220" w:author="ERCOT" w:date="2024-01-08T16:15:00Z">
              <w:r w:rsidRPr="00A03B1B">
                <w:rPr>
                  <w:rFonts w:eastAsia="SimSun"/>
                  <w:iCs/>
                  <w:sz w:val="20"/>
                  <w:szCs w:val="20"/>
                </w:rPr>
                <w:t>PC</w:t>
              </w:r>
              <w:r w:rsidRPr="00A03B1B">
                <w:rPr>
                  <w:rFonts w:eastAsia="SimSun"/>
                  <w:sz w:val="20"/>
                  <w:szCs w:val="20"/>
                </w:rPr>
                <w:t>DRR</w:t>
              </w:r>
              <w:r w:rsidRPr="00A03B1B">
                <w:rPr>
                  <w:rFonts w:eastAsia="SimSun"/>
                  <w:iCs/>
                  <w:sz w:val="20"/>
                  <w:szCs w:val="20"/>
                </w:rPr>
                <w:t xml:space="preserve">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w:t>
              </w:r>
            </w:ins>
            <w:ins w:id="221" w:author="ERCOT" w:date="2024-03-20T09:32:00Z">
              <w:r w:rsidRPr="00A03B1B">
                <w:rPr>
                  <w:rFonts w:eastAsia="SimSun"/>
                  <w:i/>
                  <w:iCs/>
                  <w:sz w:val="20"/>
                  <w:szCs w:val="20"/>
                  <w:vertAlign w:val="subscript"/>
                </w:rPr>
                <w:t>, h</w:t>
              </w:r>
            </w:ins>
          </w:p>
        </w:tc>
        <w:tc>
          <w:tcPr>
            <w:tcW w:w="900" w:type="dxa"/>
          </w:tcPr>
          <w:p w14:paraId="00A50324" w14:textId="77777777" w:rsidR="00A03B1B" w:rsidRPr="00A03B1B" w:rsidRDefault="00A03B1B" w:rsidP="00A03B1B">
            <w:pPr>
              <w:spacing w:after="60"/>
              <w:rPr>
                <w:ins w:id="222" w:author="ERCOT" w:date="2024-01-08T16:10:00Z"/>
                <w:rFonts w:eastAsia="SimSun"/>
                <w:iCs/>
                <w:sz w:val="20"/>
                <w:szCs w:val="20"/>
              </w:rPr>
            </w:pPr>
            <w:ins w:id="223" w:author="ERCOT" w:date="2024-01-08T16:10:00Z">
              <w:r w:rsidRPr="00A03B1B">
                <w:rPr>
                  <w:rFonts w:eastAsia="SimSun"/>
                  <w:iCs/>
                  <w:sz w:val="20"/>
                  <w:szCs w:val="20"/>
                </w:rPr>
                <w:t>MW</w:t>
              </w:r>
            </w:ins>
          </w:p>
        </w:tc>
        <w:tc>
          <w:tcPr>
            <w:tcW w:w="6790" w:type="dxa"/>
          </w:tcPr>
          <w:p w14:paraId="5576206B" w14:textId="77777777" w:rsidR="00A03B1B" w:rsidRPr="00A03B1B" w:rsidRDefault="00A03B1B" w:rsidP="00A03B1B">
            <w:pPr>
              <w:spacing w:after="60"/>
              <w:rPr>
                <w:ins w:id="224" w:author="ERCOT" w:date="2024-01-08T16:10:00Z"/>
                <w:rFonts w:eastAsia="SimSun"/>
                <w:i/>
                <w:iCs/>
                <w:sz w:val="20"/>
                <w:szCs w:val="20"/>
              </w:rPr>
            </w:pPr>
            <w:ins w:id="225" w:author="ERCOT" w:date="2024-01-08T16:10:00Z">
              <w:r w:rsidRPr="00A03B1B">
                <w:rPr>
                  <w:rFonts w:eastAsia="SimSun"/>
                  <w:i/>
                  <w:iCs/>
                  <w:sz w:val="20"/>
                  <w:szCs w:val="20"/>
                </w:rPr>
                <w:t xml:space="preserve">Procured Capacity for </w:t>
              </w:r>
            </w:ins>
            <w:ins w:id="226" w:author="ERCOT" w:date="2024-01-08T16:12:00Z">
              <w:r w:rsidRPr="00A03B1B">
                <w:rPr>
                  <w:rFonts w:eastAsia="SimSun"/>
                  <w:i/>
                  <w:iCs/>
                  <w:sz w:val="20"/>
                  <w:szCs w:val="20"/>
                </w:rPr>
                <w:t xml:space="preserve">Dispatchable Reliability Reserve </w:t>
              </w:r>
            </w:ins>
            <w:ins w:id="227" w:author="ERCOT" w:date="2024-01-08T16:10:00Z">
              <w:r w:rsidRPr="00A03B1B">
                <w:rPr>
                  <w:rFonts w:eastAsia="SimSun"/>
                  <w:i/>
                  <w:iCs/>
                  <w:sz w:val="20"/>
                  <w:szCs w:val="20"/>
                </w:rPr>
                <w:t>Service from Resource per Resource per QSE per hour in DAM</w:t>
              </w:r>
              <w:r w:rsidRPr="00A03B1B">
                <w:rPr>
                  <w:rFonts w:eastAsia="SimSun"/>
                  <w:iCs/>
                  <w:sz w:val="20"/>
                  <w:szCs w:val="20"/>
                </w:rPr>
                <w:t xml:space="preserve">—The </w:t>
              </w:r>
            </w:ins>
            <w:ins w:id="228" w:author="ERCOT" w:date="2024-01-08T16:12:00Z">
              <w:r w:rsidRPr="00A03B1B">
                <w:rPr>
                  <w:rFonts w:eastAsia="SimSun"/>
                  <w:sz w:val="20"/>
                  <w:szCs w:val="20"/>
                </w:rPr>
                <w:t>Dispatchable Reliability Reserve</w:t>
              </w:r>
              <w:r w:rsidRPr="00A03B1B">
                <w:rPr>
                  <w:rFonts w:eastAsia="SimSun"/>
                  <w:i/>
                  <w:iCs/>
                  <w:sz w:val="20"/>
                  <w:szCs w:val="20"/>
                </w:rPr>
                <w:t xml:space="preserve"> </w:t>
              </w:r>
            </w:ins>
            <w:ins w:id="229" w:author="ERCOT" w:date="2024-01-08T16:10:00Z">
              <w:r w:rsidRPr="00A03B1B">
                <w:rPr>
                  <w:rFonts w:eastAsia="SimSun"/>
                  <w:iCs/>
                  <w:sz w:val="20"/>
                  <w:szCs w:val="20"/>
                </w:rPr>
                <w:t>Service (</w:t>
              </w:r>
            </w:ins>
            <w:ins w:id="230" w:author="ERCOT" w:date="2024-01-08T16:13:00Z">
              <w:r w:rsidRPr="00A03B1B">
                <w:rPr>
                  <w:rFonts w:eastAsia="SimSun"/>
                  <w:iCs/>
                  <w:sz w:val="20"/>
                  <w:szCs w:val="20"/>
                </w:rPr>
                <w:t>DRR</w:t>
              </w:r>
            </w:ins>
            <w:ins w:id="231" w:author="ERCOT" w:date="2024-01-08T16:10:00Z">
              <w:r w:rsidRPr="00A03B1B">
                <w:rPr>
                  <w:rFonts w:eastAsia="SimSun"/>
                  <w:iCs/>
                  <w:sz w:val="20"/>
                  <w:szCs w:val="20"/>
                </w:rPr>
                <w:t xml:space="preserve">S) capacity quantity 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ins>
          </w:p>
        </w:tc>
      </w:tr>
      <w:bookmarkEnd w:id="219"/>
      <w:tr w:rsidR="00A03B1B" w:rsidRPr="00A03B1B" w14:paraId="7F244741" w14:textId="77777777" w:rsidTr="00B31BB1">
        <w:trPr>
          <w:cantSplit/>
          <w:ins w:id="232" w:author="ERCOT" w:date="2024-01-08T16:10:00Z"/>
        </w:trPr>
        <w:tc>
          <w:tcPr>
            <w:tcW w:w="1818" w:type="dxa"/>
          </w:tcPr>
          <w:p w14:paraId="6E1E36EA" w14:textId="77777777" w:rsidR="00A03B1B" w:rsidRPr="00A03B1B" w:rsidRDefault="00A03B1B" w:rsidP="00A03B1B">
            <w:pPr>
              <w:spacing w:after="60"/>
              <w:rPr>
                <w:ins w:id="233" w:author="ERCOT" w:date="2024-01-08T16:10:00Z"/>
                <w:rFonts w:eastAsia="SimSun"/>
                <w:iCs/>
                <w:sz w:val="20"/>
                <w:szCs w:val="20"/>
              </w:rPr>
            </w:pPr>
            <w:ins w:id="234" w:author="ERCOT" w:date="2024-01-08T16:16:00Z">
              <w:r w:rsidRPr="00A03B1B">
                <w:rPr>
                  <w:rFonts w:eastAsia="SimSun"/>
                  <w:iCs/>
                  <w:sz w:val="20"/>
                  <w:szCs w:val="20"/>
                </w:rPr>
                <w:t>MCPC</w:t>
              </w:r>
              <w:r w:rsidRPr="00A03B1B">
                <w:rPr>
                  <w:rFonts w:eastAsia="SimSun"/>
                  <w:sz w:val="20"/>
                  <w:szCs w:val="20"/>
                </w:rPr>
                <w:t>DRR</w:t>
              </w:r>
              <w:r w:rsidRPr="00A03B1B">
                <w:rPr>
                  <w:rFonts w:eastAsia="SimSun"/>
                  <w:iCs/>
                  <w:sz w:val="20"/>
                  <w:szCs w:val="20"/>
                </w:rPr>
                <w:t xml:space="preserve"> </w:t>
              </w:r>
              <w:r w:rsidRPr="00A03B1B">
                <w:rPr>
                  <w:rFonts w:eastAsia="SimSun"/>
                  <w:i/>
                  <w:iCs/>
                  <w:sz w:val="20"/>
                  <w:szCs w:val="20"/>
                  <w:vertAlign w:val="subscript"/>
                </w:rPr>
                <w:t>DAM</w:t>
              </w:r>
            </w:ins>
            <w:ins w:id="235" w:author="ERCOT" w:date="2024-03-20T09:32:00Z">
              <w:r w:rsidRPr="00A03B1B">
                <w:rPr>
                  <w:rFonts w:eastAsia="SimSun"/>
                  <w:i/>
                  <w:iCs/>
                  <w:sz w:val="20"/>
                  <w:szCs w:val="20"/>
                  <w:vertAlign w:val="subscript"/>
                </w:rPr>
                <w:t>, h</w:t>
              </w:r>
            </w:ins>
          </w:p>
        </w:tc>
        <w:tc>
          <w:tcPr>
            <w:tcW w:w="900" w:type="dxa"/>
          </w:tcPr>
          <w:p w14:paraId="182D9CA1" w14:textId="77777777" w:rsidR="00A03B1B" w:rsidRPr="00A03B1B" w:rsidRDefault="00A03B1B" w:rsidP="00A03B1B">
            <w:pPr>
              <w:spacing w:after="60"/>
              <w:rPr>
                <w:ins w:id="236" w:author="ERCOT" w:date="2024-01-08T16:10:00Z"/>
                <w:rFonts w:eastAsia="SimSun"/>
                <w:iCs/>
                <w:sz w:val="20"/>
                <w:szCs w:val="20"/>
              </w:rPr>
            </w:pPr>
            <w:ins w:id="237" w:author="ERCOT" w:date="2024-01-08T16:10:00Z">
              <w:r w:rsidRPr="00A03B1B">
                <w:rPr>
                  <w:rFonts w:eastAsia="SimSun"/>
                  <w:iCs/>
                  <w:sz w:val="20"/>
                  <w:szCs w:val="20"/>
                </w:rPr>
                <w:t>$/MW per hour</w:t>
              </w:r>
            </w:ins>
          </w:p>
        </w:tc>
        <w:tc>
          <w:tcPr>
            <w:tcW w:w="6790" w:type="dxa"/>
          </w:tcPr>
          <w:p w14:paraId="28DE9C70" w14:textId="77777777" w:rsidR="00A03B1B" w:rsidRPr="00A03B1B" w:rsidRDefault="00A03B1B" w:rsidP="00A03B1B">
            <w:pPr>
              <w:spacing w:after="60"/>
              <w:rPr>
                <w:ins w:id="238" w:author="ERCOT" w:date="2024-01-08T16:10:00Z"/>
                <w:rFonts w:eastAsia="SimSun"/>
                <w:i/>
                <w:iCs/>
                <w:sz w:val="20"/>
                <w:szCs w:val="20"/>
              </w:rPr>
            </w:pPr>
            <w:ins w:id="239" w:author="ERCOT" w:date="2024-01-08T16:10:00Z">
              <w:r w:rsidRPr="00A03B1B">
                <w:rPr>
                  <w:rFonts w:eastAsia="SimSun"/>
                  <w:i/>
                  <w:iCs/>
                  <w:sz w:val="20"/>
                  <w:szCs w:val="20"/>
                </w:rPr>
                <w:t xml:space="preserve">Market Clearing Price for Capacity for </w:t>
              </w:r>
            </w:ins>
            <w:ins w:id="240" w:author="ERCOT" w:date="2024-01-08T16:12:00Z">
              <w:r w:rsidRPr="00A03B1B">
                <w:rPr>
                  <w:rFonts w:eastAsia="SimSun"/>
                  <w:i/>
                  <w:iCs/>
                  <w:sz w:val="20"/>
                  <w:szCs w:val="20"/>
                </w:rPr>
                <w:t>Dispatchable Reliability Reserve</w:t>
              </w:r>
            </w:ins>
            <w:ins w:id="241" w:author="ERCOT" w:date="2024-01-08T16:10:00Z">
              <w:r w:rsidRPr="00A03B1B">
                <w:rPr>
                  <w:rFonts w:eastAsia="SimSun"/>
                  <w:i/>
                  <w:iCs/>
                  <w:sz w:val="20"/>
                  <w:szCs w:val="20"/>
                </w:rPr>
                <w:t xml:space="preserve"> Service per hour in DAM</w:t>
              </w:r>
              <w:r w:rsidRPr="00A03B1B">
                <w:rPr>
                  <w:rFonts w:eastAsia="SimSun"/>
                  <w:iCs/>
                  <w:sz w:val="20"/>
                  <w:szCs w:val="20"/>
                </w:rPr>
                <w:t xml:space="preserve">—The DAM MCPC for </w:t>
              </w:r>
            </w:ins>
            <w:ins w:id="242" w:author="ERCOT" w:date="2024-01-08T16:13:00Z">
              <w:r w:rsidRPr="00A03B1B">
                <w:rPr>
                  <w:rFonts w:eastAsia="SimSun"/>
                  <w:iCs/>
                  <w:sz w:val="20"/>
                  <w:szCs w:val="20"/>
                </w:rPr>
                <w:t>DRRS</w:t>
              </w:r>
            </w:ins>
            <w:ins w:id="243" w:author="ERCOT" w:date="2024-01-08T16:10:00Z">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w:t>
              </w:r>
            </w:ins>
          </w:p>
        </w:tc>
      </w:tr>
      <w:tr w:rsidR="00A03B1B" w:rsidRPr="00A03B1B" w14:paraId="30458B03" w14:textId="77777777" w:rsidTr="00B31BB1">
        <w:trPr>
          <w:cantSplit/>
        </w:trPr>
        <w:tc>
          <w:tcPr>
            <w:tcW w:w="1818" w:type="dxa"/>
          </w:tcPr>
          <w:p w14:paraId="2DCE8F43"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DASUO </w:t>
            </w:r>
            <w:r w:rsidRPr="00A03B1B">
              <w:rPr>
                <w:rFonts w:eastAsia="SimSun"/>
                <w:i/>
                <w:iCs/>
                <w:sz w:val="20"/>
                <w:szCs w:val="20"/>
                <w:vertAlign w:val="subscript"/>
              </w:rPr>
              <w:t>q, p, r</w:t>
            </w:r>
          </w:p>
        </w:tc>
        <w:tc>
          <w:tcPr>
            <w:tcW w:w="900" w:type="dxa"/>
          </w:tcPr>
          <w:p w14:paraId="685AC08C" w14:textId="77777777" w:rsidR="00A03B1B" w:rsidRPr="00A03B1B" w:rsidRDefault="00A03B1B" w:rsidP="00A03B1B">
            <w:pPr>
              <w:spacing w:after="60"/>
              <w:rPr>
                <w:rFonts w:eastAsia="SimSun"/>
                <w:iCs/>
                <w:sz w:val="20"/>
                <w:szCs w:val="20"/>
              </w:rPr>
            </w:pPr>
            <w:r w:rsidRPr="00A03B1B">
              <w:rPr>
                <w:rFonts w:eastAsia="SimSun"/>
                <w:iCs/>
                <w:sz w:val="20"/>
                <w:szCs w:val="20"/>
              </w:rPr>
              <w:t>$/start</w:t>
            </w:r>
          </w:p>
        </w:tc>
        <w:tc>
          <w:tcPr>
            <w:tcW w:w="6790" w:type="dxa"/>
          </w:tcPr>
          <w:p w14:paraId="7C99B870" w14:textId="77777777" w:rsidR="00A03B1B" w:rsidRPr="00A03B1B" w:rsidRDefault="00A03B1B" w:rsidP="00A03B1B">
            <w:pPr>
              <w:spacing w:after="60"/>
              <w:rPr>
                <w:rFonts w:eastAsia="SimSun"/>
                <w:iCs/>
                <w:sz w:val="20"/>
                <w:szCs w:val="20"/>
              </w:rPr>
            </w:pPr>
            <w:r w:rsidRPr="00A03B1B">
              <w:rPr>
                <w:rFonts w:eastAsia="SimSun"/>
                <w:i/>
                <w:iCs/>
                <w:sz w:val="20"/>
                <w:szCs w:val="20"/>
              </w:rPr>
              <w:t>Day-Ahead Startup Offer per QSE per Settlement Point per Resource</w:t>
            </w:r>
            <w:r w:rsidRPr="00A03B1B">
              <w:rPr>
                <w:rFonts w:eastAsia="SimSun"/>
                <w:iCs/>
                <w:sz w:val="20"/>
                <w:szCs w:val="20"/>
              </w:rPr>
              <w:t xml:space="preserve">—The Startup Offer included in the Three-Part Supply Offer submitted in the DAM associated with Resource </w:t>
            </w:r>
            <w:proofErr w:type="spellStart"/>
            <w:r w:rsidRPr="00A03B1B">
              <w:rPr>
                <w:rFonts w:eastAsia="SimSun"/>
                <w:i/>
                <w:iCs/>
                <w:sz w:val="20"/>
                <w:szCs w:val="20"/>
              </w:rPr>
              <w:t>r</w:t>
            </w:r>
            <w:r w:rsidRPr="00A03B1B">
              <w:rPr>
                <w:rFonts w:eastAsia="SimSun"/>
                <w:iCs/>
                <w:sz w:val="20"/>
                <w:szCs w:val="20"/>
              </w:rPr>
              <w:t xml:space="preserve"> at</w:t>
            </w:r>
            <w:proofErr w:type="spellEnd"/>
            <w:r w:rsidRPr="00A03B1B">
              <w:rPr>
                <w:rFonts w:eastAsia="SimSun"/>
                <w:iCs/>
                <w:sz w:val="20"/>
                <w:szCs w:val="20"/>
              </w:rPr>
              <w:t xml:space="preserve">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first hour of the DAM-commitment period.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6F44CD09" w14:textId="77777777" w:rsidTr="00B31BB1">
        <w:trPr>
          <w:cantSplit/>
        </w:trPr>
        <w:tc>
          <w:tcPr>
            <w:tcW w:w="1818" w:type="dxa"/>
          </w:tcPr>
          <w:p w14:paraId="76F2C256" w14:textId="77777777" w:rsidR="00A03B1B" w:rsidRPr="00A03B1B" w:rsidRDefault="00A03B1B" w:rsidP="00A03B1B">
            <w:pPr>
              <w:spacing w:after="60"/>
              <w:rPr>
                <w:rFonts w:eastAsia="SimSun"/>
                <w:iCs/>
                <w:sz w:val="20"/>
                <w:szCs w:val="20"/>
              </w:rPr>
            </w:pPr>
            <w:r w:rsidRPr="00A03B1B">
              <w:rPr>
                <w:rFonts w:eastAsia="SimSun"/>
                <w:iCs/>
                <w:sz w:val="20"/>
                <w:szCs w:val="20"/>
              </w:rPr>
              <w:t>AGRRATIO</w:t>
            </w:r>
            <w:r w:rsidRPr="00A03B1B">
              <w:rPr>
                <w:rFonts w:eastAsia="SimSun"/>
                <w:i/>
                <w:iCs/>
                <w:sz w:val="20"/>
                <w:szCs w:val="20"/>
                <w:vertAlign w:val="subscript"/>
                <w:lang w:val="pt-BR"/>
              </w:rPr>
              <w:t xml:space="preserve"> </w:t>
            </w:r>
            <w:r w:rsidRPr="00A03B1B">
              <w:rPr>
                <w:rFonts w:eastAsia="SimSun"/>
                <w:i/>
                <w:iCs/>
                <w:sz w:val="20"/>
                <w:szCs w:val="20"/>
                <w:vertAlign w:val="subscript"/>
              </w:rPr>
              <w:t>q, p, r</w:t>
            </w:r>
          </w:p>
        </w:tc>
        <w:tc>
          <w:tcPr>
            <w:tcW w:w="900" w:type="dxa"/>
          </w:tcPr>
          <w:p w14:paraId="5A164BAF"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24626EE3" w14:textId="77777777" w:rsidR="00A03B1B" w:rsidRPr="00A03B1B" w:rsidRDefault="00A03B1B" w:rsidP="00A03B1B">
            <w:pPr>
              <w:spacing w:after="60"/>
              <w:rPr>
                <w:rFonts w:eastAsia="SimSun"/>
                <w:i/>
                <w:iCs/>
                <w:sz w:val="20"/>
                <w:szCs w:val="20"/>
              </w:rPr>
            </w:pPr>
            <w:r w:rsidRPr="00A03B1B">
              <w:rPr>
                <w:rFonts w:eastAsia="SimSun"/>
                <w:i/>
                <w:iCs/>
                <w:sz w:val="20"/>
                <w:szCs w:val="20"/>
              </w:rPr>
              <w:t>Aggregate Generation Resource Ratio per QSE per Settlement Point per Aggregate Generation Resource</w:t>
            </w:r>
            <w:r w:rsidRPr="00A03B1B">
              <w:rPr>
                <w:rFonts w:eastAsia="SimSun"/>
                <w:iCs/>
                <w:sz w:val="20"/>
                <w:szCs w:val="20"/>
              </w:rPr>
              <w:t>—A value which represents the ratio of the maximum number of generators online in an hour, as indicated by telemetry, compared to the total number of generators registered to th</w:t>
            </w:r>
            <w:r w:rsidRPr="00A03B1B">
              <w:rPr>
                <w:rFonts w:eastAsia="SimSun"/>
                <w:sz w:val="20"/>
                <w:szCs w:val="20"/>
              </w:rPr>
              <w:t>e AGR and used in the approved v</w:t>
            </w:r>
            <w:r w:rsidRPr="00A03B1B">
              <w:rPr>
                <w:rFonts w:eastAsia="SimSun"/>
                <w:iCs/>
                <w:sz w:val="20"/>
                <w:szCs w:val="20"/>
              </w:rPr>
              <w:t xml:space="preserve">erifiable </w:t>
            </w:r>
            <w:r w:rsidRPr="00A03B1B">
              <w:rPr>
                <w:rFonts w:eastAsia="SimSun"/>
                <w:sz w:val="20"/>
                <w:szCs w:val="20"/>
              </w:rPr>
              <w:t>c</w:t>
            </w:r>
            <w:r w:rsidRPr="00A03B1B">
              <w:rPr>
                <w:rFonts w:eastAsia="SimSun"/>
                <w:iCs/>
                <w:sz w:val="20"/>
                <w:szCs w:val="20"/>
              </w:rPr>
              <w:t xml:space="preserve">ost for the </w:t>
            </w:r>
            <w:r w:rsidRPr="00A03B1B">
              <w:rPr>
                <w:rFonts w:eastAsia="SimSun"/>
                <w:sz w:val="20"/>
                <w:szCs w:val="20"/>
              </w:rPr>
              <w:t>AGR</w:t>
            </w:r>
            <w:r w:rsidRPr="00A03B1B">
              <w:rPr>
                <w:rFonts w:eastAsia="SimSun"/>
                <w:iCs/>
                <w:sz w:val="20"/>
                <w:szCs w:val="20"/>
              </w:rPr>
              <w:t>.  The value is only applicable if the Resource is an AGR.</w:t>
            </w:r>
          </w:p>
        </w:tc>
      </w:tr>
      <w:tr w:rsidR="00A03B1B" w:rsidRPr="00A03B1B" w14:paraId="1505D37B" w14:textId="77777777" w:rsidTr="00B31BB1">
        <w:trPr>
          <w:cantSplit/>
        </w:trPr>
        <w:tc>
          <w:tcPr>
            <w:tcW w:w="1818" w:type="dxa"/>
          </w:tcPr>
          <w:p w14:paraId="3D7AB28E" w14:textId="77777777" w:rsidR="00A03B1B" w:rsidRPr="00A03B1B" w:rsidRDefault="00A03B1B" w:rsidP="00A03B1B">
            <w:pPr>
              <w:spacing w:after="60"/>
              <w:rPr>
                <w:rFonts w:eastAsia="SimSun"/>
                <w:iCs/>
                <w:sz w:val="20"/>
                <w:szCs w:val="20"/>
              </w:rPr>
            </w:pPr>
            <w:r w:rsidRPr="00A03B1B">
              <w:rPr>
                <w:rFonts w:eastAsia="SimSun"/>
                <w:iCs/>
                <w:sz w:val="20"/>
                <w:szCs w:val="20"/>
              </w:rPr>
              <w:t>AGRMAXON</w:t>
            </w:r>
            <w:r w:rsidRPr="00A03B1B">
              <w:rPr>
                <w:rFonts w:eastAsia="SimSun"/>
                <w:i/>
                <w:iCs/>
                <w:sz w:val="20"/>
                <w:szCs w:val="20"/>
                <w:vertAlign w:val="subscript"/>
                <w:lang w:val="pt-BR"/>
              </w:rPr>
              <w:t xml:space="preserve"> </w:t>
            </w:r>
            <w:r w:rsidRPr="00A03B1B">
              <w:rPr>
                <w:rFonts w:eastAsia="SimSun"/>
                <w:i/>
                <w:iCs/>
                <w:sz w:val="20"/>
                <w:szCs w:val="20"/>
                <w:vertAlign w:val="subscript"/>
              </w:rPr>
              <w:t>q, p, r</w:t>
            </w:r>
          </w:p>
        </w:tc>
        <w:tc>
          <w:tcPr>
            <w:tcW w:w="900" w:type="dxa"/>
          </w:tcPr>
          <w:p w14:paraId="2720B4CC"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2CC4CD54" w14:textId="77777777" w:rsidR="00A03B1B" w:rsidRPr="00A03B1B" w:rsidRDefault="00A03B1B" w:rsidP="00A03B1B">
            <w:pPr>
              <w:spacing w:after="60"/>
              <w:rPr>
                <w:rFonts w:eastAsia="SimSun"/>
                <w:iCs/>
                <w:sz w:val="20"/>
                <w:szCs w:val="20"/>
              </w:rPr>
            </w:pPr>
            <w:r w:rsidRPr="00A03B1B">
              <w:rPr>
                <w:rFonts w:eastAsia="SimSun"/>
                <w:i/>
                <w:iCs/>
                <w:sz w:val="20"/>
                <w:szCs w:val="20"/>
              </w:rPr>
              <w:t>Aggregate Generation Resource Maximum Online per QSE per Settlement Point per Aggregate Generation Resource</w:t>
            </w:r>
            <w:r w:rsidRPr="00A03B1B">
              <w:rPr>
                <w:rFonts w:eastAsia="SimSun"/>
                <w:iCs/>
                <w:sz w:val="20"/>
                <w:szCs w:val="20"/>
              </w:rPr>
              <w:t>—</w:t>
            </w:r>
            <w:r w:rsidRPr="00A03B1B">
              <w:rPr>
                <w:rFonts w:eastAsia="SimSun"/>
                <w:sz w:val="20"/>
                <w:szCs w:val="20"/>
              </w:rPr>
              <w:t>T</w:t>
            </w:r>
            <w:r w:rsidRPr="00A03B1B">
              <w:rPr>
                <w:rFonts w:eastAsia="SimSun"/>
                <w:iCs/>
                <w:sz w:val="20"/>
                <w:szCs w:val="20"/>
              </w:rPr>
              <w:t>he maximum number of generators online during an hour, as indicated by telemetry. The value is only applicable if the Resource is an AGR.</w:t>
            </w:r>
          </w:p>
        </w:tc>
      </w:tr>
      <w:tr w:rsidR="00A03B1B" w:rsidRPr="00A03B1B" w14:paraId="7C75C73E" w14:textId="77777777" w:rsidTr="00B31BB1">
        <w:tc>
          <w:tcPr>
            <w:tcW w:w="1818" w:type="dxa"/>
          </w:tcPr>
          <w:p w14:paraId="1B8EBF7F" w14:textId="77777777" w:rsidR="00A03B1B" w:rsidRPr="00A03B1B" w:rsidRDefault="00A03B1B" w:rsidP="00A03B1B">
            <w:pPr>
              <w:spacing w:after="60"/>
              <w:rPr>
                <w:rFonts w:eastAsia="SimSun"/>
                <w:iCs/>
                <w:sz w:val="20"/>
                <w:szCs w:val="20"/>
                <w:lang w:val="pt-BR"/>
              </w:rPr>
            </w:pPr>
            <w:r w:rsidRPr="00A03B1B">
              <w:rPr>
                <w:rFonts w:eastAsia="SimSun"/>
                <w:iCs/>
                <w:sz w:val="20"/>
                <w:szCs w:val="20"/>
              </w:rPr>
              <w:t>AGRTOT</w:t>
            </w:r>
            <w:r w:rsidRPr="00A03B1B">
              <w:rPr>
                <w:rFonts w:eastAsia="SimSun"/>
                <w:i/>
                <w:iCs/>
                <w:sz w:val="20"/>
                <w:szCs w:val="20"/>
                <w:vertAlign w:val="subscript"/>
                <w:lang w:val="pt-BR"/>
              </w:rPr>
              <w:t xml:space="preserve"> </w:t>
            </w:r>
            <w:r w:rsidRPr="00A03B1B">
              <w:rPr>
                <w:rFonts w:eastAsia="SimSun"/>
                <w:i/>
                <w:iCs/>
                <w:sz w:val="20"/>
                <w:szCs w:val="20"/>
                <w:vertAlign w:val="subscript"/>
              </w:rPr>
              <w:t>q, p, r</w:t>
            </w:r>
          </w:p>
        </w:tc>
        <w:tc>
          <w:tcPr>
            <w:tcW w:w="900" w:type="dxa"/>
          </w:tcPr>
          <w:p w14:paraId="4E552C40"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348F672C" w14:textId="77777777" w:rsidR="00A03B1B" w:rsidRPr="00A03B1B" w:rsidRDefault="00A03B1B" w:rsidP="00A03B1B">
            <w:pPr>
              <w:spacing w:after="60"/>
              <w:rPr>
                <w:rFonts w:eastAsia="SimSun"/>
                <w:iCs/>
                <w:sz w:val="20"/>
                <w:szCs w:val="20"/>
              </w:rPr>
            </w:pPr>
            <w:r w:rsidRPr="00A03B1B">
              <w:rPr>
                <w:rFonts w:eastAsia="SimSun"/>
                <w:i/>
                <w:iCs/>
                <w:sz w:val="20"/>
                <w:szCs w:val="20"/>
              </w:rPr>
              <w:t>Aggregate Generation Resource Total per QSE per Settlement Point per Aggregate Generation Resource</w:t>
            </w:r>
            <w:r w:rsidRPr="00A03B1B">
              <w:rPr>
                <w:rFonts w:eastAsia="SimSun"/>
                <w:iCs/>
                <w:sz w:val="20"/>
                <w:szCs w:val="20"/>
              </w:rPr>
              <w:t>—The total number of generators registered to the AGR and used in the approved verifiable cost for the AGR.  The value is only applicable if the Resource is an AGR.</w:t>
            </w:r>
          </w:p>
        </w:tc>
      </w:tr>
      <w:tr w:rsidR="00A03B1B" w:rsidRPr="00A03B1B" w14:paraId="5BE10578" w14:textId="77777777" w:rsidTr="00B31BB1">
        <w:trPr>
          <w:cantSplit/>
        </w:trPr>
        <w:tc>
          <w:tcPr>
            <w:tcW w:w="1818" w:type="dxa"/>
          </w:tcPr>
          <w:p w14:paraId="4D698192"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DAMEO </w:t>
            </w:r>
            <w:r w:rsidRPr="00A03B1B">
              <w:rPr>
                <w:rFonts w:eastAsia="SimSun"/>
                <w:i/>
                <w:iCs/>
                <w:sz w:val="20"/>
                <w:szCs w:val="20"/>
                <w:vertAlign w:val="subscript"/>
              </w:rPr>
              <w:t>q, p, r, h</w:t>
            </w:r>
          </w:p>
        </w:tc>
        <w:tc>
          <w:tcPr>
            <w:tcW w:w="900" w:type="dxa"/>
          </w:tcPr>
          <w:p w14:paraId="639C952E" w14:textId="77777777" w:rsidR="00A03B1B" w:rsidRPr="00A03B1B" w:rsidRDefault="00A03B1B" w:rsidP="00A03B1B">
            <w:pPr>
              <w:spacing w:after="60"/>
              <w:rPr>
                <w:rFonts w:eastAsia="SimSun"/>
                <w:iCs/>
                <w:sz w:val="20"/>
                <w:szCs w:val="20"/>
              </w:rPr>
            </w:pPr>
            <w:r w:rsidRPr="00A03B1B">
              <w:rPr>
                <w:rFonts w:eastAsia="SimSun"/>
                <w:iCs/>
                <w:sz w:val="20"/>
                <w:szCs w:val="20"/>
              </w:rPr>
              <w:t>$/MWh</w:t>
            </w:r>
          </w:p>
        </w:tc>
        <w:tc>
          <w:tcPr>
            <w:tcW w:w="6790" w:type="dxa"/>
          </w:tcPr>
          <w:p w14:paraId="0913E912" w14:textId="77777777" w:rsidR="00A03B1B" w:rsidRPr="00A03B1B" w:rsidRDefault="00A03B1B" w:rsidP="00A03B1B">
            <w:pPr>
              <w:spacing w:after="60"/>
              <w:rPr>
                <w:rFonts w:eastAsia="SimSun"/>
                <w:i/>
                <w:iCs/>
                <w:sz w:val="20"/>
                <w:szCs w:val="20"/>
              </w:rPr>
            </w:pPr>
            <w:r w:rsidRPr="00A03B1B">
              <w:rPr>
                <w:rFonts w:eastAsia="SimSun"/>
                <w:i/>
                <w:iCs/>
                <w:sz w:val="20"/>
                <w:szCs w:val="20"/>
              </w:rPr>
              <w:t>Day-Ahead Minimum-Energy Offer per QSE per Settlement Point per Resource per hour</w:t>
            </w:r>
            <w:r w:rsidRPr="00A03B1B">
              <w:rPr>
                <w:rFonts w:eastAsia="SimSun"/>
                <w:iCs/>
                <w:sz w:val="20"/>
                <w:szCs w:val="20"/>
              </w:rPr>
              <w:t xml:space="preserve">—The Minimum-Energy Offer included in the Three-Part Supply Offer submitted in the DAM associated with Resource </w:t>
            </w:r>
            <w:proofErr w:type="spellStart"/>
            <w:r w:rsidRPr="00A03B1B">
              <w:rPr>
                <w:rFonts w:eastAsia="SimSun"/>
                <w:i/>
                <w:iCs/>
                <w:sz w:val="20"/>
                <w:szCs w:val="20"/>
              </w:rPr>
              <w:t>r</w:t>
            </w:r>
            <w:r w:rsidRPr="00A03B1B">
              <w:rPr>
                <w:rFonts w:eastAsia="SimSun"/>
                <w:iCs/>
                <w:sz w:val="20"/>
                <w:szCs w:val="20"/>
              </w:rPr>
              <w:t xml:space="preserve"> at</w:t>
            </w:r>
            <w:proofErr w:type="spellEnd"/>
            <w:r w:rsidRPr="00A03B1B">
              <w:rPr>
                <w:rFonts w:eastAsia="SimSun"/>
                <w:iCs/>
                <w:sz w:val="20"/>
                <w:szCs w:val="20"/>
              </w:rPr>
              <w:t xml:space="preserve">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067EA7A9" w14:textId="77777777" w:rsidTr="00B31BB1">
        <w:trPr>
          <w:cantSplit/>
        </w:trPr>
        <w:tc>
          <w:tcPr>
            <w:tcW w:w="1818" w:type="dxa"/>
          </w:tcPr>
          <w:p w14:paraId="629BB3B1" w14:textId="77777777" w:rsidR="00A03B1B" w:rsidRPr="00A03B1B" w:rsidRDefault="00A03B1B" w:rsidP="00A03B1B">
            <w:pPr>
              <w:spacing w:after="60"/>
              <w:rPr>
                <w:rFonts w:eastAsia="SimSun"/>
                <w:iCs/>
                <w:sz w:val="20"/>
                <w:szCs w:val="20"/>
              </w:rPr>
            </w:pPr>
            <w:r w:rsidRPr="00A03B1B">
              <w:rPr>
                <w:rFonts w:eastAsia="SimSun"/>
                <w:iCs/>
                <w:sz w:val="20"/>
                <w:szCs w:val="20"/>
              </w:rPr>
              <w:lastRenderedPageBreak/>
              <w:t xml:space="preserve">DALSL </w:t>
            </w:r>
            <w:r w:rsidRPr="00A03B1B">
              <w:rPr>
                <w:rFonts w:eastAsia="SimSun"/>
                <w:i/>
                <w:iCs/>
                <w:sz w:val="20"/>
                <w:szCs w:val="20"/>
                <w:vertAlign w:val="subscript"/>
              </w:rPr>
              <w:t>q, p, r, h</w:t>
            </w:r>
          </w:p>
        </w:tc>
        <w:tc>
          <w:tcPr>
            <w:tcW w:w="900" w:type="dxa"/>
          </w:tcPr>
          <w:p w14:paraId="0A498B1C" w14:textId="77777777" w:rsidR="00A03B1B" w:rsidRPr="00A03B1B" w:rsidRDefault="00A03B1B" w:rsidP="00A03B1B">
            <w:pPr>
              <w:spacing w:after="60"/>
              <w:rPr>
                <w:rFonts w:eastAsia="SimSun"/>
                <w:iCs/>
                <w:sz w:val="20"/>
                <w:szCs w:val="20"/>
              </w:rPr>
            </w:pPr>
            <w:r w:rsidRPr="00A03B1B">
              <w:rPr>
                <w:rFonts w:eastAsia="SimSun"/>
                <w:iCs/>
                <w:sz w:val="20"/>
                <w:szCs w:val="20"/>
              </w:rPr>
              <w:t>MW</w:t>
            </w:r>
          </w:p>
        </w:tc>
        <w:tc>
          <w:tcPr>
            <w:tcW w:w="6790" w:type="dxa"/>
          </w:tcPr>
          <w:p w14:paraId="426A63AC" w14:textId="77777777" w:rsidR="00A03B1B" w:rsidRPr="00A03B1B" w:rsidRDefault="00A03B1B" w:rsidP="00A03B1B">
            <w:pPr>
              <w:spacing w:after="60"/>
              <w:rPr>
                <w:rFonts w:eastAsia="SimSun"/>
                <w:iCs/>
                <w:sz w:val="20"/>
                <w:szCs w:val="20"/>
              </w:rPr>
            </w:pPr>
            <w:r w:rsidRPr="00A03B1B">
              <w:rPr>
                <w:rFonts w:eastAsia="SimSun"/>
                <w:i/>
                <w:iCs/>
                <w:sz w:val="20"/>
                <w:szCs w:val="20"/>
              </w:rPr>
              <w:t xml:space="preserve">Day-Ahead Low Sustained Limit per QSE per Settlement Point per Resource per </w:t>
            </w:r>
            <w:proofErr w:type="spellStart"/>
            <w:r w:rsidRPr="00A03B1B">
              <w:rPr>
                <w:rFonts w:eastAsia="SimSun"/>
                <w:i/>
                <w:iCs/>
                <w:sz w:val="20"/>
                <w:szCs w:val="20"/>
              </w:rPr>
              <w:t>hour</w:t>
            </w:r>
            <w:r w:rsidRPr="00A03B1B">
              <w:rPr>
                <w:rFonts w:ascii="Symbol" w:eastAsia="Symbol" w:hAnsi="Symbol" w:cs="Symbol"/>
                <w:iCs/>
                <w:sz w:val="20"/>
                <w:szCs w:val="20"/>
              </w:rPr>
              <w:t>¾</w:t>
            </w:r>
            <w:r w:rsidRPr="00A03B1B">
              <w:rPr>
                <w:rFonts w:eastAsia="SimSun"/>
                <w:iCs/>
                <w:sz w:val="20"/>
                <w:szCs w:val="20"/>
              </w:rPr>
              <w:t>The</w:t>
            </w:r>
            <w:proofErr w:type="spellEnd"/>
            <w:r w:rsidRPr="00A03B1B">
              <w:rPr>
                <w:rFonts w:eastAsia="SimSun"/>
                <w:iCs/>
                <w:sz w:val="20"/>
                <w:szCs w:val="20"/>
              </w:rPr>
              <w:t xml:space="preserve"> Low Sustained Limit (LSL) of Resource </w:t>
            </w:r>
            <w:proofErr w:type="spellStart"/>
            <w:r w:rsidRPr="00A03B1B">
              <w:rPr>
                <w:rFonts w:eastAsia="SimSun"/>
                <w:i/>
                <w:iCs/>
                <w:sz w:val="20"/>
                <w:szCs w:val="20"/>
              </w:rPr>
              <w:t>r</w:t>
            </w:r>
            <w:r w:rsidRPr="00A03B1B">
              <w:rPr>
                <w:rFonts w:eastAsia="SimSun"/>
                <w:iCs/>
                <w:sz w:val="20"/>
                <w:szCs w:val="20"/>
              </w:rPr>
              <w:t xml:space="preserve"> at</w:t>
            </w:r>
            <w:proofErr w:type="spellEnd"/>
            <w:r w:rsidRPr="00A03B1B">
              <w:rPr>
                <w:rFonts w:eastAsia="SimSun"/>
                <w:iCs/>
                <w:sz w:val="20"/>
                <w:szCs w:val="20"/>
              </w:rPr>
              <w:t xml:space="preserve">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hour </w:t>
            </w:r>
            <w:r w:rsidRPr="00A03B1B">
              <w:rPr>
                <w:rFonts w:eastAsia="SimSun"/>
                <w:i/>
                <w:iCs/>
                <w:sz w:val="20"/>
                <w:szCs w:val="20"/>
              </w:rPr>
              <w:t xml:space="preserve">h </w:t>
            </w:r>
            <w:r w:rsidRPr="00A03B1B">
              <w:rPr>
                <w:rFonts w:eastAsia="SimSun"/>
                <w:iCs/>
                <w:sz w:val="20"/>
                <w:szCs w:val="20"/>
              </w:rPr>
              <w:t xml:space="preserve">as seen in the 1000 Day-Ahead snapshot.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5D67A4E6" w14:textId="77777777" w:rsidTr="00B31BB1">
        <w:tc>
          <w:tcPr>
            <w:tcW w:w="1818" w:type="dxa"/>
          </w:tcPr>
          <w:p w14:paraId="43F2C0A2" w14:textId="77777777" w:rsidR="00A03B1B" w:rsidRPr="00A03B1B" w:rsidRDefault="00A03B1B" w:rsidP="00A03B1B">
            <w:pPr>
              <w:spacing w:after="60"/>
              <w:rPr>
                <w:rFonts w:eastAsia="SimSun"/>
                <w:iCs/>
                <w:sz w:val="20"/>
                <w:szCs w:val="20"/>
                <w:lang w:val="pt-BR"/>
              </w:rPr>
            </w:pPr>
            <w:r w:rsidRPr="00A03B1B">
              <w:rPr>
                <w:rFonts w:eastAsia="SimSun"/>
                <w:iCs/>
                <w:sz w:val="20"/>
                <w:szCs w:val="20"/>
                <w:lang w:val="pt-BR"/>
              </w:rPr>
              <w:t xml:space="preserve">DAAIEC </w:t>
            </w:r>
            <w:r w:rsidRPr="00A03B1B">
              <w:rPr>
                <w:rFonts w:eastAsia="SimSun"/>
                <w:i/>
                <w:iCs/>
                <w:sz w:val="20"/>
                <w:szCs w:val="20"/>
                <w:vertAlign w:val="subscript"/>
                <w:lang w:val="pt-BR"/>
              </w:rPr>
              <w:t>q, p, r h</w:t>
            </w:r>
          </w:p>
        </w:tc>
        <w:tc>
          <w:tcPr>
            <w:tcW w:w="900" w:type="dxa"/>
          </w:tcPr>
          <w:p w14:paraId="52D4D035" w14:textId="77777777" w:rsidR="00A03B1B" w:rsidRPr="00A03B1B" w:rsidRDefault="00A03B1B" w:rsidP="00A03B1B">
            <w:pPr>
              <w:spacing w:after="60"/>
              <w:rPr>
                <w:rFonts w:eastAsia="SimSun"/>
                <w:iCs/>
                <w:sz w:val="20"/>
                <w:szCs w:val="20"/>
              </w:rPr>
            </w:pPr>
            <w:r w:rsidRPr="00A03B1B">
              <w:rPr>
                <w:rFonts w:eastAsia="SimSun"/>
                <w:iCs/>
                <w:sz w:val="20"/>
                <w:szCs w:val="20"/>
              </w:rPr>
              <w:t>$/MWh</w:t>
            </w:r>
          </w:p>
        </w:tc>
        <w:tc>
          <w:tcPr>
            <w:tcW w:w="6790" w:type="dxa"/>
          </w:tcPr>
          <w:p w14:paraId="4944546D" w14:textId="77777777" w:rsidR="00A03B1B" w:rsidRPr="00A03B1B" w:rsidRDefault="00A03B1B" w:rsidP="00A03B1B">
            <w:pPr>
              <w:spacing w:after="60"/>
              <w:rPr>
                <w:rFonts w:eastAsia="SimSun"/>
                <w:iCs/>
                <w:sz w:val="20"/>
                <w:szCs w:val="20"/>
              </w:rPr>
            </w:pPr>
            <w:r w:rsidRPr="00A03B1B">
              <w:rPr>
                <w:rFonts w:eastAsia="SimSun"/>
                <w:i/>
                <w:iCs/>
                <w:sz w:val="20"/>
                <w:szCs w:val="20"/>
              </w:rPr>
              <w:t>Day-Ahead Average Incremental Energy Cost per QSE per Settlement Point per Resource per hour</w:t>
            </w:r>
            <w:r w:rsidRPr="00A03B1B">
              <w:rPr>
                <w:rFonts w:eastAsia="SimSun"/>
                <w:iCs/>
                <w:sz w:val="20"/>
                <w:szCs w:val="20"/>
              </w:rPr>
              <w:sym w:font="Symbol" w:char="F0BE"/>
            </w:r>
            <w:r w:rsidRPr="00A03B1B">
              <w:rPr>
                <w:rFonts w:eastAsia="SimSun"/>
                <w:iCs/>
                <w:sz w:val="20"/>
                <w:szCs w:val="20"/>
              </w:rPr>
              <w:t xml:space="preserve">The average incremental energy cost, calculated according to the Energy Offer Curve capped by the generic energy price and the Day-Ahead System-Wide Offer Cap (DASWCAP), for the output levels between the DAESR and the LSL of Resource </w:t>
            </w:r>
            <w:proofErr w:type="spellStart"/>
            <w:r w:rsidRPr="00A03B1B">
              <w:rPr>
                <w:rFonts w:eastAsia="SimSun"/>
                <w:i/>
                <w:iCs/>
                <w:sz w:val="20"/>
                <w:szCs w:val="20"/>
              </w:rPr>
              <w:t>r</w:t>
            </w:r>
            <w:r w:rsidRPr="00A03B1B">
              <w:rPr>
                <w:rFonts w:eastAsia="SimSun"/>
                <w:iCs/>
                <w:sz w:val="20"/>
                <w:szCs w:val="20"/>
              </w:rPr>
              <w:t xml:space="preserve"> at</w:t>
            </w:r>
            <w:proofErr w:type="spellEnd"/>
            <w:r w:rsidRPr="00A03B1B">
              <w:rPr>
                <w:rFonts w:eastAsia="SimSun"/>
                <w:iCs/>
                <w:sz w:val="20"/>
                <w:szCs w:val="20"/>
              </w:rPr>
              <w:t xml:space="preserve"> Resource Node </w:t>
            </w:r>
            <w:r w:rsidRPr="00A03B1B">
              <w:rPr>
                <w:rFonts w:eastAsia="SimSun"/>
                <w:i/>
                <w:iCs/>
                <w:sz w:val="20"/>
                <w:szCs w:val="20"/>
              </w:rPr>
              <w:t>p</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hour </w:t>
            </w:r>
            <w:r w:rsidRPr="00A03B1B">
              <w:rPr>
                <w:rFonts w:eastAsia="SimSun"/>
                <w:i/>
                <w:iCs/>
                <w:sz w:val="20"/>
                <w:szCs w:val="20"/>
              </w:rPr>
              <w:t>h</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3B4F876C" w14:textId="77777777" w:rsidTr="00B31BB1">
        <w:trPr>
          <w:cantSplit/>
        </w:trPr>
        <w:tc>
          <w:tcPr>
            <w:tcW w:w="1818" w:type="dxa"/>
          </w:tcPr>
          <w:p w14:paraId="6C2DFA72" w14:textId="77777777" w:rsidR="00A03B1B" w:rsidRPr="00A03B1B" w:rsidRDefault="00A03B1B" w:rsidP="00A03B1B">
            <w:pPr>
              <w:spacing w:after="60"/>
              <w:rPr>
                <w:rFonts w:eastAsia="SimSun"/>
                <w:i/>
                <w:iCs/>
                <w:sz w:val="20"/>
                <w:szCs w:val="20"/>
              </w:rPr>
            </w:pPr>
            <w:r w:rsidRPr="00A03B1B">
              <w:rPr>
                <w:rFonts w:eastAsia="SimSun"/>
                <w:i/>
                <w:iCs/>
                <w:sz w:val="20"/>
                <w:szCs w:val="20"/>
              </w:rPr>
              <w:t>q</w:t>
            </w:r>
          </w:p>
        </w:tc>
        <w:tc>
          <w:tcPr>
            <w:tcW w:w="900" w:type="dxa"/>
          </w:tcPr>
          <w:p w14:paraId="3AEDE106"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52DE7586" w14:textId="77777777" w:rsidR="00A03B1B" w:rsidRPr="00A03B1B" w:rsidRDefault="00A03B1B" w:rsidP="00A03B1B">
            <w:pPr>
              <w:spacing w:after="60"/>
              <w:rPr>
                <w:rFonts w:eastAsia="SimSun"/>
                <w:iCs/>
                <w:sz w:val="20"/>
                <w:szCs w:val="20"/>
              </w:rPr>
            </w:pPr>
            <w:r w:rsidRPr="00A03B1B">
              <w:rPr>
                <w:rFonts w:eastAsia="SimSun"/>
                <w:iCs/>
                <w:sz w:val="20"/>
                <w:szCs w:val="20"/>
              </w:rPr>
              <w:t>A QSE.</w:t>
            </w:r>
          </w:p>
        </w:tc>
      </w:tr>
      <w:tr w:rsidR="00A03B1B" w:rsidRPr="00A03B1B" w14:paraId="6F993BFD" w14:textId="77777777" w:rsidTr="00B31BB1">
        <w:trPr>
          <w:cantSplit/>
        </w:trPr>
        <w:tc>
          <w:tcPr>
            <w:tcW w:w="1818" w:type="dxa"/>
          </w:tcPr>
          <w:p w14:paraId="750B09BB" w14:textId="77777777" w:rsidR="00A03B1B" w:rsidRPr="00A03B1B" w:rsidRDefault="00A03B1B" w:rsidP="00A03B1B">
            <w:pPr>
              <w:spacing w:after="60"/>
              <w:rPr>
                <w:rFonts w:eastAsia="SimSun"/>
                <w:i/>
                <w:iCs/>
                <w:sz w:val="20"/>
                <w:szCs w:val="20"/>
              </w:rPr>
            </w:pPr>
            <w:r w:rsidRPr="00A03B1B">
              <w:rPr>
                <w:rFonts w:eastAsia="SimSun"/>
                <w:i/>
                <w:iCs/>
                <w:sz w:val="20"/>
                <w:szCs w:val="20"/>
              </w:rPr>
              <w:t>p</w:t>
            </w:r>
          </w:p>
        </w:tc>
        <w:tc>
          <w:tcPr>
            <w:tcW w:w="900" w:type="dxa"/>
          </w:tcPr>
          <w:p w14:paraId="4381406C"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509141E1" w14:textId="77777777" w:rsidR="00A03B1B" w:rsidRPr="00A03B1B" w:rsidRDefault="00A03B1B" w:rsidP="00A03B1B">
            <w:pPr>
              <w:spacing w:after="60"/>
              <w:rPr>
                <w:rFonts w:eastAsia="SimSun"/>
                <w:iCs/>
                <w:sz w:val="20"/>
                <w:szCs w:val="20"/>
              </w:rPr>
            </w:pPr>
            <w:r w:rsidRPr="00A03B1B">
              <w:rPr>
                <w:rFonts w:eastAsia="SimSun"/>
                <w:iCs/>
                <w:sz w:val="20"/>
                <w:szCs w:val="20"/>
              </w:rPr>
              <w:t>A Resource Node Settlement Point.</w:t>
            </w:r>
          </w:p>
        </w:tc>
      </w:tr>
      <w:tr w:rsidR="00A03B1B" w:rsidRPr="00A03B1B" w14:paraId="6B5DE277" w14:textId="77777777" w:rsidTr="00B31BB1">
        <w:trPr>
          <w:cantSplit/>
        </w:trPr>
        <w:tc>
          <w:tcPr>
            <w:tcW w:w="1818" w:type="dxa"/>
          </w:tcPr>
          <w:p w14:paraId="649F3E49" w14:textId="77777777" w:rsidR="00A03B1B" w:rsidRPr="00A03B1B" w:rsidRDefault="00A03B1B" w:rsidP="00A03B1B">
            <w:pPr>
              <w:spacing w:after="60"/>
              <w:rPr>
                <w:rFonts w:eastAsia="SimSun"/>
                <w:i/>
                <w:iCs/>
                <w:sz w:val="20"/>
                <w:szCs w:val="20"/>
              </w:rPr>
            </w:pPr>
            <w:r w:rsidRPr="00A03B1B">
              <w:rPr>
                <w:rFonts w:eastAsia="SimSun"/>
                <w:i/>
                <w:iCs/>
                <w:sz w:val="20"/>
                <w:szCs w:val="20"/>
              </w:rPr>
              <w:t>r</w:t>
            </w:r>
          </w:p>
        </w:tc>
        <w:tc>
          <w:tcPr>
            <w:tcW w:w="900" w:type="dxa"/>
          </w:tcPr>
          <w:p w14:paraId="4C256D95"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52E9B8A8" w14:textId="77777777" w:rsidR="00A03B1B" w:rsidRPr="00A03B1B" w:rsidRDefault="00A03B1B" w:rsidP="00A03B1B">
            <w:pPr>
              <w:spacing w:after="60"/>
              <w:rPr>
                <w:rFonts w:eastAsia="SimSun"/>
                <w:iCs/>
                <w:sz w:val="20"/>
                <w:szCs w:val="20"/>
              </w:rPr>
            </w:pPr>
            <w:r w:rsidRPr="00A03B1B">
              <w:rPr>
                <w:rFonts w:eastAsia="SimSun"/>
                <w:iCs/>
                <w:sz w:val="20"/>
                <w:szCs w:val="20"/>
              </w:rPr>
              <w:t>A DAM-committed Generation Resource.</w:t>
            </w:r>
          </w:p>
        </w:tc>
      </w:tr>
      <w:tr w:rsidR="00A03B1B" w:rsidRPr="00A03B1B" w14:paraId="5AB83140" w14:textId="77777777" w:rsidTr="00B31BB1">
        <w:trPr>
          <w:cantSplit/>
        </w:trPr>
        <w:tc>
          <w:tcPr>
            <w:tcW w:w="1818" w:type="dxa"/>
          </w:tcPr>
          <w:p w14:paraId="0BC5DC7B" w14:textId="77777777" w:rsidR="00A03B1B" w:rsidRPr="00A03B1B" w:rsidRDefault="00A03B1B" w:rsidP="00A03B1B">
            <w:pPr>
              <w:spacing w:after="60"/>
              <w:rPr>
                <w:rFonts w:eastAsia="SimSun"/>
                <w:i/>
                <w:iCs/>
                <w:sz w:val="20"/>
                <w:szCs w:val="20"/>
              </w:rPr>
            </w:pPr>
            <w:r w:rsidRPr="00A03B1B">
              <w:rPr>
                <w:rFonts w:eastAsia="SimSun"/>
                <w:i/>
                <w:iCs/>
                <w:sz w:val="20"/>
                <w:szCs w:val="20"/>
              </w:rPr>
              <w:t>h</w:t>
            </w:r>
          </w:p>
        </w:tc>
        <w:tc>
          <w:tcPr>
            <w:tcW w:w="900" w:type="dxa"/>
          </w:tcPr>
          <w:p w14:paraId="40A807DE"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0942976F" w14:textId="77777777" w:rsidR="00A03B1B" w:rsidRPr="00A03B1B" w:rsidRDefault="00A03B1B" w:rsidP="00A03B1B">
            <w:pPr>
              <w:spacing w:after="60"/>
              <w:rPr>
                <w:rFonts w:eastAsia="SimSun"/>
                <w:iCs/>
                <w:sz w:val="20"/>
                <w:szCs w:val="20"/>
              </w:rPr>
            </w:pPr>
            <w:r w:rsidRPr="00A03B1B">
              <w:rPr>
                <w:rFonts w:eastAsia="SimSun"/>
                <w:iCs/>
                <w:sz w:val="20"/>
                <w:szCs w:val="20"/>
              </w:rPr>
              <w:t>An hour in the DAM-commitment period.</w:t>
            </w:r>
          </w:p>
        </w:tc>
      </w:tr>
      <w:tr w:rsidR="00A03B1B" w:rsidRPr="00A03B1B" w14:paraId="2C3BAD47" w14:textId="77777777" w:rsidTr="00B31BB1">
        <w:trPr>
          <w:cantSplit/>
        </w:trPr>
        <w:tc>
          <w:tcPr>
            <w:tcW w:w="1818" w:type="dxa"/>
          </w:tcPr>
          <w:p w14:paraId="6746395E" w14:textId="77777777" w:rsidR="00A03B1B" w:rsidRPr="00A03B1B" w:rsidRDefault="00A03B1B" w:rsidP="00A03B1B">
            <w:pPr>
              <w:spacing w:after="60"/>
              <w:rPr>
                <w:rFonts w:eastAsia="SimSun"/>
                <w:i/>
                <w:iCs/>
                <w:sz w:val="20"/>
                <w:szCs w:val="20"/>
              </w:rPr>
            </w:pPr>
            <w:r w:rsidRPr="00A03B1B">
              <w:rPr>
                <w:rFonts w:eastAsia="SimSun"/>
                <w:i/>
                <w:iCs/>
                <w:sz w:val="20"/>
                <w:szCs w:val="20"/>
              </w:rPr>
              <w:t>c</w:t>
            </w:r>
          </w:p>
        </w:tc>
        <w:tc>
          <w:tcPr>
            <w:tcW w:w="900" w:type="dxa"/>
          </w:tcPr>
          <w:p w14:paraId="0C13B22E"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6AA738D2" w14:textId="77777777" w:rsidR="00A03B1B" w:rsidRPr="00A03B1B" w:rsidRDefault="00A03B1B" w:rsidP="00A03B1B">
            <w:pPr>
              <w:spacing w:after="60"/>
              <w:rPr>
                <w:rFonts w:eastAsia="SimSun"/>
                <w:iCs/>
                <w:sz w:val="20"/>
                <w:szCs w:val="20"/>
              </w:rPr>
            </w:pPr>
            <w:r w:rsidRPr="00A03B1B">
              <w:rPr>
                <w:rFonts w:eastAsia="SimSun"/>
                <w:iCs/>
                <w:sz w:val="20"/>
                <w:szCs w:val="20"/>
              </w:rPr>
              <w:t>A contiguous block of DAM-committed hours.</w:t>
            </w:r>
          </w:p>
        </w:tc>
      </w:tr>
      <w:tr w:rsidR="00A03B1B" w:rsidRPr="00A03B1B" w14:paraId="4180D023" w14:textId="77777777" w:rsidTr="00B31BB1">
        <w:trPr>
          <w:cantSplit/>
        </w:trPr>
        <w:tc>
          <w:tcPr>
            <w:tcW w:w="1818" w:type="dxa"/>
          </w:tcPr>
          <w:p w14:paraId="0873403B" w14:textId="77777777" w:rsidR="00A03B1B" w:rsidRPr="00A03B1B" w:rsidRDefault="00A03B1B" w:rsidP="00A03B1B">
            <w:pPr>
              <w:spacing w:after="60"/>
              <w:rPr>
                <w:rFonts w:eastAsia="SimSun"/>
                <w:i/>
                <w:iCs/>
                <w:sz w:val="20"/>
                <w:szCs w:val="20"/>
              </w:rPr>
            </w:pPr>
            <w:proofErr w:type="spellStart"/>
            <w:r w:rsidRPr="00A03B1B">
              <w:rPr>
                <w:rFonts w:eastAsia="SimSun"/>
                <w:i/>
                <w:iCs/>
                <w:sz w:val="20"/>
                <w:szCs w:val="20"/>
              </w:rPr>
              <w:t>afterCCGR</w:t>
            </w:r>
            <w:proofErr w:type="spellEnd"/>
          </w:p>
        </w:tc>
        <w:tc>
          <w:tcPr>
            <w:tcW w:w="900" w:type="dxa"/>
          </w:tcPr>
          <w:p w14:paraId="4873DD31"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1FF97EC3" w14:textId="77777777" w:rsidR="00A03B1B" w:rsidRPr="00A03B1B" w:rsidRDefault="00A03B1B" w:rsidP="00A03B1B">
            <w:pPr>
              <w:spacing w:after="60"/>
              <w:rPr>
                <w:rFonts w:eastAsia="SimSun"/>
                <w:iCs/>
                <w:sz w:val="20"/>
                <w:szCs w:val="20"/>
              </w:rPr>
            </w:pPr>
            <w:r w:rsidRPr="00A03B1B">
              <w:rPr>
                <w:rFonts w:eastAsia="SimSun"/>
                <w:iCs/>
                <w:sz w:val="20"/>
                <w:szCs w:val="20"/>
              </w:rPr>
              <w:t>The Combined Cycle Generation Resource to which a Combined Cycle Train transitions.</w:t>
            </w:r>
          </w:p>
        </w:tc>
      </w:tr>
      <w:tr w:rsidR="00A03B1B" w:rsidRPr="00A03B1B" w14:paraId="3AD34EB0" w14:textId="77777777" w:rsidTr="00B31BB1">
        <w:trPr>
          <w:cantSplit/>
        </w:trPr>
        <w:tc>
          <w:tcPr>
            <w:tcW w:w="1818" w:type="dxa"/>
          </w:tcPr>
          <w:p w14:paraId="05BDABA1" w14:textId="77777777" w:rsidR="00A03B1B" w:rsidRPr="00A03B1B" w:rsidRDefault="00A03B1B" w:rsidP="00A03B1B">
            <w:pPr>
              <w:spacing w:after="60"/>
              <w:rPr>
                <w:rFonts w:eastAsia="SimSun"/>
                <w:i/>
                <w:iCs/>
                <w:sz w:val="20"/>
                <w:szCs w:val="20"/>
              </w:rPr>
            </w:pPr>
            <w:proofErr w:type="spellStart"/>
            <w:r w:rsidRPr="00A03B1B">
              <w:rPr>
                <w:rFonts w:eastAsia="SimSun"/>
                <w:i/>
                <w:iCs/>
                <w:sz w:val="20"/>
                <w:szCs w:val="20"/>
              </w:rPr>
              <w:t>beforeCCGR</w:t>
            </w:r>
            <w:proofErr w:type="spellEnd"/>
          </w:p>
        </w:tc>
        <w:tc>
          <w:tcPr>
            <w:tcW w:w="900" w:type="dxa"/>
          </w:tcPr>
          <w:p w14:paraId="586DFBF4"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6790" w:type="dxa"/>
          </w:tcPr>
          <w:p w14:paraId="0E67AFE3" w14:textId="77777777" w:rsidR="00A03B1B" w:rsidRPr="00A03B1B" w:rsidRDefault="00A03B1B" w:rsidP="00A03B1B">
            <w:pPr>
              <w:spacing w:after="60"/>
              <w:rPr>
                <w:rFonts w:eastAsia="SimSun"/>
                <w:iCs/>
                <w:sz w:val="20"/>
                <w:szCs w:val="20"/>
              </w:rPr>
            </w:pPr>
            <w:r w:rsidRPr="00A03B1B">
              <w:rPr>
                <w:rFonts w:eastAsia="SimSun"/>
                <w:iCs/>
                <w:sz w:val="20"/>
                <w:szCs w:val="20"/>
              </w:rPr>
              <w:t>The Combined Cycle Generation Resource from which a Combined Cycle Train transitions.</w:t>
            </w:r>
          </w:p>
        </w:tc>
      </w:tr>
    </w:tbl>
    <w:p w14:paraId="577E8AC1" w14:textId="77777777" w:rsidR="00A03B1B" w:rsidRPr="00A03B1B" w:rsidRDefault="00A03B1B" w:rsidP="00A03B1B">
      <w:pPr>
        <w:spacing w:before="240" w:after="240"/>
        <w:ind w:left="720" w:hanging="720"/>
        <w:rPr>
          <w:rFonts w:eastAsia="SimSun"/>
          <w:iCs/>
          <w:szCs w:val="20"/>
        </w:rPr>
      </w:pPr>
      <w:r w:rsidRPr="00A03B1B">
        <w:rPr>
          <w:rFonts w:eastAsia="SimSun"/>
          <w:iCs/>
          <w:szCs w:val="20"/>
        </w:rPr>
        <w:t>(8)</w:t>
      </w:r>
      <w:r w:rsidRPr="00A03B1B">
        <w:rPr>
          <w:rFonts w:eastAsia="SimSun"/>
          <w:iCs/>
          <w:szCs w:val="20"/>
        </w:rPr>
        <w:tab/>
        <w:t xml:space="preserve">The calculation of the Day-Ahead Average Incremental Energy Cost for each Resource for each hour is illustrated with the picture below, where </w:t>
      </w:r>
      <w:proofErr w:type="spellStart"/>
      <w:r w:rsidRPr="00A03B1B">
        <w:rPr>
          <w:rFonts w:eastAsia="SimSun"/>
          <w:iCs/>
          <w:szCs w:val="20"/>
        </w:rPr>
        <w:t>P</w:t>
      </w:r>
      <w:r w:rsidRPr="00A03B1B">
        <w:rPr>
          <w:rFonts w:eastAsia="SimSun"/>
          <w:iCs/>
          <w:szCs w:val="20"/>
          <w:vertAlign w:val="subscript"/>
        </w:rPr>
        <w:t>cap</w:t>
      </w:r>
      <w:proofErr w:type="spellEnd"/>
      <w:r w:rsidRPr="00A03B1B">
        <w:rPr>
          <w:rFonts w:eastAsia="SimSun"/>
          <w:iCs/>
          <w:szCs w:val="20"/>
        </w:rPr>
        <w:t xml:space="preserve"> is the Energy Offer Curve Cap.  The method to calculate such cost is described in Section 4.6.5, Calculation of “Average Incremental Energy Cost” </w:t>
      </w:r>
      <w:bookmarkStart w:id="244" w:name="OLE_LINK3"/>
      <w:r w:rsidRPr="00A03B1B">
        <w:rPr>
          <w:rFonts w:eastAsia="SimSun"/>
          <w:iCs/>
          <w:szCs w:val="20"/>
        </w:rPr>
        <w:t>(AIEC).</w:t>
      </w:r>
      <w:bookmarkEnd w:id="244"/>
    </w:p>
    <w:p w14:paraId="2C9DFFA2" w14:textId="74019C4C" w:rsidR="00A03B1B" w:rsidRPr="00A03B1B" w:rsidRDefault="00A03B1B" w:rsidP="00A03B1B">
      <w:r>
        <w:rPr>
          <w:noProof/>
        </w:rPr>
        <mc:AlternateContent>
          <mc:Choice Requires="wps">
            <w:drawing>
              <wp:anchor distT="0" distB="0" distL="114300" distR="114300" simplePos="0" relativeHeight="251671552" behindDoc="0" locked="0" layoutInCell="1" allowOverlap="1" wp14:anchorId="1CFA400C" wp14:editId="00847177">
                <wp:simplePos x="0" y="0"/>
                <wp:positionH relativeFrom="column">
                  <wp:posOffset>-10160</wp:posOffset>
                </wp:positionH>
                <wp:positionV relativeFrom="paragraph">
                  <wp:posOffset>1270</wp:posOffset>
                </wp:positionV>
                <wp:extent cx="431800" cy="2400300"/>
                <wp:effectExtent l="0" t="0" r="0" b="0"/>
                <wp:wrapNone/>
                <wp:docPr id="198001949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2400300"/>
                        </a:xfrm>
                        <a:prstGeom prst="rect">
                          <a:avLst/>
                        </a:prstGeom>
                        <a:noFill/>
                        <a:ln>
                          <a:noFill/>
                        </a:ln>
                      </wps:spPr>
                      <wps:txbx>
                        <w:txbxContent>
                          <w:p w14:paraId="34D924DE" w14:textId="77777777" w:rsidR="00A03B1B" w:rsidRDefault="00A03B1B" w:rsidP="00A03B1B">
                            <w:pPr>
                              <w:jc w:val="center"/>
                              <w:rPr>
                                <w:sz w:val="20"/>
                                <w:szCs w:val="20"/>
                              </w:rPr>
                            </w:pPr>
                            <w:r>
                              <w:rPr>
                                <w:sz w:val="20"/>
                                <w:szCs w:val="20"/>
                              </w:rPr>
                              <w:t>$/</w:t>
                            </w:r>
                          </w:p>
                          <w:p w14:paraId="096824A1" w14:textId="77777777" w:rsidR="00A03B1B" w:rsidRDefault="00A03B1B" w:rsidP="00A03B1B">
                            <w:pPr>
                              <w:jc w:val="center"/>
                              <w:rPr>
                                <w:sz w:val="20"/>
                                <w:szCs w:val="20"/>
                              </w:rPr>
                            </w:pPr>
                            <w:r>
                              <w:rPr>
                                <w:sz w:val="20"/>
                                <w:szCs w:val="20"/>
                              </w:rPr>
                              <w:t>MWh</w:t>
                            </w:r>
                          </w:p>
                          <w:p w14:paraId="7B51EF01" w14:textId="77777777" w:rsidR="00A03B1B" w:rsidRDefault="00A03B1B" w:rsidP="00A03B1B">
                            <w:pPr>
                              <w:jc w:val="center"/>
                              <w:rPr>
                                <w:sz w:val="20"/>
                                <w:szCs w:val="20"/>
                              </w:rPr>
                            </w:pPr>
                          </w:p>
                          <w:p w14:paraId="114AF440" w14:textId="77777777" w:rsidR="00A03B1B" w:rsidRDefault="00A03B1B" w:rsidP="00A03B1B">
                            <w:pPr>
                              <w:jc w:val="center"/>
                              <w:rPr>
                                <w:sz w:val="20"/>
                                <w:szCs w:val="20"/>
                              </w:rPr>
                            </w:pPr>
                          </w:p>
                          <w:p w14:paraId="0388EA89" w14:textId="77777777" w:rsidR="00A03B1B" w:rsidRDefault="00A03B1B" w:rsidP="00A03B1B">
                            <w:pPr>
                              <w:jc w:val="center"/>
                              <w:rPr>
                                <w:sz w:val="20"/>
                                <w:szCs w:val="20"/>
                              </w:rPr>
                            </w:pPr>
                            <w:r>
                              <w:rPr>
                                <w:sz w:val="20"/>
                                <w:szCs w:val="20"/>
                              </w:rPr>
                              <w:t>DASPP</w:t>
                            </w:r>
                          </w:p>
                          <w:p w14:paraId="369A2E7C" w14:textId="77777777" w:rsidR="00A03B1B" w:rsidRDefault="00A03B1B" w:rsidP="00A03B1B">
                            <w:pPr>
                              <w:jc w:val="center"/>
                              <w:rPr>
                                <w:sz w:val="20"/>
                                <w:szCs w:val="20"/>
                              </w:rPr>
                            </w:pPr>
                          </w:p>
                          <w:p w14:paraId="53F62509" w14:textId="77777777" w:rsidR="00A03B1B" w:rsidRDefault="00A03B1B" w:rsidP="00A03B1B">
                            <w:pPr>
                              <w:jc w:val="center"/>
                              <w:rPr>
                                <w:sz w:val="20"/>
                                <w:szCs w:val="20"/>
                              </w:rPr>
                            </w:pPr>
                          </w:p>
                          <w:p w14:paraId="24F7A9E1" w14:textId="77777777" w:rsidR="00A03B1B" w:rsidRDefault="00A03B1B" w:rsidP="00A03B1B">
                            <w:pPr>
                              <w:jc w:val="center"/>
                              <w:rPr>
                                <w:sz w:val="20"/>
                                <w:szCs w:val="20"/>
                              </w:rPr>
                            </w:pPr>
                          </w:p>
                          <w:p w14:paraId="4C3CEDE3" w14:textId="77777777" w:rsidR="00A03B1B" w:rsidRDefault="00A03B1B" w:rsidP="00A03B1B">
                            <w:pPr>
                              <w:jc w:val="center"/>
                              <w:rPr>
                                <w:sz w:val="20"/>
                                <w:szCs w:val="20"/>
                              </w:rPr>
                            </w:pPr>
                            <w:r>
                              <w:rPr>
                                <w:sz w:val="20"/>
                                <w:szCs w:val="20"/>
                              </w:rPr>
                              <w:t xml:space="preserve">P </w:t>
                            </w:r>
                            <w:r>
                              <w:rPr>
                                <w:sz w:val="20"/>
                                <w:szCs w:val="20"/>
                                <w:vertAlign w:val="subscript"/>
                              </w:rPr>
                              <w:t>cap</w:t>
                            </w:r>
                          </w:p>
                          <w:p w14:paraId="587EEC70" w14:textId="77777777" w:rsidR="00A03B1B" w:rsidRDefault="00A03B1B" w:rsidP="00A03B1B">
                            <w:pPr>
                              <w:jc w:val="center"/>
                              <w:rPr>
                                <w:sz w:val="20"/>
                                <w:szCs w:val="20"/>
                              </w:rPr>
                            </w:pPr>
                            <w:r>
                              <w:rPr>
                                <w:sz w:val="20"/>
                                <w:szCs w:val="20"/>
                              </w:rPr>
                              <w:t>P</w:t>
                            </w:r>
                            <w:r>
                              <w:rPr>
                                <w:sz w:val="20"/>
                                <w:szCs w:val="20"/>
                                <w:vertAlign w:val="subscript"/>
                              </w:rPr>
                              <w:t>3</w:t>
                            </w:r>
                          </w:p>
                          <w:p w14:paraId="18416FC3" w14:textId="77777777" w:rsidR="00A03B1B" w:rsidRDefault="00A03B1B" w:rsidP="00A03B1B">
                            <w:pPr>
                              <w:jc w:val="center"/>
                              <w:rPr>
                                <w:sz w:val="20"/>
                                <w:szCs w:val="20"/>
                              </w:rPr>
                            </w:pPr>
                          </w:p>
                          <w:p w14:paraId="216954F9" w14:textId="77777777" w:rsidR="00A03B1B" w:rsidRDefault="00A03B1B" w:rsidP="00A03B1B">
                            <w:pPr>
                              <w:jc w:val="center"/>
                              <w:rPr>
                                <w:sz w:val="20"/>
                                <w:szCs w:val="20"/>
                              </w:rPr>
                            </w:pPr>
                            <w:r>
                              <w:rPr>
                                <w:sz w:val="20"/>
                                <w:szCs w:val="20"/>
                              </w:rPr>
                              <w:t>P</w:t>
                            </w:r>
                            <w:r>
                              <w:rPr>
                                <w:sz w:val="20"/>
                                <w:szCs w:val="20"/>
                                <w:vertAlign w:val="subscript"/>
                              </w:rPr>
                              <w:t>2</w:t>
                            </w:r>
                          </w:p>
                          <w:p w14:paraId="60ED92B9" w14:textId="77777777" w:rsidR="00A03B1B" w:rsidRDefault="00A03B1B" w:rsidP="00A03B1B">
                            <w:pPr>
                              <w:jc w:val="center"/>
                              <w:rPr>
                                <w:sz w:val="20"/>
                                <w:szCs w:val="20"/>
                              </w:rPr>
                            </w:pPr>
                            <w:r>
                              <w:rPr>
                                <w:sz w:val="20"/>
                                <w:szCs w:val="20"/>
                              </w:rPr>
                              <w:t>P</w:t>
                            </w:r>
                            <w:r>
                              <w:rPr>
                                <w:sz w:val="20"/>
                                <w:szCs w:val="20"/>
                                <w:vertAlign w:val="subscript"/>
                              </w:rPr>
                              <w:t>1</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FA400C" id="_x0000_t202" coordsize="21600,21600" o:spt="202" path="m,l,21600r21600,l21600,xe">
                <v:stroke joinstyle="miter"/>
                <v:path gradientshapeok="t" o:connecttype="rect"/>
              </v:shapetype>
              <v:shape id="Text Box 17" o:spid="_x0000_s1026" type="#_x0000_t202" style="position:absolute;margin-left:-.8pt;margin-top:.1pt;width:34pt;height:18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" filled="f" stroked="f">
                <v:textbox inset="0,,0">
                  <w:txbxContent>
                    <w:p w14:paraId="34D924DE" w14:textId="77777777" w:rsidR="00A03B1B" w:rsidRDefault="00A03B1B" w:rsidP="00A03B1B">
                      <w:pPr>
                        <w:jc w:val="center"/>
                        <w:rPr>
                          <w:sz w:val="20"/>
                          <w:szCs w:val="20"/>
                        </w:rPr>
                      </w:pPr>
                      <w:r>
                        <w:rPr>
                          <w:sz w:val="20"/>
                          <w:szCs w:val="20"/>
                        </w:rPr>
                        <w:t>$/</w:t>
                      </w:r>
                    </w:p>
                    <w:p w14:paraId="096824A1" w14:textId="77777777" w:rsidR="00A03B1B" w:rsidRDefault="00A03B1B" w:rsidP="00A03B1B">
                      <w:pPr>
                        <w:jc w:val="center"/>
                        <w:rPr>
                          <w:sz w:val="20"/>
                          <w:szCs w:val="20"/>
                        </w:rPr>
                      </w:pPr>
                      <w:r>
                        <w:rPr>
                          <w:sz w:val="20"/>
                          <w:szCs w:val="20"/>
                        </w:rPr>
                        <w:t>MWh</w:t>
                      </w:r>
                    </w:p>
                    <w:p w14:paraId="7B51EF01" w14:textId="77777777" w:rsidR="00A03B1B" w:rsidRDefault="00A03B1B" w:rsidP="00A03B1B">
                      <w:pPr>
                        <w:jc w:val="center"/>
                        <w:rPr>
                          <w:sz w:val="20"/>
                          <w:szCs w:val="20"/>
                        </w:rPr>
                      </w:pPr>
                    </w:p>
                    <w:p w14:paraId="114AF440" w14:textId="77777777" w:rsidR="00A03B1B" w:rsidRDefault="00A03B1B" w:rsidP="00A03B1B">
                      <w:pPr>
                        <w:jc w:val="center"/>
                        <w:rPr>
                          <w:sz w:val="20"/>
                          <w:szCs w:val="20"/>
                        </w:rPr>
                      </w:pPr>
                    </w:p>
                    <w:p w14:paraId="0388EA89" w14:textId="77777777" w:rsidR="00A03B1B" w:rsidRDefault="00A03B1B" w:rsidP="00A03B1B">
                      <w:pPr>
                        <w:jc w:val="center"/>
                        <w:rPr>
                          <w:sz w:val="20"/>
                          <w:szCs w:val="20"/>
                        </w:rPr>
                      </w:pPr>
                      <w:r>
                        <w:rPr>
                          <w:sz w:val="20"/>
                          <w:szCs w:val="20"/>
                        </w:rPr>
                        <w:t>DASPP</w:t>
                      </w:r>
                    </w:p>
                    <w:p w14:paraId="369A2E7C" w14:textId="77777777" w:rsidR="00A03B1B" w:rsidRDefault="00A03B1B" w:rsidP="00A03B1B">
                      <w:pPr>
                        <w:jc w:val="center"/>
                        <w:rPr>
                          <w:sz w:val="20"/>
                          <w:szCs w:val="20"/>
                        </w:rPr>
                      </w:pPr>
                    </w:p>
                    <w:p w14:paraId="53F62509" w14:textId="77777777" w:rsidR="00A03B1B" w:rsidRDefault="00A03B1B" w:rsidP="00A03B1B">
                      <w:pPr>
                        <w:jc w:val="center"/>
                        <w:rPr>
                          <w:sz w:val="20"/>
                          <w:szCs w:val="20"/>
                        </w:rPr>
                      </w:pPr>
                    </w:p>
                    <w:p w14:paraId="24F7A9E1" w14:textId="77777777" w:rsidR="00A03B1B" w:rsidRDefault="00A03B1B" w:rsidP="00A03B1B">
                      <w:pPr>
                        <w:jc w:val="center"/>
                        <w:rPr>
                          <w:sz w:val="20"/>
                          <w:szCs w:val="20"/>
                        </w:rPr>
                      </w:pPr>
                    </w:p>
                    <w:p w14:paraId="4C3CEDE3" w14:textId="77777777" w:rsidR="00A03B1B" w:rsidRDefault="00A03B1B" w:rsidP="00A03B1B">
                      <w:pPr>
                        <w:jc w:val="center"/>
                        <w:rPr>
                          <w:sz w:val="20"/>
                          <w:szCs w:val="20"/>
                        </w:rPr>
                      </w:pPr>
                      <w:r>
                        <w:rPr>
                          <w:sz w:val="20"/>
                          <w:szCs w:val="20"/>
                        </w:rPr>
                        <w:t xml:space="preserve">P </w:t>
                      </w:r>
                      <w:r>
                        <w:rPr>
                          <w:sz w:val="20"/>
                          <w:szCs w:val="20"/>
                          <w:vertAlign w:val="subscript"/>
                        </w:rPr>
                        <w:t>cap</w:t>
                      </w:r>
                    </w:p>
                    <w:p w14:paraId="587EEC70" w14:textId="77777777" w:rsidR="00A03B1B" w:rsidRDefault="00A03B1B" w:rsidP="00A03B1B">
                      <w:pPr>
                        <w:jc w:val="center"/>
                        <w:rPr>
                          <w:sz w:val="20"/>
                          <w:szCs w:val="20"/>
                        </w:rPr>
                      </w:pPr>
                      <w:r>
                        <w:rPr>
                          <w:sz w:val="20"/>
                          <w:szCs w:val="20"/>
                        </w:rPr>
                        <w:t>P</w:t>
                      </w:r>
                      <w:r>
                        <w:rPr>
                          <w:sz w:val="20"/>
                          <w:szCs w:val="20"/>
                          <w:vertAlign w:val="subscript"/>
                        </w:rPr>
                        <w:t>3</w:t>
                      </w:r>
                    </w:p>
                    <w:p w14:paraId="18416FC3" w14:textId="77777777" w:rsidR="00A03B1B" w:rsidRDefault="00A03B1B" w:rsidP="00A03B1B">
                      <w:pPr>
                        <w:jc w:val="center"/>
                        <w:rPr>
                          <w:sz w:val="20"/>
                          <w:szCs w:val="20"/>
                        </w:rPr>
                      </w:pPr>
                    </w:p>
                    <w:p w14:paraId="216954F9" w14:textId="77777777" w:rsidR="00A03B1B" w:rsidRDefault="00A03B1B" w:rsidP="00A03B1B">
                      <w:pPr>
                        <w:jc w:val="center"/>
                        <w:rPr>
                          <w:sz w:val="20"/>
                          <w:szCs w:val="20"/>
                        </w:rPr>
                      </w:pPr>
                      <w:r>
                        <w:rPr>
                          <w:sz w:val="20"/>
                          <w:szCs w:val="20"/>
                        </w:rPr>
                        <w:t>P</w:t>
                      </w:r>
                      <w:r>
                        <w:rPr>
                          <w:sz w:val="20"/>
                          <w:szCs w:val="20"/>
                          <w:vertAlign w:val="subscript"/>
                        </w:rPr>
                        <w:t>2</w:t>
                      </w:r>
                    </w:p>
                    <w:p w14:paraId="60ED92B9" w14:textId="77777777" w:rsidR="00A03B1B" w:rsidRDefault="00A03B1B" w:rsidP="00A03B1B">
                      <w:pPr>
                        <w:jc w:val="center"/>
                        <w:rPr>
                          <w:sz w:val="20"/>
                          <w:szCs w:val="20"/>
                        </w:rPr>
                      </w:pPr>
                      <w:r>
                        <w:rPr>
                          <w:sz w:val="20"/>
                          <w:szCs w:val="20"/>
                        </w:rPr>
                        <w:t>P</w:t>
                      </w:r>
                      <w:r>
                        <w:rPr>
                          <w:sz w:val="20"/>
                          <w:szCs w:val="20"/>
                          <w:vertAlign w:val="subscript"/>
                        </w:rPr>
                        <w:t>1</w:t>
                      </w:r>
                    </w:p>
                  </w:txbxContent>
                </v:textbox>
              </v:shape>
            </w:pict>
          </mc:Fallback>
        </mc:AlternateContent>
      </w:r>
      <w:r>
        <w:rPr>
          <w:noProof/>
        </w:rPr>
        <mc:AlternateContent>
          <mc:Choice Requires="wpc">
            <w:drawing>
              <wp:inline distT="0" distB="0" distL="0" distR="0" wp14:anchorId="192D68BC" wp14:editId="25BF00A6">
                <wp:extent cx="5486400" cy="2987040"/>
                <wp:effectExtent l="0" t="0" r="0" b="0"/>
                <wp:docPr id="565" name="Canvas 51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18342831" name="Line 511"/>
                        <wps:cNvCnPr>
                          <a:cxnSpLocks noChangeShapeType="1"/>
                        </wps:cNvCnPr>
                        <wps:spPr bwMode="auto">
                          <a:xfrm flipH="1">
                            <a:off x="415290" y="763270"/>
                            <a:ext cx="3200400" cy="635"/>
                          </a:xfrm>
                          <a:prstGeom prst="line">
                            <a:avLst/>
                          </a:prstGeom>
                          <a:noFill/>
                          <a:ln w="9525">
                            <a:solidFill>
                              <a:srgbClr val="000000"/>
                            </a:solidFill>
                            <a:prstDash val="lgDash"/>
                            <a:round/>
                            <a:headEnd/>
                            <a:tailEnd/>
                          </a:ln>
                        </wps:spPr>
                        <wps:bodyPr/>
                      </wps:wsp>
                      <wps:wsp>
                        <wps:cNvPr id="704470859" name="Line 512"/>
                        <wps:cNvCnPr>
                          <a:cxnSpLocks noChangeShapeType="1"/>
                        </wps:cNvCnPr>
                        <wps:spPr bwMode="auto">
                          <a:xfrm flipV="1">
                            <a:off x="3615690" y="764540"/>
                            <a:ext cx="635" cy="492760"/>
                          </a:xfrm>
                          <a:prstGeom prst="line">
                            <a:avLst/>
                          </a:prstGeom>
                          <a:noFill/>
                          <a:ln w="9525">
                            <a:solidFill>
                              <a:srgbClr val="000000"/>
                            </a:solidFill>
                            <a:prstDash val="lgDash"/>
                            <a:round/>
                            <a:headEnd/>
                            <a:tailEnd/>
                          </a:ln>
                        </wps:spPr>
                        <wps:bodyPr/>
                      </wps:wsp>
                    </wpc:wpc>
                  </a:graphicData>
                </a:graphic>
              </wp:inline>
            </w:drawing>
          </mc:Choice>
          <mc:Fallback>
            <w:pict>
              <v:group w14:anchorId="2C76DDFE" id="Canvas 510" o:spid="_x0000_s1026" editas="canvas" style="width:6in;height:235.2pt;mso-position-horizontal-relative:char;mso-position-vertical-relative:line" coordsize="54864,298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29870;visibility:visible;mso-wrap-style:square">
                  <v:fill o:detectmouseclick="t"/>
                  <v:path o:connecttype="none"/>
                </v:shape>
                <v:line id="Line 511" o:spid="_x0000_s1028" style="position:absolute;flip:x;visibility:visible;mso-wrap-style:square" from="4152,7632" to="36156,7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">
                  <v:stroke dashstyle="longDash"/>
                </v:line>
                <v:line id="Line 512" o:spid="_x0000_s1029" style="position:absolute;flip:y;visibility:visible;mso-wrap-style:square" from="36156,7645" to="36163,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">
                  <v:stroke dashstyle="longDash"/>
                </v:line>
                <w10:anchorlock/>
              </v:group>
            </w:pict>
          </mc:Fallback>
        </mc:AlternateContent>
      </w:r>
      <w:r>
        <w:rPr>
          <w:noProof/>
        </w:rPr>
        <mc:AlternateContent>
          <mc:Choice Requires="wps">
            <w:drawing>
              <wp:anchor distT="0" distB="0" distL="114300" distR="114300" simplePos="0" relativeHeight="251674624" behindDoc="0" locked="0" layoutInCell="1" allowOverlap="1" wp14:anchorId="46D917D8" wp14:editId="3BAD0172">
                <wp:simplePos x="0" y="0"/>
                <wp:positionH relativeFrom="column">
                  <wp:posOffset>0</wp:posOffset>
                </wp:positionH>
                <wp:positionV relativeFrom="paragraph">
                  <wp:posOffset>0</wp:posOffset>
                </wp:positionV>
                <wp:extent cx="5210175" cy="2743200"/>
                <wp:effectExtent l="0" t="0" r="0" b="0"/>
                <wp:wrapNone/>
                <wp:docPr id="1047486493" name="Rectangle 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9E769F" id="Rectangle 16" o:spid="_x0000_s1026" style="position:absolute;margin-left:0;margin-top:0;width:410.25pt;height:3in;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62336" behindDoc="0" locked="0" layoutInCell="1" allowOverlap="1" wp14:anchorId="63F50FF1" wp14:editId="288B31A7">
                <wp:simplePos x="0" y="0"/>
                <wp:positionH relativeFrom="column">
                  <wp:posOffset>421640</wp:posOffset>
                </wp:positionH>
                <wp:positionV relativeFrom="paragraph">
                  <wp:posOffset>114300</wp:posOffset>
                </wp:positionV>
                <wp:extent cx="635" cy="2286000"/>
                <wp:effectExtent l="0" t="0" r="18415" b="0"/>
                <wp:wrapNone/>
                <wp:docPr id="2000987633"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2860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1A41B70A" id="Straight Connector 1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9pt" to="33.2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"/>
            </w:pict>
          </mc:Fallback>
        </mc:AlternateContent>
      </w:r>
      <w:r>
        <w:rPr>
          <w:noProof/>
        </w:rPr>
        <mc:AlternateContent>
          <mc:Choice Requires="wps">
            <w:drawing>
              <wp:anchor distT="0" distB="0" distL="114300" distR="114300" simplePos="0" relativeHeight="251663360" behindDoc="0" locked="0" layoutInCell="1" allowOverlap="1" wp14:anchorId="6DE0F0A1" wp14:editId="1AE54881">
                <wp:simplePos x="0" y="0"/>
                <wp:positionH relativeFrom="column">
                  <wp:posOffset>421640</wp:posOffset>
                </wp:positionH>
                <wp:positionV relativeFrom="paragraph">
                  <wp:posOffset>2400300</wp:posOffset>
                </wp:positionV>
                <wp:extent cx="3813810" cy="635"/>
                <wp:effectExtent l="0" t="0" r="15240" b="18415"/>
                <wp:wrapNone/>
                <wp:docPr id="721531283"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3810" cy="635"/>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AF80797" id="Straight Connector 1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2pt,189pt" to="333.5pt,18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"/>
            </w:pict>
          </mc:Fallback>
        </mc:AlternateContent>
      </w:r>
      <w:r>
        <w:rPr>
          <w:noProof/>
        </w:rPr>
        <mc:AlternateContent>
          <mc:Choice Requires="wps">
            <w:drawing>
              <wp:anchor distT="0" distB="0" distL="114300" distR="114300" simplePos="0" relativeHeight="251664384" behindDoc="0" locked="0" layoutInCell="1" allowOverlap="1" wp14:anchorId="705173A6" wp14:editId="24E7EF96">
                <wp:simplePos x="0" y="0"/>
                <wp:positionH relativeFrom="column">
                  <wp:posOffset>3348355</wp:posOffset>
                </wp:positionH>
                <wp:positionV relativeFrom="paragraph">
                  <wp:posOffset>342900</wp:posOffset>
                </wp:positionV>
                <wp:extent cx="685800" cy="685800"/>
                <wp:effectExtent l="0" t="0" r="0" b="0"/>
                <wp:wrapNone/>
                <wp:docPr id="679304000" name="Straight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5800" cy="68580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D54EFDD" id="Straight Connector 13"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65pt,27pt" to="317.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"/>
            </w:pict>
          </mc:Fallback>
        </mc:AlternateContent>
      </w:r>
      <w:r>
        <w:rPr>
          <w:noProof/>
        </w:rPr>
        <mc:AlternateContent>
          <mc:Choice Requires="wps">
            <w:drawing>
              <wp:anchor distT="0" distB="0" distL="114300" distR="114300" simplePos="0" relativeHeight="251665408" behindDoc="0" locked="0" layoutInCell="1" allowOverlap="1" wp14:anchorId="472F04AB" wp14:editId="7F62CE15">
                <wp:simplePos x="0" y="0"/>
                <wp:positionH relativeFrom="column">
                  <wp:posOffset>2974975</wp:posOffset>
                </wp:positionH>
                <wp:positionV relativeFrom="paragraph">
                  <wp:posOffset>1256030</wp:posOffset>
                </wp:positionV>
                <wp:extent cx="1059180" cy="1270"/>
                <wp:effectExtent l="0" t="0" r="7620" b="17780"/>
                <wp:wrapNone/>
                <wp:docPr id="662506041"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9180" cy="12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6BE22A4" id="Straight Connector 12"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4.25pt,98.9pt" to="317.6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"/>
            </w:pict>
          </mc:Fallback>
        </mc:AlternateContent>
      </w:r>
      <w:r>
        <w:rPr>
          <w:noProof/>
        </w:rPr>
        <mc:AlternateContent>
          <mc:Choice Requires="wps">
            <w:drawing>
              <wp:anchor distT="0" distB="0" distL="114300" distR="114300" simplePos="0" relativeHeight="251666432" behindDoc="0" locked="0" layoutInCell="1" allowOverlap="1" wp14:anchorId="6133561B" wp14:editId="2FF7EB9B">
                <wp:simplePos x="0" y="0"/>
                <wp:positionH relativeFrom="column">
                  <wp:posOffset>2966720</wp:posOffset>
                </wp:positionH>
                <wp:positionV relativeFrom="paragraph">
                  <wp:posOffset>1028700</wp:posOffset>
                </wp:positionV>
                <wp:extent cx="381635" cy="229870"/>
                <wp:effectExtent l="0" t="0" r="18415" b="0"/>
                <wp:wrapNone/>
                <wp:docPr id="268909055"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22987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7665D26" id="Straight Connector 1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3.6pt,81pt" to="263.65pt,9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"/>
            </w:pict>
          </mc:Fallback>
        </mc:AlternateContent>
      </w:r>
      <w:r>
        <w:rPr>
          <w:noProof/>
        </w:rPr>
        <mc:AlternateContent>
          <mc:Choice Requires="wps">
            <w:drawing>
              <wp:anchor distT="0" distB="0" distL="114300" distR="114300" simplePos="0" relativeHeight="251667456" behindDoc="0" locked="0" layoutInCell="1" allowOverlap="1" wp14:anchorId="3442C7D1" wp14:editId="0A9A0F72">
                <wp:simplePos x="0" y="0"/>
                <wp:positionH relativeFrom="column">
                  <wp:posOffset>887730</wp:posOffset>
                </wp:positionH>
                <wp:positionV relativeFrom="paragraph">
                  <wp:posOffset>2400300</wp:posOffset>
                </wp:positionV>
                <wp:extent cx="3667760" cy="342900"/>
                <wp:effectExtent l="0" t="0" r="0" b="0"/>
                <wp:wrapNone/>
                <wp:docPr id="77541320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7760" cy="342900"/>
                        </a:xfrm>
                        <a:prstGeom prst="rect">
                          <a:avLst/>
                        </a:prstGeom>
                        <a:noFill/>
                        <a:ln>
                          <a:noFill/>
                        </a:ln>
                      </wps:spPr>
                      <wps:txbx>
                        <w:txbxContent>
                          <w:p w14:paraId="15229AE0" w14:textId="77777777" w:rsidR="00A03B1B" w:rsidRDefault="00A03B1B" w:rsidP="00A03B1B">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6B9C4AC8" w14:textId="77777777" w:rsidR="00A03B1B" w:rsidRDefault="00A03B1B" w:rsidP="00A03B1B">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wps:txbx>
                      <wps:bodyPr rot="0" vert="horz" wrap="square" lIns="91440" tIns="4572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42C7D1" id="Text Box 10" o:spid="_x0000_s1027" type="#_x0000_t202" style="position:absolute;margin-left:69.9pt;margin-top:189pt;width:288.8pt;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" filled="f" stroked="f">
                <v:textbox inset=",,,0">
                  <w:txbxContent>
                    <w:p w14:paraId="15229AE0" w14:textId="77777777" w:rsidR="00A03B1B" w:rsidRDefault="00A03B1B" w:rsidP="00A03B1B">
                      <w:pPr>
                        <w:rPr>
                          <w:sz w:val="20"/>
                          <w:szCs w:val="20"/>
                        </w:rPr>
                      </w:pPr>
                      <w:r>
                        <w:rPr>
                          <w:sz w:val="20"/>
                          <w:szCs w:val="20"/>
                        </w:rPr>
                        <w:t xml:space="preserve">      Q (P</w:t>
                      </w:r>
                      <w:r>
                        <w:rPr>
                          <w:sz w:val="20"/>
                          <w:szCs w:val="20"/>
                          <w:vertAlign w:val="subscript"/>
                        </w:rPr>
                        <w:t>1</w:t>
                      </w:r>
                      <w:r>
                        <w:rPr>
                          <w:sz w:val="20"/>
                          <w:szCs w:val="20"/>
                        </w:rPr>
                        <w:t xml:space="preserve">) </w:t>
                      </w:r>
                      <w:r>
                        <w:rPr>
                          <w:sz w:val="20"/>
                          <w:szCs w:val="20"/>
                        </w:rPr>
                        <w:tab/>
                        <w:t>Q (P</w:t>
                      </w:r>
                      <w:r>
                        <w:rPr>
                          <w:sz w:val="20"/>
                          <w:szCs w:val="20"/>
                          <w:vertAlign w:val="subscript"/>
                        </w:rPr>
                        <w:t>2</w:t>
                      </w:r>
                      <w:r>
                        <w:rPr>
                          <w:sz w:val="20"/>
                          <w:szCs w:val="20"/>
                        </w:rPr>
                        <w:t>)</w:t>
                      </w:r>
                      <w:r>
                        <w:rPr>
                          <w:sz w:val="20"/>
                          <w:szCs w:val="20"/>
                        </w:rPr>
                        <w:tab/>
                        <w:t xml:space="preserve">   Q (P</w:t>
                      </w:r>
                      <w:r>
                        <w:rPr>
                          <w:sz w:val="20"/>
                          <w:szCs w:val="20"/>
                          <w:vertAlign w:val="subscript"/>
                        </w:rPr>
                        <w:t>3</w:t>
                      </w:r>
                      <w:r>
                        <w:rPr>
                          <w:sz w:val="20"/>
                          <w:szCs w:val="20"/>
                        </w:rPr>
                        <w:t>)</w:t>
                      </w:r>
                      <w:r>
                        <w:rPr>
                          <w:sz w:val="20"/>
                          <w:szCs w:val="20"/>
                        </w:rPr>
                        <w:tab/>
                        <w:t xml:space="preserve">Q (P </w:t>
                      </w:r>
                      <w:r>
                        <w:rPr>
                          <w:sz w:val="20"/>
                          <w:szCs w:val="20"/>
                          <w:vertAlign w:val="subscript"/>
                        </w:rPr>
                        <w:t>cap</w:t>
                      </w:r>
                      <w:r>
                        <w:rPr>
                          <w:sz w:val="20"/>
                          <w:szCs w:val="20"/>
                        </w:rPr>
                        <w:t>)</w:t>
                      </w:r>
                      <w:r>
                        <w:rPr>
                          <w:sz w:val="20"/>
                          <w:szCs w:val="20"/>
                        </w:rPr>
                        <w:tab/>
                        <w:t xml:space="preserve">        Q </w:t>
                      </w:r>
                      <w:r>
                        <w:rPr>
                          <w:sz w:val="20"/>
                          <w:szCs w:val="20"/>
                          <w:vertAlign w:val="subscript"/>
                        </w:rPr>
                        <w:t>cleared</w:t>
                      </w:r>
                      <w:r>
                        <w:rPr>
                          <w:sz w:val="20"/>
                          <w:szCs w:val="20"/>
                        </w:rPr>
                        <w:tab/>
                        <w:t>MW</w:t>
                      </w:r>
                    </w:p>
                    <w:p w14:paraId="6B9C4AC8" w14:textId="77777777" w:rsidR="00A03B1B" w:rsidRDefault="00A03B1B" w:rsidP="00A03B1B">
                      <w:pPr>
                        <w:rPr>
                          <w:sz w:val="20"/>
                          <w:szCs w:val="20"/>
                        </w:rPr>
                      </w:pPr>
                      <w:r>
                        <w:rPr>
                          <w:sz w:val="20"/>
                          <w:szCs w:val="20"/>
                        </w:rPr>
                        <w:t xml:space="preserve">      [LSL]</w:t>
                      </w:r>
                      <w:r>
                        <w:rPr>
                          <w:sz w:val="20"/>
                          <w:szCs w:val="20"/>
                        </w:rPr>
                        <w:tab/>
                      </w:r>
                      <w:r>
                        <w:rPr>
                          <w:sz w:val="20"/>
                          <w:szCs w:val="20"/>
                        </w:rPr>
                        <w:tab/>
                      </w:r>
                      <w:r>
                        <w:rPr>
                          <w:sz w:val="20"/>
                          <w:szCs w:val="20"/>
                        </w:rPr>
                        <w:tab/>
                      </w:r>
                      <w:r>
                        <w:rPr>
                          <w:sz w:val="20"/>
                          <w:szCs w:val="20"/>
                        </w:rPr>
                        <w:tab/>
                        <w:t xml:space="preserve">     [DAESR]</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773F4719" wp14:editId="7EEEDB13">
                <wp:simplePos x="0" y="0"/>
                <wp:positionH relativeFrom="column">
                  <wp:posOffset>4110990</wp:posOffset>
                </wp:positionH>
                <wp:positionV relativeFrom="paragraph">
                  <wp:posOffset>114300</wp:posOffset>
                </wp:positionV>
                <wp:extent cx="1094740" cy="228600"/>
                <wp:effectExtent l="0" t="0" r="0" b="0"/>
                <wp:wrapNone/>
                <wp:docPr id="25118238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wps:spPr>
                      <wps:txbx>
                        <w:txbxContent>
                          <w:p w14:paraId="65EDB877" w14:textId="77777777" w:rsidR="00A03B1B" w:rsidRDefault="00A03B1B" w:rsidP="00A03B1B">
                            <w:pPr>
                              <w:jc w:val="center"/>
                              <w:rPr>
                                <w:sz w:val="20"/>
                                <w:szCs w:val="20"/>
                              </w:rPr>
                            </w:pPr>
                            <w:r>
                              <w:rPr>
                                <w:sz w:val="20"/>
                                <w:szCs w:val="20"/>
                              </w:rPr>
                              <w:t>Energy Offer Curve</w:t>
                            </w:r>
                          </w:p>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3F4719" id="Text Box 9" o:spid="_x0000_s1028" type="#_x0000_t202" style="position:absolute;margin-left:323.7pt;margin-top:9pt;width:86.2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Lc3K5ffAQAAoAMAAA4AAAAAAAAAAAAAAAAALgIAAGRycy9lMm9Eb2MueG1sUEsBAi0AFAAG&#10;AAgAAAAhAJVleeneAAAACQEAAA8AAAAAAAAAAAAAAAAAOQQAAGRycy9kb3ducmV2LnhtbFBLBQYA&#10;AAAABAAEAPMAAABEBQAAAAA=&#10;" filled="f" stroked="f">
                <v:textbox inset="0,1.44pt,0,1.44pt">
                  <w:txbxContent>
                    <w:p w14:paraId="65EDB877" w14:textId="77777777" w:rsidR="00A03B1B" w:rsidRDefault="00A03B1B" w:rsidP="00A03B1B">
                      <w:pPr>
                        <w:jc w:val="center"/>
                        <w:rPr>
                          <w:sz w:val="20"/>
                          <w:szCs w:val="20"/>
                        </w:rPr>
                      </w:pPr>
                      <w:r>
                        <w:rPr>
                          <w:sz w:val="20"/>
                          <w:szCs w:val="20"/>
                        </w:rPr>
                        <w:t>Energy Offer Curve</w:t>
                      </w:r>
                    </w:p>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7B04B7D6" wp14:editId="2BAA556E">
                <wp:simplePos x="0" y="0"/>
                <wp:positionH relativeFrom="column">
                  <wp:posOffset>3783330</wp:posOffset>
                </wp:positionH>
                <wp:positionV relativeFrom="paragraph">
                  <wp:posOffset>342900</wp:posOffset>
                </wp:positionV>
                <wp:extent cx="848360" cy="228600"/>
                <wp:effectExtent l="38100" t="0" r="8890" b="38100"/>
                <wp:wrapNone/>
                <wp:docPr id="124427709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48360" cy="228600"/>
                        </a:xfrm>
                        <a:prstGeom prst="line">
                          <a:avLst/>
                        </a:prstGeom>
                        <a:noFill/>
                        <a:ln w="9525">
                          <a:solidFill>
                            <a:srgbClr val="000000"/>
                          </a:solidFill>
                          <a:round/>
                          <a:headEnd/>
                          <a:tailEnd type="triangle" w="sm" len="med"/>
                        </a:ln>
                      </wps:spPr>
                      <wps:bodyPr/>
                    </wps:wsp>
                  </a:graphicData>
                </a:graphic>
                <wp14:sizeRelH relativeFrom="page">
                  <wp14:pctWidth>0</wp14:pctWidth>
                </wp14:sizeRelH>
                <wp14:sizeRelV relativeFrom="page">
                  <wp14:pctHeight>0</wp14:pctHeight>
                </wp14:sizeRelV>
              </wp:anchor>
            </w:drawing>
          </mc:Choice>
          <mc:Fallback>
            <w:pict>
              <v:line w14:anchorId="397573DC" id="Straight Connector 8" o:spid="_x0000_s1026" style="position:absolute;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9pt,27pt" to="364.7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">
                <v:stroke endarrow="block" endarrowwidth="narrow"/>
              </v:line>
            </w:pict>
          </mc:Fallback>
        </mc:AlternateContent>
      </w:r>
      <w:r>
        <w:rPr>
          <w:noProof/>
        </w:rPr>
        <mc:AlternateContent>
          <mc:Choice Requires="wpg">
            <w:drawing>
              <wp:anchor distT="0" distB="0" distL="114300" distR="114300" simplePos="0" relativeHeight="251670528" behindDoc="0" locked="0" layoutInCell="1" allowOverlap="1" wp14:anchorId="7210B208" wp14:editId="5C39DDC0">
                <wp:simplePos x="0" y="0"/>
                <wp:positionH relativeFrom="column">
                  <wp:posOffset>421640</wp:posOffset>
                </wp:positionH>
                <wp:positionV relativeFrom="paragraph">
                  <wp:posOffset>1256030</wp:posOffset>
                </wp:positionV>
                <wp:extent cx="2545715" cy="1144270"/>
                <wp:effectExtent l="0" t="0" r="26035" b="0"/>
                <wp:wrapNone/>
                <wp:docPr id="2028966885"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5715" cy="1144270"/>
                          <a:chOff x="2682" y="3958"/>
                          <a:chExt cx="4009" cy="1802"/>
                        </a:xfrm>
                      </wpg:grpSpPr>
                      <wps:wsp>
                        <wps:cNvPr id="846833377" name="Line 488"/>
                        <wps:cNvCnPr>
                          <a:cxnSpLocks noChangeShapeType="1"/>
                        </wps:cNvCnPr>
                        <wps:spPr bwMode="auto">
                          <a:xfrm>
                            <a:off x="5202" y="4680"/>
                            <a:ext cx="1" cy="1080"/>
                          </a:xfrm>
                          <a:prstGeom prst="line">
                            <a:avLst/>
                          </a:prstGeom>
                          <a:noFill/>
                          <a:ln w="6350">
                            <a:solidFill>
                              <a:srgbClr val="000000"/>
                            </a:solidFill>
                            <a:prstDash val="lgDash"/>
                            <a:round/>
                            <a:headEnd/>
                            <a:tailEnd/>
                          </a:ln>
                        </wps:spPr>
                        <wps:bodyPr/>
                      </wps:wsp>
                      <wps:wsp>
                        <wps:cNvPr id="865469893" name="Line 489"/>
                        <wps:cNvCnPr>
                          <a:cxnSpLocks noChangeShapeType="1"/>
                        </wps:cNvCnPr>
                        <wps:spPr bwMode="auto">
                          <a:xfrm>
                            <a:off x="6102" y="4321"/>
                            <a:ext cx="1" cy="1439"/>
                          </a:xfrm>
                          <a:prstGeom prst="line">
                            <a:avLst/>
                          </a:prstGeom>
                          <a:noFill/>
                          <a:ln w="6350">
                            <a:solidFill>
                              <a:srgbClr val="000000"/>
                            </a:solidFill>
                            <a:prstDash val="lgDash"/>
                            <a:round/>
                            <a:headEnd/>
                            <a:tailEnd/>
                          </a:ln>
                        </wps:spPr>
                        <wps:bodyPr/>
                      </wps:wsp>
                      <wps:wsp>
                        <wps:cNvPr id="10335157" name="Line 490"/>
                        <wps:cNvCnPr>
                          <a:cxnSpLocks noChangeShapeType="1"/>
                        </wps:cNvCnPr>
                        <wps:spPr bwMode="auto">
                          <a:xfrm>
                            <a:off x="6690" y="3959"/>
                            <a:ext cx="1" cy="1800"/>
                          </a:xfrm>
                          <a:prstGeom prst="line">
                            <a:avLst/>
                          </a:prstGeom>
                          <a:noFill/>
                          <a:ln w="6350">
                            <a:solidFill>
                              <a:srgbClr val="000000"/>
                            </a:solidFill>
                            <a:prstDash val="lgDash"/>
                            <a:round/>
                            <a:headEnd/>
                            <a:tailEnd/>
                          </a:ln>
                        </wps:spPr>
                        <wps:bodyPr/>
                      </wps:wsp>
                      <wps:wsp>
                        <wps:cNvPr id="2089109702" name="Line 491"/>
                        <wps:cNvCnPr>
                          <a:cxnSpLocks noChangeShapeType="1"/>
                        </wps:cNvCnPr>
                        <wps:spPr bwMode="auto">
                          <a:xfrm flipH="1" flipV="1">
                            <a:off x="2682" y="4860"/>
                            <a:ext cx="1456" cy="2"/>
                          </a:xfrm>
                          <a:prstGeom prst="line">
                            <a:avLst/>
                          </a:prstGeom>
                          <a:noFill/>
                          <a:ln w="6350">
                            <a:solidFill>
                              <a:srgbClr val="000000"/>
                            </a:solidFill>
                            <a:prstDash val="lgDash"/>
                            <a:round/>
                            <a:headEnd/>
                            <a:tailEnd/>
                          </a:ln>
                        </wps:spPr>
                        <wps:bodyPr/>
                      </wps:wsp>
                      <wps:wsp>
                        <wps:cNvPr id="1507552847" name="Line 492"/>
                        <wps:cNvCnPr>
                          <a:cxnSpLocks noChangeShapeType="1"/>
                        </wps:cNvCnPr>
                        <wps:spPr bwMode="auto">
                          <a:xfrm flipH="1">
                            <a:off x="2682" y="4679"/>
                            <a:ext cx="2520" cy="1"/>
                          </a:xfrm>
                          <a:prstGeom prst="line">
                            <a:avLst/>
                          </a:prstGeom>
                          <a:noFill/>
                          <a:ln w="6350">
                            <a:solidFill>
                              <a:srgbClr val="000000"/>
                            </a:solidFill>
                            <a:prstDash val="lgDash"/>
                            <a:round/>
                            <a:headEnd/>
                            <a:tailEnd/>
                          </a:ln>
                        </wps:spPr>
                        <wps:bodyPr/>
                      </wps:wsp>
                      <wps:wsp>
                        <wps:cNvPr id="821916300" name="Line 493"/>
                        <wps:cNvCnPr>
                          <a:cxnSpLocks noChangeShapeType="1"/>
                        </wps:cNvCnPr>
                        <wps:spPr bwMode="auto">
                          <a:xfrm flipH="1">
                            <a:off x="2682" y="4320"/>
                            <a:ext cx="3420" cy="1"/>
                          </a:xfrm>
                          <a:prstGeom prst="line">
                            <a:avLst/>
                          </a:prstGeom>
                          <a:noFill/>
                          <a:ln w="6350">
                            <a:solidFill>
                              <a:srgbClr val="000000"/>
                            </a:solidFill>
                            <a:prstDash val="lgDash"/>
                            <a:round/>
                            <a:headEnd/>
                            <a:tailEnd/>
                          </a:ln>
                        </wps:spPr>
                        <wps:bodyPr/>
                      </wps:wsp>
                      <wps:wsp>
                        <wps:cNvPr id="1152582528" name="Line 494"/>
                        <wps:cNvCnPr>
                          <a:cxnSpLocks noChangeShapeType="1"/>
                        </wps:cNvCnPr>
                        <wps:spPr bwMode="auto">
                          <a:xfrm flipH="1" flipV="1">
                            <a:off x="2682" y="3958"/>
                            <a:ext cx="4008" cy="2"/>
                          </a:xfrm>
                          <a:prstGeom prst="line">
                            <a:avLst/>
                          </a:prstGeom>
                          <a:noFill/>
                          <a:ln w="6350">
                            <a:solidFill>
                              <a:srgbClr val="000000"/>
                            </a:solidFill>
                            <a:prstDash val="lgDash"/>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5FF4BB56" id="Group 7" o:spid="_x0000_s1026" style="position:absolute;margin-left:33.2pt;margin-top:98.9pt;width:200.45pt;height:90.1pt;z-index:251670528" coordorigin="2682,3958" coordsize="4009,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">
                <v:line id="Line 488" o:spid="_x0000_s1027" style="position:absolute;visibility:visible;mso-wrap-style:square" from="5202,4680" to="52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" strokeweight=".5pt">
                  <v:stroke dashstyle="longDash"/>
                </v:line>
                <v:line id="Line 489" o:spid="_x0000_s1028" style="position:absolute;visibility:visible;mso-wrap-style:square" from="6102,4321" to="6103,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" strokeweight=".5pt">
                  <v:stroke dashstyle="longDash"/>
                </v:line>
                <v:line id="Line 490" o:spid="_x0000_s1029" style="position:absolute;visibility:visible;mso-wrap-style:square" from="6690,3959" to="6691,5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" strokeweight=".5pt">
                  <v:stroke dashstyle="longDash"/>
                </v:line>
                <v:line id="Line 491" o:spid="_x0000_s1030" style="position:absolute;flip:x y;visibility:visible;mso-wrap-style:square" from="2682,4860" to="4138,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" strokeweight=".5pt">
                  <v:stroke dashstyle="longDash"/>
                </v:line>
                <v:line id="Line 492" o:spid="_x0000_s1031" style="position:absolute;flip:x;visibility:visible;mso-wrap-style:square" from="2682,4679" to="5202,46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" strokeweight=".5pt">
                  <v:stroke dashstyle="longDash"/>
                </v:line>
                <v:line id="Line 493" o:spid="_x0000_s1032" style="position:absolute;flip:x;visibility:visible;mso-wrap-style:square" from="2682,4320" to="6102,43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" strokeweight=".5pt">
                  <v:stroke dashstyle="longDash"/>
                </v:line>
                <v:line id="Line 494" o:spid="_x0000_s1033" style="position:absolute;flip:x y;visibility:visible;mso-wrap-style:square" from="2682,3958" to="6690,39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" strokeweight=".5pt">
                  <v:stroke dashstyle="longDash"/>
                </v:line>
              </v:group>
            </w:pict>
          </mc:Fallback>
        </mc:AlternateContent>
      </w:r>
      <w:r>
        <w:rPr>
          <w:noProof/>
        </w:rPr>
        <mc:AlternateContent>
          <mc:Choice Requires="wpg">
            <w:drawing>
              <wp:anchor distT="0" distB="0" distL="114300" distR="114300" simplePos="0" relativeHeight="251672576" behindDoc="0" locked="0" layoutInCell="1" allowOverlap="1" wp14:anchorId="333A6FC0" wp14:editId="6519F09A">
                <wp:simplePos x="0" y="0"/>
                <wp:positionH relativeFrom="column">
                  <wp:posOffset>1346200</wp:posOffset>
                </wp:positionH>
                <wp:positionV relativeFrom="paragraph">
                  <wp:posOffset>1257300</wp:posOffset>
                </wp:positionV>
                <wp:extent cx="2276475" cy="1144270"/>
                <wp:effectExtent l="0" t="0" r="9525" b="17780"/>
                <wp:wrapNone/>
                <wp:docPr id="16226543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6475" cy="1144270"/>
                          <a:chOff x="4138" y="3960"/>
                          <a:chExt cx="3585" cy="1802"/>
                        </a:xfrm>
                      </wpg:grpSpPr>
                      <wps:wsp>
                        <wps:cNvPr id="1499814550" name="Line 497"/>
                        <wps:cNvCnPr>
                          <a:cxnSpLocks noChangeShapeType="1"/>
                        </wps:cNvCnPr>
                        <wps:spPr bwMode="auto">
                          <a:xfrm>
                            <a:off x="4138" y="4862"/>
                            <a:ext cx="1" cy="900"/>
                          </a:xfrm>
                          <a:prstGeom prst="line">
                            <a:avLst/>
                          </a:prstGeom>
                          <a:noFill/>
                          <a:ln w="25400">
                            <a:solidFill>
                              <a:srgbClr val="000000"/>
                            </a:solidFill>
                            <a:round/>
                            <a:headEnd/>
                            <a:tailEnd/>
                          </a:ln>
                        </wps:spPr>
                        <wps:bodyPr/>
                      </wps:wsp>
                      <wps:wsp>
                        <wps:cNvPr id="1751806891" name="Line 498"/>
                        <wps:cNvCnPr>
                          <a:cxnSpLocks noChangeShapeType="1"/>
                        </wps:cNvCnPr>
                        <wps:spPr bwMode="auto">
                          <a:xfrm flipV="1">
                            <a:off x="4138" y="4681"/>
                            <a:ext cx="1064" cy="181"/>
                          </a:xfrm>
                          <a:prstGeom prst="line">
                            <a:avLst/>
                          </a:prstGeom>
                          <a:noFill/>
                          <a:ln w="25400">
                            <a:solidFill>
                              <a:srgbClr val="000000"/>
                            </a:solidFill>
                            <a:round/>
                            <a:headEnd/>
                            <a:tailEnd/>
                          </a:ln>
                        </wps:spPr>
                        <wps:bodyPr/>
                      </wps:wsp>
                      <wps:wsp>
                        <wps:cNvPr id="484936412" name="Line 499"/>
                        <wps:cNvCnPr>
                          <a:cxnSpLocks noChangeShapeType="1"/>
                        </wps:cNvCnPr>
                        <wps:spPr bwMode="auto">
                          <a:xfrm flipV="1">
                            <a:off x="5202" y="4322"/>
                            <a:ext cx="900" cy="359"/>
                          </a:xfrm>
                          <a:prstGeom prst="line">
                            <a:avLst/>
                          </a:prstGeom>
                          <a:noFill/>
                          <a:ln w="25400">
                            <a:solidFill>
                              <a:srgbClr val="000000"/>
                            </a:solidFill>
                            <a:round/>
                            <a:headEnd/>
                            <a:tailEnd/>
                          </a:ln>
                        </wps:spPr>
                        <wps:bodyPr/>
                      </wps:wsp>
                      <wps:wsp>
                        <wps:cNvPr id="128945238" name="Line 500"/>
                        <wps:cNvCnPr>
                          <a:cxnSpLocks noChangeShapeType="1"/>
                        </wps:cNvCnPr>
                        <wps:spPr bwMode="auto">
                          <a:xfrm flipV="1">
                            <a:off x="6102" y="3960"/>
                            <a:ext cx="601" cy="362"/>
                          </a:xfrm>
                          <a:prstGeom prst="line">
                            <a:avLst/>
                          </a:prstGeom>
                          <a:noFill/>
                          <a:ln w="25400">
                            <a:solidFill>
                              <a:srgbClr val="000000"/>
                            </a:solidFill>
                            <a:round/>
                            <a:headEnd/>
                            <a:tailEnd/>
                          </a:ln>
                        </wps:spPr>
                        <wps:bodyPr/>
                      </wps:wsp>
                      <wps:wsp>
                        <wps:cNvPr id="865369489" name="Line 501"/>
                        <wps:cNvCnPr>
                          <a:cxnSpLocks noChangeShapeType="1"/>
                        </wps:cNvCnPr>
                        <wps:spPr bwMode="auto">
                          <a:xfrm>
                            <a:off x="6690" y="3960"/>
                            <a:ext cx="1032" cy="1"/>
                          </a:xfrm>
                          <a:prstGeom prst="line">
                            <a:avLst/>
                          </a:prstGeom>
                          <a:noFill/>
                          <a:ln w="25400">
                            <a:solidFill>
                              <a:srgbClr val="000000"/>
                            </a:solidFill>
                            <a:round/>
                            <a:headEnd/>
                            <a:tailEnd/>
                          </a:ln>
                        </wps:spPr>
                        <wps:bodyPr/>
                      </wps:wsp>
                      <wps:wsp>
                        <wps:cNvPr id="1486495020" name="Line 502"/>
                        <wps:cNvCnPr>
                          <a:cxnSpLocks noChangeShapeType="1"/>
                        </wps:cNvCnPr>
                        <wps:spPr bwMode="auto">
                          <a:xfrm>
                            <a:off x="7722" y="3961"/>
                            <a:ext cx="1" cy="1800"/>
                          </a:xfrm>
                          <a:prstGeom prst="line">
                            <a:avLst/>
                          </a:prstGeom>
                          <a:noFill/>
                          <a:ln w="25400">
                            <a:solidFill>
                              <a:srgbClr val="000000"/>
                            </a:solidFill>
                            <a:round/>
                            <a:headEnd/>
                            <a:tailEnd/>
                          </a:ln>
                        </wps:spPr>
                        <wps:bodyPr/>
                      </wps:wsp>
                      <wps:wsp>
                        <wps:cNvPr id="502964824" name="Line 503"/>
                        <wps:cNvCnPr>
                          <a:cxnSpLocks noChangeShapeType="1"/>
                        </wps:cNvCnPr>
                        <wps:spPr bwMode="auto">
                          <a:xfrm>
                            <a:off x="4139" y="5759"/>
                            <a:ext cx="3583" cy="1"/>
                          </a:xfrm>
                          <a:prstGeom prst="line">
                            <a:avLst/>
                          </a:prstGeom>
                          <a:noFill/>
                          <a:ln w="25400">
                            <a:solidFill>
                              <a:srgbClr val="000000"/>
                            </a:solidFill>
                            <a:round/>
                            <a:headEnd/>
                            <a:tailEnd/>
                          </a:ln>
                        </wps:spPr>
                        <wps:bodyPr/>
                      </wps:wsp>
                    </wpg:wgp>
                  </a:graphicData>
                </a:graphic>
                <wp14:sizeRelH relativeFrom="page">
                  <wp14:pctWidth>0</wp14:pctWidth>
                </wp14:sizeRelH>
                <wp14:sizeRelV relativeFrom="page">
                  <wp14:pctHeight>0</wp14:pctHeight>
                </wp14:sizeRelV>
              </wp:anchor>
            </w:drawing>
          </mc:Choice>
          <mc:Fallback>
            <w:pict>
              <v:group w14:anchorId="6F8BD44E" id="Group 6" o:spid="_x0000_s1026" style="position:absolute;margin-left:106pt;margin-top:99pt;width:179.25pt;height:90.1pt;z-index:251672576" coordorigin="4138,3960" coordsize="3585,1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">
                <v:line id="Line 497" o:spid="_x0000_s1027" style="position:absolute;visibility:visible;mso-wrap-style:square" from="4138,4862" to="4139,5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" strokeweight="2pt"/>
                <v:line id="Line 498" o:spid="_x0000_s1028" style="position:absolute;flip:y;visibility:visible;mso-wrap-style:square" from="4138,4681" to="5202,4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" strokeweight="2pt"/>
                <v:line id="Line 499" o:spid="_x0000_s1029" style="position:absolute;flip:y;visibility:visible;mso-wrap-style:square" from="5202,4322" to="6102,46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" strokeweight="2pt"/>
                <v:line id="Line 500" o:spid="_x0000_s1030" style="position:absolute;flip:y;visibility:visible;mso-wrap-style:square" from="6102,3960" to="6703,4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" strokeweight="2pt"/>
                <v:line id="Line 501" o:spid="_x0000_s1031" style="position:absolute;visibility:visible;mso-wrap-style:square" from="6690,3960" to="7722,39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" strokeweight="2pt"/>
                <v:line id="Line 502" o:spid="_x0000_s1032" style="position:absolute;visibility:visible;mso-wrap-style:square" from="7722,3961" to="7723,57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" strokeweight="2pt"/>
                <v:line id="Line 503" o:spid="_x0000_s1033" style="position:absolute;visibility:visible;mso-wrap-style:square" from="4139,5759" to="7722,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" strokeweight="2pt"/>
              </v:group>
            </w:pict>
          </mc:Fallback>
        </mc:AlternateContent>
      </w:r>
      <w:r>
        <w:rPr>
          <w:noProof/>
        </w:rPr>
        <mc:AlternateContent>
          <mc:Choice Requires="wps">
            <w:drawing>
              <wp:anchor distT="0" distB="0" distL="114300" distR="114300" simplePos="0" relativeHeight="251673600" behindDoc="0" locked="0" layoutInCell="1" allowOverlap="1" wp14:anchorId="415FF432" wp14:editId="062EE05F">
                <wp:simplePos x="0" y="0"/>
                <wp:positionH relativeFrom="column">
                  <wp:posOffset>1836420</wp:posOffset>
                </wp:positionH>
                <wp:positionV relativeFrom="paragraph">
                  <wp:posOffset>1828800</wp:posOffset>
                </wp:positionV>
                <wp:extent cx="1574800" cy="457200"/>
                <wp:effectExtent l="0" t="0" r="0" b="0"/>
                <wp:wrapNone/>
                <wp:docPr id="2538896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wps:spPr>
                      <wps:txbx>
                        <w:txbxContent>
                          <w:p w14:paraId="6BCA96F4" w14:textId="77777777" w:rsidR="00A03B1B" w:rsidRDefault="00A03B1B" w:rsidP="00A03B1B">
                            <w:pPr>
                              <w:rPr>
                                <w:sz w:val="20"/>
                                <w:szCs w:val="20"/>
                              </w:rPr>
                            </w:pPr>
                            <w:r>
                              <w:rPr>
                                <w:sz w:val="20"/>
                                <w:szCs w:val="20"/>
                              </w:rPr>
                              <w:t>The area under the capped Energy Offer Curve equals (DAAIEC * (DAESR – LSL))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FF432" id="Text Box 5" o:spid="_x0000_s1029" type="#_x0000_t202" style="position:absolute;margin-left:144.6pt;margin-top:2in;width:124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AGTP2j7QEAAMEDAAAOAAAAAAAAAAAAAAAAAC4CAABkcnMvZTJv&#10;RG9jLnhtbFBLAQItABQABgAIAAAAIQAVsiz44AAAAAsBAAAPAAAAAAAAAAAAAAAAAEcEAABkcnMv&#10;ZG93bnJldi54bWxQSwUGAAAAAAQABADzAAAAVAUAAAAA&#10;" stroked="f">
                <v:textbox inset="0,0,0,0">
                  <w:txbxContent>
                    <w:p w14:paraId="6BCA96F4" w14:textId="77777777" w:rsidR="00A03B1B" w:rsidRDefault="00A03B1B" w:rsidP="00A03B1B">
                      <w:pPr>
                        <w:rPr>
                          <w:sz w:val="20"/>
                          <w:szCs w:val="20"/>
                        </w:rPr>
                      </w:pPr>
                      <w:r>
                        <w:rPr>
                          <w:sz w:val="20"/>
                          <w:szCs w:val="20"/>
                        </w:rPr>
                        <w:t>The area under the capped Energy Offer Curve equals (DAAIEC * (DAESR – LSL))</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11CAD7F7" wp14:editId="452DE62B">
                <wp:simplePos x="0" y="0"/>
                <wp:positionH relativeFrom="column">
                  <wp:posOffset>0</wp:posOffset>
                </wp:positionH>
                <wp:positionV relativeFrom="paragraph">
                  <wp:posOffset>0</wp:posOffset>
                </wp:positionV>
                <wp:extent cx="5210175" cy="2743200"/>
                <wp:effectExtent l="0" t="0" r="0" b="0"/>
                <wp:wrapNone/>
                <wp:docPr id="1839129671" name="Rectangl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210175" cy="2743200"/>
                        </a:xfrm>
                        <a:prstGeom prst="rect">
                          <a:avLst/>
                        </a:prstGeom>
                        <a:noFill/>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2B9713" id="Rectangle 4" o:spid="_x0000_s1026" style="position:absolute;margin-left:0;margin-top:0;width:410.25pt;height:3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" filled="f" stroked="f">
                <o:lock v:ext="edit" aspectratio="t"/>
              </v:rect>
            </w:pict>
          </mc:Fallback>
        </mc:AlternateContent>
      </w:r>
      <w:r>
        <w:rPr>
          <w:noProof/>
        </w:rPr>
        <mc:AlternateContent>
          <mc:Choice Requires="wps">
            <w:drawing>
              <wp:anchor distT="0" distB="0" distL="114300" distR="114300" simplePos="0" relativeHeight="251659264" behindDoc="0" locked="0" layoutInCell="1" allowOverlap="1" wp14:anchorId="525501E5" wp14:editId="371D4F91">
                <wp:simplePos x="0" y="0"/>
                <wp:positionH relativeFrom="column">
                  <wp:posOffset>4110990</wp:posOffset>
                </wp:positionH>
                <wp:positionV relativeFrom="paragraph">
                  <wp:posOffset>114300</wp:posOffset>
                </wp:positionV>
                <wp:extent cx="1094740" cy="228600"/>
                <wp:effectExtent l="0" t="0" r="0" b="0"/>
                <wp:wrapNone/>
                <wp:docPr id="204320382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740" cy="228600"/>
                        </a:xfrm>
                        <a:prstGeom prst="rect">
                          <a:avLst/>
                        </a:prstGeom>
                        <a:noFill/>
                        <a:ln>
                          <a:noFill/>
                        </a:ln>
                      </wps:spPr>
                      <wps:txbx>
                        <w:txbxContent>
                          <w:p w14:paraId="560DF3CB" w14:textId="77777777" w:rsidR="00A03B1B" w:rsidRDefault="00A03B1B" w:rsidP="00A03B1B"/>
                        </w:txbxContent>
                      </wps:txbx>
                      <wps:bodyPr rot="0" vert="horz" wrap="square" lIns="0" tIns="18288" rIns="0" bIns="18288"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501E5" id="Text Box 3" o:spid="_x0000_s1030" type="#_x0000_t202" style="position:absolute;margin-left:323.7pt;margin-top:9pt;width:86.2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" filled="f" stroked="f">
                <v:textbox inset="0,1.44pt,0,1.44pt">
                  <w:txbxContent>
                    <w:p w14:paraId="560DF3CB" w14:textId="77777777" w:rsidR="00A03B1B" w:rsidRDefault="00A03B1B" w:rsidP="00A03B1B"/>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1BAB9658" wp14:editId="02196FD6">
                <wp:simplePos x="0" y="0"/>
                <wp:positionH relativeFrom="column">
                  <wp:posOffset>1836420</wp:posOffset>
                </wp:positionH>
                <wp:positionV relativeFrom="paragraph">
                  <wp:posOffset>1828800</wp:posOffset>
                </wp:positionV>
                <wp:extent cx="1574800" cy="457200"/>
                <wp:effectExtent l="0" t="0" r="0" b="0"/>
                <wp:wrapNone/>
                <wp:docPr id="2183780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457200"/>
                        </a:xfrm>
                        <a:prstGeom prst="rect">
                          <a:avLst/>
                        </a:prstGeom>
                        <a:solidFill>
                          <a:srgbClr val="FFFFFF"/>
                        </a:solidFill>
                        <a:ln>
                          <a:noFill/>
                        </a:ln>
                      </wps:spPr>
                      <wps:txbx>
                        <w:txbxContent>
                          <w:p w14:paraId="704E94F9" w14:textId="77777777" w:rsidR="00A03B1B" w:rsidRDefault="00A03B1B" w:rsidP="00A03B1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AB9658" id="Text Box 2" o:spid="_x0000_s1031" type="#_x0000_t202" style="position:absolute;margin-left:144.6pt;margin-top:2in;width:124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" stroked="f">
                <v:textbox inset="0,0,0,0">
                  <w:txbxContent>
                    <w:p w14:paraId="704E94F9" w14:textId="77777777" w:rsidR="00A03B1B" w:rsidRDefault="00A03B1B" w:rsidP="00A03B1B"/>
                  </w:txbxContent>
                </v:textbox>
              </v:shape>
            </w:pict>
          </mc:Fallback>
        </mc:AlternateContent>
      </w:r>
    </w:p>
    <w:p w14:paraId="4464A472" w14:textId="77777777" w:rsidR="00A03B1B" w:rsidRPr="00A03B1B" w:rsidRDefault="00A03B1B" w:rsidP="00A03B1B">
      <w:pPr>
        <w:spacing w:after="240"/>
        <w:ind w:left="720" w:hanging="720"/>
        <w:rPr>
          <w:rFonts w:eastAsia="SimSun"/>
          <w:iCs/>
          <w:szCs w:val="20"/>
        </w:rPr>
      </w:pPr>
      <w:r w:rsidRPr="00A03B1B">
        <w:rPr>
          <w:rFonts w:eastAsia="SimSun"/>
          <w:iCs/>
          <w:szCs w:val="20"/>
        </w:rPr>
        <w:t>(9)</w:t>
      </w:r>
      <w:r w:rsidRPr="00A03B1B">
        <w:rPr>
          <w:rFonts w:eastAsia="SimSun"/>
          <w:iCs/>
          <w:szCs w:val="20"/>
        </w:rPr>
        <w:tab/>
        <w:t>The total of the Day-Ahead Make-Whole Payments to each QSE for Generation Resources for a given hour is calculated as follows:</w:t>
      </w:r>
    </w:p>
    <w:p w14:paraId="640584E6" w14:textId="77777777" w:rsidR="00A03B1B" w:rsidRPr="00A03B1B" w:rsidRDefault="00A03B1B" w:rsidP="00A03B1B">
      <w:pPr>
        <w:tabs>
          <w:tab w:val="left" w:pos="2340"/>
          <w:tab w:val="left" w:pos="3420"/>
        </w:tabs>
        <w:spacing w:before="240"/>
        <w:ind w:left="3150" w:hanging="2430"/>
        <w:jc w:val="both"/>
        <w:rPr>
          <w:rFonts w:eastAsia="SimSun"/>
          <w:lang w:val="pt-BR"/>
        </w:rPr>
      </w:pPr>
      <w:r w:rsidRPr="00A03B1B">
        <w:rPr>
          <w:rFonts w:eastAsia="SimSun"/>
          <w:lang w:val="pt-BR"/>
        </w:rPr>
        <w:lastRenderedPageBreak/>
        <w:t xml:space="preserve">DAMWAMTQSETOT </w:t>
      </w:r>
      <w:r w:rsidRPr="00A03B1B">
        <w:rPr>
          <w:rFonts w:eastAsia="SimSun"/>
          <w:i/>
          <w:iCs/>
          <w:vertAlign w:val="subscript"/>
          <w:lang w:val="pt-BR"/>
        </w:rPr>
        <w:t>q</w:t>
      </w:r>
      <w:r w:rsidRPr="00A03B1B">
        <w:rPr>
          <w:rFonts w:eastAsia="SimSun"/>
          <w:lang w:val="pt-BR"/>
        </w:rPr>
        <w:tab/>
        <w:t>=</w:t>
      </w:r>
      <w:r w:rsidRPr="00A03B1B">
        <w:rPr>
          <w:rFonts w:eastAsia="SimSun"/>
          <w:lang w:val="pt-BR"/>
        </w:rPr>
        <w:tab/>
      </w:r>
      <w:r w:rsidRPr="00A03B1B">
        <w:rPr>
          <w:rFonts w:eastAsia="SimSun"/>
          <w:position w:val="-22"/>
        </w:rPr>
        <w:object w:dxaOrig="220" w:dyaOrig="460" w14:anchorId="1CCD3B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8.6pt" o:ole="">
            <v:imagedata r:id="rId12" o:title=""/>
          </v:shape>
          <o:OLEObject Type="Embed" ProgID="Equation.3" ShapeID="_x0000_i1025" DrawAspect="Content" ObjectID="_1831214029" r:id="rId13"/>
        </w:object>
      </w:r>
      <w:r w:rsidRPr="00A03B1B">
        <w:rPr>
          <w:rFonts w:eastAsia="SimSun"/>
          <w:position w:val="-18"/>
        </w:rPr>
        <w:object w:dxaOrig="220" w:dyaOrig="420" w14:anchorId="087A5EF4">
          <v:shape id="_x0000_i1026" type="#_x0000_t75" style="width:12pt;height:24pt" o:ole="">
            <v:imagedata r:id="rId14" o:title=""/>
          </v:shape>
          <o:OLEObject Type="Embed" ProgID="Equation.3" ShapeID="_x0000_i1026" DrawAspect="Content" ObjectID="_1831214030" r:id="rId15"/>
        </w:object>
      </w:r>
      <w:r w:rsidRPr="00A03B1B">
        <w:rPr>
          <w:rFonts w:eastAsia="SimSun"/>
          <w:lang w:val="pt-BR"/>
        </w:rPr>
        <w:t xml:space="preserve">DAMWAMT </w:t>
      </w:r>
      <w:r w:rsidRPr="00A03B1B">
        <w:rPr>
          <w:rFonts w:eastAsia="SimSun"/>
          <w:i/>
          <w:iCs/>
          <w:vertAlign w:val="subscript"/>
          <w:lang w:val="pt-BR"/>
        </w:rPr>
        <w:t>q, p, r</w:t>
      </w:r>
    </w:p>
    <w:p w14:paraId="42C86371" w14:textId="77777777" w:rsidR="00A03B1B" w:rsidRPr="00A03B1B" w:rsidRDefault="00A03B1B" w:rsidP="00A03B1B">
      <w:pPr>
        <w:rPr>
          <w:rFonts w:eastAsia="SimSun"/>
        </w:rPr>
      </w:pPr>
      <w:r w:rsidRPr="00A03B1B">
        <w:rPr>
          <w:rFonts w:eastAsia="SimSun"/>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845"/>
        <w:gridCol w:w="6171"/>
      </w:tblGrid>
      <w:tr w:rsidR="00A03B1B" w:rsidRPr="00A03B1B" w14:paraId="72D1F41F" w14:textId="77777777" w:rsidTr="00B31BB1">
        <w:trPr>
          <w:tblHeader/>
        </w:trPr>
        <w:tc>
          <w:tcPr>
            <w:tcW w:w="1248" w:type="pct"/>
          </w:tcPr>
          <w:p w14:paraId="1C9BB182" w14:textId="77777777" w:rsidR="00A03B1B" w:rsidRPr="00A03B1B" w:rsidRDefault="00A03B1B" w:rsidP="00A03B1B">
            <w:pPr>
              <w:spacing w:after="240"/>
              <w:rPr>
                <w:rFonts w:eastAsia="SimSun"/>
                <w:b/>
                <w:iCs/>
                <w:sz w:val="20"/>
                <w:szCs w:val="20"/>
              </w:rPr>
            </w:pPr>
            <w:r w:rsidRPr="00A03B1B">
              <w:rPr>
                <w:rFonts w:eastAsia="SimSun"/>
                <w:b/>
                <w:iCs/>
                <w:sz w:val="20"/>
                <w:szCs w:val="20"/>
              </w:rPr>
              <w:t>Variable</w:t>
            </w:r>
          </w:p>
        </w:tc>
        <w:tc>
          <w:tcPr>
            <w:tcW w:w="452" w:type="pct"/>
          </w:tcPr>
          <w:p w14:paraId="1BF57855" w14:textId="77777777" w:rsidR="00A03B1B" w:rsidRPr="00A03B1B" w:rsidRDefault="00A03B1B" w:rsidP="00A03B1B">
            <w:pPr>
              <w:spacing w:after="240"/>
              <w:rPr>
                <w:rFonts w:eastAsia="SimSun"/>
                <w:b/>
                <w:iCs/>
                <w:sz w:val="20"/>
                <w:szCs w:val="20"/>
              </w:rPr>
            </w:pPr>
            <w:r w:rsidRPr="00A03B1B">
              <w:rPr>
                <w:rFonts w:eastAsia="SimSun"/>
                <w:b/>
                <w:iCs/>
                <w:sz w:val="20"/>
                <w:szCs w:val="20"/>
              </w:rPr>
              <w:t>Unit</w:t>
            </w:r>
          </w:p>
        </w:tc>
        <w:tc>
          <w:tcPr>
            <w:tcW w:w="3300" w:type="pct"/>
          </w:tcPr>
          <w:p w14:paraId="33161FE2" w14:textId="77777777" w:rsidR="00A03B1B" w:rsidRPr="00A03B1B" w:rsidRDefault="00A03B1B" w:rsidP="00A03B1B">
            <w:pPr>
              <w:spacing w:after="240"/>
              <w:rPr>
                <w:rFonts w:eastAsia="SimSun"/>
                <w:b/>
                <w:iCs/>
                <w:sz w:val="20"/>
                <w:szCs w:val="20"/>
              </w:rPr>
            </w:pPr>
            <w:r w:rsidRPr="00A03B1B">
              <w:rPr>
                <w:rFonts w:eastAsia="SimSun"/>
                <w:b/>
                <w:iCs/>
                <w:sz w:val="20"/>
                <w:szCs w:val="20"/>
              </w:rPr>
              <w:t>Definition</w:t>
            </w:r>
          </w:p>
        </w:tc>
      </w:tr>
      <w:tr w:rsidR="00A03B1B" w:rsidRPr="00A03B1B" w14:paraId="5B75DFA2" w14:textId="77777777" w:rsidTr="00B31BB1">
        <w:tc>
          <w:tcPr>
            <w:tcW w:w="1248" w:type="pct"/>
          </w:tcPr>
          <w:p w14:paraId="7B8F2CFD"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DAMWAMTQSETOT </w:t>
            </w:r>
            <w:r w:rsidRPr="00A03B1B">
              <w:rPr>
                <w:rFonts w:eastAsia="SimSun"/>
                <w:i/>
                <w:iCs/>
                <w:sz w:val="20"/>
                <w:szCs w:val="20"/>
                <w:vertAlign w:val="subscript"/>
              </w:rPr>
              <w:t>q</w:t>
            </w:r>
          </w:p>
        </w:tc>
        <w:tc>
          <w:tcPr>
            <w:tcW w:w="452" w:type="pct"/>
          </w:tcPr>
          <w:p w14:paraId="3EBDDD1F" w14:textId="77777777" w:rsidR="00A03B1B" w:rsidRPr="00A03B1B" w:rsidRDefault="00A03B1B" w:rsidP="00A03B1B">
            <w:pPr>
              <w:spacing w:after="60"/>
              <w:rPr>
                <w:rFonts w:eastAsia="SimSun"/>
                <w:iCs/>
                <w:sz w:val="20"/>
                <w:szCs w:val="20"/>
              </w:rPr>
            </w:pPr>
            <w:r w:rsidRPr="00A03B1B">
              <w:rPr>
                <w:rFonts w:eastAsia="SimSun"/>
                <w:iCs/>
                <w:sz w:val="20"/>
                <w:szCs w:val="20"/>
              </w:rPr>
              <w:t>$</w:t>
            </w:r>
          </w:p>
        </w:tc>
        <w:tc>
          <w:tcPr>
            <w:tcW w:w="3300" w:type="pct"/>
          </w:tcPr>
          <w:p w14:paraId="14D8C7CE" w14:textId="77777777" w:rsidR="00A03B1B" w:rsidRPr="00A03B1B" w:rsidRDefault="00A03B1B" w:rsidP="00A03B1B">
            <w:pPr>
              <w:spacing w:after="60"/>
              <w:rPr>
                <w:rFonts w:eastAsia="SimSun"/>
                <w:iCs/>
                <w:sz w:val="20"/>
                <w:szCs w:val="20"/>
              </w:rPr>
            </w:pPr>
            <w:r w:rsidRPr="00A03B1B">
              <w:rPr>
                <w:rFonts w:eastAsia="SimSun"/>
                <w:i/>
                <w:iCs/>
                <w:sz w:val="20"/>
                <w:szCs w:val="20"/>
              </w:rPr>
              <w:t xml:space="preserve">Day-Ahead Make-Whole Payment QSE Total per </w:t>
            </w:r>
            <w:proofErr w:type="spellStart"/>
            <w:r w:rsidRPr="00A03B1B">
              <w:rPr>
                <w:rFonts w:eastAsia="SimSun"/>
                <w:i/>
                <w:iCs/>
                <w:sz w:val="20"/>
                <w:szCs w:val="20"/>
              </w:rPr>
              <w:t>QSE</w:t>
            </w:r>
            <w:r w:rsidRPr="00A03B1B">
              <w:rPr>
                <w:rFonts w:ascii="Symbol" w:eastAsia="Symbol" w:hAnsi="Symbol" w:cs="Symbol"/>
                <w:iCs/>
                <w:sz w:val="20"/>
                <w:szCs w:val="20"/>
              </w:rPr>
              <w:t>¾</w:t>
            </w:r>
            <w:r w:rsidRPr="00A03B1B">
              <w:rPr>
                <w:rFonts w:eastAsia="SimSun"/>
                <w:iCs/>
                <w:sz w:val="20"/>
                <w:szCs w:val="20"/>
              </w:rPr>
              <w:t>The</w:t>
            </w:r>
            <w:proofErr w:type="spellEnd"/>
            <w:r w:rsidRPr="00A03B1B">
              <w:rPr>
                <w:rFonts w:eastAsia="SimSun"/>
                <w:iCs/>
                <w:sz w:val="20"/>
                <w:szCs w:val="20"/>
              </w:rPr>
              <w:t xml:space="preserve"> total of the Day-Ahead Make-Whole Payments to QSE </w:t>
            </w:r>
            <w:r w:rsidRPr="00A03B1B">
              <w:rPr>
                <w:rFonts w:eastAsia="SimSun"/>
                <w:i/>
                <w:iCs/>
                <w:sz w:val="20"/>
                <w:szCs w:val="20"/>
              </w:rPr>
              <w:t>q</w:t>
            </w:r>
            <w:r w:rsidRPr="00A03B1B">
              <w:rPr>
                <w:rFonts w:eastAsia="SimSun"/>
                <w:iCs/>
                <w:sz w:val="20"/>
                <w:szCs w:val="20"/>
              </w:rPr>
              <w:t xml:space="preserve"> for the DAM-committed Generation Resources represented by this QSE for the hour.</w:t>
            </w:r>
          </w:p>
        </w:tc>
      </w:tr>
      <w:tr w:rsidR="00A03B1B" w:rsidRPr="00A03B1B" w14:paraId="57134173" w14:textId="77777777" w:rsidTr="00B31BB1">
        <w:tc>
          <w:tcPr>
            <w:tcW w:w="1248" w:type="pct"/>
          </w:tcPr>
          <w:p w14:paraId="541133B9" w14:textId="77777777" w:rsidR="00A03B1B" w:rsidRPr="00A03B1B" w:rsidRDefault="00A03B1B" w:rsidP="00A03B1B">
            <w:pPr>
              <w:spacing w:after="60"/>
              <w:rPr>
                <w:rFonts w:eastAsia="SimSun"/>
                <w:iCs/>
                <w:sz w:val="20"/>
                <w:szCs w:val="20"/>
                <w:lang w:val="pt-BR"/>
              </w:rPr>
            </w:pPr>
            <w:r w:rsidRPr="00A03B1B">
              <w:rPr>
                <w:rFonts w:eastAsia="SimSun"/>
                <w:iCs/>
                <w:sz w:val="20"/>
                <w:szCs w:val="20"/>
                <w:lang w:val="pt-BR"/>
              </w:rPr>
              <w:t xml:space="preserve">DAMWAMT </w:t>
            </w:r>
            <w:r w:rsidRPr="00A03B1B">
              <w:rPr>
                <w:rFonts w:eastAsia="SimSun"/>
                <w:i/>
                <w:iCs/>
                <w:sz w:val="20"/>
                <w:szCs w:val="20"/>
                <w:vertAlign w:val="subscript"/>
                <w:lang w:val="pt-BR"/>
              </w:rPr>
              <w:t>q, p, r</w:t>
            </w:r>
          </w:p>
        </w:tc>
        <w:tc>
          <w:tcPr>
            <w:tcW w:w="452" w:type="pct"/>
          </w:tcPr>
          <w:p w14:paraId="32FA334C" w14:textId="77777777" w:rsidR="00A03B1B" w:rsidRPr="00A03B1B" w:rsidRDefault="00A03B1B" w:rsidP="00A03B1B">
            <w:pPr>
              <w:spacing w:after="60"/>
              <w:rPr>
                <w:rFonts w:eastAsia="SimSun"/>
                <w:iCs/>
                <w:sz w:val="20"/>
                <w:szCs w:val="20"/>
              </w:rPr>
            </w:pPr>
            <w:r w:rsidRPr="00A03B1B">
              <w:rPr>
                <w:rFonts w:eastAsia="SimSun"/>
                <w:iCs/>
                <w:sz w:val="20"/>
                <w:szCs w:val="20"/>
              </w:rPr>
              <w:t>$</w:t>
            </w:r>
          </w:p>
        </w:tc>
        <w:tc>
          <w:tcPr>
            <w:tcW w:w="3300" w:type="pct"/>
          </w:tcPr>
          <w:p w14:paraId="438EC473" w14:textId="77777777" w:rsidR="00A03B1B" w:rsidRPr="00A03B1B" w:rsidRDefault="00A03B1B" w:rsidP="00A03B1B">
            <w:pPr>
              <w:spacing w:after="60"/>
              <w:rPr>
                <w:rFonts w:eastAsia="SimSun"/>
                <w:iCs/>
                <w:sz w:val="20"/>
                <w:szCs w:val="20"/>
              </w:rPr>
            </w:pPr>
            <w:r w:rsidRPr="00A03B1B">
              <w:rPr>
                <w:rFonts w:eastAsia="SimSun"/>
                <w:i/>
                <w:iCs/>
                <w:sz w:val="20"/>
                <w:szCs w:val="20"/>
              </w:rPr>
              <w:t xml:space="preserve">Day-Ahead Make-Whole Payment per QSE per Settlement Point per </w:t>
            </w:r>
            <w:proofErr w:type="spellStart"/>
            <w:r w:rsidRPr="00A03B1B">
              <w:rPr>
                <w:rFonts w:eastAsia="SimSun"/>
                <w:i/>
                <w:iCs/>
                <w:sz w:val="20"/>
                <w:szCs w:val="20"/>
              </w:rPr>
              <w:t>Resource</w:t>
            </w:r>
            <w:r w:rsidRPr="00A03B1B">
              <w:rPr>
                <w:rFonts w:ascii="Symbol" w:eastAsia="Symbol" w:hAnsi="Symbol" w:cs="Symbol"/>
                <w:iCs/>
                <w:sz w:val="20"/>
                <w:szCs w:val="20"/>
              </w:rPr>
              <w:t>¾</w:t>
            </w:r>
            <w:r w:rsidRPr="00A03B1B">
              <w:rPr>
                <w:rFonts w:eastAsia="SimSun"/>
                <w:iCs/>
                <w:sz w:val="20"/>
                <w:szCs w:val="20"/>
              </w:rPr>
              <w:t>The</w:t>
            </w:r>
            <w:proofErr w:type="spellEnd"/>
            <w:r w:rsidRPr="00A03B1B">
              <w:rPr>
                <w:rFonts w:eastAsia="SimSun"/>
                <w:iCs/>
                <w:sz w:val="20"/>
                <w:szCs w:val="20"/>
              </w:rPr>
              <w:t xml:space="preserve"> payment to QSE </w:t>
            </w:r>
            <w:r w:rsidRPr="00A03B1B">
              <w:rPr>
                <w:rFonts w:eastAsia="SimSun"/>
                <w:i/>
                <w:iCs/>
                <w:sz w:val="20"/>
                <w:szCs w:val="20"/>
              </w:rPr>
              <w:t>q</w:t>
            </w:r>
            <w:r w:rsidRPr="00A03B1B">
              <w:rPr>
                <w:rFonts w:eastAsia="SimSun"/>
                <w:iCs/>
                <w:sz w:val="20"/>
                <w:szCs w:val="20"/>
              </w:rPr>
              <w:t xml:space="preserve"> to make-whole the Startup Cost and energy cost of Resource </w:t>
            </w:r>
            <w:r w:rsidRPr="00A03B1B">
              <w:rPr>
                <w:rFonts w:eastAsia="SimSun"/>
                <w:i/>
                <w:iCs/>
                <w:sz w:val="20"/>
                <w:szCs w:val="20"/>
              </w:rPr>
              <w:t>r</w:t>
            </w:r>
            <w:r w:rsidRPr="00A03B1B">
              <w:rPr>
                <w:rFonts w:eastAsia="SimSun"/>
                <w:iCs/>
                <w:sz w:val="20"/>
                <w:szCs w:val="20"/>
              </w:rPr>
              <w:t xml:space="preserve"> committed in the DAM at Resource Node </w:t>
            </w:r>
            <w:r w:rsidRPr="00A03B1B">
              <w:rPr>
                <w:rFonts w:eastAsia="SimSun"/>
                <w:i/>
                <w:iCs/>
                <w:sz w:val="20"/>
                <w:szCs w:val="20"/>
              </w:rPr>
              <w:t>p</w:t>
            </w:r>
            <w:r w:rsidRPr="00A03B1B">
              <w:rPr>
                <w:rFonts w:eastAsia="SimSun"/>
                <w:iCs/>
                <w:sz w:val="20"/>
                <w:szCs w:val="20"/>
              </w:rPr>
              <w:t xml:space="preserve"> for the hour.  When a Combined Cycle Generation Resource is committed in the DAM, payment is made to the Combined Cycle Train for the DAM-committed Combined Cycle Generation Resource.</w:t>
            </w:r>
          </w:p>
        </w:tc>
      </w:tr>
      <w:tr w:rsidR="00A03B1B" w:rsidRPr="00A03B1B" w14:paraId="79F64778" w14:textId="77777777" w:rsidTr="00B31BB1">
        <w:tc>
          <w:tcPr>
            <w:tcW w:w="1248" w:type="pct"/>
            <w:tcBorders>
              <w:top w:val="single" w:sz="4" w:space="0" w:color="auto"/>
              <w:left w:val="single" w:sz="4" w:space="0" w:color="auto"/>
              <w:bottom w:val="single" w:sz="4" w:space="0" w:color="auto"/>
              <w:right w:val="single" w:sz="4" w:space="0" w:color="auto"/>
            </w:tcBorders>
          </w:tcPr>
          <w:p w14:paraId="18C2B22B" w14:textId="77777777" w:rsidR="00A03B1B" w:rsidRPr="00A03B1B" w:rsidRDefault="00A03B1B" w:rsidP="00A03B1B">
            <w:pPr>
              <w:spacing w:after="60"/>
              <w:rPr>
                <w:rFonts w:eastAsia="SimSun"/>
                <w:i/>
                <w:iCs/>
                <w:sz w:val="20"/>
                <w:szCs w:val="20"/>
              </w:rPr>
            </w:pPr>
            <w:r w:rsidRPr="00A03B1B">
              <w:rPr>
                <w:rFonts w:eastAsia="SimSun"/>
                <w:i/>
                <w:iCs/>
                <w:sz w:val="20"/>
                <w:szCs w:val="20"/>
              </w:rPr>
              <w:t>q</w:t>
            </w:r>
          </w:p>
        </w:tc>
        <w:tc>
          <w:tcPr>
            <w:tcW w:w="452" w:type="pct"/>
            <w:tcBorders>
              <w:top w:val="single" w:sz="4" w:space="0" w:color="auto"/>
              <w:left w:val="single" w:sz="4" w:space="0" w:color="auto"/>
              <w:bottom w:val="single" w:sz="4" w:space="0" w:color="auto"/>
              <w:right w:val="single" w:sz="4" w:space="0" w:color="auto"/>
            </w:tcBorders>
          </w:tcPr>
          <w:p w14:paraId="0039E9DA"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48CCF596" w14:textId="77777777" w:rsidR="00A03B1B" w:rsidRPr="00A03B1B" w:rsidRDefault="00A03B1B" w:rsidP="00A03B1B">
            <w:pPr>
              <w:spacing w:after="60"/>
              <w:rPr>
                <w:rFonts w:eastAsia="SimSun"/>
                <w:iCs/>
                <w:sz w:val="20"/>
                <w:szCs w:val="20"/>
              </w:rPr>
            </w:pPr>
            <w:r w:rsidRPr="00A03B1B">
              <w:rPr>
                <w:rFonts w:eastAsia="SimSun"/>
                <w:iCs/>
                <w:sz w:val="20"/>
                <w:szCs w:val="20"/>
              </w:rPr>
              <w:t>A QSE.</w:t>
            </w:r>
          </w:p>
        </w:tc>
      </w:tr>
      <w:tr w:rsidR="00A03B1B" w:rsidRPr="00A03B1B" w14:paraId="392EF985" w14:textId="77777777" w:rsidTr="00B31BB1">
        <w:tc>
          <w:tcPr>
            <w:tcW w:w="1248" w:type="pct"/>
            <w:tcBorders>
              <w:top w:val="single" w:sz="4" w:space="0" w:color="auto"/>
              <w:left w:val="single" w:sz="4" w:space="0" w:color="auto"/>
              <w:bottom w:val="single" w:sz="4" w:space="0" w:color="auto"/>
              <w:right w:val="single" w:sz="4" w:space="0" w:color="auto"/>
            </w:tcBorders>
          </w:tcPr>
          <w:p w14:paraId="7820B5DC" w14:textId="77777777" w:rsidR="00A03B1B" w:rsidRPr="00A03B1B" w:rsidRDefault="00A03B1B" w:rsidP="00A03B1B">
            <w:pPr>
              <w:spacing w:after="60"/>
              <w:rPr>
                <w:rFonts w:eastAsia="SimSun"/>
                <w:i/>
                <w:iCs/>
                <w:sz w:val="20"/>
                <w:szCs w:val="20"/>
              </w:rPr>
            </w:pPr>
            <w:r w:rsidRPr="00A03B1B">
              <w:rPr>
                <w:rFonts w:eastAsia="SimSun"/>
                <w:i/>
                <w:iCs/>
                <w:sz w:val="20"/>
                <w:szCs w:val="20"/>
              </w:rPr>
              <w:t>p</w:t>
            </w:r>
          </w:p>
        </w:tc>
        <w:tc>
          <w:tcPr>
            <w:tcW w:w="452" w:type="pct"/>
            <w:tcBorders>
              <w:top w:val="single" w:sz="4" w:space="0" w:color="auto"/>
              <w:left w:val="single" w:sz="4" w:space="0" w:color="auto"/>
              <w:bottom w:val="single" w:sz="4" w:space="0" w:color="auto"/>
              <w:right w:val="single" w:sz="4" w:space="0" w:color="auto"/>
            </w:tcBorders>
          </w:tcPr>
          <w:p w14:paraId="19EDAF16"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4E62A3B3" w14:textId="77777777" w:rsidR="00A03B1B" w:rsidRPr="00A03B1B" w:rsidRDefault="00A03B1B" w:rsidP="00A03B1B">
            <w:pPr>
              <w:spacing w:after="60"/>
              <w:rPr>
                <w:rFonts w:eastAsia="SimSun"/>
                <w:iCs/>
                <w:sz w:val="20"/>
                <w:szCs w:val="20"/>
              </w:rPr>
            </w:pPr>
            <w:r w:rsidRPr="00A03B1B">
              <w:rPr>
                <w:rFonts w:eastAsia="SimSun"/>
                <w:iCs/>
                <w:sz w:val="20"/>
                <w:szCs w:val="20"/>
              </w:rPr>
              <w:t>A Settlement Point.</w:t>
            </w:r>
          </w:p>
        </w:tc>
      </w:tr>
      <w:tr w:rsidR="00A03B1B" w:rsidRPr="00A03B1B" w14:paraId="639DCA94" w14:textId="77777777" w:rsidTr="00B31BB1">
        <w:tc>
          <w:tcPr>
            <w:tcW w:w="1248" w:type="pct"/>
            <w:tcBorders>
              <w:top w:val="single" w:sz="4" w:space="0" w:color="auto"/>
              <w:left w:val="single" w:sz="4" w:space="0" w:color="auto"/>
              <w:bottom w:val="single" w:sz="4" w:space="0" w:color="auto"/>
              <w:right w:val="single" w:sz="4" w:space="0" w:color="auto"/>
            </w:tcBorders>
          </w:tcPr>
          <w:p w14:paraId="5A2747F2" w14:textId="77777777" w:rsidR="00A03B1B" w:rsidRPr="00A03B1B" w:rsidRDefault="00A03B1B" w:rsidP="00A03B1B">
            <w:pPr>
              <w:spacing w:after="60"/>
              <w:rPr>
                <w:rFonts w:eastAsia="SimSun"/>
                <w:i/>
                <w:iCs/>
                <w:sz w:val="20"/>
                <w:szCs w:val="20"/>
              </w:rPr>
            </w:pPr>
            <w:r w:rsidRPr="00A03B1B">
              <w:rPr>
                <w:rFonts w:eastAsia="SimSun"/>
                <w:i/>
                <w:iCs/>
                <w:sz w:val="20"/>
                <w:szCs w:val="20"/>
              </w:rPr>
              <w:t>r</w:t>
            </w:r>
          </w:p>
        </w:tc>
        <w:tc>
          <w:tcPr>
            <w:tcW w:w="452" w:type="pct"/>
            <w:tcBorders>
              <w:top w:val="single" w:sz="4" w:space="0" w:color="auto"/>
              <w:left w:val="single" w:sz="4" w:space="0" w:color="auto"/>
              <w:bottom w:val="single" w:sz="4" w:space="0" w:color="auto"/>
              <w:right w:val="single" w:sz="4" w:space="0" w:color="auto"/>
            </w:tcBorders>
          </w:tcPr>
          <w:p w14:paraId="2FFFE695" w14:textId="77777777" w:rsidR="00A03B1B" w:rsidRPr="00A03B1B" w:rsidRDefault="00A03B1B" w:rsidP="00A03B1B">
            <w:pPr>
              <w:spacing w:after="60"/>
              <w:rPr>
                <w:rFonts w:eastAsia="SimSun"/>
                <w:iCs/>
                <w:sz w:val="20"/>
                <w:szCs w:val="20"/>
              </w:rPr>
            </w:pPr>
            <w:r w:rsidRPr="00A03B1B">
              <w:rPr>
                <w:rFonts w:eastAsia="SimSun"/>
                <w:iCs/>
                <w:sz w:val="20"/>
                <w:szCs w:val="20"/>
              </w:rPr>
              <w:t>none</w:t>
            </w:r>
          </w:p>
        </w:tc>
        <w:tc>
          <w:tcPr>
            <w:tcW w:w="3300" w:type="pct"/>
            <w:tcBorders>
              <w:top w:val="single" w:sz="4" w:space="0" w:color="auto"/>
              <w:left w:val="single" w:sz="4" w:space="0" w:color="auto"/>
              <w:bottom w:val="single" w:sz="4" w:space="0" w:color="auto"/>
              <w:right w:val="single" w:sz="4" w:space="0" w:color="auto"/>
            </w:tcBorders>
          </w:tcPr>
          <w:p w14:paraId="073DA98A" w14:textId="77777777" w:rsidR="00A03B1B" w:rsidRPr="00A03B1B" w:rsidRDefault="00A03B1B" w:rsidP="00A03B1B">
            <w:pPr>
              <w:spacing w:after="60"/>
              <w:rPr>
                <w:rFonts w:eastAsia="SimSun"/>
                <w:iCs/>
                <w:sz w:val="20"/>
                <w:szCs w:val="20"/>
              </w:rPr>
            </w:pPr>
            <w:r w:rsidRPr="00A03B1B">
              <w:rPr>
                <w:rFonts w:eastAsia="SimSun"/>
                <w:iCs/>
                <w:sz w:val="20"/>
                <w:szCs w:val="20"/>
              </w:rPr>
              <w:t>A DAM-committed Generation Resource.</w:t>
            </w:r>
          </w:p>
        </w:tc>
      </w:tr>
    </w:tbl>
    <w:bookmarkEnd w:id="186"/>
    <w:bookmarkEnd w:id="187"/>
    <w:p w14:paraId="3771797E" w14:textId="77777777" w:rsidR="00A03B1B" w:rsidRPr="00A03B1B" w:rsidRDefault="00A03B1B" w:rsidP="00A03B1B">
      <w:pPr>
        <w:keepNext/>
        <w:tabs>
          <w:tab w:val="left" w:pos="1620"/>
        </w:tabs>
        <w:spacing w:before="480" w:after="240"/>
        <w:ind w:left="1627" w:hanging="1627"/>
        <w:outlineLvl w:val="4"/>
        <w:rPr>
          <w:ins w:id="245" w:author="ERCOT" w:date="2025-09-18T18:56:00Z"/>
          <w:rFonts w:eastAsia="SimSun"/>
          <w:szCs w:val="26"/>
        </w:rPr>
      </w:pPr>
      <w:ins w:id="246" w:author="ERCOT" w:date="2025-09-18T18:56:00Z">
        <w:r w:rsidRPr="00A03B1B">
          <w:rPr>
            <w:rFonts w:eastAsia="SimSun"/>
            <w:b/>
            <w:bCs/>
            <w:i/>
            <w:iCs/>
            <w:szCs w:val="26"/>
          </w:rPr>
          <w:t>4.6.4.1.6</w:t>
        </w:r>
        <w:r w:rsidRPr="00A03B1B">
          <w:rPr>
            <w:rFonts w:eastAsia="SimSun"/>
            <w:b/>
            <w:bCs/>
            <w:i/>
            <w:iCs/>
            <w:szCs w:val="26"/>
          </w:rPr>
          <w:tab/>
          <w:t>Dispatchable Reliability Reserve Service Payment</w:t>
        </w:r>
      </w:ins>
    </w:p>
    <w:p w14:paraId="174E9591" w14:textId="77777777" w:rsidR="00A03B1B" w:rsidRPr="00A03B1B" w:rsidRDefault="00A03B1B" w:rsidP="00A03B1B">
      <w:pPr>
        <w:spacing w:after="240"/>
        <w:ind w:left="720" w:hanging="720"/>
        <w:rPr>
          <w:ins w:id="247" w:author="ERCOT" w:date="2025-09-18T18:56:00Z"/>
          <w:rFonts w:eastAsia="SimSun"/>
        </w:rPr>
      </w:pPr>
      <w:ins w:id="248" w:author="ERCOT" w:date="2025-09-18T18:56:00Z">
        <w:r w:rsidRPr="00A03B1B">
          <w:rPr>
            <w:rFonts w:eastAsia="SimSun"/>
          </w:rPr>
          <w:t>(1)</w:t>
        </w:r>
        <w:r w:rsidRPr="00A03B1B">
          <w:rPr>
            <w:rFonts w:eastAsia="SimSun"/>
          </w:rPr>
          <w:tab/>
          <w:t>ERCOT shall pay each QSE whose Resource-specific Ancillary Service Offers to provide DRRS to ERCOT were cleared in the DAM, for each hour as follows:</w:t>
        </w:r>
      </w:ins>
    </w:p>
    <w:p w14:paraId="3CCC9765" w14:textId="77777777" w:rsidR="00A03B1B" w:rsidRPr="00A03B1B" w:rsidRDefault="00A03B1B" w:rsidP="00A03B1B">
      <w:pPr>
        <w:tabs>
          <w:tab w:val="left" w:pos="2340"/>
          <w:tab w:val="left" w:pos="3420"/>
        </w:tabs>
        <w:spacing w:after="240"/>
        <w:ind w:left="720"/>
        <w:rPr>
          <w:ins w:id="249" w:author="ERCOT" w:date="2025-09-18T18:56:00Z"/>
          <w:rFonts w:eastAsia="SimSun"/>
          <w:bCs/>
        </w:rPr>
      </w:pPr>
      <w:ins w:id="250" w:author="ERCOT" w:date="2025-09-18T18:56:00Z">
        <w:r w:rsidRPr="00A03B1B">
          <w:rPr>
            <w:rFonts w:eastAsia="SimSun"/>
            <w:bCs/>
          </w:rPr>
          <w:t xml:space="preserve">PCDRRAMT </w:t>
        </w:r>
        <w:r w:rsidRPr="00A03B1B">
          <w:rPr>
            <w:rFonts w:eastAsia="SimSun"/>
            <w:bCs/>
            <w:i/>
            <w:vertAlign w:val="subscript"/>
          </w:rPr>
          <w:t>q</w:t>
        </w:r>
        <w:r w:rsidRPr="00A03B1B">
          <w:rPr>
            <w:rFonts w:eastAsia="SimSun"/>
            <w:bCs/>
          </w:rPr>
          <w:tab/>
          <w:t>=</w:t>
        </w:r>
        <w:r w:rsidRPr="00A03B1B">
          <w:rPr>
            <w:rFonts w:eastAsia="SimSun"/>
            <w:bCs/>
          </w:rPr>
          <w:tab/>
          <w:t xml:space="preserve">(-1) * MCPCDRR </w:t>
        </w:r>
        <w:r w:rsidRPr="00A03B1B">
          <w:rPr>
            <w:rFonts w:eastAsia="SimSun"/>
            <w:bCs/>
            <w:i/>
            <w:vertAlign w:val="subscript"/>
          </w:rPr>
          <w:t>DAM</w:t>
        </w:r>
        <w:r w:rsidRPr="00A03B1B">
          <w:rPr>
            <w:rFonts w:eastAsia="SimSun"/>
            <w:bCs/>
          </w:rPr>
          <w:t xml:space="preserve"> * PCDRR </w:t>
        </w:r>
        <w:r w:rsidRPr="00A03B1B">
          <w:rPr>
            <w:rFonts w:eastAsia="SimSun"/>
            <w:bCs/>
            <w:i/>
            <w:vertAlign w:val="subscript"/>
          </w:rPr>
          <w:t>q</w:t>
        </w:r>
      </w:ins>
    </w:p>
    <w:p w14:paraId="0FD8CE9E" w14:textId="77777777" w:rsidR="00A03B1B" w:rsidRPr="00A03B1B" w:rsidRDefault="00A03B1B" w:rsidP="00A03B1B">
      <w:pPr>
        <w:spacing w:after="240"/>
        <w:rPr>
          <w:ins w:id="251" w:author="ERCOT" w:date="2025-09-18T18:56:00Z"/>
          <w:rFonts w:eastAsia="SimSun"/>
          <w:lang w:val="pt-BR"/>
        </w:rPr>
      </w:pPr>
      <w:ins w:id="252" w:author="ERCOT" w:date="2025-09-18T18:56:00Z">
        <w:r w:rsidRPr="00A03B1B">
          <w:rPr>
            <w:rFonts w:eastAsia="SimSun"/>
            <w:lang w:val="pt-BR"/>
          </w:rPr>
          <w:t>Where:</w:t>
        </w:r>
      </w:ins>
    </w:p>
    <w:p w14:paraId="0B7B3D79" w14:textId="09C1D160" w:rsidR="00A03B1B" w:rsidRPr="00A03B1B" w:rsidRDefault="00A03B1B" w:rsidP="00A03B1B">
      <w:pPr>
        <w:spacing w:after="240"/>
        <w:ind w:left="720"/>
        <w:rPr>
          <w:ins w:id="253" w:author="ERCOT" w:date="2025-09-18T18:56:00Z"/>
          <w:rFonts w:eastAsia="SimSun"/>
          <w:i/>
          <w:iCs/>
          <w:vertAlign w:val="subscript"/>
          <w:lang w:val="pt-BR"/>
        </w:rPr>
      </w:pPr>
      <w:ins w:id="254" w:author="ERCOT" w:date="2025-09-18T18:56:00Z">
        <w:r w:rsidRPr="00A03B1B">
          <w:rPr>
            <w:rFonts w:eastAsia="SimSun"/>
            <w:lang w:val="pt-BR"/>
          </w:rPr>
          <w:t xml:space="preserve">PCDRR </w:t>
        </w:r>
        <w:r w:rsidRPr="00A03B1B">
          <w:rPr>
            <w:rFonts w:eastAsia="SimSun"/>
            <w:i/>
            <w:iCs/>
            <w:vertAlign w:val="subscript"/>
            <w:lang w:val="pt-BR"/>
          </w:rPr>
          <w:t>q</w:t>
        </w:r>
        <w:r w:rsidRPr="00A03B1B">
          <w:rPr>
            <w:rFonts w:eastAsia="SimSun"/>
          </w:rPr>
          <w:tab/>
        </w:r>
        <w:r w:rsidRPr="00A03B1B">
          <w:rPr>
            <w:rFonts w:eastAsia="SimSun"/>
            <w:lang w:val="pt-BR"/>
          </w:rPr>
          <w:t>=</w:t>
        </w:r>
        <w:r w:rsidRPr="00A03B1B">
          <w:rPr>
            <w:rFonts w:eastAsia="SimSun"/>
          </w:rPr>
          <w:tab/>
        </w:r>
      </w:ins>
      <w:ins w:id="255" w:author="ERCOT" w:date="2025-09-30T12:29:00Z">
        <w:r w:rsidRPr="00A03B1B">
          <w:rPr>
            <w:rFonts w:eastAsia="SimSun"/>
            <w:noProof/>
          </w:rPr>
          <w:drawing>
            <wp:inline distT="0" distB="0" distL="0" distR="0" wp14:anchorId="7350E4D3" wp14:editId="7EFB4CE4">
              <wp:extent cx="160020" cy="312420"/>
              <wp:effectExtent l="0" t="0" r="0" b="0"/>
              <wp:docPr id="10678" name="Picture 2" descr="ActiveX contr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iveX control"/>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0020" cy="312420"/>
                      </a:xfrm>
                      <a:prstGeom prst="rect">
                        <a:avLst/>
                      </a:prstGeom>
                      <a:noFill/>
                      <a:ln>
                        <a:noFill/>
                      </a:ln>
                    </pic:spPr>
                  </pic:pic>
                </a:graphicData>
              </a:graphic>
            </wp:inline>
          </w:drawing>
        </w:r>
      </w:ins>
      <w:ins w:id="256" w:author="ERCOT" w:date="2025-09-18T18:56:00Z">
        <w:r w:rsidRPr="00A03B1B">
          <w:rPr>
            <w:rFonts w:eastAsia="SimSun"/>
            <w:lang w:val="pt-BR"/>
          </w:rPr>
          <w:t>PCDRRR</w:t>
        </w:r>
        <w:r w:rsidRPr="00A03B1B">
          <w:rPr>
            <w:rFonts w:eastAsia="SimSun"/>
            <w:i/>
            <w:iCs/>
            <w:lang w:val="pt-BR"/>
          </w:rPr>
          <w:t xml:space="preserve"> </w:t>
        </w:r>
        <w:r w:rsidRPr="00A03B1B">
          <w:rPr>
            <w:rFonts w:eastAsia="SimSun"/>
            <w:i/>
            <w:iCs/>
            <w:vertAlign w:val="subscript"/>
            <w:lang w:val="pt-BR"/>
          </w:rPr>
          <w:t>r, q, DAM</w:t>
        </w:r>
      </w:ins>
    </w:p>
    <w:p w14:paraId="11F1F5AB" w14:textId="77777777" w:rsidR="00A03B1B" w:rsidRPr="00A03B1B" w:rsidRDefault="00A03B1B" w:rsidP="00A03B1B">
      <w:pPr>
        <w:spacing w:before="240" w:after="240"/>
        <w:ind w:left="720" w:hanging="720"/>
        <w:rPr>
          <w:ins w:id="257" w:author="ERCOT" w:date="2025-09-18T18:56:00Z"/>
          <w:rFonts w:eastAsia="SimSun"/>
          <w:lang w:val="pt-BR"/>
        </w:rPr>
      </w:pPr>
      <w:ins w:id="258" w:author="ERCOT" w:date="2025-09-18T18:56:00Z">
        <w:r w:rsidRPr="00A03B1B">
          <w:rPr>
            <w:rFonts w:eastAsia="SimSun"/>
            <w:lang w:val="pt-BR"/>
          </w:rPr>
          <w:t>(2)</w:t>
        </w:r>
        <w:r w:rsidRPr="00A03B1B">
          <w:rPr>
            <w:rFonts w:eastAsia="SimSun"/>
          </w:rPr>
          <w:t xml:space="preserve">  </w:t>
        </w:r>
        <w:r w:rsidRPr="00A03B1B">
          <w:rPr>
            <w:rFonts w:eastAsia="SimSun"/>
          </w:rPr>
          <w:tab/>
          <w:t>ERCOT shall pay each QSE whose Ancillary Service Only Offers to provide DRRS to ERCOT were cleared in the DAM, for each hour as follows:</w:t>
        </w:r>
      </w:ins>
    </w:p>
    <w:p w14:paraId="0A6A6921" w14:textId="77777777" w:rsidR="00A03B1B" w:rsidRPr="00A03B1B" w:rsidRDefault="00A03B1B" w:rsidP="00A03B1B">
      <w:pPr>
        <w:tabs>
          <w:tab w:val="left" w:pos="2340"/>
          <w:tab w:val="left" w:pos="3420"/>
        </w:tabs>
        <w:spacing w:after="240"/>
        <w:ind w:left="1080" w:hanging="360"/>
        <w:rPr>
          <w:ins w:id="259" w:author="ERCOT" w:date="2025-09-18T18:56:00Z"/>
          <w:rFonts w:eastAsia="SimSun"/>
          <w:lang w:val="x-none"/>
        </w:rPr>
      </w:pPr>
      <w:ins w:id="260" w:author="ERCOT" w:date="2025-09-18T18:56:00Z">
        <w:r w:rsidRPr="00A03B1B">
          <w:rPr>
            <w:rFonts w:eastAsia="SimSun"/>
            <w:bCs/>
          </w:rPr>
          <w:t xml:space="preserve">DAPCDRROAMT </w:t>
        </w:r>
        <w:r w:rsidRPr="00A03B1B">
          <w:rPr>
            <w:rFonts w:eastAsia="SimSun"/>
            <w:bCs/>
            <w:i/>
            <w:vertAlign w:val="subscript"/>
          </w:rPr>
          <w:t>q</w:t>
        </w:r>
        <w:r w:rsidRPr="00A03B1B">
          <w:rPr>
            <w:rFonts w:eastAsia="SimSun"/>
            <w:bCs/>
          </w:rPr>
          <w:t xml:space="preserve">  = (-1) * MCPCDRR</w:t>
        </w:r>
        <w:r w:rsidRPr="00A03B1B">
          <w:rPr>
            <w:rFonts w:eastAsia="SimSun"/>
            <w:bCs/>
            <w:i/>
            <w:vertAlign w:val="subscript"/>
          </w:rPr>
          <w:t xml:space="preserve"> DAM</w:t>
        </w:r>
        <w:r w:rsidRPr="00A03B1B">
          <w:rPr>
            <w:rFonts w:eastAsia="SimSun"/>
            <w:bCs/>
          </w:rPr>
          <w:t xml:space="preserve"> * DADRROAWD</w:t>
        </w:r>
        <w:r w:rsidRPr="00A03B1B">
          <w:rPr>
            <w:rFonts w:eastAsia="SimSun"/>
            <w:bCs/>
            <w:i/>
            <w:vertAlign w:val="subscript"/>
          </w:rPr>
          <w:t xml:space="preserve"> q</w:t>
        </w:r>
      </w:ins>
    </w:p>
    <w:p w14:paraId="2F4FDFD2" w14:textId="77777777" w:rsidR="00A03B1B" w:rsidRPr="00A03B1B" w:rsidRDefault="00A03B1B" w:rsidP="00A03B1B">
      <w:pPr>
        <w:rPr>
          <w:ins w:id="261" w:author="ERCOT" w:date="2025-09-18T18:56:00Z"/>
          <w:rFonts w:eastAsia="SimSun"/>
        </w:rPr>
      </w:pPr>
      <w:ins w:id="262" w:author="ERCOT" w:date="2025-09-18T18:56:00Z">
        <w:r w:rsidRPr="00A03B1B">
          <w:rPr>
            <w:rFonts w:eastAsia="SimSun"/>
          </w:rPr>
          <w:t>The above variables are defined as follows:</w:t>
        </w:r>
      </w:ins>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62"/>
        <w:gridCol w:w="856"/>
        <w:gridCol w:w="6532"/>
      </w:tblGrid>
      <w:tr w:rsidR="00A03B1B" w:rsidRPr="00A03B1B" w14:paraId="6E5E3F03" w14:textId="77777777" w:rsidTr="00B31BB1">
        <w:trPr>
          <w:ins w:id="263" w:author="ERCOT" w:date="2025-09-18T18:56:00Z"/>
        </w:trPr>
        <w:tc>
          <w:tcPr>
            <w:tcW w:w="1049" w:type="pct"/>
          </w:tcPr>
          <w:p w14:paraId="264A440C" w14:textId="77777777" w:rsidR="00A03B1B" w:rsidRPr="00A03B1B" w:rsidRDefault="00A03B1B" w:rsidP="00A03B1B">
            <w:pPr>
              <w:spacing w:after="240"/>
              <w:rPr>
                <w:ins w:id="264" w:author="ERCOT" w:date="2025-09-18T18:56:00Z"/>
                <w:rFonts w:eastAsia="SimSun"/>
                <w:b/>
                <w:iCs/>
                <w:sz w:val="20"/>
                <w:szCs w:val="20"/>
              </w:rPr>
            </w:pPr>
            <w:ins w:id="265" w:author="ERCOT" w:date="2025-09-18T18:56:00Z">
              <w:r w:rsidRPr="00A03B1B">
                <w:rPr>
                  <w:rFonts w:eastAsia="SimSun"/>
                  <w:b/>
                  <w:iCs/>
                  <w:sz w:val="20"/>
                  <w:szCs w:val="20"/>
                </w:rPr>
                <w:t>Variable</w:t>
              </w:r>
            </w:ins>
          </w:p>
        </w:tc>
        <w:tc>
          <w:tcPr>
            <w:tcW w:w="458" w:type="pct"/>
          </w:tcPr>
          <w:p w14:paraId="0A214226" w14:textId="77777777" w:rsidR="00A03B1B" w:rsidRPr="00A03B1B" w:rsidRDefault="00A03B1B" w:rsidP="00A03B1B">
            <w:pPr>
              <w:spacing w:after="240"/>
              <w:rPr>
                <w:ins w:id="266" w:author="ERCOT" w:date="2025-09-18T18:56:00Z"/>
                <w:rFonts w:eastAsia="SimSun"/>
                <w:b/>
                <w:iCs/>
                <w:sz w:val="20"/>
                <w:szCs w:val="20"/>
              </w:rPr>
            </w:pPr>
            <w:ins w:id="267" w:author="ERCOT" w:date="2025-09-18T18:56:00Z">
              <w:r w:rsidRPr="00A03B1B">
                <w:rPr>
                  <w:rFonts w:eastAsia="SimSun"/>
                  <w:b/>
                  <w:iCs/>
                  <w:sz w:val="20"/>
                  <w:szCs w:val="20"/>
                </w:rPr>
                <w:t>Unit</w:t>
              </w:r>
            </w:ins>
          </w:p>
        </w:tc>
        <w:tc>
          <w:tcPr>
            <w:tcW w:w="3493" w:type="pct"/>
          </w:tcPr>
          <w:p w14:paraId="38F371B7" w14:textId="77777777" w:rsidR="00A03B1B" w:rsidRPr="00A03B1B" w:rsidRDefault="00A03B1B" w:rsidP="00A03B1B">
            <w:pPr>
              <w:spacing w:after="240"/>
              <w:rPr>
                <w:ins w:id="268" w:author="ERCOT" w:date="2025-09-18T18:56:00Z"/>
                <w:rFonts w:eastAsia="SimSun"/>
                <w:b/>
                <w:iCs/>
                <w:sz w:val="20"/>
                <w:szCs w:val="20"/>
              </w:rPr>
            </w:pPr>
            <w:ins w:id="269" w:author="ERCOT" w:date="2025-09-18T18:56:00Z">
              <w:r w:rsidRPr="00A03B1B">
                <w:rPr>
                  <w:rFonts w:eastAsia="SimSun"/>
                  <w:b/>
                  <w:iCs/>
                  <w:sz w:val="20"/>
                  <w:szCs w:val="20"/>
                </w:rPr>
                <w:t>Definition</w:t>
              </w:r>
            </w:ins>
          </w:p>
        </w:tc>
      </w:tr>
      <w:tr w:rsidR="00A03B1B" w:rsidRPr="00A03B1B" w14:paraId="5C1EBF89" w14:textId="77777777" w:rsidTr="00B31BB1">
        <w:trPr>
          <w:ins w:id="270" w:author="ERCOT" w:date="2025-09-18T18:56:00Z"/>
        </w:trPr>
        <w:tc>
          <w:tcPr>
            <w:tcW w:w="1049" w:type="pct"/>
          </w:tcPr>
          <w:p w14:paraId="30A44582" w14:textId="77777777" w:rsidR="00A03B1B" w:rsidRPr="00A03B1B" w:rsidRDefault="00A03B1B" w:rsidP="00A03B1B">
            <w:pPr>
              <w:spacing w:after="60"/>
              <w:rPr>
                <w:ins w:id="271" w:author="ERCOT" w:date="2025-09-18T18:56:00Z"/>
                <w:rFonts w:eastAsia="SimSun"/>
                <w:iCs/>
                <w:sz w:val="20"/>
                <w:szCs w:val="20"/>
              </w:rPr>
            </w:pPr>
            <w:ins w:id="272" w:author="ERCOT" w:date="2025-09-18T18:56:00Z">
              <w:r w:rsidRPr="00A03B1B">
                <w:rPr>
                  <w:rFonts w:eastAsia="SimSun"/>
                  <w:iCs/>
                  <w:sz w:val="20"/>
                  <w:szCs w:val="20"/>
                </w:rPr>
                <w:t xml:space="preserve">PCDRRAMT </w:t>
              </w:r>
              <w:r w:rsidRPr="00A03B1B">
                <w:rPr>
                  <w:rFonts w:eastAsia="SimSun"/>
                  <w:i/>
                  <w:iCs/>
                  <w:sz w:val="20"/>
                  <w:szCs w:val="20"/>
                  <w:vertAlign w:val="subscript"/>
                </w:rPr>
                <w:t>q</w:t>
              </w:r>
            </w:ins>
          </w:p>
        </w:tc>
        <w:tc>
          <w:tcPr>
            <w:tcW w:w="458" w:type="pct"/>
          </w:tcPr>
          <w:p w14:paraId="290B69F7" w14:textId="77777777" w:rsidR="00A03B1B" w:rsidRPr="00A03B1B" w:rsidRDefault="00A03B1B" w:rsidP="00A03B1B">
            <w:pPr>
              <w:spacing w:after="60"/>
              <w:rPr>
                <w:ins w:id="273" w:author="ERCOT" w:date="2025-09-18T18:56:00Z"/>
                <w:rFonts w:eastAsia="SimSun"/>
                <w:iCs/>
                <w:sz w:val="20"/>
                <w:szCs w:val="20"/>
              </w:rPr>
            </w:pPr>
            <w:ins w:id="274" w:author="ERCOT" w:date="2025-09-18T18:56:00Z">
              <w:r w:rsidRPr="00A03B1B">
                <w:rPr>
                  <w:rFonts w:eastAsia="SimSun"/>
                  <w:iCs/>
                  <w:sz w:val="20"/>
                  <w:szCs w:val="20"/>
                </w:rPr>
                <w:t>$</w:t>
              </w:r>
            </w:ins>
          </w:p>
        </w:tc>
        <w:tc>
          <w:tcPr>
            <w:tcW w:w="3493" w:type="pct"/>
          </w:tcPr>
          <w:p w14:paraId="35ECE520" w14:textId="77777777" w:rsidR="00A03B1B" w:rsidRPr="00A03B1B" w:rsidRDefault="00A03B1B" w:rsidP="00A03B1B">
            <w:pPr>
              <w:spacing w:after="60"/>
              <w:rPr>
                <w:ins w:id="275" w:author="ERCOT" w:date="2025-09-18T18:56:00Z"/>
                <w:rFonts w:eastAsia="SimSun"/>
                <w:iCs/>
                <w:sz w:val="20"/>
                <w:szCs w:val="20"/>
              </w:rPr>
            </w:pPr>
            <w:ins w:id="276" w:author="ERCOT" w:date="2025-09-18T18:56:00Z">
              <w:r w:rsidRPr="00A03B1B">
                <w:rPr>
                  <w:rFonts w:eastAsia="SimSun"/>
                  <w:i/>
                  <w:iCs/>
                  <w:sz w:val="20"/>
                  <w:szCs w:val="20"/>
                </w:rPr>
                <w:t xml:space="preserve">Procured Capacity for </w:t>
              </w:r>
              <w:del w:id="277" w:author="ERCOT" w:date="2025-09-30T11:52:00Z">
                <w:r w:rsidRPr="00A03B1B">
                  <w:rPr>
                    <w:rFonts w:eastAsia="SimSun"/>
                    <w:i/>
                    <w:iCs/>
                    <w:sz w:val="20"/>
                    <w:szCs w:val="20"/>
                  </w:rPr>
                  <w:delText xml:space="preserve"> </w:delText>
                </w:r>
              </w:del>
              <w:r w:rsidRPr="00A03B1B">
                <w:rPr>
                  <w:rFonts w:eastAsia="SimSun"/>
                  <w:i/>
                  <w:iCs/>
                  <w:sz w:val="20"/>
                  <w:szCs w:val="20"/>
                </w:rPr>
                <w:t>Dispatchable Reliability Reserve Service Amount per QSE in DAM</w:t>
              </w:r>
              <w:r w:rsidRPr="00A03B1B">
                <w:rPr>
                  <w:rFonts w:eastAsia="SimSun"/>
                  <w:iCs/>
                  <w:sz w:val="20"/>
                  <w:szCs w:val="20"/>
                </w:rPr>
                <w:t xml:space="preserve">—The DAM DRRS payment for QSE </w:t>
              </w:r>
              <w:r w:rsidRPr="00A03B1B">
                <w:rPr>
                  <w:rFonts w:eastAsia="SimSun"/>
                  <w:i/>
                  <w:iCs/>
                  <w:sz w:val="20"/>
                  <w:szCs w:val="20"/>
                </w:rPr>
                <w:t>q</w:t>
              </w:r>
              <w:r w:rsidRPr="00A03B1B">
                <w:rPr>
                  <w:rFonts w:eastAsia="SimSun"/>
                  <w:iCs/>
                  <w:sz w:val="20"/>
                  <w:szCs w:val="20"/>
                </w:rPr>
                <w:t xml:space="preserve"> for the hour.</w:t>
              </w:r>
            </w:ins>
          </w:p>
        </w:tc>
      </w:tr>
      <w:tr w:rsidR="00A03B1B" w:rsidRPr="00A03B1B" w14:paraId="03E9D817" w14:textId="77777777" w:rsidTr="00B31BB1">
        <w:trPr>
          <w:ins w:id="278" w:author="ERCOT" w:date="2025-09-18T18:56:00Z"/>
        </w:trPr>
        <w:tc>
          <w:tcPr>
            <w:tcW w:w="1049" w:type="pct"/>
          </w:tcPr>
          <w:p w14:paraId="22A6CC7A" w14:textId="77777777" w:rsidR="00A03B1B" w:rsidRPr="00A03B1B" w:rsidRDefault="00A03B1B" w:rsidP="00A03B1B">
            <w:pPr>
              <w:spacing w:after="60"/>
              <w:rPr>
                <w:ins w:id="279" w:author="ERCOT" w:date="2025-09-18T18:56:00Z"/>
                <w:rFonts w:eastAsia="SimSun"/>
                <w:iCs/>
                <w:sz w:val="20"/>
                <w:szCs w:val="20"/>
              </w:rPr>
            </w:pPr>
            <w:ins w:id="280" w:author="ERCOT" w:date="2025-09-18T18:56:00Z">
              <w:r w:rsidRPr="00A03B1B">
                <w:rPr>
                  <w:rFonts w:eastAsia="SimSun"/>
                  <w:iCs/>
                  <w:sz w:val="20"/>
                  <w:szCs w:val="20"/>
                </w:rPr>
                <w:t>DAPCDRROAMT</w:t>
              </w:r>
              <w:r w:rsidRPr="00A03B1B">
                <w:rPr>
                  <w:rFonts w:eastAsia="SimSun"/>
                  <w:i/>
                  <w:iCs/>
                  <w:sz w:val="20"/>
                  <w:szCs w:val="20"/>
                </w:rPr>
                <w:t xml:space="preserve"> </w:t>
              </w:r>
              <w:r w:rsidRPr="00A03B1B">
                <w:rPr>
                  <w:rFonts w:eastAsia="SimSun"/>
                  <w:i/>
                  <w:iCs/>
                  <w:sz w:val="20"/>
                  <w:szCs w:val="20"/>
                  <w:vertAlign w:val="subscript"/>
                </w:rPr>
                <w:t>q</w:t>
              </w:r>
            </w:ins>
          </w:p>
        </w:tc>
        <w:tc>
          <w:tcPr>
            <w:tcW w:w="458" w:type="pct"/>
          </w:tcPr>
          <w:p w14:paraId="73FF38C3" w14:textId="77777777" w:rsidR="00A03B1B" w:rsidRPr="00A03B1B" w:rsidRDefault="00A03B1B" w:rsidP="00A03B1B">
            <w:pPr>
              <w:spacing w:after="60"/>
              <w:rPr>
                <w:ins w:id="281" w:author="ERCOT" w:date="2025-09-18T18:56:00Z"/>
                <w:rFonts w:eastAsia="SimSun"/>
                <w:iCs/>
                <w:sz w:val="20"/>
                <w:szCs w:val="20"/>
              </w:rPr>
            </w:pPr>
            <w:ins w:id="282" w:author="ERCOT" w:date="2025-09-18T18:56:00Z">
              <w:r w:rsidRPr="00A03B1B">
                <w:rPr>
                  <w:rFonts w:eastAsia="SimSun"/>
                  <w:iCs/>
                  <w:sz w:val="20"/>
                  <w:szCs w:val="20"/>
                </w:rPr>
                <w:t>$</w:t>
              </w:r>
            </w:ins>
          </w:p>
        </w:tc>
        <w:tc>
          <w:tcPr>
            <w:tcW w:w="3493" w:type="pct"/>
          </w:tcPr>
          <w:p w14:paraId="213185E1" w14:textId="77777777" w:rsidR="00A03B1B" w:rsidRPr="00A03B1B" w:rsidRDefault="00A03B1B" w:rsidP="00A03B1B">
            <w:pPr>
              <w:spacing w:after="60"/>
              <w:rPr>
                <w:ins w:id="283" w:author="ERCOT" w:date="2025-09-18T18:56:00Z"/>
                <w:rFonts w:eastAsia="SimSun"/>
                <w:i/>
                <w:iCs/>
                <w:sz w:val="20"/>
                <w:szCs w:val="20"/>
              </w:rPr>
            </w:pPr>
            <w:ins w:id="284" w:author="ERCOT" w:date="2025-09-18T18:56:00Z">
              <w:r w:rsidRPr="00A03B1B">
                <w:rPr>
                  <w:rFonts w:eastAsia="SimSun"/>
                  <w:i/>
                  <w:iCs/>
                  <w:sz w:val="20"/>
                  <w:szCs w:val="20"/>
                </w:rPr>
                <w:t>Day-Ahead Procured Capacity for Dispatchable Reliability Reserve Service</w:t>
              </w:r>
              <w:del w:id="285" w:author="ERCOT" w:date="2025-10-24T20:44:00Z">
                <w:r w:rsidRPr="00A03B1B">
                  <w:rPr>
                    <w:rFonts w:eastAsia="SimSun"/>
                    <w:i/>
                    <w:iCs/>
                    <w:sz w:val="20"/>
                    <w:szCs w:val="20"/>
                  </w:rPr>
                  <w:delText xml:space="preserve"> </w:delText>
                </w:r>
              </w:del>
            </w:ins>
            <w:ins w:id="286" w:author="ERCOT" w:date="2025-10-24T20:44:00Z">
              <w:r w:rsidRPr="00A03B1B">
                <w:rPr>
                  <w:rFonts w:eastAsia="SimSun"/>
                  <w:i/>
                  <w:iCs/>
                  <w:sz w:val="20"/>
                  <w:szCs w:val="20"/>
                </w:rPr>
                <w:t>-</w:t>
              </w:r>
            </w:ins>
            <w:ins w:id="287" w:author="ERCOT" w:date="2025-09-18T18:56:00Z">
              <w:r w:rsidRPr="00A03B1B">
                <w:rPr>
                  <w:rFonts w:eastAsia="SimSun"/>
                  <w:i/>
                  <w:iCs/>
                  <w:sz w:val="20"/>
                  <w:szCs w:val="20"/>
                </w:rPr>
                <w:t xml:space="preserve">Only Amount per QSE— </w:t>
              </w:r>
              <w:r w:rsidRPr="00A03B1B">
                <w:rPr>
                  <w:rFonts w:eastAsia="SimSun"/>
                  <w:sz w:val="20"/>
                  <w:szCs w:val="20"/>
                </w:rPr>
                <w:t xml:space="preserve">The payment to QSE </w:t>
              </w:r>
              <w:r w:rsidRPr="00A03B1B">
                <w:rPr>
                  <w:rFonts w:eastAsia="SimSun"/>
                  <w:i/>
                  <w:iCs/>
                  <w:sz w:val="20"/>
                  <w:szCs w:val="20"/>
                </w:rPr>
                <w:t>q</w:t>
              </w:r>
              <w:r w:rsidRPr="00A03B1B">
                <w:rPr>
                  <w:rFonts w:eastAsia="SimSun"/>
                  <w:sz w:val="20"/>
                  <w:szCs w:val="20"/>
                </w:rPr>
                <w:t xml:space="preserve"> for all DRRS</w:t>
              </w:r>
            </w:ins>
            <w:ins w:id="288" w:author="ERCOT" w:date="2025-10-24T20:45:00Z">
              <w:r w:rsidRPr="00A03B1B">
                <w:rPr>
                  <w:rFonts w:eastAsia="SimSun"/>
                  <w:sz w:val="20"/>
                  <w:szCs w:val="20"/>
                </w:rPr>
                <w:t>-</w:t>
              </w:r>
            </w:ins>
            <w:ins w:id="289" w:author="ERCOT" w:date="2025-09-18T18:56:00Z">
              <w:del w:id="290" w:author="ERCOT" w:date="2025-10-24T20:45:00Z">
                <w:r w:rsidRPr="00A03B1B">
                  <w:rPr>
                    <w:rFonts w:eastAsia="SimSun"/>
                    <w:sz w:val="20"/>
                    <w:szCs w:val="20"/>
                  </w:rPr>
                  <w:delText xml:space="preserve"> </w:delText>
                </w:r>
              </w:del>
              <w:r w:rsidRPr="00A03B1B">
                <w:rPr>
                  <w:rFonts w:eastAsia="SimSun"/>
                  <w:sz w:val="20"/>
                  <w:szCs w:val="20"/>
                </w:rPr>
                <w:t>only awards in DAM for the hour.</w:t>
              </w:r>
            </w:ins>
          </w:p>
        </w:tc>
      </w:tr>
      <w:tr w:rsidR="00A03B1B" w:rsidRPr="00A03B1B" w14:paraId="48FA0DDE" w14:textId="77777777" w:rsidTr="00B31BB1">
        <w:trPr>
          <w:ins w:id="291" w:author="ERCOT" w:date="2025-09-18T18:56:00Z"/>
        </w:trPr>
        <w:tc>
          <w:tcPr>
            <w:tcW w:w="1049" w:type="pct"/>
          </w:tcPr>
          <w:p w14:paraId="3D13AB8B" w14:textId="77777777" w:rsidR="00A03B1B" w:rsidRPr="00A03B1B" w:rsidRDefault="00A03B1B" w:rsidP="00A03B1B">
            <w:pPr>
              <w:spacing w:after="60"/>
              <w:rPr>
                <w:ins w:id="292" w:author="ERCOT" w:date="2025-09-18T18:56:00Z"/>
                <w:rFonts w:eastAsia="SimSun"/>
                <w:iCs/>
                <w:sz w:val="20"/>
                <w:szCs w:val="20"/>
              </w:rPr>
            </w:pPr>
            <w:ins w:id="293" w:author="ERCOT" w:date="2025-09-18T18:56:00Z">
              <w:r w:rsidRPr="00A03B1B">
                <w:rPr>
                  <w:rFonts w:eastAsia="SimSun"/>
                  <w:iCs/>
                  <w:sz w:val="20"/>
                  <w:szCs w:val="20"/>
                </w:rPr>
                <w:t xml:space="preserve">PCDRR </w:t>
              </w:r>
              <w:r w:rsidRPr="00A03B1B">
                <w:rPr>
                  <w:rFonts w:eastAsia="SimSun"/>
                  <w:i/>
                  <w:iCs/>
                  <w:sz w:val="20"/>
                  <w:szCs w:val="20"/>
                  <w:vertAlign w:val="subscript"/>
                </w:rPr>
                <w:t>q</w:t>
              </w:r>
              <w:r w:rsidRPr="00A03B1B">
                <w:rPr>
                  <w:rFonts w:eastAsia="SimSun"/>
                  <w:i/>
                  <w:iCs/>
                  <w:sz w:val="20"/>
                  <w:szCs w:val="20"/>
                </w:rPr>
                <w:t xml:space="preserve"> </w:t>
              </w:r>
            </w:ins>
          </w:p>
        </w:tc>
        <w:tc>
          <w:tcPr>
            <w:tcW w:w="458" w:type="pct"/>
          </w:tcPr>
          <w:p w14:paraId="36A8CE63" w14:textId="77777777" w:rsidR="00A03B1B" w:rsidRPr="00A03B1B" w:rsidRDefault="00A03B1B" w:rsidP="00A03B1B">
            <w:pPr>
              <w:spacing w:after="60"/>
              <w:rPr>
                <w:ins w:id="294" w:author="ERCOT" w:date="2025-09-18T18:56:00Z"/>
                <w:rFonts w:eastAsia="SimSun"/>
                <w:iCs/>
                <w:sz w:val="20"/>
                <w:szCs w:val="20"/>
              </w:rPr>
            </w:pPr>
            <w:ins w:id="295" w:author="ERCOT" w:date="2025-09-18T18:56:00Z">
              <w:r w:rsidRPr="00A03B1B">
                <w:rPr>
                  <w:rFonts w:eastAsia="SimSun"/>
                  <w:iCs/>
                  <w:sz w:val="20"/>
                  <w:szCs w:val="20"/>
                </w:rPr>
                <w:t>MW</w:t>
              </w:r>
            </w:ins>
          </w:p>
        </w:tc>
        <w:tc>
          <w:tcPr>
            <w:tcW w:w="3493" w:type="pct"/>
          </w:tcPr>
          <w:p w14:paraId="05026C1B" w14:textId="77777777" w:rsidR="00A03B1B" w:rsidRPr="00A03B1B" w:rsidRDefault="00A03B1B" w:rsidP="00A03B1B">
            <w:pPr>
              <w:spacing w:after="60"/>
              <w:rPr>
                <w:ins w:id="296" w:author="ERCOT" w:date="2025-09-18T18:56:00Z"/>
                <w:rFonts w:eastAsia="SimSun"/>
                <w:iCs/>
                <w:sz w:val="20"/>
                <w:szCs w:val="20"/>
              </w:rPr>
            </w:pPr>
            <w:ins w:id="297" w:author="ERCOT" w:date="2025-09-18T18:56:00Z">
              <w:r w:rsidRPr="00A03B1B">
                <w:rPr>
                  <w:rFonts w:eastAsia="SimSun"/>
                  <w:i/>
                  <w:iCs/>
                  <w:sz w:val="20"/>
                  <w:szCs w:val="20"/>
                </w:rPr>
                <w:t>Procured Capacity for Dispatchable Reliability Reserve Service per QSE in DAM</w:t>
              </w:r>
              <w:r w:rsidRPr="00A03B1B">
                <w:rPr>
                  <w:rFonts w:eastAsia="SimSun"/>
                  <w:iCs/>
                  <w:sz w:val="20"/>
                  <w:szCs w:val="20"/>
                </w:rPr>
                <w:t xml:space="preserve">—The total DRRS capacity quantity awarded to QSE </w:t>
              </w:r>
              <w:r w:rsidRPr="00A03B1B">
                <w:rPr>
                  <w:rFonts w:eastAsia="SimSun"/>
                  <w:i/>
                  <w:iCs/>
                  <w:sz w:val="20"/>
                  <w:szCs w:val="20"/>
                </w:rPr>
                <w:t>q</w:t>
              </w:r>
              <w:r w:rsidRPr="00A03B1B">
                <w:rPr>
                  <w:rFonts w:eastAsia="SimSun"/>
                  <w:iCs/>
                  <w:sz w:val="20"/>
                  <w:szCs w:val="20"/>
                </w:rPr>
                <w:t xml:space="preserve"> in the DAM for all the Resources represented by this QSE for the hour.</w:t>
              </w:r>
            </w:ins>
          </w:p>
        </w:tc>
      </w:tr>
      <w:tr w:rsidR="00A03B1B" w:rsidRPr="00A03B1B" w14:paraId="19F577CF" w14:textId="77777777" w:rsidTr="00B31BB1">
        <w:trPr>
          <w:ins w:id="298" w:author="ERCOT" w:date="2025-09-18T18:56:00Z"/>
        </w:trPr>
        <w:tc>
          <w:tcPr>
            <w:tcW w:w="1049" w:type="pct"/>
          </w:tcPr>
          <w:p w14:paraId="3BF2D11E" w14:textId="77777777" w:rsidR="00A03B1B" w:rsidRPr="00A03B1B" w:rsidRDefault="00A03B1B" w:rsidP="00A03B1B">
            <w:pPr>
              <w:spacing w:after="60"/>
              <w:rPr>
                <w:ins w:id="299" w:author="ERCOT" w:date="2025-09-18T18:56:00Z"/>
                <w:rFonts w:eastAsia="SimSun"/>
                <w:iCs/>
                <w:sz w:val="20"/>
                <w:szCs w:val="20"/>
              </w:rPr>
            </w:pPr>
            <w:ins w:id="300" w:author="ERCOT" w:date="2025-09-18T18:56:00Z">
              <w:r w:rsidRPr="00A03B1B">
                <w:rPr>
                  <w:rFonts w:eastAsia="SimSun"/>
                  <w:iCs/>
                  <w:sz w:val="20"/>
                  <w:szCs w:val="20"/>
                </w:rPr>
                <w:t xml:space="preserve">PCDRRR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w:t>
              </w:r>
            </w:ins>
          </w:p>
        </w:tc>
        <w:tc>
          <w:tcPr>
            <w:tcW w:w="458" w:type="pct"/>
          </w:tcPr>
          <w:p w14:paraId="6D4D5312" w14:textId="77777777" w:rsidR="00A03B1B" w:rsidRPr="00A03B1B" w:rsidRDefault="00A03B1B" w:rsidP="00A03B1B">
            <w:pPr>
              <w:spacing w:after="60"/>
              <w:rPr>
                <w:ins w:id="301" w:author="ERCOT" w:date="2025-09-18T18:56:00Z"/>
                <w:rFonts w:eastAsia="SimSun"/>
                <w:iCs/>
                <w:sz w:val="20"/>
                <w:szCs w:val="20"/>
              </w:rPr>
            </w:pPr>
            <w:ins w:id="302" w:author="ERCOT" w:date="2025-09-18T18:56:00Z">
              <w:r w:rsidRPr="00A03B1B">
                <w:rPr>
                  <w:rFonts w:eastAsia="SimSun"/>
                  <w:iCs/>
                  <w:sz w:val="20"/>
                  <w:szCs w:val="20"/>
                </w:rPr>
                <w:t>MW</w:t>
              </w:r>
            </w:ins>
          </w:p>
        </w:tc>
        <w:tc>
          <w:tcPr>
            <w:tcW w:w="3493" w:type="pct"/>
          </w:tcPr>
          <w:p w14:paraId="4A78DE50" w14:textId="77777777" w:rsidR="00A03B1B" w:rsidRPr="00A03B1B" w:rsidRDefault="00A03B1B" w:rsidP="00A03B1B">
            <w:pPr>
              <w:spacing w:after="60"/>
              <w:rPr>
                <w:ins w:id="303" w:author="ERCOT" w:date="2025-09-18T18:56:00Z"/>
                <w:rFonts w:eastAsia="SimSun"/>
                <w:iCs/>
                <w:sz w:val="20"/>
                <w:szCs w:val="20"/>
              </w:rPr>
            </w:pPr>
            <w:ins w:id="304" w:author="ERCOT" w:date="2025-09-18T18:56:00Z">
              <w:r w:rsidRPr="00A03B1B">
                <w:rPr>
                  <w:rFonts w:eastAsia="SimSun"/>
                  <w:i/>
                  <w:iCs/>
                  <w:sz w:val="20"/>
                  <w:szCs w:val="20"/>
                </w:rPr>
                <w:t>Procured Capacity for Dispatchable Reliability Reserve Service from Resource per Resource per QSE in DAM</w:t>
              </w:r>
              <w:r w:rsidRPr="00A03B1B">
                <w:rPr>
                  <w:rFonts w:eastAsia="SimSun"/>
                  <w:iCs/>
                  <w:sz w:val="20"/>
                  <w:szCs w:val="20"/>
                </w:rPr>
                <w:t xml:space="preserve">—The DRRS capacity quantity </w:t>
              </w:r>
              <w:r w:rsidRPr="00A03B1B">
                <w:rPr>
                  <w:rFonts w:eastAsia="SimSun"/>
                  <w:iCs/>
                  <w:sz w:val="20"/>
                  <w:szCs w:val="20"/>
                </w:rPr>
                <w:lastRenderedPageBreak/>
                <w:t xml:space="preserve">awarded to QSE </w:t>
              </w:r>
              <w:r w:rsidRPr="00A03B1B">
                <w:rPr>
                  <w:rFonts w:eastAsia="SimSun"/>
                  <w:i/>
                  <w:iCs/>
                  <w:sz w:val="20"/>
                  <w:szCs w:val="20"/>
                </w:rPr>
                <w:t>q</w:t>
              </w:r>
              <w:r w:rsidRPr="00A03B1B">
                <w:rPr>
                  <w:rFonts w:eastAsia="SimSun"/>
                  <w:iCs/>
                  <w:sz w:val="20"/>
                  <w:szCs w:val="20"/>
                </w:rPr>
                <w:t xml:space="preserve"> in the DAM for Resource </w:t>
              </w:r>
              <w:r w:rsidRPr="00A03B1B">
                <w:rPr>
                  <w:rFonts w:eastAsia="SimSun"/>
                  <w:i/>
                  <w:iCs/>
                  <w:sz w:val="20"/>
                  <w:szCs w:val="20"/>
                </w:rPr>
                <w:t>r</w:t>
              </w:r>
              <w:r w:rsidRPr="00A03B1B">
                <w:rPr>
                  <w:rFonts w:eastAsia="SimSun"/>
                  <w:iCs/>
                  <w:sz w:val="20"/>
                  <w:szCs w:val="20"/>
                </w:rPr>
                <w:t xml:space="preserve"> for the hour.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ins>
          </w:p>
        </w:tc>
      </w:tr>
      <w:tr w:rsidR="00A03B1B" w:rsidRPr="00A03B1B" w14:paraId="0CA9E312" w14:textId="77777777" w:rsidTr="00B31BB1">
        <w:trPr>
          <w:ins w:id="305" w:author="ERCOT" w:date="2025-09-18T18:56:00Z"/>
        </w:trPr>
        <w:tc>
          <w:tcPr>
            <w:tcW w:w="1049" w:type="pct"/>
          </w:tcPr>
          <w:p w14:paraId="79020461" w14:textId="77777777" w:rsidR="00A03B1B" w:rsidRPr="00A03B1B" w:rsidRDefault="00A03B1B" w:rsidP="00A03B1B">
            <w:pPr>
              <w:spacing w:after="60"/>
              <w:rPr>
                <w:ins w:id="306" w:author="ERCOT" w:date="2025-09-18T18:56:00Z"/>
                <w:rFonts w:eastAsia="SimSun"/>
                <w:iCs/>
                <w:sz w:val="20"/>
                <w:szCs w:val="20"/>
              </w:rPr>
            </w:pPr>
            <w:ins w:id="307" w:author="ERCOT" w:date="2025-09-18T18:56:00Z">
              <w:r w:rsidRPr="00A03B1B">
                <w:rPr>
                  <w:rFonts w:eastAsia="SimSun"/>
                  <w:iCs/>
                  <w:sz w:val="20"/>
                  <w:szCs w:val="20"/>
                </w:rPr>
                <w:lastRenderedPageBreak/>
                <w:t xml:space="preserve">MCPCDRR </w:t>
              </w:r>
              <w:r w:rsidRPr="00A03B1B">
                <w:rPr>
                  <w:rFonts w:eastAsia="SimSun"/>
                  <w:i/>
                  <w:iCs/>
                  <w:sz w:val="20"/>
                  <w:szCs w:val="20"/>
                  <w:vertAlign w:val="subscript"/>
                </w:rPr>
                <w:t>DAM</w:t>
              </w:r>
            </w:ins>
          </w:p>
        </w:tc>
        <w:tc>
          <w:tcPr>
            <w:tcW w:w="458" w:type="pct"/>
          </w:tcPr>
          <w:p w14:paraId="5D6F08AE" w14:textId="77777777" w:rsidR="00A03B1B" w:rsidRPr="00A03B1B" w:rsidRDefault="00A03B1B" w:rsidP="00A03B1B">
            <w:pPr>
              <w:spacing w:after="60"/>
              <w:rPr>
                <w:ins w:id="308" w:author="ERCOT" w:date="2025-09-18T18:56:00Z"/>
                <w:rFonts w:eastAsia="SimSun"/>
                <w:iCs/>
                <w:sz w:val="20"/>
                <w:szCs w:val="20"/>
              </w:rPr>
            </w:pPr>
            <w:ins w:id="309" w:author="ERCOT" w:date="2025-09-18T18:56:00Z">
              <w:r w:rsidRPr="00A03B1B">
                <w:rPr>
                  <w:rFonts w:eastAsia="SimSun"/>
                  <w:iCs/>
                  <w:sz w:val="20"/>
                  <w:szCs w:val="20"/>
                </w:rPr>
                <w:t>$/MW per hour</w:t>
              </w:r>
            </w:ins>
          </w:p>
        </w:tc>
        <w:tc>
          <w:tcPr>
            <w:tcW w:w="3493" w:type="pct"/>
          </w:tcPr>
          <w:p w14:paraId="07ACD667" w14:textId="77777777" w:rsidR="00A03B1B" w:rsidRPr="00A03B1B" w:rsidRDefault="00A03B1B" w:rsidP="00A03B1B">
            <w:pPr>
              <w:spacing w:after="60"/>
              <w:rPr>
                <w:ins w:id="310" w:author="ERCOT" w:date="2025-09-18T18:56:00Z"/>
                <w:rFonts w:eastAsia="SimSun"/>
                <w:iCs/>
                <w:sz w:val="20"/>
                <w:szCs w:val="20"/>
              </w:rPr>
            </w:pPr>
            <w:ins w:id="311" w:author="ERCOT" w:date="2025-09-18T18:56:00Z">
              <w:r w:rsidRPr="00A03B1B">
                <w:rPr>
                  <w:rFonts w:eastAsia="SimSun"/>
                  <w:i/>
                  <w:iCs/>
                  <w:sz w:val="20"/>
                  <w:szCs w:val="20"/>
                </w:rPr>
                <w:t>Market Clearing Price for Capacity for Dispatchable Reliability Reserve Service in DAM</w:t>
              </w:r>
              <w:r w:rsidRPr="00A03B1B">
                <w:rPr>
                  <w:rFonts w:eastAsia="SimSun"/>
                  <w:iCs/>
                  <w:sz w:val="20"/>
                  <w:szCs w:val="20"/>
                </w:rPr>
                <w:t>—The DAM MCPC for DRRS for the hour.</w:t>
              </w:r>
            </w:ins>
          </w:p>
        </w:tc>
      </w:tr>
      <w:tr w:rsidR="00A03B1B" w:rsidRPr="00A03B1B" w14:paraId="17DF322D" w14:textId="77777777" w:rsidTr="00B31BB1">
        <w:trPr>
          <w:ins w:id="312" w:author="ERCOT" w:date="2025-09-18T18:56:00Z"/>
        </w:trPr>
        <w:tc>
          <w:tcPr>
            <w:tcW w:w="1049" w:type="pct"/>
          </w:tcPr>
          <w:p w14:paraId="6C78DF1C" w14:textId="77777777" w:rsidR="00A03B1B" w:rsidRPr="00A03B1B" w:rsidRDefault="00A03B1B" w:rsidP="00A03B1B">
            <w:pPr>
              <w:spacing w:after="60"/>
              <w:rPr>
                <w:ins w:id="313" w:author="ERCOT" w:date="2025-09-18T18:56:00Z"/>
                <w:rFonts w:eastAsia="SimSun"/>
                <w:iCs/>
                <w:sz w:val="20"/>
                <w:szCs w:val="20"/>
              </w:rPr>
            </w:pPr>
            <w:ins w:id="314" w:author="ERCOT" w:date="2025-09-18T18:56:00Z">
              <w:r w:rsidRPr="00A03B1B">
                <w:rPr>
                  <w:rFonts w:eastAsia="SimSun"/>
                  <w:iCs/>
                  <w:sz w:val="20"/>
                  <w:szCs w:val="20"/>
                </w:rPr>
                <w:t xml:space="preserve">DADRROAWD </w:t>
              </w:r>
              <w:r w:rsidRPr="00A03B1B">
                <w:rPr>
                  <w:rFonts w:eastAsia="SimSun"/>
                  <w:i/>
                  <w:iCs/>
                  <w:sz w:val="20"/>
                  <w:szCs w:val="20"/>
                  <w:vertAlign w:val="subscript"/>
                </w:rPr>
                <w:t>q</w:t>
              </w:r>
            </w:ins>
          </w:p>
        </w:tc>
        <w:tc>
          <w:tcPr>
            <w:tcW w:w="458" w:type="pct"/>
          </w:tcPr>
          <w:p w14:paraId="74143080" w14:textId="77777777" w:rsidR="00A03B1B" w:rsidRPr="00A03B1B" w:rsidRDefault="00A03B1B" w:rsidP="00A03B1B">
            <w:pPr>
              <w:spacing w:after="60"/>
              <w:rPr>
                <w:ins w:id="315" w:author="ERCOT" w:date="2025-09-18T18:56:00Z"/>
                <w:rFonts w:eastAsia="SimSun"/>
                <w:iCs/>
                <w:sz w:val="20"/>
                <w:szCs w:val="20"/>
              </w:rPr>
            </w:pPr>
            <w:ins w:id="316" w:author="ERCOT" w:date="2025-09-18T18:56:00Z">
              <w:r w:rsidRPr="00A03B1B">
                <w:rPr>
                  <w:rFonts w:eastAsia="SimSun"/>
                  <w:iCs/>
                  <w:sz w:val="20"/>
                  <w:szCs w:val="20"/>
                </w:rPr>
                <w:t>MW</w:t>
              </w:r>
            </w:ins>
          </w:p>
        </w:tc>
        <w:tc>
          <w:tcPr>
            <w:tcW w:w="3493" w:type="pct"/>
          </w:tcPr>
          <w:p w14:paraId="45959E1A" w14:textId="77777777" w:rsidR="00A03B1B" w:rsidRPr="00A03B1B" w:rsidRDefault="00A03B1B" w:rsidP="00A03B1B">
            <w:pPr>
              <w:spacing w:after="60"/>
              <w:rPr>
                <w:ins w:id="317" w:author="ERCOT" w:date="2025-09-18T18:56:00Z"/>
                <w:rFonts w:eastAsia="SimSun"/>
                <w:i/>
                <w:iCs/>
                <w:sz w:val="20"/>
                <w:szCs w:val="20"/>
              </w:rPr>
            </w:pPr>
            <w:ins w:id="318" w:author="ERCOT" w:date="2025-09-18T18:56:00Z">
              <w:r w:rsidRPr="00A03B1B">
                <w:rPr>
                  <w:rFonts w:eastAsia="SimSun"/>
                  <w:i/>
                  <w:iCs/>
                  <w:sz w:val="20"/>
                  <w:szCs w:val="20"/>
                </w:rPr>
                <w:t>Day-Ahead Dispatchable Reliability Reserve Service</w:t>
              </w:r>
              <w:del w:id="319" w:author="ERCOT" w:date="2025-10-24T20:45:00Z">
                <w:r w:rsidRPr="00A03B1B">
                  <w:rPr>
                    <w:rFonts w:eastAsia="SimSun"/>
                    <w:i/>
                    <w:iCs/>
                    <w:sz w:val="20"/>
                    <w:szCs w:val="20"/>
                  </w:rPr>
                  <w:delText xml:space="preserve"> </w:delText>
                </w:r>
              </w:del>
            </w:ins>
            <w:ins w:id="320" w:author="ERCOT" w:date="2025-10-24T20:45:00Z">
              <w:r w:rsidRPr="00A03B1B">
                <w:rPr>
                  <w:rFonts w:eastAsia="SimSun"/>
                  <w:i/>
                  <w:iCs/>
                  <w:sz w:val="20"/>
                  <w:szCs w:val="20"/>
                </w:rPr>
                <w:t>-</w:t>
              </w:r>
            </w:ins>
            <w:ins w:id="321" w:author="ERCOT" w:date="2025-09-18T18:56:00Z">
              <w:r w:rsidRPr="00A03B1B">
                <w:rPr>
                  <w:rFonts w:eastAsia="SimSun"/>
                  <w:i/>
                  <w:iCs/>
                  <w:sz w:val="20"/>
                  <w:szCs w:val="20"/>
                </w:rPr>
                <w:t>Only Award per QSE —</w:t>
              </w:r>
              <w:r w:rsidRPr="00A03B1B">
                <w:rPr>
                  <w:rFonts w:eastAsia="SimSun"/>
                  <w:sz w:val="20"/>
                  <w:szCs w:val="20"/>
                </w:rPr>
                <w:t>The DRRS</w:t>
              </w:r>
              <w:del w:id="322" w:author="ERCOT" w:date="2025-10-24T20:45:00Z">
                <w:r w:rsidRPr="00A03B1B">
                  <w:rPr>
                    <w:rFonts w:eastAsia="SimSun"/>
                    <w:sz w:val="20"/>
                    <w:szCs w:val="20"/>
                  </w:rPr>
                  <w:delText xml:space="preserve"> </w:delText>
                </w:r>
              </w:del>
            </w:ins>
            <w:ins w:id="323" w:author="ERCOT" w:date="2025-10-24T20:45:00Z">
              <w:r w:rsidRPr="00A03B1B">
                <w:rPr>
                  <w:rFonts w:eastAsia="SimSun"/>
                  <w:sz w:val="20"/>
                  <w:szCs w:val="20"/>
                </w:rPr>
                <w:t>-</w:t>
              </w:r>
            </w:ins>
            <w:ins w:id="324" w:author="ERCOT" w:date="2025-09-18T18:56:00Z">
              <w:r w:rsidRPr="00A03B1B">
                <w:rPr>
                  <w:rFonts w:eastAsia="SimSun"/>
                  <w:sz w:val="20"/>
                  <w:szCs w:val="20"/>
                </w:rPr>
                <w:t xml:space="preserve">only capacity quantity awarded in DAM to QSE </w:t>
              </w:r>
              <w:r w:rsidRPr="00A03B1B">
                <w:rPr>
                  <w:rFonts w:eastAsia="SimSun"/>
                  <w:i/>
                  <w:iCs/>
                  <w:sz w:val="20"/>
                  <w:szCs w:val="20"/>
                </w:rPr>
                <w:t>q</w:t>
              </w:r>
              <w:r w:rsidRPr="00A03B1B">
                <w:rPr>
                  <w:rFonts w:eastAsia="SimSun"/>
                  <w:sz w:val="20"/>
                  <w:szCs w:val="20"/>
                </w:rPr>
                <w:t xml:space="preserve"> for the hour.</w:t>
              </w:r>
            </w:ins>
          </w:p>
        </w:tc>
      </w:tr>
      <w:tr w:rsidR="00A03B1B" w:rsidRPr="00A03B1B" w14:paraId="7F32D1C2" w14:textId="77777777" w:rsidTr="00B31BB1">
        <w:trPr>
          <w:ins w:id="325" w:author="ERCOT" w:date="2025-09-18T18:56:00Z"/>
        </w:trPr>
        <w:tc>
          <w:tcPr>
            <w:tcW w:w="1049" w:type="pct"/>
          </w:tcPr>
          <w:p w14:paraId="68949CF2" w14:textId="77777777" w:rsidR="00A03B1B" w:rsidRPr="00A03B1B" w:rsidRDefault="00A03B1B" w:rsidP="00A03B1B">
            <w:pPr>
              <w:spacing w:after="60"/>
              <w:rPr>
                <w:ins w:id="326" w:author="ERCOT" w:date="2025-09-18T18:56:00Z"/>
                <w:rFonts w:eastAsia="SimSun"/>
                <w:i/>
                <w:iCs/>
                <w:sz w:val="20"/>
                <w:szCs w:val="20"/>
              </w:rPr>
            </w:pPr>
            <w:ins w:id="327" w:author="ERCOT" w:date="2025-09-18T18:56:00Z">
              <w:r w:rsidRPr="00A03B1B">
                <w:rPr>
                  <w:rFonts w:eastAsia="SimSun"/>
                  <w:i/>
                  <w:iCs/>
                  <w:sz w:val="20"/>
                  <w:szCs w:val="20"/>
                </w:rPr>
                <w:t>r</w:t>
              </w:r>
            </w:ins>
          </w:p>
        </w:tc>
        <w:tc>
          <w:tcPr>
            <w:tcW w:w="458" w:type="pct"/>
          </w:tcPr>
          <w:p w14:paraId="2855DD63" w14:textId="77777777" w:rsidR="00A03B1B" w:rsidRPr="00A03B1B" w:rsidRDefault="00A03B1B" w:rsidP="00A03B1B">
            <w:pPr>
              <w:spacing w:after="60"/>
              <w:rPr>
                <w:ins w:id="328" w:author="ERCOT" w:date="2025-09-18T18:56:00Z"/>
                <w:rFonts w:eastAsia="SimSun"/>
                <w:iCs/>
                <w:sz w:val="20"/>
                <w:szCs w:val="20"/>
              </w:rPr>
            </w:pPr>
            <w:ins w:id="329" w:author="ERCOT" w:date="2025-09-18T18:56:00Z">
              <w:r w:rsidRPr="00A03B1B">
                <w:rPr>
                  <w:rFonts w:eastAsia="SimSun"/>
                  <w:iCs/>
                  <w:sz w:val="20"/>
                  <w:szCs w:val="20"/>
                </w:rPr>
                <w:t>none</w:t>
              </w:r>
            </w:ins>
          </w:p>
        </w:tc>
        <w:tc>
          <w:tcPr>
            <w:tcW w:w="3493" w:type="pct"/>
          </w:tcPr>
          <w:p w14:paraId="011AE0E8" w14:textId="77777777" w:rsidR="00A03B1B" w:rsidRPr="00A03B1B" w:rsidRDefault="00A03B1B" w:rsidP="00A03B1B">
            <w:pPr>
              <w:spacing w:after="60"/>
              <w:rPr>
                <w:ins w:id="330" w:author="ERCOT" w:date="2025-09-18T18:56:00Z"/>
                <w:rFonts w:eastAsia="SimSun"/>
                <w:iCs/>
                <w:sz w:val="20"/>
                <w:szCs w:val="20"/>
              </w:rPr>
            </w:pPr>
            <w:ins w:id="331" w:author="ERCOT" w:date="2025-09-18T18:56:00Z">
              <w:r w:rsidRPr="00A03B1B">
                <w:rPr>
                  <w:rFonts w:eastAsia="SimSun"/>
                  <w:iCs/>
                  <w:sz w:val="20"/>
                  <w:szCs w:val="20"/>
                </w:rPr>
                <w:t>A Resource.</w:t>
              </w:r>
            </w:ins>
          </w:p>
        </w:tc>
      </w:tr>
      <w:tr w:rsidR="00A03B1B" w:rsidRPr="00A03B1B" w14:paraId="3AFDE7B9" w14:textId="77777777" w:rsidTr="00B31BB1">
        <w:trPr>
          <w:ins w:id="332" w:author="ERCOT" w:date="2025-09-18T18:56:00Z"/>
        </w:trPr>
        <w:tc>
          <w:tcPr>
            <w:tcW w:w="1049" w:type="pct"/>
          </w:tcPr>
          <w:p w14:paraId="5BA6097F" w14:textId="77777777" w:rsidR="00A03B1B" w:rsidRPr="00A03B1B" w:rsidRDefault="00A03B1B" w:rsidP="00A03B1B">
            <w:pPr>
              <w:spacing w:after="60"/>
              <w:rPr>
                <w:ins w:id="333" w:author="ERCOT" w:date="2025-09-18T18:56:00Z"/>
                <w:rFonts w:eastAsia="SimSun"/>
                <w:i/>
                <w:iCs/>
                <w:sz w:val="20"/>
                <w:szCs w:val="20"/>
              </w:rPr>
            </w:pPr>
            <w:ins w:id="334" w:author="ERCOT" w:date="2025-09-18T18:56:00Z">
              <w:r w:rsidRPr="00A03B1B">
                <w:rPr>
                  <w:rFonts w:eastAsia="SimSun"/>
                  <w:i/>
                  <w:iCs/>
                  <w:sz w:val="20"/>
                  <w:szCs w:val="20"/>
                </w:rPr>
                <w:t>q</w:t>
              </w:r>
            </w:ins>
          </w:p>
        </w:tc>
        <w:tc>
          <w:tcPr>
            <w:tcW w:w="458" w:type="pct"/>
          </w:tcPr>
          <w:p w14:paraId="0BC7227C" w14:textId="77777777" w:rsidR="00A03B1B" w:rsidRPr="00A03B1B" w:rsidRDefault="00A03B1B" w:rsidP="00A03B1B">
            <w:pPr>
              <w:spacing w:after="60"/>
              <w:rPr>
                <w:ins w:id="335" w:author="ERCOT" w:date="2025-09-18T18:56:00Z"/>
                <w:rFonts w:eastAsia="SimSun"/>
                <w:iCs/>
                <w:sz w:val="20"/>
                <w:szCs w:val="20"/>
              </w:rPr>
            </w:pPr>
            <w:ins w:id="336" w:author="ERCOT" w:date="2025-09-18T18:56:00Z">
              <w:r w:rsidRPr="00A03B1B">
                <w:rPr>
                  <w:rFonts w:eastAsia="SimSun"/>
                  <w:iCs/>
                  <w:sz w:val="20"/>
                  <w:szCs w:val="20"/>
                </w:rPr>
                <w:t>none</w:t>
              </w:r>
            </w:ins>
          </w:p>
        </w:tc>
        <w:tc>
          <w:tcPr>
            <w:tcW w:w="3493" w:type="pct"/>
          </w:tcPr>
          <w:p w14:paraId="71829E40" w14:textId="77777777" w:rsidR="00A03B1B" w:rsidRPr="00A03B1B" w:rsidRDefault="00A03B1B" w:rsidP="00A03B1B">
            <w:pPr>
              <w:spacing w:after="60"/>
              <w:rPr>
                <w:ins w:id="337" w:author="ERCOT" w:date="2025-09-18T18:56:00Z"/>
                <w:rFonts w:eastAsia="SimSun"/>
                <w:iCs/>
                <w:sz w:val="20"/>
                <w:szCs w:val="20"/>
              </w:rPr>
            </w:pPr>
            <w:ins w:id="338" w:author="ERCOT" w:date="2025-09-18T18:56:00Z">
              <w:r w:rsidRPr="00A03B1B">
                <w:rPr>
                  <w:rFonts w:eastAsia="SimSun"/>
                  <w:iCs/>
                  <w:sz w:val="20"/>
                  <w:szCs w:val="20"/>
                </w:rPr>
                <w:t>A QSE.</w:t>
              </w:r>
            </w:ins>
          </w:p>
        </w:tc>
      </w:tr>
    </w:tbl>
    <w:p w14:paraId="39AF8265" w14:textId="77777777" w:rsidR="00A03B1B" w:rsidRPr="00A03B1B" w:rsidRDefault="00A03B1B" w:rsidP="00A03B1B">
      <w:pPr>
        <w:keepNext/>
        <w:tabs>
          <w:tab w:val="left" w:pos="1620"/>
        </w:tabs>
        <w:spacing w:before="480" w:after="240"/>
        <w:ind w:left="1627" w:hanging="1627"/>
        <w:outlineLvl w:val="4"/>
        <w:rPr>
          <w:ins w:id="339" w:author="ERCOT" w:date="2025-09-18T18:56:00Z"/>
          <w:rFonts w:eastAsia="SimSun"/>
          <w:szCs w:val="26"/>
        </w:rPr>
      </w:pPr>
      <w:bookmarkStart w:id="340" w:name="_Toc17707831"/>
      <w:bookmarkStart w:id="341" w:name="_Toc135990703"/>
      <w:ins w:id="342" w:author="ERCOT" w:date="2025-09-18T18:56:00Z">
        <w:r w:rsidRPr="00A03B1B">
          <w:rPr>
            <w:rFonts w:eastAsia="SimSun"/>
            <w:b/>
            <w:bCs/>
            <w:i/>
            <w:iCs/>
            <w:szCs w:val="26"/>
          </w:rPr>
          <w:t>4.6.4.2.6</w:t>
        </w:r>
        <w:r w:rsidRPr="00A03B1B">
          <w:rPr>
            <w:rFonts w:eastAsia="SimSun"/>
            <w:b/>
            <w:bCs/>
            <w:i/>
            <w:iCs/>
            <w:szCs w:val="26"/>
          </w:rPr>
          <w:tab/>
          <w:t>Dispatchable Reliability Reserve Service Charge</w:t>
        </w:r>
        <w:bookmarkEnd w:id="340"/>
        <w:bookmarkEnd w:id="341"/>
      </w:ins>
    </w:p>
    <w:p w14:paraId="1D2A1C88" w14:textId="77777777" w:rsidR="00A03B1B" w:rsidRPr="00A03B1B" w:rsidRDefault="00A03B1B" w:rsidP="00A03B1B">
      <w:pPr>
        <w:spacing w:after="240"/>
        <w:ind w:left="720" w:hanging="720"/>
        <w:rPr>
          <w:ins w:id="343" w:author="ERCOT" w:date="2025-09-18T18:56:00Z"/>
          <w:rFonts w:eastAsia="SimSun"/>
        </w:rPr>
      </w:pPr>
      <w:ins w:id="344" w:author="ERCOT" w:date="2025-09-18T18:56:00Z">
        <w:r w:rsidRPr="00A03B1B">
          <w:rPr>
            <w:rFonts w:eastAsia="SimSun"/>
          </w:rPr>
          <w:t>(1)</w:t>
        </w:r>
        <w:r w:rsidRPr="00A03B1B">
          <w:rPr>
            <w:rFonts w:eastAsia="SimSun"/>
          </w:rPr>
          <w:tab/>
          <w:t xml:space="preserve">Each QSE shall </w:t>
        </w:r>
        <w:proofErr w:type="gramStart"/>
        <w:r w:rsidRPr="00A03B1B">
          <w:rPr>
            <w:rFonts w:eastAsia="SimSun"/>
          </w:rPr>
          <w:t>pay to</w:t>
        </w:r>
        <w:proofErr w:type="gramEnd"/>
        <w:r w:rsidRPr="00A03B1B">
          <w:rPr>
            <w:rFonts w:eastAsia="SimSun"/>
          </w:rPr>
          <w:t xml:space="preserve"> ERCOT or be paid by ERCOT a DRRS charge for each hour as follows:</w:t>
        </w:r>
      </w:ins>
    </w:p>
    <w:p w14:paraId="73955DF4" w14:textId="77777777" w:rsidR="00A03B1B" w:rsidRPr="00A03B1B" w:rsidRDefault="00A03B1B" w:rsidP="00A03B1B">
      <w:pPr>
        <w:tabs>
          <w:tab w:val="left" w:pos="2340"/>
          <w:tab w:val="left" w:pos="3420"/>
        </w:tabs>
        <w:spacing w:after="240"/>
        <w:ind w:left="3420" w:hanging="2700"/>
        <w:rPr>
          <w:ins w:id="345" w:author="ERCOT" w:date="2025-09-18T18:56:00Z"/>
          <w:rFonts w:eastAsia="SimSun"/>
          <w:bCs/>
        </w:rPr>
      </w:pPr>
      <w:ins w:id="346" w:author="ERCOT" w:date="2025-09-18T18:56:00Z">
        <w:r w:rsidRPr="00A03B1B">
          <w:rPr>
            <w:rFonts w:eastAsia="SimSun"/>
            <w:bCs/>
          </w:rPr>
          <w:t xml:space="preserve">DADRRAMT </w:t>
        </w:r>
        <w:r w:rsidRPr="00A03B1B">
          <w:rPr>
            <w:rFonts w:eastAsia="SimSun"/>
            <w:bCs/>
            <w:i/>
            <w:vertAlign w:val="subscript"/>
          </w:rPr>
          <w:t>q</w:t>
        </w:r>
        <w:r w:rsidRPr="00A03B1B">
          <w:rPr>
            <w:rFonts w:eastAsia="SimSun"/>
            <w:bCs/>
          </w:rPr>
          <w:tab/>
          <w:t>=</w:t>
        </w:r>
        <w:r w:rsidRPr="00A03B1B">
          <w:rPr>
            <w:rFonts w:eastAsia="SimSun"/>
            <w:bCs/>
          </w:rPr>
          <w:tab/>
        </w:r>
        <w:r w:rsidRPr="00A03B1B">
          <w:rPr>
            <w:rFonts w:eastAsia="SimSun"/>
            <w:bCs/>
            <w:lang w:val="pt-BR"/>
          </w:rPr>
          <w:t>DADRRPR</w:t>
        </w:r>
        <w:r w:rsidRPr="00A03B1B">
          <w:rPr>
            <w:rFonts w:eastAsia="SimSun"/>
            <w:bCs/>
          </w:rPr>
          <w:t xml:space="preserve"> * DADRRQ </w:t>
        </w:r>
        <w:r w:rsidRPr="00A03B1B">
          <w:rPr>
            <w:rFonts w:eastAsia="SimSun"/>
            <w:bCs/>
            <w:i/>
            <w:vertAlign w:val="subscript"/>
          </w:rPr>
          <w:t>q</w:t>
        </w:r>
      </w:ins>
    </w:p>
    <w:p w14:paraId="44423D98" w14:textId="77777777" w:rsidR="00A03B1B" w:rsidRPr="00A03B1B" w:rsidRDefault="00A03B1B" w:rsidP="00A03B1B">
      <w:pPr>
        <w:spacing w:after="240"/>
        <w:rPr>
          <w:ins w:id="347" w:author="ERCOT" w:date="2025-09-18T18:56:00Z"/>
          <w:rFonts w:eastAsia="SimSun"/>
          <w:lang w:val="pt-BR"/>
        </w:rPr>
      </w:pPr>
      <w:ins w:id="348" w:author="ERCOT" w:date="2025-09-18T18:56:00Z">
        <w:r w:rsidRPr="00A03B1B">
          <w:rPr>
            <w:rFonts w:eastAsia="SimSun"/>
            <w:lang w:val="pt-BR"/>
          </w:rPr>
          <w:t>Where:</w:t>
        </w:r>
      </w:ins>
    </w:p>
    <w:p w14:paraId="3C41D60C" w14:textId="77777777" w:rsidR="00A03B1B" w:rsidRPr="00A03B1B" w:rsidRDefault="00A03B1B" w:rsidP="00A03B1B">
      <w:pPr>
        <w:tabs>
          <w:tab w:val="left" w:pos="2340"/>
          <w:tab w:val="left" w:pos="3420"/>
        </w:tabs>
        <w:spacing w:after="240"/>
        <w:ind w:left="3420" w:hanging="2700"/>
        <w:rPr>
          <w:ins w:id="349" w:author="ERCOT" w:date="2025-09-18T18:56:00Z"/>
          <w:rFonts w:eastAsia="SimSun"/>
          <w:bCs/>
          <w:lang w:val="pt-BR"/>
        </w:rPr>
      </w:pPr>
      <w:ins w:id="350" w:author="ERCOT" w:date="2025-09-18T18:56:00Z">
        <w:r w:rsidRPr="00A03B1B">
          <w:rPr>
            <w:rFonts w:eastAsia="SimSun"/>
            <w:bCs/>
            <w:lang w:val="pt-BR"/>
          </w:rPr>
          <w:t>DADRRPR</w:t>
        </w:r>
        <w:r w:rsidRPr="00A03B1B">
          <w:rPr>
            <w:rFonts w:eastAsia="SimSun"/>
            <w:bCs/>
            <w:lang w:val="pt-BR"/>
          </w:rPr>
          <w:tab/>
          <w:t xml:space="preserve">= </w:t>
        </w:r>
        <w:r w:rsidRPr="00A03B1B">
          <w:rPr>
            <w:rFonts w:eastAsia="SimSun"/>
            <w:bCs/>
            <w:lang w:val="pt-BR"/>
          </w:rPr>
          <w:tab/>
          <w:t>(-1) * DAPCDRRAMTTOT / DADRRQTOT</w:t>
        </w:r>
      </w:ins>
    </w:p>
    <w:p w14:paraId="44BD5E6E" w14:textId="77739EB2" w:rsidR="00A03B1B" w:rsidRPr="00A03B1B" w:rsidRDefault="00A03B1B" w:rsidP="00A03B1B">
      <w:pPr>
        <w:tabs>
          <w:tab w:val="left" w:pos="2340"/>
          <w:tab w:val="left" w:pos="3420"/>
        </w:tabs>
        <w:spacing w:after="240"/>
        <w:ind w:left="3420" w:hanging="2700"/>
        <w:rPr>
          <w:ins w:id="351" w:author="ERCOT" w:date="2025-09-18T18:56:00Z"/>
          <w:rFonts w:eastAsia="SimSun"/>
        </w:rPr>
      </w:pPr>
      <w:ins w:id="352" w:author="ERCOT" w:date="2025-09-18T18:56:00Z">
        <w:r w:rsidRPr="00A03B1B">
          <w:rPr>
            <w:rFonts w:eastAsia="SimSun"/>
          </w:rPr>
          <w:t>DAPCDRRAMTTOT</w:t>
        </w:r>
        <w:r w:rsidRPr="00A03B1B">
          <w:rPr>
            <w:rFonts w:eastAsia="SimSun"/>
          </w:rPr>
          <w:tab/>
          <w:t>=</w:t>
        </w:r>
        <w:r w:rsidRPr="00A03B1B">
          <w:rPr>
            <w:rFonts w:eastAsia="SimSun"/>
          </w:rPr>
          <w:tab/>
        </w:r>
        <w:r w:rsidRPr="00A03B1B">
          <w:rPr>
            <w:rFonts w:eastAsia="SimSun"/>
            <w:noProof/>
          </w:rPr>
          <w:drawing>
            <wp:inline distT="0" distB="0" distL="0" distR="0" wp14:anchorId="64ADF808" wp14:editId="190F3511">
              <wp:extent cx="167640" cy="266700"/>
              <wp:effectExtent l="0" t="0" r="0" b="0"/>
              <wp:docPr id="106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7640" cy="266700"/>
                      </a:xfrm>
                      <a:prstGeom prst="rect">
                        <a:avLst/>
                      </a:prstGeom>
                      <a:noFill/>
                      <a:ln>
                        <a:noFill/>
                      </a:ln>
                    </pic:spPr>
                  </pic:pic>
                </a:graphicData>
              </a:graphic>
            </wp:inline>
          </w:drawing>
        </w:r>
        <w:r w:rsidRPr="00A03B1B">
          <w:rPr>
            <w:rFonts w:eastAsia="SimSun"/>
          </w:rPr>
          <w:t xml:space="preserve">(PCDRRAMT </w:t>
        </w:r>
        <w:r w:rsidRPr="00A03B1B">
          <w:rPr>
            <w:rFonts w:eastAsia="SimSun"/>
            <w:i/>
            <w:iCs/>
            <w:vertAlign w:val="subscript"/>
          </w:rPr>
          <w:t>q</w:t>
        </w:r>
        <w:r w:rsidRPr="00A03B1B">
          <w:rPr>
            <w:rFonts w:eastAsia="SimSun"/>
          </w:rPr>
          <w:t xml:space="preserve"> + DAPCDRROAMT </w:t>
        </w:r>
        <w:r w:rsidRPr="00A03B1B">
          <w:rPr>
            <w:rFonts w:eastAsia="SimSun"/>
            <w:i/>
            <w:iCs/>
            <w:vertAlign w:val="subscript"/>
          </w:rPr>
          <w:t>q</w:t>
        </w:r>
        <w:r w:rsidRPr="00A03B1B">
          <w:rPr>
            <w:rFonts w:eastAsia="SimSun"/>
          </w:rPr>
          <w:t>)</w:t>
        </w:r>
      </w:ins>
    </w:p>
    <w:p w14:paraId="2FDC7429" w14:textId="77777777" w:rsidR="00A03B1B" w:rsidRPr="00A03B1B" w:rsidRDefault="00A03B1B" w:rsidP="00A03B1B">
      <w:pPr>
        <w:tabs>
          <w:tab w:val="left" w:pos="2340"/>
          <w:tab w:val="left" w:pos="3420"/>
        </w:tabs>
        <w:spacing w:after="240"/>
        <w:ind w:left="3420" w:hanging="2700"/>
        <w:rPr>
          <w:ins w:id="353" w:author="ERCOT" w:date="2025-09-18T18:56:00Z"/>
          <w:rFonts w:eastAsia="SimSun"/>
          <w:bCs/>
          <w:lang w:val="pt-BR"/>
        </w:rPr>
      </w:pPr>
    </w:p>
    <w:p w14:paraId="37610656" w14:textId="2CE950BA" w:rsidR="00A03B1B" w:rsidRPr="00A03B1B" w:rsidRDefault="00A03B1B" w:rsidP="00A03B1B">
      <w:pPr>
        <w:tabs>
          <w:tab w:val="left" w:pos="2340"/>
          <w:tab w:val="left" w:pos="3420"/>
        </w:tabs>
        <w:spacing w:after="240"/>
        <w:ind w:left="3420" w:hanging="2700"/>
        <w:rPr>
          <w:ins w:id="354" w:author="ERCOT" w:date="2025-09-18T18:56:00Z"/>
          <w:rFonts w:eastAsia="SimSun"/>
          <w:lang w:val="pt-BR"/>
        </w:rPr>
      </w:pPr>
      <w:ins w:id="355" w:author="ERCOT" w:date="2025-09-18T18:56:00Z">
        <w:r w:rsidRPr="00A03B1B">
          <w:rPr>
            <w:rFonts w:eastAsia="SimSun"/>
            <w:lang w:val="pt-BR"/>
          </w:rPr>
          <w:t>DADRRQTOT</w:t>
        </w:r>
        <w:r w:rsidRPr="00A03B1B">
          <w:rPr>
            <w:rFonts w:eastAsia="SimSun"/>
          </w:rPr>
          <w:tab/>
        </w:r>
        <w:r w:rsidRPr="00A03B1B">
          <w:rPr>
            <w:rFonts w:eastAsia="SimSun"/>
            <w:lang w:val="pt-BR"/>
          </w:rPr>
          <w:t>=</w:t>
        </w:r>
        <w:r w:rsidRPr="00A03B1B">
          <w:rPr>
            <w:rFonts w:eastAsia="SimSun"/>
          </w:rPr>
          <w:tab/>
        </w:r>
        <w:r w:rsidRPr="00A03B1B">
          <w:rPr>
            <w:rFonts w:eastAsia="SimSun"/>
            <w:noProof/>
          </w:rPr>
          <w:drawing>
            <wp:inline distT="0" distB="0" distL="0" distR="0" wp14:anchorId="08D55FA0" wp14:editId="46044574">
              <wp:extent cx="167640" cy="266700"/>
              <wp:effectExtent l="0" t="0" r="0" b="0"/>
              <wp:docPr id="106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7640" cy="266700"/>
                      </a:xfrm>
                      <a:prstGeom prst="rect">
                        <a:avLst/>
                      </a:prstGeom>
                      <a:noFill/>
                      <a:ln>
                        <a:noFill/>
                      </a:ln>
                    </pic:spPr>
                  </pic:pic>
                </a:graphicData>
              </a:graphic>
            </wp:inline>
          </w:drawing>
        </w:r>
        <w:r w:rsidRPr="00A03B1B">
          <w:rPr>
            <w:rFonts w:eastAsia="SimSun"/>
            <w:lang w:val="pt-BR"/>
          </w:rPr>
          <w:t xml:space="preserve">DADRRQ </w:t>
        </w:r>
        <w:r w:rsidRPr="00A03B1B">
          <w:rPr>
            <w:rFonts w:eastAsia="SimSun"/>
            <w:i/>
            <w:iCs/>
            <w:vertAlign w:val="subscript"/>
            <w:lang w:val="pt-BR"/>
          </w:rPr>
          <w:t>q</w:t>
        </w:r>
      </w:ins>
    </w:p>
    <w:p w14:paraId="203CE8FC" w14:textId="77777777" w:rsidR="00A03B1B" w:rsidRPr="00A03B1B" w:rsidRDefault="00A03B1B" w:rsidP="00A03B1B">
      <w:pPr>
        <w:tabs>
          <w:tab w:val="left" w:pos="2340"/>
          <w:tab w:val="left" w:pos="3420"/>
        </w:tabs>
        <w:spacing w:after="240"/>
        <w:ind w:left="3420" w:hanging="2700"/>
        <w:rPr>
          <w:ins w:id="356" w:author="ERCOT" w:date="2025-09-18T18:56:00Z"/>
          <w:rFonts w:eastAsia="SimSun"/>
          <w:bCs/>
          <w:lang w:val="pt-BR"/>
        </w:rPr>
      </w:pPr>
      <w:ins w:id="357" w:author="ERCOT" w:date="2025-09-18T18:56:00Z">
        <w:r w:rsidRPr="00A03B1B">
          <w:rPr>
            <w:rFonts w:eastAsia="SimSun"/>
            <w:bCs/>
            <w:lang w:val="pt-BR"/>
          </w:rPr>
          <w:t xml:space="preserve">DADRRQ </w:t>
        </w:r>
        <w:r w:rsidRPr="00A03B1B">
          <w:rPr>
            <w:rFonts w:eastAsia="SimSun"/>
            <w:bCs/>
            <w:i/>
            <w:vertAlign w:val="subscript"/>
            <w:lang w:val="pt-BR"/>
          </w:rPr>
          <w:t>q</w:t>
        </w:r>
        <w:r w:rsidRPr="00A03B1B">
          <w:rPr>
            <w:rFonts w:eastAsia="SimSun"/>
            <w:bCs/>
            <w:lang w:val="pt-BR"/>
          </w:rPr>
          <w:tab/>
          <w:t>=</w:t>
        </w:r>
        <w:r w:rsidRPr="00A03B1B">
          <w:rPr>
            <w:rFonts w:eastAsia="SimSun"/>
            <w:bCs/>
            <w:lang w:val="pt-BR"/>
          </w:rPr>
          <w:tab/>
          <w:t xml:space="preserve">DADRRO </w:t>
        </w:r>
        <w:r w:rsidRPr="00A03B1B">
          <w:rPr>
            <w:rFonts w:eastAsia="SimSun"/>
            <w:bCs/>
            <w:i/>
            <w:vertAlign w:val="subscript"/>
            <w:lang w:val="pt-BR"/>
          </w:rPr>
          <w:t>q</w:t>
        </w:r>
        <w:r w:rsidRPr="00A03B1B">
          <w:rPr>
            <w:rFonts w:eastAsia="SimSun"/>
            <w:bCs/>
            <w:lang w:val="pt-BR"/>
          </w:rPr>
          <w:t xml:space="preserve"> – DASADRRQ </w:t>
        </w:r>
        <w:r w:rsidRPr="00A03B1B">
          <w:rPr>
            <w:rFonts w:eastAsia="SimSun"/>
            <w:bCs/>
            <w:i/>
            <w:vertAlign w:val="subscript"/>
            <w:lang w:val="pt-BR"/>
          </w:rPr>
          <w:t>q</w:t>
        </w:r>
      </w:ins>
    </w:p>
    <w:p w14:paraId="5BC2D9EC" w14:textId="77777777" w:rsidR="00A03B1B" w:rsidRPr="00A03B1B" w:rsidRDefault="00A03B1B" w:rsidP="00A03B1B">
      <w:pPr>
        <w:rPr>
          <w:ins w:id="358" w:author="ERCOT" w:date="2025-09-18T18:56:00Z"/>
          <w:rFonts w:eastAsia="SimSun"/>
        </w:rPr>
      </w:pPr>
      <w:ins w:id="359" w:author="ERCOT" w:date="2025-09-18T18:56:00Z">
        <w:r w:rsidRPr="00A03B1B">
          <w:rPr>
            <w:rFonts w:eastAsia="SimSun"/>
          </w:rPr>
          <w:t xml:space="preserve">The above variables are defined as follows: </w:t>
        </w:r>
      </w:ins>
    </w:p>
    <w:tbl>
      <w:tblPr>
        <w:tblW w:w="49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127"/>
        <w:gridCol w:w="967"/>
        <w:gridCol w:w="6204"/>
      </w:tblGrid>
      <w:tr w:rsidR="00A03B1B" w:rsidRPr="00A03B1B" w14:paraId="247BB225" w14:textId="77777777" w:rsidTr="00B31BB1">
        <w:trPr>
          <w:tblHeader/>
          <w:ins w:id="360" w:author="ERCOT" w:date="2025-09-18T18:56:00Z"/>
        </w:trPr>
        <w:tc>
          <w:tcPr>
            <w:tcW w:w="1144" w:type="pct"/>
          </w:tcPr>
          <w:p w14:paraId="5D2F0C6C" w14:textId="77777777" w:rsidR="00A03B1B" w:rsidRPr="00A03B1B" w:rsidRDefault="00A03B1B" w:rsidP="00A03B1B">
            <w:pPr>
              <w:spacing w:after="240"/>
              <w:rPr>
                <w:ins w:id="361" w:author="ERCOT" w:date="2025-09-18T18:56:00Z"/>
                <w:rFonts w:eastAsia="SimSun"/>
                <w:b/>
                <w:iCs/>
                <w:sz w:val="20"/>
                <w:szCs w:val="20"/>
              </w:rPr>
            </w:pPr>
            <w:ins w:id="362" w:author="ERCOT" w:date="2025-09-18T18:56:00Z">
              <w:r w:rsidRPr="00A03B1B">
                <w:rPr>
                  <w:rFonts w:eastAsia="SimSun"/>
                  <w:b/>
                  <w:iCs/>
                  <w:sz w:val="20"/>
                  <w:szCs w:val="20"/>
                </w:rPr>
                <w:t>Variable</w:t>
              </w:r>
            </w:ins>
          </w:p>
        </w:tc>
        <w:tc>
          <w:tcPr>
            <w:tcW w:w="520" w:type="pct"/>
          </w:tcPr>
          <w:p w14:paraId="70FC7555" w14:textId="77777777" w:rsidR="00A03B1B" w:rsidRPr="00A03B1B" w:rsidRDefault="00A03B1B" w:rsidP="00A03B1B">
            <w:pPr>
              <w:spacing w:after="240"/>
              <w:rPr>
                <w:ins w:id="363" w:author="ERCOT" w:date="2025-09-18T18:56:00Z"/>
                <w:rFonts w:eastAsia="SimSun"/>
                <w:b/>
                <w:iCs/>
                <w:sz w:val="20"/>
                <w:szCs w:val="20"/>
              </w:rPr>
            </w:pPr>
            <w:ins w:id="364" w:author="ERCOT" w:date="2025-09-18T18:56:00Z">
              <w:r w:rsidRPr="00A03B1B">
                <w:rPr>
                  <w:rFonts w:eastAsia="SimSun"/>
                  <w:b/>
                  <w:iCs/>
                  <w:sz w:val="20"/>
                  <w:szCs w:val="20"/>
                </w:rPr>
                <w:t>Unit</w:t>
              </w:r>
            </w:ins>
          </w:p>
        </w:tc>
        <w:tc>
          <w:tcPr>
            <w:tcW w:w="3336" w:type="pct"/>
          </w:tcPr>
          <w:p w14:paraId="202E1F83" w14:textId="77777777" w:rsidR="00A03B1B" w:rsidRPr="00A03B1B" w:rsidRDefault="00A03B1B" w:rsidP="00A03B1B">
            <w:pPr>
              <w:spacing w:after="240"/>
              <w:rPr>
                <w:ins w:id="365" w:author="ERCOT" w:date="2025-09-18T18:56:00Z"/>
                <w:rFonts w:eastAsia="SimSun"/>
                <w:b/>
                <w:iCs/>
                <w:sz w:val="20"/>
                <w:szCs w:val="20"/>
              </w:rPr>
            </w:pPr>
            <w:ins w:id="366" w:author="ERCOT" w:date="2025-09-18T18:56:00Z">
              <w:r w:rsidRPr="00A03B1B">
                <w:rPr>
                  <w:rFonts w:eastAsia="SimSun"/>
                  <w:b/>
                  <w:iCs/>
                  <w:sz w:val="20"/>
                  <w:szCs w:val="20"/>
                </w:rPr>
                <w:t>Definition</w:t>
              </w:r>
            </w:ins>
          </w:p>
        </w:tc>
      </w:tr>
      <w:tr w:rsidR="00A03B1B" w:rsidRPr="00A03B1B" w14:paraId="48AF0FFD" w14:textId="77777777" w:rsidTr="00B31BB1">
        <w:trPr>
          <w:ins w:id="367" w:author="ERCOT" w:date="2025-09-18T18:56:00Z"/>
        </w:trPr>
        <w:tc>
          <w:tcPr>
            <w:tcW w:w="1144" w:type="pct"/>
          </w:tcPr>
          <w:p w14:paraId="386DE8D8" w14:textId="77777777" w:rsidR="00A03B1B" w:rsidRPr="00A03B1B" w:rsidRDefault="00A03B1B" w:rsidP="00A03B1B">
            <w:pPr>
              <w:spacing w:after="60"/>
              <w:rPr>
                <w:ins w:id="368" w:author="ERCOT" w:date="2025-09-18T18:56:00Z"/>
                <w:rFonts w:eastAsia="SimSun"/>
                <w:iCs/>
                <w:sz w:val="20"/>
                <w:szCs w:val="20"/>
              </w:rPr>
            </w:pPr>
            <w:ins w:id="369" w:author="ERCOT" w:date="2025-09-18T18:56:00Z">
              <w:r w:rsidRPr="00A03B1B">
                <w:rPr>
                  <w:rFonts w:eastAsia="SimSun"/>
                  <w:iCs/>
                  <w:sz w:val="20"/>
                  <w:szCs w:val="20"/>
                </w:rPr>
                <w:t xml:space="preserve">DADRRAMT </w:t>
              </w:r>
              <w:r w:rsidRPr="00A03B1B">
                <w:rPr>
                  <w:rFonts w:eastAsia="SimSun"/>
                  <w:i/>
                  <w:iCs/>
                  <w:sz w:val="20"/>
                  <w:szCs w:val="20"/>
                  <w:vertAlign w:val="subscript"/>
                </w:rPr>
                <w:t>q</w:t>
              </w:r>
            </w:ins>
          </w:p>
        </w:tc>
        <w:tc>
          <w:tcPr>
            <w:tcW w:w="520" w:type="pct"/>
          </w:tcPr>
          <w:p w14:paraId="6B8A712C" w14:textId="77777777" w:rsidR="00A03B1B" w:rsidRPr="00A03B1B" w:rsidRDefault="00A03B1B" w:rsidP="00A03B1B">
            <w:pPr>
              <w:spacing w:after="60"/>
              <w:rPr>
                <w:ins w:id="370" w:author="ERCOT" w:date="2025-09-18T18:56:00Z"/>
                <w:rFonts w:eastAsia="SimSun"/>
                <w:iCs/>
                <w:sz w:val="20"/>
                <w:szCs w:val="20"/>
              </w:rPr>
            </w:pPr>
            <w:ins w:id="371" w:author="ERCOT" w:date="2025-09-18T18:56:00Z">
              <w:r w:rsidRPr="00A03B1B">
                <w:rPr>
                  <w:rFonts w:eastAsia="SimSun"/>
                  <w:iCs/>
                  <w:sz w:val="20"/>
                  <w:szCs w:val="20"/>
                </w:rPr>
                <w:t>$</w:t>
              </w:r>
            </w:ins>
          </w:p>
        </w:tc>
        <w:tc>
          <w:tcPr>
            <w:tcW w:w="3336" w:type="pct"/>
          </w:tcPr>
          <w:p w14:paraId="3924827F" w14:textId="77777777" w:rsidR="00A03B1B" w:rsidRPr="00A03B1B" w:rsidRDefault="00A03B1B" w:rsidP="00A03B1B">
            <w:pPr>
              <w:spacing w:after="60"/>
              <w:rPr>
                <w:ins w:id="372" w:author="ERCOT" w:date="2025-09-18T18:56:00Z"/>
                <w:rFonts w:eastAsia="SimSun"/>
                <w:iCs/>
                <w:sz w:val="20"/>
                <w:szCs w:val="20"/>
              </w:rPr>
            </w:pPr>
            <w:ins w:id="373" w:author="ERCOT" w:date="2025-09-18T18:56:00Z">
              <w:r w:rsidRPr="00A03B1B">
                <w:rPr>
                  <w:rFonts w:eastAsia="SimSun"/>
                  <w:i/>
                  <w:iCs/>
                  <w:sz w:val="20"/>
                  <w:szCs w:val="20"/>
                </w:rPr>
                <w:t>Day-Ahead Dispatchable Reliability Reserve Service Amount per QSE</w:t>
              </w:r>
              <w:r w:rsidRPr="00A03B1B">
                <w:rPr>
                  <w:rFonts w:eastAsia="SimSun"/>
                  <w:iCs/>
                  <w:sz w:val="20"/>
                  <w:szCs w:val="20"/>
                </w:rPr>
                <w:t xml:space="preserve">—QSE </w:t>
              </w:r>
              <w:r w:rsidRPr="00A03B1B">
                <w:rPr>
                  <w:rFonts w:eastAsia="SimSun"/>
                  <w:i/>
                  <w:iCs/>
                  <w:sz w:val="20"/>
                  <w:szCs w:val="20"/>
                </w:rPr>
                <w:t>q</w:t>
              </w:r>
              <w:r w:rsidRPr="00A03B1B">
                <w:rPr>
                  <w:rFonts w:eastAsia="SimSun"/>
                  <w:iCs/>
                  <w:sz w:val="20"/>
                  <w:szCs w:val="20"/>
                </w:rPr>
                <w:t>’s share of the DAM cost for DRRS, for the hour.</w:t>
              </w:r>
            </w:ins>
          </w:p>
        </w:tc>
      </w:tr>
      <w:tr w:rsidR="00A03B1B" w:rsidRPr="00A03B1B" w14:paraId="334800A2" w14:textId="77777777" w:rsidTr="00B31BB1">
        <w:trPr>
          <w:ins w:id="374" w:author="ERCOT" w:date="2025-09-18T18:56:00Z"/>
        </w:trPr>
        <w:tc>
          <w:tcPr>
            <w:tcW w:w="1144" w:type="pct"/>
          </w:tcPr>
          <w:p w14:paraId="7F052C2E" w14:textId="77777777" w:rsidR="00A03B1B" w:rsidRPr="00A03B1B" w:rsidRDefault="00A03B1B" w:rsidP="00A03B1B">
            <w:pPr>
              <w:spacing w:after="60"/>
              <w:rPr>
                <w:ins w:id="375" w:author="ERCOT" w:date="2025-09-18T18:56:00Z"/>
                <w:rFonts w:eastAsia="SimSun"/>
                <w:iCs/>
                <w:sz w:val="20"/>
                <w:szCs w:val="20"/>
              </w:rPr>
            </w:pPr>
            <w:ins w:id="376" w:author="ERCOT" w:date="2025-09-18T18:56:00Z">
              <w:r w:rsidRPr="00A03B1B">
                <w:rPr>
                  <w:rFonts w:eastAsia="SimSun"/>
                  <w:iCs/>
                  <w:sz w:val="20"/>
                  <w:szCs w:val="20"/>
                </w:rPr>
                <w:t>DADRRPR</w:t>
              </w:r>
            </w:ins>
          </w:p>
        </w:tc>
        <w:tc>
          <w:tcPr>
            <w:tcW w:w="520" w:type="pct"/>
          </w:tcPr>
          <w:p w14:paraId="047CE7A9" w14:textId="77777777" w:rsidR="00A03B1B" w:rsidRPr="00A03B1B" w:rsidRDefault="00A03B1B" w:rsidP="00A03B1B">
            <w:pPr>
              <w:spacing w:after="60"/>
              <w:rPr>
                <w:ins w:id="377" w:author="ERCOT" w:date="2025-09-18T18:56:00Z"/>
                <w:rFonts w:eastAsia="SimSun"/>
                <w:iCs/>
                <w:sz w:val="20"/>
                <w:szCs w:val="20"/>
              </w:rPr>
            </w:pPr>
            <w:ins w:id="378" w:author="ERCOT" w:date="2025-09-18T18:56:00Z">
              <w:r w:rsidRPr="00A03B1B">
                <w:rPr>
                  <w:rFonts w:eastAsia="SimSun"/>
                  <w:iCs/>
                  <w:sz w:val="20"/>
                  <w:szCs w:val="20"/>
                </w:rPr>
                <w:t>$/MW per hour</w:t>
              </w:r>
            </w:ins>
          </w:p>
        </w:tc>
        <w:tc>
          <w:tcPr>
            <w:tcW w:w="3336" w:type="pct"/>
          </w:tcPr>
          <w:p w14:paraId="46CFF71D" w14:textId="77777777" w:rsidR="00A03B1B" w:rsidRPr="00A03B1B" w:rsidRDefault="00A03B1B" w:rsidP="00A03B1B">
            <w:pPr>
              <w:spacing w:after="60"/>
              <w:rPr>
                <w:ins w:id="379" w:author="ERCOT" w:date="2025-09-18T18:56:00Z"/>
                <w:rFonts w:eastAsia="SimSun"/>
                <w:iCs/>
                <w:sz w:val="20"/>
                <w:szCs w:val="20"/>
              </w:rPr>
            </w:pPr>
            <w:ins w:id="380" w:author="ERCOT" w:date="2025-09-18T18:56:00Z">
              <w:r w:rsidRPr="00A03B1B">
                <w:rPr>
                  <w:rFonts w:eastAsia="SimSun"/>
                  <w:i/>
                  <w:iCs/>
                  <w:sz w:val="20"/>
                  <w:szCs w:val="20"/>
                </w:rPr>
                <w:t>Day-Ahead Dispatchable Reliability Reserve Service Price</w:t>
              </w:r>
              <w:r w:rsidRPr="00A03B1B">
                <w:rPr>
                  <w:rFonts w:eastAsia="SimSun"/>
                  <w:iCs/>
                  <w:sz w:val="20"/>
                  <w:szCs w:val="20"/>
                </w:rPr>
                <w:t>—The Day-Ahead DRRS price for the hour.</w:t>
              </w:r>
            </w:ins>
          </w:p>
        </w:tc>
      </w:tr>
      <w:tr w:rsidR="00A03B1B" w:rsidRPr="00A03B1B" w14:paraId="720CAFA5" w14:textId="77777777" w:rsidTr="00B31BB1">
        <w:trPr>
          <w:ins w:id="381" w:author="ERCOT" w:date="2025-09-18T18:56:00Z"/>
        </w:trPr>
        <w:tc>
          <w:tcPr>
            <w:tcW w:w="1144" w:type="pct"/>
          </w:tcPr>
          <w:p w14:paraId="6C4D0C4F" w14:textId="77777777" w:rsidR="00A03B1B" w:rsidRPr="00A03B1B" w:rsidRDefault="00A03B1B" w:rsidP="00A03B1B">
            <w:pPr>
              <w:spacing w:after="60"/>
              <w:rPr>
                <w:ins w:id="382" w:author="ERCOT" w:date="2025-09-18T18:56:00Z"/>
                <w:rFonts w:eastAsia="SimSun"/>
                <w:iCs/>
                <w:sz w:val="20"/>
                <w:szCs w:val="20"/>
              </w:rPr>
            </w:pPr>
            <w:ins w:id="383" w:author="ERCOT" w:date="2025-09-18T18:56:00Z">
              <w:r w:rsidRPr="00A03B1B">
                <w:rPr>
                  <w:rFonts w:eastAsia="SimSun"/>
                  <w:iCs/>
                  <w:sz w:val="20"/>
                  <w:szCs w:val="20"/>
                </w:rPr>
                <w:t xml:space="preserve">DADRRQ </w:t>
              </w:r>
              <w:r w:rsidRPr="00A03B1B">
                <w:rPr>
                  <w:rFonts w:eastAsia="SimSun"/>
                  <w:i/>
                  <w:iCs/>
                  <w:sz w:val="20"/>
                  <w:szCs w:val="20"/>
                  <w:vertAlign w:val="subscript"/>
                </w:rPr>
                <w:t>q</w:t>
              </w:r>
            </w:ins>
          </w:p>
        </w:tc>
        <w:tc>
          <w:tcPr>
            <w:tcW w:w="520" w:type="pct"/>
          </w:tcPr>
          <w:p w14:paraId="62DE1B26" w14:textId="77777777" w:rsidR="00A03B1B" w:rsidRPr="00A03B1B" w:rsidRDefault="00A03B1B" w:rsidP="00A03B1B">
            <w:pPr>
              <w:spacing w:after="60"/>
              <w:rPr>
                <w:ins w:id="384" w:author="ERCOT" w:date="2025-09-18T18:56:00Z"/>
                <w:rFonts w:eastAsia="SimSun"/>
                <w:iCs/>
                <w:sz w:val="20"/>
                <w:szCs w:val="20"/>
              </w:rPr>
            </w:pPr>
            <w:ins w:id="385" w:author="ERCOT" w:date="2025-09-18T18:56:00Z">
              <w:r w:rsidRPr="00A03B1B">
                <w:rPr>
                  <w:rFonts w:eastAsia="SimSun"/>
                  <w:iCs/>
                  <w:sz w:val="20"/>
                  <w:szCs w:val="20"/>
                </w:rPr>
                <w:t>MW</w:t>
              </w:r>
            </w:ins>
          </w:p>
        </w:tc>
        <w:tc>
          <w:tcPr>
            <w:tcW w:w="3336" w:type="pct"/>
          </w:tcPr>
          <w:p w14:paraId="7DC462BC" w14:textId="77777777" w:rsidR="00A03B1B" w:rsidRPr="00A03B1B" w:rsidRDefault="00A03B1B" w:rsidP="00A03B1B">
            <w:pPr>
              <w:spacing w:after="60"/>
              <w:rPr>
                <w:ins w:id="386" w:author="ERCOT" w:date="2025-09-18T18:56:00Z"/>
                <w:rFonts w:eastAsia="SimSun"/>
                <w:i/>
                <w:iCs/>
                <w:sz w:val="20"/>
                <w:szCs w:val="20"/>
              </w:rPr>
            </w:pPr>
            <w:ins w:id="387" w:author="ERCOT" w:date="2025-09-18T18:56:00Z">
              <w:r w:rsidRPr="00A03B1B">
                <w:rPr>
                  <w:rFonts w:eastAsia="SimSun"/>
                  <w:i/>
                  <w:iCs/>
                  <w:sz w:val="20"/>
                  <w:szCs w:val="20"/>
                </w:rPr>
                <w:t>Day-Ahead Dispatchable Reliability Reserve Service Quantity per QSE</w:t>
              </w:r>
              <w:r w:rsidRPr="00A03B1B">
                <w:rPr>
                  <w:rFonts w:eastAsia="SimSun"/>
                  <w:iCs/>
                  <w:sz w:val="20"/>
                  <w:szCs w:val="20"/>
                </w:rPr>
                <w:t xml:space="preserve">—The QSE </w:t>
              </w:r>
              <w:r w:rsidRPr="00A03B1B">
                <w:rPr>
                  <w:rFonts w:eastAsia="SimSun"/>
                  <w:i/>
                  <w:iCs/>
                  <w:sz w:val="20"/>
                  <w:szCs w:val="20"/>
                </w:rPr>
                <w:t>q</w:t>
              </w:r>
              <w:r w:rsidRPr="00A03B1B">
                <w:rPr>
                  <w:rFonts w:eastAsia="SimSun"/>
                  <w:iCs/>
                  <w:sz w:val="20"/>
                  <w:szCs w:val="20"/>
                </w:rPr>
                <w:t>’s Day-Ahead Ancillary Service Obligation minus its self-arranged DRRS quantity for the hour.</w:t>
              </w:r>
            </w:ins>
          </w:p>
        </w:tc>
      </w:tr>
      <w:tr w:rsidR="00A03B1B" w:rsidRPr="00A03B1B" w14:paraId="7FE12FD1" w14:textId="77777777" w:rsidTr="00B31BB1">
        <w:trPr>
          <w:ins w:id="388" w:author="ERCOT" w:date="2025-09-18T18:56:00Z"/>
        </w:trPr>
        <w:tc>
          <w:tcPr>
            <w:tcW w:w="1144" w:type="pct"/>
          </w:tcPr>
          <w:p w14:paraId="6BBB35C4" w14:textId="77777777" w:rsidR="00A03B1B" w:rsidRPr="00A03B1B" w:rsidRDefault="00A03B1B" w:rsidP="00A03B1B">
            <w:pPr>
              <w:spacing w:after="60"/>
              <w:rPr>
                <w:ins w:id="389" w:author="ERCOT" w:date="2025-09-18T18:56:00Z"/>
                <w:rFonts w:eastAsia="SimSun"/>
                <w:iCs/>
                <w:sz w:val="20"/>
                <w:szCs w:val="20"/>
              </w:rPr>
            </w:pPr>
            <w:ins w:id="390" w:author="ERCOT" w:date="2025-09-18T18:56:00Z">
              <w:r w:rsidRPr="00A03B1B">
                <w:rPr>
                  <w:rFonts w:eastAsia="SimSun"/>
                  <w:iCs/>
                  <w:sz w:val="20"/>
                  <w:szCs w:val="20"/>
                </w:rPr>
                <w:t xml:space="preserve">DAPCDRRAMTTOT </w:t>
              </w:r>
            </w:ins>
          </w:p>
        </w:tc>
        <w:tc>
          <w:tcPr>
            <w:tcW w:w="520" w:type="pct"/>
          </w:tcPr>
          <w:p w14:paraId="080A7E8B" w14:textId="77777777" w:rsidR="00A03B1B" w:rsidRPr="00A03B1B" w:rsidRDefault="00A03B1B" w:rsidP="00A03B1B">
            <w:pPr>
              <w:spacing w:after="60"/>
              <w:rPr>
                <w:ins w:id="391" w:author="ERCOT" w:date="2025-09-18T18:56:00Z"/>
                <w:rFonts w:eastAsia="SimSun"/>
                <w:iCs/>
                <w:sz w:val="20"/>
                <w:szCs w:val="20"/>
              </w:rPr>
            </w:pPr>
            <w:ins w:id="392" w:author="ERCOT" w:date="2025-09-18T18:56:00Z">
              <w:r w:rsidRPr="00A03B1B">
                <w:rPr>
                  <w:rFonts w:eastAsia="SimSun"/>
                  <w:iCs/>
                  <w:sz w:val="20"/>
                  <w:szCs w:val="20"/>
                </w:rPr>
                <w:t>$</w:t>
              </w:r>
            </w:ins>
          </w:p>
        </w:tc>
        <w:tc>
          <w:tcPr>
            <w:tcW w:w="3336" w:type="pct"/>
          </w:tcPr>
          <w:p w14:paraId="15A541FC" w14:textId="77777777" w:rsidR="00A03B1B" w:rsidRPr="00A03B1B" w:rsidRDefault="00A03B1B" w:rsidP="00A03B1B">
            <w:pPr>
              <w:spacing w:after="60"/>
              <w:rPr>
                <w:ins w:id="393" w:author="ERCOT" w:date="2025-09-18T18:56:00Z"/>
                <w:rFonts w:eastAsia="SimSun"/>
                <w:i/>
                <w:iCs/>
                <w:sz w:val="20"/>
                <w:szCs w:val="20"/>
              </w:rPr>
            </w:pPr>
            <w:ins w:id="394" w:author="ERCOT" w:date="2025-09-18T18:56:00Z">
              <w:r w:rsidRPr="00A03B1B">
                <w:rPr>
                  <w:rFonts w:eastAsia="SimSun"/>
                  <w:i/>
                  <w:iCs/>
                  <w:sz w:val="20"/>
                  <w:szCs w:val="20"/>
                </w:rPr>
                <w:t>Day-Ahead Procured Capacity for Dispatchable Reliability Reserve Service Amount Total in DAM</w:t>
              </w:r>
              <w:r w:rsidRPr="00A03B1B">
                <w:rPr>
                  <w:rFonts w:eastAsia="SimSun"/>
                  <w:iCs/>
                  <w:sz w:val="20"/>
                  <w:szCs w:val="20"/>
                </w:rPr>
                <w:t>—The total of the DAM DRRS payments for all QSEs for the hour.</w:t>
              </w:r>
            </w:ins>
          </w:p>
        </w:tc>
      </w:tr>
      <w:tr w:rsidR="00A03B1B" w:rsidRPr="00A03B1B" w14:paraId="33457942" w14:textId="77777777" w:rsidTr="00B31BB1">
        <w:trPr>
          <w:ins w:id="395" w:author="ERCOT" w:date="2025-09-18T18:56:00Z"/>
        </w:trPr>
        <w:tc>
          <w:tcPr>
            <w:tcW w:w="1144" w:type="pct"/>
          </w:tcPr>
          <w:p w14:paraId="7CF46BDE" w14:textId="77777777" w:rsidR="00A03B1B" w:rsidRPr="00A03B1B" w:rsidRDefault="00A03B1B" w:rsidP="00A03B1B">
            <w:pPr>
              <w:spacing w:after="60"/>
              <w:rPr>
                <w:ins w:id="396" w:author="ERCOT" w:date="2025-09-18T18:56:00Z"/>
                <w:rFonts w:eastAsia="SimSun"/>
                <w:iCs/>
                <w:sz w:val="20"/>
                <w:szCs w:val="20"/>
              </w:rPr>
            </w:pPr>
            <w:ins w:id="397" w:author="ERCOT" w:date="2025-09-18T18:56:00Z">
              <w:r w:rsidRPr="00A03B1B">
                <w:rPr>
                  <w:rFonts w:eastAsia="SimSun"/>
                  <w:iCs/>
                  <w:sz w:val="20"/>
                  <w:szCs w:val="20"/>
                </w:rPr>
                <w:t>PCDRRAMT</w:t>
              </w:r>
              <w:r w:rsidRPr="00A03B1B">
                <w:rPr>
                  <w:rFonts w:eastAsia="SimSun"/>
                  <w:i/>
                  <w:iCs/>
                  <w:sz w:val="20"/>
                  <w:szCs w:val="20"/>
                </w:rPr>
                <w:t xml:space="preserve"> </w:t>
              </w:r>
              <w:r w:rsidRPr="00A03B1B">
                <w:rPr>
                  <w:rFonts w:eastAsia="SimSun"/>
                  <w:i/>
                  <w:iCs/>
                  <w:sz w:val="20"/>
                  <w:szCs w:val="20"/>
                  <w:vertAlign w:val="subscript"/>
                </w:rPr>
                <w:t>q</w:t>
              </w:r>
            </w:ins>
          </w:p>
        </w:tc>
        <w:tc>
          <w:tcPr>
            <w:tcW w:w="520" w:type="pct"/>
          </w:tcPr>
          <w:p w14:paraId="47DB2918" w14:textId="77777777" w:rsidR="00A03B1B" w:rsidRPr="00A03B1B" w:rsidRDefault="00A03B1B" w:rsidP="00A03B1B">
            <w:pPr>
              <w:spacing w:after="60"/>
              <w:rPr>
                <w:ins w:id="398" w:author="ERCOT" w:date="2025-09-18T18:56:00Z"/>
                <w:rFonts w:eastAsia="SimSun"/>
                <w:iCs/>
                <w:sz w:val="20"/>
                <w:szCs w:val="20"/>
              </w:rPr>
            </w:pPr>
            <w:ins w:id="399" w:author="ERCOT" w:date="2025-09-18T18:56:00Z">
              <w:r w:rsidRPr="00A03B1B">
                <w:rPr>
                  <w:rFonts w:eastAsia="SimSun"/>
                  <w:iCs/>
                  <w:sz w:val="20"/>
                  <w:szCs w:val="20"/>
                </w:rPr>
                <w:t>$</w:t>
              </w:r>
            </w:ins>
          </w:p>
        </w:tc>
        <w:tc>
          <w:tcPr>
            <w:tcW w:w="3336" w:type="pct"/>
          </w:tcPr>
          <w:p w14:paraId="3DC46AE4" w14:textId="77777777" w:rsidR="00A03B1B" w:rsidRPr="00A03B1B" w:rsidRDefault="00A03B1B" w:rsidP="00A03B1B">
            <w:pPr>
              <w:spacing w:after="60"/>
              <w:rPr>
                <w:ins w:id="400" w:author="ERCOT" w:date="2025-09-18T18:56:00Z"/>
                <w:rFonts w:eastAsia="SimSun"/>
                <w:i/>
                <w:iCs/>
                <w:sz w:val="20"/>
                <w:szCs w:val="20"/>
              </w:rPr>
            </w:pPr>
            <w:ins w:id="401" w:author="ERCOT" w:date="2025-09-18T18:56:00Z">
              <w:r w:rsidRPr="00A03B1B">
                <w:rPr>
                  <w:rFonts w:eastAsia="SimSun"/>
                  <w:i/>
                  <w:iCs/>
                  <w:sz w:val="20"/>
                  <w:szCs w:val="20"/>
                </w:rPr>
                <w:t>Procured Capacity for Dispatchable Reliability Reserve Service Amount per QSE for DAM</w:t>
              </w:r>
              <w:r w:rsidRPr="00A03B1B">
                <w:rPr>
                  <w:rFonts w:eastAsia="SimSun"/>
                  <w:iCs/>
                  <w:sz w:val="20"/>
                  <w:szCs w:val="20"/>
                </w:rPr>
                <w:t xml:space="preserve">—The DAM DRRS payment for QSE </w:t>
              </w:r>
              <w:r w:rsidRPr="00A03B1B">
                <w:rPr>
                  <w:rFonts w:eastAsia="SimSun"/>
                  <w:i/>
                  <w:iCs/>
                  <w:sz w:val="20"/>
                  <w:szCs w:val="20"/>
                </w:rPr>
                <w:t>q</w:t>
              </w:r>
              <w:r w:rsidRPr="00A03B1B">
                <w:rPr>
                  <w:rFonts w:eastAsia="SimSun"/>
                  <w:iCs/>
                  <w:sz w:val="20"/>
                  <w:szCs w:val="20"/>
                </w:rPr>
                <w:t xml:space="preserve"> for the hour.</w:t>
              </w:r>
            </w:ins>
          </w:p>
        </w:tc>
      </w:tr>
      <w:tr w:rsidR="00A03B1B" w:rsidRPr="00A03B1B" w14:paraId="05AF7642" w14:textId="77777777" w:rsidTr="00B31BB1">
        <w:trPr>
          <w:ins w:id="402" w:author="ERCOT" w:date="2025-09-18T18:56:00Z"/>
        </w:trPr>
        <w:tc>
          <w:tcPr>
            <w:tcW w:w="1144" w:type="pct"/>
          </w:tcPr>
          <w:p w14:paraId="0B4996F2" w14:textId="77777777" w:rsidR="00A03B1B" w:rsidRPr="00A03B1B" w:rsidRDefault="00A03B1B" w:rsidP="00A03B1B">
            <w:pPr>
              <w:spacing w:after="60"/>
              <w:rPr>
                <w:ins w:id="403" w:author="ERCOT" w:date="2025-09-18T18:56:00Z"/>
                <w:rFonts w:eastAsia="SimSun"/>
                <w:iCs/>
                <w:sz w:val="20"/>
                <w:szCs w:val="20"/>
              </w:rPr>
            </w:pPr>
            <w:ins w:id="404" w:author="ERCOT" w:date="2025-09-18T18:56:00Z">
              <w:r w:rsidRPr="00A03B1B">
                <w:rPr>
                  <w:rFonts w:eastAsia="SimSun"/>
                  <w:iCs/>
                  <w:sz w:val="20"/>
                  <w:szCs w:val="20"/>
                </w:rPr>
                <w:lastRenderedPageBreak/>
                <w:t>DAPCDROAMT</w:t>
              </w:r>
              <w:r w:rsidRPr="00A03B1B">
                <w:rPr>
                  <w:rFonts w:eastAsia="SimSun"/>
                  <w:i/>
                  <w:iCs/>
                  <w:sz w:val="20"/>
                  <w:szCs w:val="20"/>
                </w:rPr>
                <w:t xml:space="preserve"> </w:t>
              </w:r>
              <w:r w:rsidRPr="00A03B1B">
                <w:rPr>
                  <w:rFonts w:eastAsia="SimSun"/>
                  <w:i/>
                  <w:iCs/>
                  <w:sz w:val="20"/>
                  <w:szCs w:val="20"/>
                  <w:vertAlign w:val="subscript"/>
                </w:rPr>
                <w:t>q</w:t>
              </w:r>
            </w:ins>
          </w:p>
        </w:tc>
        <w:tc>
          <w:tcPr>
            <w:tcW w:w="520" w:type="pct"/>
          </w:tcPr>
          <w:p w14:paraId="21307DB6" w14:textId="77777777" w:rsidR="00A03B1B" w:rsidRPr="00A03B1B" w:rsidRDefault="00A03B1B" w:rsidP="00A03B1B">
            <w:pPr>
              <w:spacing w:after="60"/>
              <w:rPr>
                <w:ins w:id="405" w:author="ERCOT" w:date="2025-09-18T18:56:00Z"/>
                <w:rFonts w:eastAsia="SimSun"/>
                <w:iCs/>
                <w:sz w:val="20"/>
                <w:szCs w:val="20"/>
              </w:rPr>
            </w:pPr>
            <w:ins w:id="406" w:author="ERCOT" w:date="2025-09-18T18:56:00Z">
              <w:r w:rsidRPr="00A03B1B">
                <w:rPr>
                  <w:rFonts w:eastAsia="SimSun"/>
                  <w:iCs/>
                  <w:sz w:val="20"/>
                  <w:szCs w:val="20"/>
                </w:rPr>
                <w:t>$</w:t>
              </w:r>
            </w:ins>
          </w:p>
        </w:tc>
        <w:tc>
          <w:tcPr>
            <w:tcW w:w="3336" w:type="pct"/>
          </w:tcPr>
          <w:p w14:paraId="5C5360A5" w14:textId="77777777" w:rsidR="00A03B1B" w:rsidRPr="00A03B1B" w:rsidRDefault="00A03B1B" w:rsidP="00A03B1B">
            <w:pPr>
              <w:spacing w:after="60"/>
              <w:rPr>
                <w:ins w:id="407" w:author="ERCOT" w:date="2025-09-18T18:56:00Z"/>
                <w:rFonts w:eastAsia="SimSun"/>
                <w:i/>
                <w:iCs/>
                <w:sz w:val="20"/>
                <w:szCs w:val="20"/>
              </w:rPr>
            </w:pPr>
            <w:ins w:id="408" w:author="ERCOT" w:date="2025-09-18T18:56:00Z">
              <w:r w:rsidRPr="00A03B1B">
                <w:rPr>
                  <w:rFonts w:eastAsia="SimSun"/>
                  <w:i/>
                  <w:iCs/>
                  <w:sz w:val="20"/>
                  <w:szCs w:val="20"/>
                </w:rPr>
                <w:t>Day-Ahead Procured Capacity for Dispatchable Reliability Reserve Service</w:t>
              </w:r>
            </w:ins>
            <w:ins w:id="409" w:author="ERCOT" w:date="2025-10-24T20:45:00Z">
              <w:r w:rsidRPr="00A03B1B">
                <w:rPr>
                  <w:rFonts w:eastAsia="SimSun"/>
                  <w:i/>
                  <w:iCs/>
                  <w:sz w:val="20"/>
                  <w:szCs w:val="20"/>
                </w:rPr>
                <w:t>-</w:t>
              </w:r>
            </w:ins>
            <w:ins w:id="410" w:author="ERCOT" w:date="2025-09-18T18:56:00Z">
              <w:r w:rsidRPr="00A03B1B">
                <w:rPr>
                  <w:rFonts w:eastAsia="SimSun"/>
                  <w:i/>
                  <w:iCs/>
                  <w:sz w:val="20"/>
                  <w:szCs w:val="20"/>
                </w:rPr>
                <w:t>Only Amount per QSE—</w:t>
              </w:r>
              <w:r w:rsidRPr="00A03B1B">
                <w:rPr>
                  <w:rFonts w:eastAsia="SimSun"/>
                  <w:sz w:val="20"/>
                  <w:szCs w:val="20"/>
                </w:rPr>
                <w:t xml:space="preserve">The payment to QSE </w:t>
              </w:r>
              <w:r w:rsidRPr="00A03B1B">
                <w:rPr>
                  <w:rFonts w:eastAsia="SimSun"/>
                  <w:i/>
                  <w:iCs/>
                  <w:sz w:val="20"/>
                  <w:szCs w:val="20"/>
                </w:rPr>
                <w:t>q</w:t>
              </w:r>
              <w:r w:rsidRPr="00A03B1B">
                <w:rPr>
                  <w:rFonts w:eastAsia="SimSun"/>
                  <w:sz w:val="20"/>
                  <w:szCs w:val="20"/>
                </w:rPr>
                <w:t xml:space="preserve"> for all DRRS</w:t>
              </w:r>
            </w:ins>
            <w:ins w:id="411" w:author="ERCOT" w:date="2025-10-24T20:45:00Z">
              <w:r w:rsidRPr="00A03B1B">
                <w:rPr>
                  <w:rFonts w:eastAsia="SimSun"/>
                  <w:sz w:val="20"/>
                  <w:szCs w:val="20"/>
                </w:rPr>
                <w:t>-</w:t>
              </w:r>
            </w:ins>
            <w:ins w:id="412" w:author="ERCOT" w:date="2025-09-18T18:56:00Z">
              <w:r w:rsidRPr="00A03B1B">
                <w:rPr>
                  <w:rFonts w:eastAsia="SimSun"/>
                  <w:sz w:val="20"/>
                  <w:szCs w:val="20"/>
                </w:rPr>
                <w:t>only awards in DAM for the hour.</w:t>
              </w:r>
            </w:ins>
          </w:p>
        </w:tc>
      </w:tr>
      <w:tr w:rsidR="00A03B1B" w:rsidRPr="00A03B1B" w14:paraId="53E31028" w14:textId="77777777" w:rsidTr="00B31BB1">
        <w:trPr>
          <w:ins w:id="413" w:author="ERCOT" w:date="2025-09-18T18:56:00Z"/>
        </w:trPr>
        <w:tc>
          <w:tcPr>
            <w:tcW w:w="1144" w:type="pct"/>
          </w:tcPr>
          <w:p w14:paraId="37586D10" w14:textId="77777777" w:rsidR="00A03B1B" w:rsidRPr="00A03B1B" w:rsidRDefault="00A03B1B" w:rsidP="00A03B1B">
            <w:pPr>
              <w:spacing w:after="60"/>
              <w:rPr>
                <w:ins w:id="414" w:author="ERCOT" w:date="2025-09-18T18:56:00Z"/>
                <w:rFonts w:eastAsia="SimSun"/>
                <w:iCs/>
                <w:sz w:val="20"/>
                <w:szCs w:val="20"/>
              </w:rPr>
            </w:pPr>
            <w:ins w:id="415" w:author="ERCOT" w:date="2025-09-18T18:56:00Z">
              <w:r w:rsidRPr="00A03B1B">
                <w:rPr>
                  <w:rFonts w:eastAsia="SimSun"/>
                  <w:iCs/>
                  <w:sz w:val="20"/>
                  <w:szCs w:val="20"/>
                </w:rPr>
                <w:t>DADRRQTOT</w:t>
              </w:r>
            </w:ins>
          </w:p>
        </w:tc>
        <w:tc>
          <w:tcPr>
            <w:tcW w:w="520" w:type="pct"/>
          </w:tcPr>
          <w:p w14:paraId="565CC34C" w14:textId="77777777" w:rsidR="00A03B1B" w:rsidRPr="00A03B1B" w:rsidRDefault="00A03B1B" w:rsidP="00A03B1B">
            <w:pPr>
              <w:spacing w:after="60"/>
              <w:rPr>
                <w:ins w:id="416" w:author="ERCOT" w:date="2025-09-18T18:56:00Z"/>
                <w:rFonts w:eastAsia="SimSun"/>
                <w:iCs/>
                <w:sz w:val="20"/>
                <w:szCs w:val="20"/>
              </w:rPr>
            </w:pPr>
            <w:ins w:id="417" w:author="ERCOT" w:date="2025-09-18T18:56:00Z">
              <w:r w:rsidRPr="00A03B1B">
                <w:rPr>
                  <w:rFonts w:eastAsia="SimSun"/>
                  <w:iCs/>
                  <w:sz w:val="20"/>
                  <w:szCs w:val="20"/>
                </w:rPr>
                <w:t>MW</w:t>
              </w:r>
            </w:ins>
          </w:p>
        </w:tc>
        <w:tc>
          <w:tcPr>
            <w:tcW w:w="3336" w:type="pct"/>
          </w:tcPr>
          <w:p w14:paraId="3FBD1533" w14:textId="77777777" w:rsidR="00A03B1B" w:rsidRPr="00A03B1B" w:rsidRDefault="00A03B1B" w:rsidP="00A03B1B">
            <w:pPr>
              <w:spacing w:after="60"/>
              <w:rPr>
                <w:ins w:id="418" w:author="ERCOT" w:date="2025-09-18T18:56:00Z"/>
                <w:rFonts w:eastAsia="SimSun"/>
                <w:i/>
                <w:iCs/>
                <w:sz w:val="20"/>
                <w:szCs w:val="20"/>
              </w:rPr>
            </w:pPr>
            <w:ins w:id="419" w:author="ERCOT" w:date="2025-09-18T18:56:00Z">
              <w:r w:rsidRPr="00A03B1B">
                <w:rPr>
                  <w:rFonts w:eastAsia="SimSun"/>
                  <w:i/>
                  <w:iCs/>
                  <w:sz w:val="20"/>
                  <w:szCs w:val="20"/>
                </w:rPr>
                <w:t>Day-Ahead Dispatchable Reliability Reserve Service Quantity Total</w:t>
              </w:r>
              <w:r w:rsidRPr="00A03B1B">
                <w:rPr>
                  <w:rFonts w:eastAsia="SimSun"/>
                  <w:iCs/>
                  <w:sz w:val="20"/>
                  <w:szCs w:val="20"/>
                </w:rPr>
                <w:t>—The sum of every QSE’s Day-Ahead Ancillary Service Obligation minus its self-arranged DRRS quantity for the hour.</w:t>
              </w:r>
            </w:ins>
          </w:p>
        </w:tc>
      </w:tr>
      <w:tr w:rsidR="00A03B1B" w:rsidRPr="00A03B1B" w14:paraId="2794F489" w14:textId="77777777" w:rsidTr="00B31BB1">
        <w:trPr>
          <w:ins w:id="420" w:author="ERCOT" w:date="2025-09-18T18:56:00Z"/>
        </w:trPr>
        <w:tc>
          <w:tcPr>
            <w:tcW w:w="1144" w:type="pct"/>
          </w:tcPr>
          <w:p w14:paraId="48EFA513" w14:textId="77777777" w:rsidR="00A03B1B" w:rsidRPr="00A03B1B" w:rsidRDefault="00A03B1B" w:rsidP="00A03B1B">
            <w:pPr>
              <w:spacing w:after="60"/>
              <w:rPr>
                <w:ins w:id="421" w:author="ERCOT" w:date="2025-09-18T18:56:00Z"/>
                <w:rFonts w:eastAsia="SimSun"/>
                <w:iCs/>
                <w:sz w:val="20"/>
                <w:szCs w:val="20"/>
              </w:rPr>
            </w:pPr>
            <w:ins w:id="422" w:author="ERCOT" w:date="2025-09-18T18:56:00Z">
              <w:r w:rsidRPr="00A03B1B">
                <w:rPr>
                  <w:rFonts w:eastAsia="SimSun"/>
                  <w:iCs/>
                  <w:sz w:val="20"/>
                  <w:szCs w:val="20"/>
                </w:rPr>
                <w:t xml:space="preserve">DADRRO </w:t>
              </w:r>
              <w:r w:rsidRPr="00A03B1B">
                <w:rPr>
                  <w:rFonts w:eastAsia="SimSun"/>
                  <w:i/>
                  <w:iCs/>
                  <w:sz w:val="20"/>
                  <w:szCs w:val="20"/>
                  <w:vertAlign w:val="subscript"/>
                </w:rPr>
                <w:t>q</w:t>
              </w:r>
            </w:ins>
          </w:p>
        </w:tc>
        <w:tc>
          <w:tcPr>
            <w:tcW w:w="520" w:type="pct"/>
          </w:tcPr>
          <w:p w14:paraId="2C9C9BE0" w14:textId="77777777" w:rsidR="00A03B1B" w:rsidRPr="00A03B1B" w:rsidRDefault="00A03B1B" w:rsidP="00A03B1B">
            <w:pPr>
              <w:spacing w:after="60"/>
              <w:rPr>
                <w:ins w:id="423" w:author="ERCOT" w:date="2025-09-18T18:56:00Z"/>
                <w:rFonts w:eastAsia="SimSun"/>
                <w:iCs/>
                <w:sz w:val="20"/>
                <w:szCs w:val="20"/>
              </w:rPr>
            </w:pPr>
            <w:ins w:id="424" w:author="ERCOT" w:date="2025-09-18T18:56:00Z">
              <w:r w:rsidRPr="00A03B1B">
                <w:rPr>
                  <w:rFonts w:eastAsia="SimSun"/>
                  <w:iCs/>
                  <w:sz w:val="20"/>
                  <w:szCs w:val="20"/>
                </w:rPr>
                <w:t>MW</w:t>
              </w:r>
            </w:ins>
          </w:p>
        </w:tc>
        <w:tc>
          <w:tcPr>
            <w:tcW w:w="3336" w:type="pct"/>
          </w:tcPr>
          <w:p w14:paraId="0F14AF47" w14:textId="77777777" w:rsidR="00A03B1B" w:rsidRPr="00A03B1B" w:rsidRDefault="00A03B1B" w:rsidP="00A03B1B">
            <w:pPr>
              <w:spacing w:after="60"/>
              <w:rPr>
                <w:ins w:id="425" w:author="ERCOT" w:date="2025-09-18T18:56:00Z"/>
                <w:rFonts w:eastAsia="SimSun"/>
                <w:i/>
                <w:iCs/>
                <w:sz w:val="20"/>
                <w:szCs w:val="20"/>
              </w:rPr>
            </w:pPr>
            <w:ins w:id="426" w:author="ERCOT" w:date="2025-09-18T18:56:00Z">
              <w:r w:rsidRPr="00A03B1B">
                <w:rPr>
                  <w:rFonts w:eastAsia="SimSun"/>
                  <w:i/>
                  <w:iCs/>
                  <w:sz w:val="20"/>
                  <w:szCs w:val="20"/>
                </w:rPr>
                <w:t>Day-Ahead Dispatchable Reliability Reserve Service Obligation per QSE</w:t>
              </w:r>
              <w:r w:rsidRPr="00A03B1B">
                <w:rPr>
                  <w:rFonts w:eastAsia="SimSun"/>
                  <w:iCs/>
                  <w:sz w:val="20"/>
                  <w:szCs w:val="20"/>
                </w:rPr>
                <w:t xml:space="preserve">—The DRRS capacity obligation for QSE </w:t>
              </w:r>
              <w:r w:rsidRPr="00A03B1B">
                <w:rPr>
                  <w:rFonts w:eastAsia="SimSun"/>
                  <w:i/>
                  <w:iCs/>
                  <w:sz w:val="20"/>
                  <w:szCs w:val="20"/>
                </w:rPr>
                <w:t>q</w:t>
              </w:r>
              <w:r w:rsidRPr="00A03B1B">
                <w:rPr>
                  <w:rFonts w:eastAsia="SimSun"/>
                  <w:iCs/>
                  <w:sz w:val="20"/>
                  <w:szCs w:val="20"/>
                </w:rPr>
                <w:t xml:space="preserve"> for the DAM for the hour. </w:t>
              </w:r>
            </w:ins>
          </w:p>
        </w:tc>
      </w:tr>
      <w:tr w:rsidR="00A03B1B" w:rsidRPr="00A03B1B" w14:paraId="4A5C9595" w14:textId="77777777" w:rsidTr="00B31BB1">
        <w:trPr>
          <w:ins w:id="427" w:author="ERCOT" w:date="2025-09-18T18:56:00Z"/>
        </w:trPr>
        <w:tc>
          <w:tcPr>
            <w:tcW w:w="1144" w:type="pct"/>
          </w:tcPr>
          <w:p w14:paraId="1875F906" w14:textId="77777777" w:rsidR="00A03B1B" w:rsidRPr="00A03B1B" w:rsidRDefault="00A03B1B" w:rsidP="00A03B1B">
            <w:pPr>
              <w:spacing w:after="60"/>
              <w:rPr>
                <w:ins w:id="428" w:author="ERCOT" w:date="2025-09-18T18:56:00Z"/>
                <w:rFonts w:eastAsia="SimSun"/>
                <w:iCs/>
                <w:sz w:val="20"/>
                <w:szCs w:val="20"/>
              </w:rPr>
            </w:pPr>
            <w:ins w:id="429" w:author="ERCOT" w:date="2025-09-18T18:56:00Z">
              <w:r w:rsidRPr="00A03B1B">
                <w:rPr>
                  <w:rFonts w:eastAsia="SimSun"/>
                  <w:iCs/>
                  <w:sz w:val="20"/>
                  <w:szCs w:val="20"/>
                </w:rPr>
                <w:t xml:space="preserve">DASADRRQ </w:t>
              </w:r>
              <w:r w:rsidRPr="00A03B1B">
                <w:rPr>
                  <w:rFonts w:eastAsia="SimSun"/>
                  <w:i/>
                  <w:iCs/>
                  <w:sz w:val="20"/>
                  <w:szCs w:val="20"/>
                  <w:vertAlign w:val="subscript"/>
                </w:rPr>
                <w:t>q</w:t>
              </w:r>
            </w:ins>
          </w:p>
        </w:tc>
        <w:tc>
          <w:tcPr>
            <w:tcW w:w="520" w:type="pct"/>
          </w:tcPr>
          <w:p w14:paraId="00DF1913" w14:textId="77777777" w:rsidR="00A03B1B" w:rsidRPr="00A03B1B" w:rsidRDefault="00A03B1B" w:rsidP="00A03B1B">
            <w:pPr>
              <w:spacing w:after="60"/>
              <w:rPr>
                <w:ins w:id="430" w:author="ERCOT" w:date="2025-09-18T18:56:00Z"/>
                <w:rFonts w:eastAsia="SimSun"/>
                <w:iCs/>
                <w:sz w:val="20"/>
                <w:szCs w:val="20"/>
              </w:rPr>
            </w:pPr>
            <w:ins w:id="431" w:author="ERCOT" w:date="2025-09-18T18:56:00Z">
              <w:r w:rsidRPr="00A03B1B">
                <w:rPr>
                  <w:rFonts w:eastAsia="SimSun"/>
                  <w:iCs/>
                  <w:sz w:val="20"/>
                  <w:szCs w:val="20"/>
                </w:rPr>
                <w:t>MW</w:t>
              </w:r>
            </w:ins>
          </w:p>
        </w:tc>
        <w:tc>
          <w:tcPr>
            <w:tcW w:w="3336" w:type="pct"/>
          </w:tcPr>
          <w:p w14:paraId="09D1A2BB" w14:textId="77777777" w:rsidR="00A03B1B" w:rsidRPr="00A03B1B" w:rsidRDefault="00A03B1B" w:rsidP="00A03B1B">
            <w:pPr>
              <w:spacing w:after="60"/>
              <w:rPr>
                <w:ins w:id="432" w:author="ERCOT" w:date="2025-09-18T18:56:00Z"/>
                <w:rFonts w:eastAsia="SimSun"/>
                <w:i/>
                <w:iCs/>
                <w:sz w:val="20"/>
                <w:szCs w:val="20"/>
              </w:rPr>
            </w:pPr>
            <w:ins w:id="433" w:author="ERCOT" w:date="2025-09-18T18:56:00Z">
              <w:r w:rsidRPr="00A03B1B">
                <w:rPr>
                  <w:rFonts w:eastAsia="SimSun"/>
                  <w:i/>
                  <w:iCs/>
                  <w:sz w:val="20"/>
                  <w:szCs w:val="20"/>
                </w:rPr>
                <w:t>Day-Ahead Self-Arranged Dispatchable Reliability Reserve Service Quantity per QSE</w:t>
              </w:r>
              <w:r w:rsidRPr="00A03B1B">
                <w:rPr>
                  <w:rFonts w:eastAsia="SimSun"/>
                  <w:iCs/>
                  <w:sz w:val="20"/>
                  <w:szCs w:val="20"/>
                </w:rPr>
                <w:t xml:space="preserve">—The self-arranged DRRS quantity submitted by QSE </w:t>
              </w:r>
              <w:r w:rsidRPr="00A03B1B">
                <w:rPr>
                  <w:rFonts w:eastAsia="SimSun"/>
                  <w:i/>
                  <w:iCs/>
                  <w:sz w:val="20"/>
                  <w:szCs w:val="20"/>
                </w:rPr>
                <w:t>Q</w:t>
              </w:r>
              <w:r w:rsidRPr="00A03B1B">
                <w:rPr>
                  <w:rFonts w:eastAsia="SimSun"/>
                  <w:iCs/>
                  <w:sz w:val="20"/>
                  <w:szCs w:val="20"/>
                </w:rPr>
                <w:t xml:space="preserve"> before 1000 in the Day-Ahead.</w:t>
              </w:r>
            </w:ins>
          </w:p>
        </w:tc>
      </w:tr>
      <w:tr w:rsidR="00A03B1B" w:rsidRPr="00A03B1B" w14:paraId="40759831" w14:textId="77777777" w:rsidTr="00B31BB1">
        <w:trPr>
          <w:ins w:id="434" w:author="ERCOT" w:date="2025-09-18T18:56:00Z"/>
        </w:trPr>
        <w:tc>
          <w:tcPr>
            <w:tcW w:w="1144" w:type="pct"/>
          </w:tcPr>
          <w:p w14:paraId="5CE35C91" w14:textId="77777777" w:rsidR="00A03B1B" w:rsidRPr="00A03B1B" w:rsidRDefault="00A03B1B" w:rsidP="00A03B1B">
            <w:pPr>
              <w:spacing w:after="60"/>
              <w:rPr>
                <w:ins w:id="435" w:author="ERCOT" w:date="2025-09-18T18:56:00Z"/>
                <w:rFonts w:eastAsia="SimSun"/>
                <w:i/>
                <w:iCs/>
                <w:sz w:val="20"/>
                <w:szCs w:val="20"/>
              </w:rPr>
            </w:pPr>
            <w:ins w:id="436" w:author="ERCOT" w:date="2025-09-18T18:56:00Z">
              <w:r w:rsidRPr="00A03B1B">
                <w:rPr>
                  <w:rFonts w:eastAsia="SimSun"/>
                  <w:i/>
                  <w:iCs/>
                  <w:sz w:val="20"/>
                  <w:szCs w:val="20"/>
                </w:rPr>
                <w:t>q</w:t>
              </w:r>
            </w:ins>
          </w:p>
        </w:tc>
        <w:tc>
          <w:tcPr>
            <w:tcW w:w="520" w:type="pct"/>
          </w:tcPr>
          <w:p w14:paraId="19630A55" w14:textId="77777777" w:rsidR="00A03B1B" w:rsidRPr="00A03B1B" w:rsidRDefault="00A03B1B" w:rsidP="00A03B1B">
            <w:pPr>
              <w:spacing w:after="60"/>
              <w:rPr>
                <w:ins w:id="437" w:author="ERCOT" w:date="2025-09-18T18:56:00Z"/>
                <w:rFonts w:eastAsia="SimSun"/>
                <w:iCs/>
                <w:sz w:val="20"/>
                <w:szCs w:val="20"/>
              </w:rPr>
            </w:pPr>
            <w:ins w:id="438" w:author="ERCOT" w:date="2025-09-18T18:56:00Z">
              <w:r w:rsidRPr="00A03B1B">
                <w:rPr>
                  <w:rFonts w:eastAsia="SimSun"/>
                  <w:iCs/>
                  <w:sz w:val="20"/>
                  <w:szCs w:val="20"/>
                </w:rPr>
                <w:t>none</w:t>
              </w:r>
            </w:ins>
          </w:p>
        </w:tc>
        <w:tc>
          <w:tcPr>
            <w:tcW w:w="3336" w:type="pct"/>
          </w:tcPr>
          <w:p w14:paraId="079028B0" w14:textId="77777777" w:rsidR="00A03B1B" w:rsidRPr="00A03B1B" w:rsidRDefault="00A03B1B" w:rsidP="00A03B1B">
            <w:pPr>
              <w:spacing w:after="60"/>
              <w:rPr>
                <w:ins w:id="439" w:author="ERCOT" w:date="2025-09-18T18:56:00Z"/>
                <w:rFonts w:eastAsia="SimSun"/>
                <w:iCs/>
                <w:sz w:val="20"/>
                <w:szCs w:val="20"/>
              </w:rPr>
            </w:pPr>
            <w:ins w:id="440" w:author="ERCOT" w:date="2025-09-18T18:56:00Z">
              <w:r w:rsidRPr="00A03B1B">
                <w:rPr>
                  <w:rFonts w:eastAsia="SimSun"/>
                  <w:iCs/>
                  <w:sz w:val="20"/>
                  <w:szCs w:val="20"/>
                </w:rPr>
                <w:t>A QSE.</w:t>
              </w:r>
            </w:ins>
          </w:p>
        </w:tc>
      </w:tr>
    </w:tbl>
    <w:p w14:paraId="7A5C68BD" w14:textId="77777777" w:rsidR="00A03B1B" w:rsidRPr="00A03B1B" w:rsidRDefault="00A03B1B" w:rsidP="00A03B1B">
      <w:pPr>
        <w:keepNext/>
        <w:tabs>
          <w:tab w:val="left" w:pos="1080"/>
        </w:tabs>
        <w:spacing w:before="480" w:after="240"/>
        <w:ind w:left="1080" w:hanging="1080"/>
        <w:outlineLvl w:val="2"/>
        <w:rPr>
          <w:rFonts w:eastAsia="SimSun"/>
          <w:b/>
          <w:i/>
          <w:szCs w:val="20"/>
          <w:lang w:val="x-none" w:eastAsia="x-none"/>
        </w:rPr>
      </w:pPr>
      <w:bookmarkStart w:id="441" w:name="_Toc400547176"/>
      <w:bookmarkStart w:id="442" w:name="_Toc405384281"/>
      <w:bookmarkStart w:id="443" w:name="_Toc405543548"/>
      <w:bookmarkStart w:id="444" w:name="_Toc428178057"/>
      <w:bookmarkStart w:id="445" w:name="_Toc440872688"/>
      <w:bookmarkStart w:id="446" w:name="_Toc458766233"/>
      <w:bookmarkStart w:id="447" w:name="_Toc459292638"/>
      <w:bookmarkStart w:id="448" w:name="_Toc60038340"/>
      <w:r w:rsidRPr="00A03B1B">
        <w:rPr>
          <w:rFonts w:eastAsia="SimSun"/>
          <w:b/>
          <w:i/>
          <w:szCs w:val="20"/>
          <w:lang w:val="x-none" w:eastAsia="x-none"/>
        </w:rPr>
        <w:t>5.5.2</w:t>
      </w:r>
      <w:r w:rsidRPr="00A03B1B">
        <w:rPr>
          <w:rFonts w:eastAsia="SimSun"/>
          <w:b/>
          <w:i/>
          <w:szCs w:val="20"/>
          <w:lang w:val="x-none" w:eastAsia="x-none"/>
        </w:rPr>
        <w:tab/>
        <w:t>Reliability Unit Commitment (RUC) Process</w:t>
      </w:r>
      <w:bookmarkEnd w:id="441"/>
      <w:bookmarkEnd w:id="442"/>
      <w:bookmarkEnd w:id="443"/>
      <w:bookmarkEnd w:id="444"/>
      <w:bookmarkEnd w:id="445"/>
      <w:bookmarkEnd w:id="446"/>
      <w:bookmarkEnd w:id="447"/>
      <w:bookmarkEnd w:id="448"/>
    </w:p>
    <w:p w14:paraId="462B0BCD" w14:textId="77777777" w:rsidR="00A03B1B" w:rsidRPr="00A03B1B" w:rsidRDefault="00A03B1B" w:rsidP="00A03B1B">
      <w:pPr>
        <w:spacing w:after="240"/>
        <w:ind w:left="720" w:hanging="720"/>
        <w:rPr>
          <w:rFonts w:ascii="Courier New" w:hAnsi="Courier New" w:cs="Courier New"/>
          <w:sz w:val="20"/>
          <w:szCs w:val="20"/>
        </w:rPr>
      </w:pPr>
      <w:bookmarkStart w:id="449" w:name="_Toc101091053"/>
      <w:bookmarkStart w:id="450" w:name="_Toc400547182"/>
      <w:bookmarkStart w:id="451" w:name="_Toc405384287"/>
      <w:bookmarkStart w:id="452" w:name="_Toc405543554"/>
      <w:bookmarkStart w:id="453" w:name="_Toc428178063"/>
      <w:bookmarkStart w:id="454" w:name="_Toc440872694"/>
      <w:bookmarkStart w:id="455" w:name="_Toc458766239"/>
      <w:bookmarkStart w:id="456" w:name="_Toc459292644"/>
      <w:bookmarkStart w:id="457" w:name="_Toc60038347"/>
      <w:bookmarkStart w:id="458" w:name="_Toc400547189"/>
      <w:bookmarkStart w:id="459" w:name="_Toc405384294"/>
      <w:bookmarkStart w:id="460" w:name="_Toc405543561"/>
      <w:bookmarkStart w:id="461" w:name="_Toc428178070"/>
      <w:bookmarkStart w:id="462" w:name="_Toc440872701"/>
      <w:bookmarkStart w:id="463" w:name="_Toc458766246"/>
      <w:bookmarkStart w:id="464" w:name="_Toc459292651"/>
      <w:bookmarkStart w:id="465" w:name="_Toc60038358"/>
      <w:bookmarkStart w:id="466" w:name="_Toc72925597"/>
      <w:bookmarkStart w:id="467" w:name="_Toc74113622"/>
      <w:bookmarkStart w:id="468" w:name="_Toc88017254"/>
      <w:bookmarkStart w:id="469" w:name="_Toc101091058"/>
      <w:bookmarkStart w:id="470" w:name="_Toc400547193"/>
      <w:bookmarkStart w:id="471" w:name="_Toc405384298"/>
      <w:bookmarkStart w:id="472" w:name="_Toc405543565"/>
      <w:bookmarkStart w:id="473" w:name="_Toc428178074"/>
      <w:bookmarkStart w:id="474" w:name="_Toc440872705"/>
      <w:bookmarkStart w:id="475" w:name="_Toc458766250"/>
      <w:bookmarkStart w:id="476" w:name="_Toc459292655"/>
      <w:bookmarkStart w:id="477" w:name="_Toc60038362"/>
      <w:bookmarkStart w:id="478" w:name="_Toc400547194"/>
      <w:bookmarkStart w:id="479" w:name="_Toc405384299"/>
      <w:bookmarkStart w:id="480" w:name="_Toc405543566"/>
      <w:bookmarkStart w:id="481" w:name="_Toc428178075"/>
      <w:bookmarkStart w:id="482" w:name="_Toc440872706"/>
      <w:bookmarkStart w:id="483" w:name="_Toc458766251"/>
      <w:bookmarkStart w:id="484" w:name="_Toc459292656"/>
      <w:bookmarkStart w:id="485" w:name="_Toc60038363"/>
      <w:r w:rsidRPr="00A03B1B">
        <w:rPr>
          <w:szCs w:val="20"/>
        </w:rPr>
        <w:t>(1)</w:t>
      </w:r>
      <w:r w:rsidRPr="00A03B1B">
        <w:rPr>
          <w:szCs w:val="20"/>
        </w:rPr>
        <w:tab/>
        <w:t xml:space="preserve">The RUC process recommends commitment of Generation Resources, to match ERCOT’s forecasted Load including Direct Current Tie (DC Tie) Schedules and RUC Ancillary Service Demand Curves (ASDCs), subject to all transmission constraints and Resource performance characteristics.  The RUC process </w:t>
      </w:r>
      <w:proofErr w:type="gramStart"/>
      <w:r w:rsidRPr="00A03B1B">
        <w:rPr>
          <w:szCs w:val="20"/>
        </w:rPr>
        <w:t>takes into account</w:t>
      </w:r>
      <w:proofErr w:type="gramEnd"/>
      <w:r w:rsidRPr="00A03B1B">
        <w:rPr>
          <w:szCs w:val="20"/>
        </w:rPr>
        <w:t xml:space="preserve"> Resources already committed in the Current Operating Plans (COPs), Resources already committed in previous RUCs,</w:t>
      </w:r>
      <w:ins w:id="486" w:author="ERCOT" w:date="2025-12-08T10:30:00Z">
        <w:r w:rsidRPr="00A03B1B">
          <w:rPr>
            <w:szCs w:val="20"/>
          </w:rPr>
          <w:t xml:space="preserve"> Resources showing a Resource Status of DRRS in the COP,</w:t>
        </w:r>
      </w:ins>
      <w:r w:rsidRPr="00A03B1B">
        <w:rPr>
          <w:szCs w:val="20"/>
        </w:rPr>
        <w:t xml:space="preserve"> and Off-Line Available Resources having a start-up time of one hour or less.  For On-Line Energy Storage Resources (ESRs), using RUC duration requirements for energy and Ancillary Services, RUC-projected dispatch for energy and Ancillary Service in one interval shall respect the ESR’s minimum and maximum State of Charge (SOC) values from the COP, while incorporating any adjustments under paragraph (20)(d) below.  In addition, using the Ancillary Service Deployment Factors and their respective deployment duration requirements, the SOC required to support these dispatch levels for energy and Ancillary Services will match as closely as possible the difference between the adjusted COP values of the next interval’s Hour Beginning Planned SOC (HBSOC) and the current interval’s HBSOC.  The formulation of the RUC objective function must employ penalty factors on violations of security constraints and violations of ESR COP HBSOC.  The objective of the RUC process is to minimize costs based on the Resource costs described in paragraphs (12) through (16) below. </w:t>
      </w:r>
      <w:r w:rsidRPr="00A03B1B">
        <w:rPr>
          <w:rFonts w:ascii="Courier New" w:hAnsi="Courier New" w:cs="Courier New"/>
          <w:sz w:val="20"/>
          <w:szCs w:val="20"/>
        </w:rPr>
        <w:t xml:space="preserve"> </w:t>
      </w:r>
      <w:r w:rsidRPr="00A03B1B">
        <w:rPr>
          <w:szCs w:val="20"/>
        </w:rPr>
        <w:t>ESR energy dispatch costs and Ancillary Service Offer costs are not included in the RUC objective function.</w:t>
      </w:r>
    </w:p>
    <w:p w14:paraId="7C709C19" w14:textId="77777777" w:rsidR="00A03B1B" w:rsidRPr="00A03B1B" w:rsidRDefault="00A03B1B" w:rsidP="00A03B1B">
      <w:pPr>
        <w:spacing w:after="240"/>
        <w:ind w:left="720" w:hanging="720"/>
        <w:rPr>
          <w:szCs w:val="20"/>
        </w:rPr>
      </w:pPr>
      <w:r w:rsidRPr="00A03B1B">
        <w:rPr>
          <w:szCs w:val="20"/>
        </w:rPr>
        <w:t>(2)</w:t>
      </w:r>
      <w:r w:rsidRPr="00A03B1B">
        <w:rPr>
          <w:szCs w:val="20"/>
        </w:rPr>
        <w:tab/>
        <w:t>ERCOT shall create an ASDC for each Ancillary Service for use in RUC</w:t>
      </w:r>
      <w:ins w:id="487" w:author="ERCOT" w:date="2025-12-08T10:29:00Z">
        <w:r w:rsidRPr="00A03B1B">
          <w:rPr>
            <w:szCs w:val="20"/>
          </w:rPr>
          <w:t>, except DRRS</w:t>
        </w:r>
      </w:ins>
      <w:r w:rsidRPr="00A03B1B">
        <w:rPr>
          <w:szCs w:val="20"/>
        </w:rPr>
        <w:t>.  The ASDCs for each Ancillary Service for use in RUC shall be substantively the same as the ASDCs defined in Section 4.4.12, Determination of Ancillary Service Demand Curves for the Day-Ahead Market and Real-Time Market.  Specific to RUC, the ASDC for Non-Spinning Reserve (Non-Spin) shall not extend beyond the Ancillary Service Plan for Non-Spin for the relevant Operating Hour.  ERCOT shall post the ASDCs for RUC to the ERCOT website following each execution of the RUC process.</w:t>
      </w:r>
    </w:p>
    <w:p w14:paraId="0721691D" w14:textId="77777777" w:rsidR="00A03B1B" w:rsidRPr="00A03B1B" w:rsidRDefault="00A03B1B" w:rsidP="00A03B1B">
      <w:pPr>
        <w:spacing w:after="240"/>
        <w:ind w:left="720" w:hanging="720"/>
        <w:rPr>
          <w:szCs w:val="20"/>
        </w:rPr>
      </w:pPr>
      <w:r w:rsidRPr="00A03B1B">
        <w:rPr>
          <w:szCs w:val="20"/>
        </w:rPr>
        <w:lastRenderedPageBreak/>
        <w:t>(3)</w:t>
      </w:r>
      <w:r w:rsidRPr="00A03B1B">
        <w:rPr>
          <w:szCs w:val="20"/>
        </w:rPr>
        <w:tab/>
        <w:t>ERCOT shall post the following Ancillary Service Deployment Factor data on the ERCOT website:</w:t>
      </w:r>
    </w:p>
    <w:p w14:paraId="27CA4518" w14:textId="77777777" w:rsidR="00A03B1B" w:rsidRPr="00A03B1B" w:rsidRDefault="00A03B1B" w:rsidP="00A03B1B">
      <w:pPr>
        <w:spacing w:after="240"/>
        <w:ind w:left="1440" w:hanging="720"/>
        <w:rPr>
          <w:szCs w:val="20"/>
        </w:rPr>
      </w:pPr>
      <w:r w:rsidRPr="00A03B1B">
        <w:rPr>
          <w:szCs w:val="20"/>
        </w:rPr>
        <w:t>(a)</w:t>
      </w:r>
      <w:r w:rsidRPr="00A03B1B">
        <w:rPr>
          <w:szCs w:val="20"/>
        </w:rPr>
        <w:tab/>
        <w:t>Following each execution of RUC, ERCOT shall post the Ancillary Service Deployment Factors used by that RUC process for each hour in the RUC Study Period;</w:t>
      </w:r>
    </w:p>
    <w:p w14:paraId="15C96F1B" w14:textId="77777777" w:rsidR="00A03B1B" w:rsidRPr="00A03B1B" w:rsidRDefault="00A03B1B" w:rsidP="00A03B1B">
      <w:pPr>
        <w:spacing w:after="240"/>
        <w:ind w:left="1440" w:hanging="720"/>
        <w:rPr>
          <w:szCs w:val="20"/>
        </w:rPr>
      </w:pPr>
      <w:r w:rsidRPr="00A03B1B">
        <w:rPr>
          <w:szCs w:val="20"/>
        </w:rPr>
        <w:t>(b)</w:t>
      </w:r>
      <w:r w:rsidRPr="00A03B1B">
        <w:rPr>
          <w:szCs w:val="20"/>
        </w:rPr>
        <w:tab/>
        <w:t>No later than 0600 in the Day-Ahead for each Operating Day, ERCOT shall post the Ancillary Service Deployments Factors that are projected to be used in the RUC process for that Operating Day; and</w:t>
      </w:r>
    </w:p>
    <w:p w14:paraId="6BB819ED" w14:textId="77777777" w:rsidR="00A03B1B" w:rsidRPr="00A03B1B" w:rsidRDefault="00A03B1B" w:rsidP="00A03B1B">
      <w:pPr>
        <w:spacing w:after="240"/>
        <w:ind w:left="1440" w:hanging="720"/>
        <w:rPr>
          <w:szCs w:val="20"/>
        </w:rPr>
      </w:pPr>
      <w:r w:rsidRPr="00A03B1B">
        <w:rPr>
          <w:szCs w:val="20"/>
        </w:rPr>
        <w:t>(c)</w:t>
      </w:r>
      <w:r w:rsidRPr="00A03B1B">
        <w:rPr>
          <w:szCs w:val="20"/>
        </w:rPr>
        <w:tab/>
        <w:t>Following each month, ERCOT shall post the average, minimum, and maximum Ancillary Service Deployment Factors used in the RUC process by type of Ancillary Service and hour of the day for the month.</w:t>
      </w:r>
    </w:p>
    <w:p w14:paraId="10C77F01" w14:textId="77777777" w:rsidR="00A03B1B" w:rsidRPr="00A03B1B" w:rsidRDefault="00A03B1B" w:rsidP="00A03B1B">
      <w:pPr>
        <w:spacing w:after="240"/>
        <w:ind w:left="720" w:hanging="720"/>
        <w:rPr>
          <w:szCs w:val="20"/>
        </w:rPr>
      </w:pPr>
      <w:r w:rsidRPr="00A03B1B">
        <w:rPr>
          <w:szCs w:val="20"/>
        </w:rPr>
        <w:t>(4)</w:t>
      </w:r>
      <w:r w:rsidRPr="00A03B1B">
        <w:rPr>
          <w:szCs w:val="20"/>
        </w:rPr>
        <w:tab/>
        <w:t xml:space="preserve">For all hours of the RUC Study Period within the RUC process, Quick Start Generation Resources (QSGRs) with a COP Resource Status of OFFQS shall be considered as On-Line with Low Sustained Limit (LSL) at zero MW.  QSGRs with a Resource Status of OFFQS shall only be committed by ERCOT through a RUC instruction in instances when a reliability issue would not otherwise be managed through Dispatch Instructions from Security-Constrained Economic Dispatch (SCED). </w:t>
      </w:r>
    </w:p>
    <w:p w14:paraId="505FFE0A" w14:textId="77777777" w:rsidR="00A03B1B" w:rsidRPr="00A03B1B" w:rsidRDefault="00A03B1B" w:rsidP="00A03B1B">
      <w:pPr>
        <w:spacing w:after="240"/>
        <w:ind w:left="720" w:hanging="720"/>
        <w:rPr>
          <w:szCs w:val="20"/>
        </w:rPr>
      </w:pPr>
      <w:r w:rsidRPr="00A03B1B">
        <w:rPr>
          <w:szCs w:val="20"/>
        </w:rPr>
        <w:t>(5)</w:t>
      </w:r>
      <w:r w:rsidRPr="00A03B1B">
        <w:rPr>
          <w:szCs w:val="20"/>
        </w:rPr>
        <w:tab/>
        <w:t>In addition to On-Line qualified Generation Resources and ESRs, the RUC engine shall consider a COP Resource status of OFFQS for QSGRs that are qualified for ERCOT Contingency Reserve Service (ECRS), as being eligible to provide ECRS constrained by the Ancillary Service capability in the COP.</w:t>
      </w:r>
    </w:p>
    <w:p w14:paraId="0DA193B6" w14:textId="77777777" w:rsidR="00A03B1B" w:rsidRPr="00A03B1B" w:rsidRDefault="00A03B1B" w:rsidP="00A03B1B">
      <w:pPr>
        <w:spacing w:after="240"/>
        <w:ind w:left="720" w:hanging="720"/>
        <w:rPr>
          <w:szCs w:val="20"/>
        </w:rPr>
      </w:pPr>
      <w:r w:rsidRPr="00A03B1B">
        <w:rPr>
          <w:szCs w:val="20"/>
        </w:rPr>
        <w:t>(6)</w:t>
      </w:r>
      <w:r w:rsidRPr="00A03B1B">
        <w:rPr>
          <w:szCs w:val="20"/>
        </w:rPr>
        <w:tab/>
        <w:t xml:space="preserve">In addition to On-Line qualified Generation Resources and ESRs, the RUC engine shall consider a COP Resource Status of OFFQS for QSGRs that are qualified for Non-Spin, as being eligible to provide Non-Spin constrained by the Ancillary Service </w:t>
      </w:r>
      <w:del w:id="488" w:author="ERCOT" w:date="2025-12-08T10:29:00Z">
        <w:r w:rsidRPr="00A03B1B" w:rsidDel="002F5E25">
          <w:rPr>
            <w:szCs w:val="20"/>
          </w:rPr>
          <w:delText>C</w:delText>
        </w:r>
      </w:del>
      <w:ins w:id="489" w:author="ERCOT" w:date="2025-12-08T10:29:00Z">
        <w:r w:rsidRPr="00A03B1B">
          <w:rPr>
            <w:szCs w:val="20"/>
          </w:rPr>
          <w:t>c</w:t>
        </w:r>
      </w:ins>
      <w:r w:rsidRPr="00A03B1B">
        <w:rPr>
          <w:szCs w:val="20"/>
        </w:rPr>
        <w:t>apability in the COP.  The RUC engine shall also consider a COP Resource Status of OFF (Off-Line but available for commitment in the DAM and RUC) for a Resource that is qualified for Non-Spin, as being eligible to provide Non-Spin constrained by the Ancillary Service capability in the COP.</w:t>
      </w:r>
    </w:p>
    <w:p w14:paraId="0AAC6AF0" w14:textId="77777777" w:rsidR="00A03B1B" w:rsidRPr="00A03B1B" w:rsidRDefault="00A03B1B" w:rsidP="00A03B1B">
      <w:pPr>
        <w:spacing w:after="240"/>
        <w:ind w:left="720" w:hanging="720"/>
        <w:rPr>
          <w:szCs w:val="20"/>
        </w:rPr>
      </w:pPr>
      <w:r w:rsidRPr="00A03B1B">
        <w:rPr>
          <w:szCs w:val="20"/>
        </w:rPr>
        <w:t>(7)</w:t>
      </w:r>
      <w:r w:rsidRPr="00A03B1B">
        <w:rPr>
          <w:szCs w:val="20"/>
        </w:rPr>
        <w:tab/>
        <w:t xml:space="preserve">In addition to On-Line qualified Generation Resources and ESRs, the RUC engine shall consider a COP Resource Status of ONL for Load Resources that are qualified for Ancillary Services, as being eligible to provide Ancillary Services constrained by the Ancillary Service </w:t>
      </w:r>
      <w:del w:id="490" w:author="ERCOT" w:date="2025-12-08T10:28:00Z">
        <w:r w:rsidRPr="00A03B1B" w:rsidDel="002F5E25">
          <w:rPr>
            <w:szCs w:val="20"/>
          </w:rPr>
          <w:delText>C</w:delText>
        </w:r>
      </w:del>
      <w:ins w:id="491" w:author="ERCOT" w:date="2025-12-08T10:28:00Z">
        <w:r w:rsidRPr="00A03B1B">
          <w:rPr>
            <w:szCs w:val="20"/>
          </w:rPr>
          <w:t>c</w:t>
        </w:r>
      </w:ins>
      <w:r w:rsidRPr="00A03B1B">
        <w:rPr>
          <w:szCs w:val="20"/>
        </w:rPr>
        <w:t>apability in the COP.  The RUC engine will not consider any Load Resources for dispatch of energy.</w:t>
      </w:r>
    </w:p>
    <w:p w14:paraId="138F270C" w14:textId="77777777" w:rsidR="00A03B1B" w:rsidRPr="00A03B1B" w:rsidRDefault="00A03B1B" w:rsidP="00A03B1B">
      <w:pPr>
        <w:spacing w:after="240"/>
        <w:ind w:left="690" w:hanging="690"/>
      </w:pPr>
      <w:r w:rsidRPr="00A03B1B">
        <w:t>(8)       The RUC constraints in the RUC engine shall use 60 minutes as the duration for energy and Ancillary Services, excluding Responsive Reserve (RRS) provided using Fast Frequency Response (FFR), for which duration shall be 15 minutes.  These same duration requirements will be used to enforce a constraint on each ESR’s dispatch for energy and Ancillary Services using Ancillary Service deployment factors for a given hour such that the calculated SOC at the end of that hour is equal to the next hour’s COP value of HBSOC.</w:t>
      </w:r>
    </w:p>
    <w:p w14:paraId="75D9B120" w14:textId="77777777" w:rsidR="00A03B1B" w:rsidRPr="00A03B1B" w:rsidRDefault="00A03B1B" w:rsidP="00A03B1B">
      <w:pPr>
        <w:spacing w:after="240"/>
        <w:ind w:left="720" w:hanging="720"/>
        <w:rPr>
          <w:szCs w:val="20"/>
        </w:rPr>
      </w:pPr>
      <w:r w:rsidRPr="00A03B1B">
        <w:rPr>
          <w:szCs w:val="20"/>
        </w:rPr>
        <w:lastRenderedPageBreak/>
        <w:t>(9)</w:t>
      </w:r>
      <w:r w:rsidRPr="00A03B1B">
        <w:rPr>
          <w:szCs w:val="20"/>
        </w:rPr>
        <w:tab/>
        <w:t xml:space="preserve">The RUC process can recommend Resource decommitment.  ERCOT may only decommit a Resource to resolve transmission constraints that are otherwise unresolvable.  Qualifying Facilities (QFs) may be decommitted only after all other types of Resources have been assessed for decommitment.  In addition, the HRUC process provides decision support to ERCOT regarding a Resource decommitment requested by a Qualified Scheduling Entity (QSE).  </w:t>
      </w:r>
    </w:p>
    <w:p w14:paraId="3B6D1A8D" w14:textId="77777777" w:rsidR="00A03B1B" w:rsidRPr="00A03B1B" w:rsidRDefault="00A03B1B" w:rsidP="00A03B1B">
      <w:pPr>
        <w:spacing w:after="240"/>
        <w:ind w:left="720" w:hanging="720"/>
        <w:rPr>
          <w:iCs/>
          <w:szCs w:val="20"/>
        </w:rPr>
      </w:pPr>
      <w:r w:rsidRPr="00A03B1B">
        <w:rPr>
          <w:iCs/>
          <w:szCs w:val="20"/>
        </w:rPr>
        <w:t>(10)</w:t>
      </w:r>
      <w:r w:rsidRPr="00A03B1B">
        <w:rPr>
          <w:iCs/>
          <w:szCs w:val="20"/>
        </w:rPr>
        <w:tab/>
        <w:t xml:space="preserve">ERCOT shall review the RUC-recommended Resource commitments </w:t>
      </w:r>
      <w:r w:rsidRPr="00A03B1B">
        <w:rPr>
          <w:szCs w:val="20"/>
        </w:rPr>
        <w:t>and the list of Off-Line Available Resources having a start-up time of one hour or less</w:t>
      </w:r>
      <w:r w:rsidRPr="00A03B1B">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w:t>
      </w:r>
      <w:proofErr w:type="gramStart"/>
      <w:r w:rsidRPr="00A03B1B">
        <w:rPr>
          <w:iCs/>
          <w:szCs w:val="20"/>
        </w:rPr>
        <w:t>are capable of transitioning</w:t>
      </w:r>
      <w:proofErr w:type="gramEnd"/>
      <w:r w:rsidRPr="00A03B1B">
        <w:rPr>
          <w:iCs/>
          <w:szCs w:val="20"/>
        </w:rPr>
        <w:t xml:space="preserve"> to a configuration with additional capacity.  ERCOT may deselect Resources recommended in DRUC and in all HRUC processes if in ERCOT’s sole discretion there is enough time to commit those Resources in the future HRUC processes, </w:t>
      </w:r>
      <w:proofErr w:type="gramStart"/>
      <w:r w:rsidRPr="00A03B1B">
        <w:rPr>
          <w:iCs/>
          <w:szCs w:val="20"/>
        </w:rPr>
        <w:t>taking into account</w:t>
      </w:r>
      <w:proofErr w:type="gramEnd"/>
      <w:r w:rsidRPr="00A03B1B">
        <w:rPr>
          <w:iCs/>
          <w:szCs w:val="20"/>
        </w:rPr>
        <w:t xml:space="preserve"> the Resources’ start-up times, to meet ERCOT System reliability.  After each RUC run, ERCOT shall post the amount of capacity deselected per hour in the RUC Study Period to the MIS Secure Area.  </w:t>
      </w:r>
      <w:r w:rsidRPr="00A03B1B">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r w:rsidRPr="00A03B1B">
        <w:rPr>
          <w:iCs/>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49D8602F" w14:textId="77777777" w:rsidTr="00B31BB1">
        <w:trPr>
          <w:trHeight w:val="1205"/>
        </w:trPr>
        <w:tc>
          <w:tcPr>
            <w:tcW w:w="9350" w:type="dxa"/>
            <w:shd w:val="pct12" w:color="auto" w:fill="auto"/>
          </w:tcPr>
          <w:p w14:paraId="63A06BDC" w14:textId="77777777" w:rsidR="00A03B1B" w:rsidRPr="00A03B1B" w:rsidRDefault="00A03B1B" w:rsidP="00A03B1B">
            <w:pPr>
              <w:spacing w:after="240"/>
              <w:rPr>
                <w:b/>
                <w:i/>
                <w:iCs/>
                <w:szCs w:val="20"/>
              </w:rPr>
            </w:pPr>
            <w:r w:rsidRPr="00A03B1B">
              <w:rPr>
                <w:b/>
                <w:i/>
                <w:iCs/>
                <w:szCs w:val="20"/>
              </w:rPr>
              <w:t>[NPRR1239:  Replace paragraph (10) above with the following upon system implementation:]</w:t>
            </w:r>
          </w:p>
          <w:p w14:paraId="1C56D28E" w14:textId="77777777" w:rsidR="00A03B1B" w:rsidRPr="00A03B1B" w:rsidRDefault="00A03B1B" w:rsidP="00A03B1B">
            <w:pPr>
              <w:spacing w:after="240"/>
              <w:ind w:left="720" w:hanging="720"/>
              <w:rPr>
                <w:iCs/>
                <w:szCs w:val="20"/>
              </w:rPr>
            </w:pPr>
            <w:r w:rsidRPr="00A03B1B">
              <w:rPr>
                <w:iCs/>
                <w:szCs w:val="20"/>
              </w:rPr>
              <w:t>(10)</w:t>
            </w:r>
            <w:r w:rsidRPr="00A03B1B">
              <w:rPr>
                <w:iCs/>
                <w:szCs w:val="20"/>
              </w:rPr>
              <w:tab/>
              <w:t xml:space="preserve">ERCOT shall review the RUC-recommended Resource commitments </w:t>
            </w:r>
            <w:r w:rsidRPr="00A03B1B">
              <w:rPr>
                <w:szCs w:val="20"/>
              </w:rPr>
              <w:t>and the list of Off-Line Available Resources having a start-up time of one hour or less</w:t>
            </w:r>
            <w:r w:rsidRPr="00A03B1B">
              <w:rPr>
                <w:iCs/>
                <w:szCs w:val="20"/>
              </w:rPr>
              <w:t xml:space="preserve"> to assess feasibility and shall make any changes that it considers necessary, in its sole discretion.  During the RUC process, ERCOT may also review and commit, through a RUC instruction, Combined Cycle Generation Resources that are currently planned to be On-Line but </w:t>
            </w:r>
            <w:proofErr w:type="gramStart"/>
            <w:r w:rsidRPr="00A03B1B">
              <w:rPr>
                <w:iCs/>
                <w:szCs w:val="20"/>
              </w:rPr>
              <w:t>are capable of transitioning</w:t>
            </w:r>
            <w:proofErr w:type="gramEnd"/>
            <w:r w:rsidRPr="00A03B1B">
              <w:rPr>
                <w:iCs/>
                <w:szCs w:val="20"/>
              </w:rPr>
              <w:t xml:space="preserve"> to a configuration with additional capacity.  ERCOT may deselect Resources recommended in DRUC and in all HRUC processes if in ERCOT’s sole discretion there is enough time to commit those Resources in the future HRUC processes, </w:t>
            </w:r>
            <w:proofErr w:type="gramStart"/>
            <w:r w:rsidRPr="00A03B1B">
              <w:rPr>
                <w:iCs/>
                <w:szCs w:val="20"/>
              </w:rPr>
              <w:t>taking into account</w:t>
            </w:r>
            <w:proofErr w:type="gramEnd"/>
            <w:r w:rsidRPr="00A03B1B">
              <w:rPr>
                <w:iCs/>
                <w:szCs w:val="20"/>
              </w:rPr>
              <w:t xml:space="preserve"> the Resources’ start-up times, to meet ERCOT System reliability.  After each RUC run, ERCOT shall post the amount of capacity deselected per hour in the RUC Study Period to the ERCOT website.  </w:t>
            </w:r>
            <w:r w:rsidRPr="00A03B1B">
              <w:rPr>
                <w:szCs w:val="20"/>
              </w:rPr>
              <w:t>A Generation Resource shown as On-Line and available for SCED dispatch for an hour in its COP prior to a DRUC or HRUC process execution, according to Section 5.3, ERCOT Security Sequence Responsibilities, will be considered self-committed for that hour.  For purpose of Settlement, snapshot data will be used as specified in paragraph (2) of Section 5.3.</w:t>
            </w:r>
          </w:p>
        </w:tc>
      </w:tr>
    </w:tbl>
    <w:p w14:paraId="0CEED9AC" w14:textId="77777777" w:rsidR="00A03B1B" w:rsidRPr="00A03B1B" w:rsidRDefault="00A03B1B" w:rsidP="00A03B1B">
      <w:pPr>
        <w:spacing w:before="240" w:after="240"/>
        <w:ind w:left="720" w:hanging="720"/>
        <w:rPr>
          <w:szCs w:val="20"/>
        </w:rPr>
      </w:pPr>
      <w:r w:rsidRPr="00A03B1B">
        <w:rPr>
          <w:iCs/>
          <w:szCs w:val="20"/>
        </w:rPr>
        <w:t>(11)</w:t>
      </w:r>
      <w:r w:rsidRPr="00A03B1B">
        <w:rPr>
          <w:iCs/>
          <w:szCs w:val="20"/>
        </w:rPr>
        <w:tab/>
        <w:t xml:space="preserve">ERCOT shall issue RUC instructions to each QSE specifying its Resources that have been committed </w:t>
      </w:r>
      <w:proofErr w:type="gramStart"/>
      <w:r w:rsidRPr="00A03B1B">
        <w:rPr>
          <w:iCs/>
          <w:szCs w:val="20"/>
        </w:rPr>
        <w:t>as a result of</w:t>
      </w:r>
      <w:proofErr w:type="gramEnd"/>
      <w:r w:rsidRPr="00A03B1B">
        <w:rPr>
          <w:iCs/>
          <w:szCs w:val="20"/>
        </w:rPr>
        <w:t xml:space="preserve"> the RUC process.  ERCOT shall, within one day after making any changes to the RUC-recommended commitments, post to the MIS Secure </w:t>
      </w:r>
      <w:r w:rsidRPr="00A03B1B">
        <w:rPr>
          <w:iCs/>
          <w:szCs w:val="20"/>
        </w:rPr>
        <w:lastRenderedPageBreak/>
        <w:t>Area any changes that ERCOT made to the RUC-recommended commitments with an explanation of the changes.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771EAC55" w14:textId="77777777" w:rsidTr="00B31BB1">
        <w:trPr>
          <w:trHeight w:val="1016"/>
        </w:trPr>
        <w:tc>
          <w:tcPr>
            <w:tcW w:w="9350" w:type="dxa"/>
            <w:shd w:val="pct12" w:color="auto" w:fill="auto"/>
          </w:tcPr>
          <w:p w14:paraId="422152DB" w14:textId="77777777" w:rsidR="00A03B1B" w:rsidRPr="00A03B1B" w:rsidRDefault="00A03B1B" w:rsidP="00A03B1B">
            <w:pPr>
              <w:spacing w:after="240"/>
              <w:rPr>
                <w:b/>
                <w:i/>
                <w:iCs/>
                <w:szCs w:val="20"/>
              </w:rPr>
            </w:pPr>
            <w:r w:rsidRPr="00A03B1B">
              <w:rPr>
                <w:b/>
                <w:i/>
                <w:iCs/>
                <w:szCs w:val="20"/>
              </w:rPr>
              <w:t>[NPRR1239:  Replace paragraph (11) above with the following upon system implementation:]</w:t>
            </w:r>
          </w:p>
          <w:p w14:paraId="13747E51" w14:textId="77777777" w:rsidR="00A03B1B" w:rsidRPr="00A03B1B" w:rsidRDefault="00A03B1B" w:rsidP="00A03B1B">
            <w:pPr>
              <w:spacing w:after="240"/>
              <w:ind w:left="720" w:hanging="720"/>
              <w:rPr>
                <w:szCs w:val="20"/>
              </w:rPr>
            </w:pPr>
            <w:r w:rsidRPr="00A03B1B">
              <w:rPr>
                <w:iCs/>
                <w:szCs w:val="20"/>
              </w:rPr>
              <w:t>(11)</w:t>
            </w:r>
            <w:r w:rsidRPr="00A03B1B">
              <w:rPr>
                <w:iCs/>
                <w:szCs w:val="20"/>
              </w:rPr>
              <w:tab/>
              <w:t xml:space="preserve">ERCOT shall issue RUC instructions to each QSE specifying its Resources that have been committed </w:t>
            </w:r>
            <w:proofErr w:type="gramStart"/>
            <w:r w:rsidRPr="00A03B1B">
              <w:rPr>
                <w:iCs/>
                <w:szCs w:val="20"/>
              </w:rPr>
              <w:t>as a result of</w:t>
            </w:r>
            <w:proofErr w:type="gramEnd"/>
            <w:r w:rsidRPr="00A03B1B">
              <w:rPr>
                <w:iCs/>
                <w:szCs w:val="20"/>
              </w:rPr>
              <w:t xml:space="preserve"> the RUC process.  ERCOT shall, within one day after making any changes to the RUC-recommended commitments, post to the ERCOT website any changes that ERCOT made to the RUC-recommended commitments with an explanation of the changes.</w:t>
            </w:r>
          </w:p>
        </w:tc>
      </w:tr>
    </w:tbl>
    <w:p w14:paraId="6EC640F2" w14:textId="77777777" w:rsidR="00A03B1B" w:rsidRPr="00A03B1B" w:rsidRDefault="00A03B1B" w:rsidP="00A03B1B">
      <w:pPr>
        <w:spacing w:before="240" w:after="240"/>
        <w:ind w:left="720" w:hanging="720"/>
        <w:rPr>
          <w:szCs w:val="20"/>
        </w:rPr>
      </w:pPr>
      <w:r w:rsidRPr="00A03B1B">
        <w:rPr>
          <w:szCs w:val="20"/>
        </w:rPr>
        <w:t>(12)</w:t>
      </w:r>
      <w:r w:rsidRPr="00A03B1B">
        <w:rPr>
          <w:szCs w:val="20"/>
        </w:rPr>
        <w:tab/>
        <w:t xml:space="preserve">ERCOT shall use the RUC process to evaluate the need to commit Resources for which </w:t>
      </w:r>
      <w:proofErr w:type="gramStart"/>
      <w:r w:rsidRPr="00A03B1B">
        <w:rPr>
          <w:szCs w:val="20"/>
        </w:rPr>
        <w:t>a QSE</w:t>
      </w:r>
      <w:proofErr w:type="gramEnd"/>
      <w:r w:rsidRPr="00A03B1B">
        <w:rPr>
          <w:szCs w:val="20"/>
        </w:rPr>
        <w:t xml:space="preserve"> has submitted Three-Part Supply Offers and other available Off-Line Resources in addition to Resources that are planned to be On-Line during the RUC Study Period.  </w:t>
      </w:r>
      <w:proofErr w:type="gramStart"/>
      <w:r w:rsidRPr="00A03B1B">
        <w:rPr>
          <w:szCs w:val="20"/>
        </w:rPr>
        <w:t>All of</w:t>
      </w:r>
      <w:proofErr w:type="gramEnd"/>
      <w:r w:rsidRPr="00A03B1B">
        <w:rPr>
          <w:szCs w:val="20"/>
        </w:rPr>
        <w:t xml:space="preserve"> the </w:t>
      </w:r>
      <w:proofErr w:type="gramStart"/>
      <w:r w:rsidRPr="00A03B1B">
        <w:rPr>
          <w:szCs w:val="20"/>
        </w:rPr>
        <w:t>above commitment</w:t>
      </w:r>
      <w:proofErr w:type="gramEnd"/>
      <w:r w:rsidRPr="00A03B1B">
        <w:rPr>
          <w:szCs w:val="20"/>
        </w:rPr>
        <w:t xml:space="preserve"> information must </w:t>
      </w:r>
      <w:proofErr w:type="gramStart"/>
      <w:r w:rsidRPr="00A03B1B">
        <w:rPr>
          <w:szCs w:val="20"/>
        </w:rPr>
        <w:t>be as</w:t>
      </w:r>
      <w:proofErr w:type="gramEnd"/>
      <w:r w:rsidRPr="00A03B1B">
        <w:rPr>
          <w:szCs w:val="20"/>
        </w:rPr>
        <w:t xml:space="preserve"> specified in the QSE’s COP.  For available Off-Line Resources with a cold start time of one hour or less</w:t>
      </w:r>
      <w:r w:rsidRPr="00A03B1B">
        <w:rPr>
          <w:iCs/>
          <w:szCs w:val="20"/>
        </w:rPr>
        <w:t xml:space="preserve"> that have not been removed from special consideration under paragraph (17) below pursuant to paragraph (3) of Section 8.1.2, Current Operating Plan (COP) Performance Requirements</w:t>
      </w:r>
      <w:r w:rsidRPr="00A03B1B">
        <w:rPr>
          <w:szCs w:val="20"/>
        </w:rPr>
        <w:t xml:space="preserve">, the Startup Offers and Minimum-Energy Offer from a Resource’s Three-Part Supply Offer shall not be used in the RUC process. </w:t>
      </w:r>
    </w:p>
    <w:p w14:paraId="46B67EB9" w14:textId="77777777" w:rsidR="00A03B1B" w:rsidRPr="00A03B1B" w:rsidRDefault="00A03B1B" w:rsidP="00A03B1B">
      <w:pPr>
        <w:spacing w:after="240"/>
        <w:ind w:left="720" w:hanging="720"/>
        <w:rPr>
          <w:szCs w:val="20"/>
        </w:rPr>
      </w:pPr>
      <w:r w:rsidRPr="00A03B1B">
        <w:rPr>
          <w:szCs w:val="20"/>
        </w:rPr>
        <w:t>(13)</w:t>
      </w:r>
      <w:r w:rsidRPr="00A03B1B">
        <w:rPr>
          <w:szCs w:val="20"/>
        </w:rPr>
        <w:tab/>
        <w:t>ERCOT shall create Three-Part Supply Offers for all Resources that did not submit a Three-Part Supply Offer, but are specified as available but Off-Line, excluding Resources with a Resource Status of EMR, in a QSE’s COP.  For such Resources, excluding available Off-Line Resources with a cold start time of one hour or less</w:t>
      </w:r>
      <w:r w:rsidRPr="00A03B1B">
        <w:rPr>
          <w:iCs/>
          <w:szCs w:val="20"/>
        </w:rPr>
        <w:t xml:space="preserve"> that have not been removed from special consideration under paragraph (16) below pursuant to paragraph (3) of Section 8.1.2</w:t>
      </w:r>
      <w:r w:rsidRPr="00A03B1B">
        <w:rPr>
          <w:szCs w:val="20"/>
        </w:rPr>
        <w:t>, ERCOT shall use in the RUC process 100% of any approved verifiable Startup Cost and verifiable minimum-energy cost or if verifiable costs have not been approved, the applicable Resource Category Generic Startup Offer Cost and the applicable Resource Category Generic Minimum-Energy Offer Cost as described specified in Section 4.4.9.2.3, Startup Offer and Minimum-Energy Offer Generic Caps, registered with ERCOT.  Also, for Settlement purposes, ERCOT shall use any approved verifiable Startup Costs and verifiable minimum-energy cost for such Resources, or if verifiable costs have not been approved, the applicable Resource Category Generic Startup Offer Cost and Generic Minimum-Energy Offer Cost.</w:t>
      </w:r>
    </w:p>
    <w:p w14:paraId="62284DF4" w14:textId="77777777" w:rsidR="00A03B1B" w:rsidRPr="00A03B1B" w:rsidRDefault="00A03B1B" w:rsidP="00A03B1B">
      <w:pPr>
        <w:spacing w:after="240"/>
        <w:ind w:left="720" w:hanging="720"/>
        <w:rPr>
          <w:iCs/>
          <w:szCs w:val="20"/>
        </w:rPr>
      </w:pPr>
      <w:r w:rsidRPr="00A03B1B">
        <w:rPr>
          <w:iCs/>
          <w:szCs w:val="20"/>
        </w:rPr>
        <w:t>(14)</w:t>
      </w:r>
      <w:r w:rsidRPr="00A03B1B">
        <w:rPr>
          <w:iCs/>
          <w:szCs w:val="20"/>
        </w:rPr>
        <w:tab/>
        <w:t>A QSE shall notify the ERCOT Operator of any physical limitation that impacts its Resource’s ability to start that is not reflected in the Resource’s COP or the Resource’s startup time, minimum On-Line time, or minimum Off-Line time.  The following shall apply:</w:t>
      </w:r>
    </w:p>
    <w:p w14:paraId="3F43862C" w14:textId="77777777" w:rsidR="00A03B1B" w:rsidRPr="00A03B1B" w:rsidRDefault="00A03B1B" w:rsidP="00A03B1B">
      <w:pPr>
        <w:spacing w:after="240"/>
        <w:ind w:left="1440" w:hanging="720"/>
        <w:rPr>
          <w:iCs/>
          <w:szCs w:val="20"/>
        </w:rPr>
      </w:pPr>
      <w:r w:rsidRPr="00A03B1B">
        <w:rPr>
          <w:szCs w:val="20"/>
        </w:rPr>
        <w:t>(a)</w:t>
      </w:r>
      <w:r w:rsidRPr="00A03B1B">
        <w:rPr>
          <w:szCs w:val="20"/>
        </w:rPr>
        <w:tab/>
        <w:t xml:space="preserve">If a Resource receives a RUC Dispatch Instruction </w:t>
      </w:r>
      <w:proofErr w:type="gramStart"/>
      <w:r w:rsidRPr="00A03B1B">
        <w:rPr>
          <w:szCs w:val="20"/>
        </w:rPr>
        <w:t>that it</w:t>
      </w:r>
      <w:proofErr w:type="gramEnd"/>
      <w:r w:rsidRPr="00A03B1B">
        <w:rPr>
          <w:szCs w:val="20"/>
        </w:rPr>
        <w:t xml:space="preserve"> cannot meet due to a physical limitation described in paragraph (5) above, the QSE representing the Resource shall notify the ERCOT Operator of the inability to fully comply with the instruction and shall comply with the instruction to the best of the Resource’s </w:t>
      </w:r>
      <w:r w:rsidRPr="00A03B1B">
        <w:rPr>
          <w:szCs w:val="20"/>
        </w:rPr>
        <w:lastRenderedPageBreak/>
        <w:t xml:space="preserve">ability.  If the QSE has provided the ERCOT Operator notice of that limitation at least seven days prior to the Operating Day </w:t>
      </w:r>
      <w:proofErr w:type="gramStart"/>
      <w:r w:rsidRPr="00A03B1B">
        <w:rPr>
          <w:szCs w:val="20"/>
        </w:rPr>
        <w:t>in</w:t>
      </w:r>
      <w:proofErr w:type="gramEnd"/>
      <w:r w:rsidRPr="00A03B1B">
        <w:rPr>
          <w:szCs w:val="20"/>
        </w:rPr>
        <w:t xml:space="preserve"> which the instruction occurs, the QSE shall be excused from complying with the portion of the RUC Dispatch Instruction that it could not meet due to the identified limitation. </w:t>
      </w:r>
      <w:r w:rsidRPr="00A03B1B">
        <w:rPr>
          <w:iCs/>
          <w:szCs w:val="20"/>
        </w:rPr>
        <w:t xml:space="preserve"> </w:t>
      </w:r>
    </w:p>
    <w:p w14:paraId="1C7F1B7B" w14:textId="77777777" w:rsidR="00A03B1B" w:rsidRPr="00A03B1B" w:rsidRDefault="00A03B1B" w:rsidP="00A03B1B">
      <w:pPr>
        <w:spacing w:after="240"/>
        <w:ind w:left="1440" w:hanging="720"/>
        <w:rPr>
          <w:szCs w:val="20"/>
        </w:rPr>
      </w:pPr>
      <w:r w:rsidRPr="00A03B1B">
        <w:rPr>
          <w:szCs w:val="20"/>
        </w:rPr>
        <w:t>(b)</w:t>
      </w:r>
      <w:r w:rsidRPr="00A03B1B">
        <w:rPr>
          <w:szCs w:val="20"/>
        </w:rPr>
        <w:tab/>
        <w:t>If a QSE provides notice pursuant to paragraph (a) above of a physical limitation that will delay the RUC-committed Resource’s ability to reach its LSL in accordance with a RUC Dispatch Instruction, ERCOT shall extend the RUC Dispatch Instruction so that the Resource’s minimum run time is respected. However, if the Resource will not be available in time to address the issue for which it received the RUC instruction, ERCOT may instead cancel the RUC Dispatch Instruction.</w:t>
      </w:r>
    </w:p>
    <w:p w14:paraId="534DFAD3" w14:textId="77777777" w:rsidR="00A03B1B" w:rsidRPr="00A03B1B" w:rsidRDefault="00A03B1B" w:rsidP="00A03B1B">
      <w:pPr>
        <w:spacing w:after="240"/>
        <w:ind w:left="720" w:hanging="720"/>
        <w:rPr>
          <w:szCs w:val="20"/>
        </w:rPr>
      </w:pPr>
      <w:r w:rsidRPr="00A03B1B">
        <w:rPr>
          <w:szCs w:val="20"/>
        </w:rPr>
        <w:t>(15)</w:t>
      </w:r>
      <w:r w:rsidRPr="00A03B1B">
        <w:rPr>
          <w:iCs/>
          <w:szCs w:val="20"/>
        </w:rPr>
        <w:tab/>
      </w:r>
      <w:proofErr w:type="gramStart"/>
      <w:r w:rsidRPr="00A03B1B">
        <w:rPr>
          <w:iCs/>
          <w:szCs w:val="20"/>
        </w:rPr>
        <w:t>A QSE</w:t>
      </w:r>
      <w:proofErr w:type="gramEnd"/>
      <w:r w:rsidRPr="00A03B1B">
        <w:rPr>
          <w:iCs/>
          <w:szCs w:val="20"/>
        </w:rPr>
        <w:t xml:space="preserve"> shall be excused from complying with any portion of a RUC Dispatch Instruction that it could not meet due to a physical limitation that was reflected, at the time of the </w:t>
      </w:r>
      <w:r w:rsidRPr="00A03B1B">
        <w:rPr>
          <w:szCs w:val="20"/>
        </w:rPr>
        <w:t>RUC Dispatch I</w:t>
      </w:r>
      <w:r w:rsidRPr="00A03B1B">
        <w:rPr>
          <w:iCs/>
          <w:szCs w:val="20"/>
        </w:rPr>
        <w:t>nstruction, in the Resource’s COP, startup time, minimum On-Line time, or minimum Off-Line time.</w:t>
      </w:r>
    </w:p>
    <w:p w14:paraId="719C52E1" w14:textId="77777777" w:rsidR="00A03B1B" w:rsidRPr="00A03B1B" w:rsidDel="00B23B98" w:rsidRDefault="00A03B1B" w:rsidP="00A03B1B">
      <w:pPr>
        <w:spacing w:after="240"/>
        <w:ind w:left="720" w:hanging="720"/>
        <w:rPr>
          <w:szCs w:val="20"/>
        </w:rPr>
      </w:pPr>
      <w:r w:rsidRPr="00A03B1B">
        <w:rPr>
          <w:szCs w:val="20"/>
        </w:rPr>
        <w:t>(16</w:t>
      </w:r>
      <w:r w:rsidRPr="00A03B1B" w:rsidDel="00B23B98">
        <w:rPr>
          <w:szCs w:val="20"/>
        </w:rPr>
        <w:t>)</w:t>
      </w:r>
      <w:r w:rsidRPr="00A03B1B" w:rsidDel="00B23B98">
        <w:rPr>
          <w:szCs w:val="20"/>
        </w:rPr>
        <w:tab/>
        <w:t>To determine the projected energy output level of each Resource and to project potential congestion patterns for each hour of the RUC, ERCOT shall calculate proxy Energy Offer Curves based on the Mitigated Offer Caps (MOCs) for the type of Resource as specified in Section 4.4.9.4, Mitigated Offer Cap and Mitigated Offer Floor, for use in the RUC.  Proxy Energy Offer Curves are calculated by multiplying the MOC by a constant selected by ERCOT from time to time that is no more than 0.10% and applying the cost for all Generation Resource output between High Sustained Limit (HSL) and LSL.  The intent of this process is to minimize the effect of the proxy Energy Offer Curves on optimization.</w:t>
      </w:r>
      <w:r w:rsidRPr="00A03B1B">
        <w:rPr>
          <w:szCs w:val="20"/>
        </w:rPr>
        <w:t xml:space="preserve">  For ESRs, energy dispatch costs are not considered in determining projected energy output levels.</w:t>
      </w:r>
    </w:p>
    <w:p w14:paraId="152486F7" w14:textId="77777777" w:rsidR="00A03B1B" w:rsidRPr="00A03B1B" w:rsidRDefault="00A03B1B" w:rsidP="00A03B1B">
      <w:pPr>
        <w:spacing w:after="240"/>
        <w:ind w:left="720" w:hanging="720"/>
        <w:rPr>
          <w:szCs w:val="20"/>
        </w:rPr>
      </w:pPr>
      <w:r w:rsidRPr="00A03B1B">
        <w:rPr>
          <w:szCs w:val="20"/>
        </w:rPr>
        <w:t>(17)</w:t>
      </w:r>
      <w:r w:rsidRPr="00A03B1B">
        <w:rPr>
          <w:szCs w:val="20"/>
        </w:rPr>
        <w:tab/>
      </w:r>
      <w:ins w:id="492" w:author="ERCOT" w:date="2025-12-08T10:28:00Z">
        <w:r w:rsidRPr="00A03B1B">
          <w:t xml:space="preserve">Except for DRRS, </w:t>
        </w:r>
      </w:ins>
      <w:r w:rsidRPr="00A03B1B">
        <w:rPr>
          <w:szCs w:val="20"/>
        </w:rPr>
        <w:t xml:space="preserve">ERCOT shall calculate proxy Ancillary Service Offer Curves for use in RUC based on validated Ancillary Service Offers as specified in Section 4.4.7.2, Ancillary Service Offers.  For all Resources that do not have a valid Ancillary Service Offer but are qualified to provide an Ancillary Service, ERCOT shall create an Ancillary Service Offer Curve for use in RUC as described in Section 6.5.7.3, Security Constrained Economic Dispatch.  Proxy Ancillary Service Offer Curves for use in RUC are calculated by multiplying the Ancillary Service Offer by a constant selected by ERCOT from time to time that is no more than 0.1%, and are extended between </w:t>
      </w:r>
      <w:proofErr w:type="gramStart"/>
      <w:r w:rsidRPr="00A03B1B">
        <w:rPr>
          <w:szCs w:val="20"/>
        </w:rPr>
        <w:t>the HSL</w:t>
      </w:r>
      <w:proofErr w:type="gramEnd"/>
      <w:r w:rsidRPr="00A03B1B">
        <w:rPr>
          <w:szCs w:val="20"/>
        </w:rPr>
        <w:t xml:space="preserve"> and LSL.  Notwithstanding the presence or absence of a proxy Ancillary Service Offer, Ancillary Service provision in RUC shall be limited by the Resource’s Ancillary Service capabilities as reflected in the COP.  For ESRs, Ancillary Service Offer costs are not considered in determining projected Ancillary Service awards.</w:t>
      </w:r>
    </w:p>
    <w:p w14:paraId="355A63B5" w14:textId="77777777" w:rsidR="00A03B1B" w:rsidRPr="00A03B1B" w:rsidRDefault="00A03B1B" w:rsidP="00A03B1B">
      <w:pPr>
        <w:spacing w:after="240"/>
        <w:ind w:left="720" w:hanging="720"/>
        <w:rPr>
          <w:szCs w:val="20"/>
        </w:rPr>
      </w:pPr>
      <w:r w:rsidRPr="00A03B1B">
        <w:rPr>
          <w:szCs w:val="20"/>
        </w:rPr>
        <w:t>(18)</w:t>
      </w:r>
      <w:r w:rsidRPr="00A03B1B">
        <w:rPr>
          <w:szCs w:val="20"/>
        </w:rPr>
        <w:tab/>
      </w:r>
      <w:r w:rsidRPr="00A03B1B">
        <w:rPr>
          <w:iCs/>
          <w:szCs w:val="20"/>
        </w:rPr>
        <w:t xml:space="preserve">For all available Off-Line Resources having a cold start time of one hour or less and not removed from special consideration pursuant to paragraph (3) of Section 8.1.2, </w:t>
      </w:r>
      <w:r w:rsidRPr="00A03B1B">
        <w:rPr>
          <w:szCs w:val="20"/>
        </w:rPr>
        <w:t xml:space="preserve">ERCOT shall scale any approved verifiable Startup Cost and verifiable minimum-energy cost or if verifiable costs have not been approved, the applicable Resource Category Generic </w:t>
      </w:r>
      <w:r w:rsidRPr="00A03B1B">
        <w:rPr>
          <w:szCs w:val="20"/>
        </w:rPr>
        <w:lastRenderedPageBreak/>
        <w:t xml:space="preserve">Startup Offer Cost and the applicable Resource Category Generic Minimum-Energy Offer Cost as specified in Section 4.4.9.2.3 for use in the RUC process.  </w:t>
      </w:r>
    </w:p>
    <w:p w14:paraId="67AFF683" w14:textId="77777777" w:rsidR="00A03B1B" w:rsidRPr="00A03B1B" w:rsidRDefault="00A03B1B" w:rsidP="00A03B1B">
      <w:pPr>
        <w:ind w:left="720"/>
        <w:rPr>
          <w:szCs w:val="20"/>
        </w:rPr>
      </w:pPr>
      <w:r w:rsidRPr="00A03B1B">
        <w:rPr>
          <w:szCs w:val="20"/>
        </w:rPr>
        <w:t>The above parameter is defined as follows:</w:t>
      </w:r>
    </w:p>
    <w:tbl>
      <w:tblPr>
        <w:tblW w:w="8217"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05"/>
        <w:gridCol w:w="3973"/>
      </w:tblGrid>
      <w:tr w:rsidR="00A03B1B" w:rsidRPr="00A03B1B" w14:paraId="3B6758F1" w14:textId="77777777" w:rsidTr="00B31BB1">
        <w:trPr>
          <w:trHeight w:val="386"/>
        </w:trPr>
        <w:tc>
          <w:tcPr>
            <w:tcW w:w="2439" w:type="dxa"/>
          </w:tcPr>
          <w:p w14:paraId="6490DEAC" w14:textId="77777777" w:rsidR="00A03B1B" w:rsidRPr="00A03B1B" w:rsidRDefault="00A03B1B" w:rsidP="00A03B1B">
            <w:pPr>
              <w:rPr>
                <w:b/>
                <w:sz w:val="20"/>
                <w:szCs w:val="20"/>
              </w:rPr>
            </w:pPr>
            <w:r w:rsidRPr="00A03B1B">
              <w:rPr>
                <w:b/>
                <w:sz w:val="20"/>
                <w:szCs w:val="20"/>
              </w:rPr>
              <w:t>Parameter</w:t>
            </w:r>
          </w:p>
        </w:tc>
        <w:tc>
          <w:tcPr>
            <w:tcW w:w="1805" w:type="dxa"/>
          </w:tcPr>
          <w:p w14:paraId="24BB5995" w14:textId="77777777" w:rsidR="00A03B1B" w:rsidRPr="00A03B1B" w:rsidRDefault="00A03B1B" w:rsidP="00A03B1B">
            <w:pPr>
              <w:rPr>
                <w:b/>
                <w:sz w:val="20"/>
                <w:szCs w:val="20"/>
              </w:rPr>
            </w:pPr>
            <w:r w:rsidRPr="00A03B1B">
              <w:rPr>
                <w:b/>
                <w:sz w:val="20"/>
                <w:szCs w:val="20"/>
              </w:rPr>
              <w:t>Unit</w:t>
            </w:r>
          </w:p>
        </w:tc>
        <w:tc>
          <w:tcPr>
            <w:tcW w:w="3973" w:type="dxa"/>
          </w:tcPr>
          <w:p w14:paraId="42686E96" w14:textId="77777777" w:rsidR="00A03B1B" w:rsidRPr="00A03B1B" w:rsidRDefault="00A03B1B" w:rsidP="00A03B1B">
            <w:pPr>
              <w:rPr>
                <w:b/>
                <w:sz w:val="20"/>
                <w:szCs w:val="20"/>
              </w:rPr>
            </w:pPr>
            <w:r w:rsidRPr="00A03B1B">
              <w:rPr>
                <w:b/>
                <w:sz w:val="20"/>
                <w:szCs w:val="20"/>
              </w:rPr>
              <w:t>Current Value*</w:t>
            </w:r>
          </w:p>
        </w:tc>
      </w:tr>
      <w:tr w:rsidR="00A03B1B" w:rsidRPr="00A03B1B" w14:paraId="28343E0C" w14:textId="77777777" w:rsidTr="00B31BB1">
        <w:trPr>
          <w:trHeight w:val="359"/>
        </w:trPr>
        <w:tc>
          <w:tcPr>
            <w:tcW w:w="2439" w:type="dxa"/>
          </w:tcPr>
          <w:p w14:paraId="06CBF756" w14:textId="77777777" w:rsidR="00A03B1B" w:rsidRPr="00A03B1B" w:rsidRDefault="00A03B1B" w:rsidP="00A03B1B">
            <w:pPr>
              <w:spacing w:after="240"/>
              <w:rPr>
                <w:sz w:val="20"/>
                <w:szCs w:val="20"/>
              </w:rPr>
            </w:pPr>
            <w:r w:rsidRPr="00A03B1B">
              <w:rPr>
                <w:sz w:val="20"/>
                <w:szCs w:val="20"/>
              </w:rPr>
              <w:t>1HRLESSCOSTSCALING</w:t>
            </w:r>
          </w:p>
        </w:tc>
        <w:tc>
          <w:tcPr>
            <w:tcW w:w="1805" w:type="dxa"/>
          </w:tcPr>
          <w:p w14:paraId="59DC534A" w14:textId="77777777" w:rsidR="00A03B1B" w:rsidRPr="00A03B1B" w:rsidRDefault="00A03B1B" w:rsidP="00A03B1B">
            <w:pPr>
              <w:spacing w:after="240"/>
              <w:rPr>
                <w:sz w:val="20"/>
                <w:szCs w:val="20"/>
              </w:rPr>
            </w:pPr>
            <w:r w:rsidRPr="00A03B1B">
              <w:rPr>
                <w:sz w:val="20"/>
                <w:szCs w:val="20"/>
              </w:rPr>
              <w:t>Percentage</w:t>
            </w:r>
          </w:p>
        </w:tc>
        <w:tc>
          <w:tcPr>
            <w:tcW w:w="3973" w:type="dxa"/>
          </w:tcPr>
          <w:p w14:paraId="74742ECC" w14:textId="77777777" w:rsidR="00A03B1B" w:rsidRPr="00A03B1B" w:rsidRDefault="00A03B1B" w:rsidP="00A03B1B">
            <w:pPr>
              <w:spacing w:after="240"/>
              <w:rPr>
                <w:sz w:val="20"/>
                <w:szCs w:val="20"/>
              </w:rPr>
            </w:pPr>
            <w:r w:rsidRPr="00A03B1B">
              <w:rPr>
                <w:sz w:val="20"/>
                <w:szCs w:val="20"/>
              </w:rPr>
              <w:t>Maximum value of 100%</w:t>
            </w:r>
          </w:p>
        </w:tc>
      </w:tr>
      <w:tr w:rsidR="00A03B1B" w:rsidRPr="00A03B1B" w14:paraId="004B7869" w14:textId="77777777" w:rsidTr="00B31BB1">
        <w:trPr>
          <w:trHeight w:val="1178"/>
        </w:trPr>
        <w:tc>
          <w:tcPr>
            <w:tcW w:w="8217" w:type="dxa"/>
            <w:gridSpan w:val="3"/>
          </w:tcPr>
          <w:p w14:paraId="773D2899" w14:textId="77777777" w:rsidR="00A03B1B" w:rsidRPr="00A03B1B" w:rsidRDefault="00A03B1B" w:rsidP="00A03B1B">
            <w:pPr>
              <w:rPr>
                <w:sz w:val="20"/>
                <w:szCs w:val="20"/>
              </w:rPr>
            </w:pPr>
            <w:r w:rsidRPr="00A03B1B">
              <w:rPr>
                <w:sz w:val="20"/>
                <w:szCs w:val="20"/>
              </w:rPr>
              <w:t>*  The current value for the parameter(s) referenced in this table above will be recommended by the Technical Advisory Committee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w:t>
            </w:r>
          </w:p>
        </w:tc>
      </w:tr>
    </w:tbl>
    <w:p w14:paraId="6A570D50" w14:textId="77777777" w:rsidR="00A03B1B" w:rsidRPr="00A03B1B" w:rsidRDefault="00A03B1B" w:rsidP="00A03B1B">
      <w:pPr>
        <w:spacing w:before="240" w:after="240"/>
        <w:ind w:left="720" w:hanging="720"/>
        <w:rPr>
          <w:ins w:id="493" w:author="ERCOT" w:date="2025-12-08T10:27:00Z"/>
          <w:rFonts w:eastAsia="SimSun"/>
        </w:rPr>
      </w:pPr>
      <w:ins w:id="494" w:author="ERCOT" w:date="2025-12-08T10:27:00Z">
        <w:r w:rsidRPr="00A03B1B">
          <w:rPr>
            <w:rFonts w:eastAsia="SimSun"/>
          </w:rPr>
          <w:t>(19)</w:t>
        </w:r>
        <w:r w:rsidRPr="00A03B1B">
          <w:rPr>
            <w:rFonts w:eastAsia="SimSun"/>
          </w:rPr>
          <w:tab/>
          <w:t xml:space="preserve">The RUC process, including any Verbal Dispatch Instructions (VDIs), will be used to deploy DRRS from Off-Line </w:t>
        </w:r>
        <w:del w:id="495" w:author="TSSA 012926" w:date="2026-01-07T15:43:00Z" w16du:dateUtc="2026-01-07T21:43:00Z">
          <w:r w:rsidRPr="00A03B1B" w:rsidDel="00003E69">
            <w:rPr>
              <w:rFonts w:eastAsia="SimSun"/>
            </w:rPr>
            <w:delText xml:space="preserve">Generation </w:delText>
          </w:r>
        </w:del>
        <w:r w:rsidRPr="00A03B1B">
          <w:rPr>
            <w:rFonts w:eastAsia="SimSun"/>
          </w:rPr>
          <w:t xml:space="preserve">Resources showing a DRRS Resource Status in the COP.  A commitment instruction issued to a Resource that is providing DRRS will be treated as a DRRS deployment for any hours in which the Resource has a DRRS award.  </w:t>
        </w:r>
      </w:ins>
    </w:p>
    <w:p w14:paraId="28A6A69C" w14:textId="77777777" w:rsidR="00A03B1B" w:rsidRPr="00A03B1B" w:rsidRDefault="00A03B1B" w:rsidP="00A03B1B">
      <w:pPr>
        <w:spacing w:before="240" w:after="240"/>
        <w:ind w:left="720" w:hanging="720"/>
        <w:rPr>
          <w:ins w:id="496" w:author="ERCOT" w:date="2025-12-08T10:27:00Z"/>
          <w:rFonts w:eastAsia="SimSun"/>
        </w:rPr>
      </w:pPr>
      <w:ins w:id="497" w:author="ERCOT" w:date="2025-12-08T10:27:00Z">
        <w:r w:rsidRPr="00A03B1B">
          <w:rPr>
            <w:rFonts w:eastAsia="SimSun"/>
          </w:rPr>
          <w:t>(20)</w:t>
        </w:r>
        <w:r w:rsidRPr="00A03B1B">
          <w:rPr>
            <w:rFonts w:eastAsia="SimSun"/>
          </w:rPr>
          <w:tab/>
          <w:t>To prioritize the utilization of Off-Line DRRS ahead of the commitment of other Resources and to maximize the use of Resources that are planned to be On-Line before deploying DRRS, ERCOT shall scale any approved verifiable Startup Cost and verifiable minimum-energy cost or, if verifiable costs have not been approved, the applicable Resource Category Generic Startup Offer Cost and the applicable Resource Category Generic Minimum-Energy Offer Cost as specified in Section 4.4.9.2.3 for use in the RUC process for that Operating Hour for all Off-Line Generation Resources with a Resource Status of DRRS in an Operating Hour, based on the Resource’s COP.  This scaling factor will be set as follows:</w:t>
        </w:r>
      </w:ins>
    </w:p>
    <w:tbl>
      <w:tblPr>
        <w:tblW w:w="8301" w:type="dxa"/>
        <w:tblInd w:w="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30"/>
        <w:gridCol w:w="1130"/>
        <w:gridCol w:w="2341"/>
      </w:tblGrid>
      <w:tr w:rsidR="00A03B1B" w:rsidRPr="00A03B1B" w14:paraId="3E30CB06" w14:textId="77777777" w:rsidTr="00B31BB1">
        <w:trPr>
          <w:trHeight w:val="386"/>
          <w:ins w:id="498" w:author="ERCOT" w:date="2025-12-08T10:27:00Z"/>
        </w:trPr>
        <w:tc>
          <w:tcPr>
            <w:tcW w:w="4830" w:type="dxa"/>
          </w:tcPr>
          <w:p w14:paraId="1C5269CB" w14:textId="77777777" w:rsidR="00A03B1B" w:rsidRPr="00A03B1B" w:rsidRDefault="00A03B1B" w:rsidP="00A03B1B">
            <w:pPr>
              <w:rPr>
                <w:ins w:id="499" w:author="ERCOT" w:date="2025-12-08T10:27:00Z"/>
                <w:rFonts w:eastAsia="SimSun"/>
                <w:b/>
                <w:sz w:val="20"/>
                <w:szCs w:val="20"/>
              </w:rPr>
            </w:pPr>
            <w:ins w:id="500" w:author="ERCOT" w:date="2025-12-08T10:27:00Z">
              <w:r w:rsidRPr="00A03B1B">
                <w:rPr>
                  <w:rFonts w:eastAsia="SimSun"/>
                  <w:b/>
                  <w:sz w:val="20"/>
                  <w:szCs w:val="20"/>
                </w:rPr>
                <w:t>Parameter</w:t>
              </w:r>
            </w:ins>
          </w:p>
        </w:tc>
        <w:tc>
          <w:tcPr>
            <w:tcW w:w="1130" w:type="dxa"/>
          </w:tcPr>
          <w:p w14:paraId="20B1504A" w14:textId="77777777" w:rsidR="00A03B1B" w:rsidRPr="00A03B1B" w:rsidRDefault="00A03B1B" w:rsidP="00A03B1B">
            <w:pPr>
              <w:rPr>
                <w:ins w:id="501" w:author="ERCOT" w:date="2025-12-08T10:27:00Z"/>
                <w:rFonts w:eastAsia="SimSun"/>
                <w:b/>
                <w:sz w:val="20"/>
                <w:szCs w:val="20"/>
              </w:rPr>
            </w:pPr>
            <w:ins w:id="502" w:author="ERCOT" w:date="2025-12-08T10:27:00Z">
              <w:r w:rsidRPr="00A03B1B">
                <w:rPr>
                  <w:rFonts w:eastAsia="SimSun"/>
                  <w:b/>
                  <w:sz w:val="20"/>
                  <w:szCs w:val="20"/>
                </w:rPr>
                <w:t>Unit</w:t>
              </w:r>
            </w:ins>
          </w:p>
        </w:tc>
        <w:tc>
          <w:tcPr>
            <w:tcW w:w="2341" w:type="dxa"/>
          </w:tcPr>
          <w:p w14:paraId="4D61DB8F" w14:textId="77777777" w:rsidR="00A03B1B" w:rsidRPr="00A03B1B" w:rsidRDefault="00A03B1B" w:rsidP="00A03B1B">
            <w:pPr>
              <w:rPr>
                <w:ins w:id="503" w:author="ERCOT" w:date="2025-12-08T10:27:00Z"/>
                <w:rFonts w:eastAsia="SimSun"/>
                <w:b/>
                <w:sz w:val="20"/>
                <w:szCs w:val="20"/>
              </w:rPr>
            </w:pPr>
            <w:ins w:id="504" w:author="ERCOT" w:date="2025-12-08T10:27:00Z">
              <w:r w:rsidRPr="00A03B1B">
                <w:rPr>
                  <w:rFonts w:eastAsia="SimSun"/>
                  <w:b/>
                  <w:sz w:val="20"/>
                  <w:szCs w:val="20"/>
                </w:rPr>
                <w:t>Current Value*</w:t>
              </w:r>
            </w:ins>
          </w:p>
        </w:tc>
      </w:tr>
      <w:tr w:rsidR="00A03B1B" w:rsidRPr="00A03B1B" w14:paraId="2A3ADAAE" w14:textId="77777777" w:rsidTr="00B31BB1">
        <w:trPr>
          <w:trHeight w:val="359"/>
          <w:ins w:id="505" w:author="ERCOT" w:date="2025-12-08T10:27:00Z"/>
        </w:trPr>
        <w:tc>
          <w:tcPr>
            <w:tcW w:w="4830" w:type="dxa"/>
          </w:tcPr>
          <w:p w14:paraId="70E9895B" w14:textId="77777777" w:rsidR="00A03B1B" w:rsidRPr="00A03B1B" w:rsidRDefault="00A03B1B" w:rsidP="00A03B1B">
            <w:pPr>
              <w:spacing w:after="240"/>
              <w:rPr>
                <w:ins w:id="506" w:author="ERCOT" w:date="2025-12-08T10:27:00Z"/>
                <w:rFonts w:eastAsia="SimSun"/>
                <w:sz w:val="20"/>
                <w:szCs w:val="20"/>
              </w:rPr>
            </w:pPr>
            <w:ins w:id="507" w:author="ERCOT" w:date="2025-12-08T10:27:00Z">
              <w:r w:rsidRPr="00A03B1B">
                <w:rPr>
                  <w:rFonts w:eastAsia="SimSun"/>
                  <w:sz w:val="20"/>
                  <w:szCs w:val="20"/>
                </w:rPr>
                <w:t>GENDRRSCOSTSCALING</w:t>
              </w:r>
            </w:ins>
          </w:p>
        </w:tc>
        <w:tc>
          <w:tcPr>
            <w:tcW w:w="1130" w:type="dxa"/>
          </w:tcPr>
          <w:p w14:paraId="4A4762A4" w14:textId="77777777" w:rsidR="00A03B1B" w:rsidRPr="00A03B1B" w:rsidRDefault="00A03B1B" w:rsidP="00A03B1B">
            <w:pPr>
              <w:spacing w:after="240"/>
              <w:rPr>
                <w:ins w:id="508" w:author="ERCOT" w:date="2025-12-08T10:27:00Z"/>
                <w:rFonts w:eastAsia="SimSun"/>
                <w:sz w:val="20"/>
                <w:szCs w:val="20"/>
              </w:rPr>
            </w:pPr>
            <w:ins w:id="509" w:author="ERCOT" w:date="2025-12-08T10:27:00Z">
              <w:r w:rsidRPr="00A03B1B">
                <w:rPr>
                  <w:rFonts w:eastAsia="SimSun"/>
                  <w:sz w:val="20"/>
                  <w:szCs w:val="20"/>
                </w:rPr>
                <w:t>Percentage</w:t>
              </w:r>
            </w:ins>
          </w:p>
        </w:tc>
        <w:tc>
          <w:tcPr>
            <w:tcW w:w="2341" w:type="dxa"/>
          </w:tcPr>
          <w:p w14:paraId="2FA00DB6" w14:textId="77777777" w:rsidR="00A03B1B" w:rsidRPr="00A03B1B" w:rsidRDefault="00A03B1B" w:rsidP="00A03B1B">
            <w:pPr>
              <w:spacing w:after="240"/>
              <w:rPr>
                <w:ins w:id="510" w:author="ERCOT" w:date="2025-12-08T10:27:00Z"/>
                <w:rFonts w:eastAsia="SimSun"/>
                <w:sz w:val="20"/>
                <w:szCs w:val="20"/>
              </w:rPr>
            </w:pPr>
            <w:ins w:id="511" w:author="ERCOT" w:date="2025-12-08T10:27:00Z">
              <w:r w:rsidRPr="00A03B1B">
                <w:rPr>
                  <w:rFonts w:eastAsia="SimSun"/>
                  <w:sz w:val="20"/>
                  <w:szCs w:val="20"/>
                </w:rPr>
                <w:t>Maximum value of 20%</w:t>
              </w:r>
            </w:ins>
          </w:p>
        </w:tc>
      </w:tr>
      <w:tr w:rsidR="00A03B1B" w:rsidRPr="00A03B1B" w14:paraId="005449BA" w14:textId="77777777" w:rsidTr="00B31BB1">
        <w:trPr>
          <w:trHeight w:val="1178"/>
          <w:ins w:id="512" w:author="ERCOT" w:date="2025-12-08T10:27:00Z"/>
        </w:trPr>
        <w:tc>
          <w:tcPr>
            <w:tcW w:w="8301" w:type="dxa"/>
            <w:gridSpan w:val="3"/>
          </w:tcPr>
          <w:p w14:paraId="2EE41DB4" w14:textId="77777777" w:rsidR="00A03B1B" w:rsidRPr="00A03B1B" w:rsidRDefault="00A03B1B" w:rsidP="00A03B1B">
            <w:pPr>
              <w:rPr>
                <w:ins w:id="513" w:author="ERCOT" w:date="2025-12-08T10:27:00Z"/>
                <w:rFonts w:eastAsia="SimSun"/>
                <w:sz w:val="20"/>
                <w:szCs w:val="20"/>
              </w:rPr>
            </w:pPr>
            <w:ins w:id="514" w:author="ERCOT" w:date="2025-12-08T10:27:00Z">
              <w:r w:rsidRPr="00A03B1B">
                <w:rPr>
                  <w:rFonts w:eastAsia="SimSun"/>
                  <w:sz w:val="20"/>
                  <w:szCs w:val="20"/>
                </w:rPr>
                <w:t>*  The current value for the parameter(s) referenced in this table above will be recommended by the Technical Advisory Committee (TAC) and the ERCOT Board and approved by the Public Utility Commission of Texas (PUCT).  ERCOT shall update parameter value(s) on the first day of the month following PUCT approval unless otherwise directed.  ERCOT shall provide a Market Notice prior to implementation of a revised parameter value.</w:t>
              </w:r>
            </w:ins>
          </w:p>
        </w:tc>
      </w:tr>
    </w:tbl>
    <w:p w14:paraId="3C9D150D" w14:textId="77777777" w:rsidR="00A03B1B" w:rsidRPr="00A03B1B" w:rsidRDefault="00A03B1B" w:rsidP="00A03B1B">
      <w:pPr>
        <w:spacing w:before="240" w:after="240"/>
        <w:ind w:left="720" w:hanging="720"/>
        <w:rPr>
          <w:szCs w:val="20"/>
        </w:rPr>
      </w:pPr>
      <w:r w:rsidRPr="00A03B1B">
        <w:rPr>
          <w:szCs w:val="20"/>
        </w:rPr>
        <w:t>(</w:t>
      </w:r>
      <w:ins w:id="515" w:author="ERCOT" w:date="2025-12-08T10:27:00Z">
        <w:r w:rsidRPr="00A03B1B">
          <w:rPr>
            <w:szCs w:val="20"/>
          </w:rPr>
          <w:t>21</w:t>
        </w:r>
      </w:ins>
      <w:del w:id="516" w:author="ERCOT" w:date="2025-12-08T10:27:00Z">
        <w:r w:rsidRPr="00A03B1B" w:rsidDel="002F5E25">
          <w:rPr>
            <w:szCs w:val="20"/>
          </w:rPr>
          <w:delText>19</w:delText>
        </w:r>
      </w:del>
      <w:r w:rsidRPr="00A03B1B">
        <w:rPr>
          <w:szCs w:val="20"/>
        </w:rPr>
        <w:t>)</w:t>
      </w:r>
      <w:r w:rsidRPr="00A03B1B">
        <w:rPr>
          <w:szCs w:val="20"/>
        </w:rPr>
        <w:tab/>
        <w:t xml:space="preserve">Factors included in the RUC process are: </w:t>
      </w:r>
    </w:p>
    <w:p w14:paraId="713D5B34" w14:textId="77777777" w:rsidR="00A03B1B" w:rsidRPr="00A03B1B" w:rsidRDefault="00A03B1B" w:rsidP="00A03B1B">
      <w:pPr>
        <w:spacing w:after="240"/>
        <w:ind w:left="1440" w:hanging="720"/>
        <w:rPr>
          <w:szCs w:val="20"/>
        </w:rPr>
      </w:pPr>
      <w:r w:rsidRPr="00A03B1B">
        <w:rPr>
          <w:szCs w:val="20"/>
        </w:rPr>
        <w:t>(a)</w:t>
      </w:r>
      <w:r w:rsidRPr="00A03B1B">
        <w:rPr>
          <w:szCs w:val="20"/>
        </w:rPr>
        <w:tab/>
        <w:t xml:space="preserve">ERCOT System-wide hourly Load forecast allocated appropriately </w:t>
      </w:r>
      <w:proofErr w:type="gramStart"/>
      <w:r w:rsidRPr="00A03B1B">
        <w:rPr>
          <w:szCs w:val="20"/>
        </w:rPr>
        <w:t>over Load</w:t>
      </w:r>
      <w:proofErr w:type="gramEnd"/>
      <w:r w:rsidRPr="00A03B1B">
        <w:rPr>
          <w:szCs w:val="20"/>
        </w:rPr>
        <w:t xml:space="preserve"> buses;</w:t>
      </w:r>
    </w:p>
    <w:p w14:paraId="59E0CD0E" w14:textId="77777777" w:rsidR="00A03B1B" w:rsidRPr="00A03B1B" w:rsidRDefault="00A03B1B" w:rsidP="00A03B1B">
      <w:pPr>
        <w:spacing w:after="240"/>
        <w:ind w:left="1440" w:hanging="720"/>
        <w:rPr>
          <w:szCs w:val="20"/>
        </w:rPr>
      </w:pPr>
      <w:r w:rsidRPr="00A03B1B">
        <w:rPr>
          <w:szCs w:val="20"/>
        </w:rPr>
        <w:t>(b)</w:t>
      </w:r>
      <w:r w:rsidRPr="00A03B1B">
        <w:rPr>
          <w:szCs w:val="20"/>
        </w:rPr>
        <w:tab/>
        <w:t>ERCOT’s Ancillary Service Plans in the form of ASDCs;</w:t>
      </w:r>
    </w:p>
    <w:p w14:paraId="202772F8" w14:textId="77777777" w:rsidR="00A03B1B" w:rsidRPr="00A03B1B" w:rsidRDefault="00A03B1B" w:rsidP="00A03B1B">
      <w:pPr>
        <w:spacing w:after="240"/>
        <w:ind w:left="1440" w:hanging="720"/>
        <w:rPr>
          <w:szCs w:val="20"/>
        </w:rPr>
      </w:pPr>
      <w:r w:rsidRPr="00A03B1B">
        <w:rPr>
          <w:szCs w:val="20"/>
        </w:rPr>
        <w:t>(c)</w:t>
      </w:r>
      <w:r w:rsidRPr="00A03B1B">
        <w:rPr>
          <w:szCs w:val="20"/>
        </w:rPr>
        <w:tab/>
        <w:t>Transmission constraints – Transfer limits on energy flows through the electricity network;</w:t>
      </w:r>
    </w:p>
    <w:p w14:paraId="2472689D" w14:textId="77777777" w:rsidR="00A03B1B" w:rsidRPr="00A03B1B" w:rsidRDefault="00A03B1B" w:rsidP="00A03B1B">
      <w:pPr>
        <w:spacing w:after="240"/>
        <w:ind w:left="2160" w:hanging="720"/>
        <w:rPr>
          <w:szCs w:val="20"/>
        </w:rPr>
      </w:pPr>
      <w:r w:rsidRPr="00A03B1B">
        <w:rPr>
          <w:szCs w:val="20"/>
        </w:rPr>
        <w:lastRenderedPageBreak/>
        <w:t>(i)</w:t>
      </w:r>
      <w:r w:rsidRPr="00A03B1B">
        <w:rPr>
          <w:szCs w:val="20"/>
        </w:rPr>
        <w:tab/>
        <w:t>Thermal constraints – protect transmission facilities against thermal overload;</w:t>
      </w:r>
    </w:p>
    <w:p w14:paraId="542424AD" w14:textId="77777777" w:rsidR="00A03B1B" w:rsidRPr="00A03B1B" w:rsidRDefault="00A03B1B" w:rsidP="00A03B1B">
      <w:pPr>
        <w:spacing w:after="240"/>
        <w:ind w:left="2160" w:hanging="720"/>
        <w:rPr>
          <w:szCs w:val="20"/>
        </w:rPr>
      </w:pPr>
      <w:r w:rsidRPr="00A03B1B">
        <w:rPr>
          <w:szCs w:val="20"/>
        </w:rPr>
        <w:t>(ii)</w:t>
      </w:r>
      <w:r w:rsidRPr="00A03B1B">
        <w:rPr>
          <w:szCs w:val="20"/>
        </w:rPr>
        <w:tab/>
        <w:t>Generic constraints – protect the transmission system against transient instability, dynamic instability or voltage collapse;</w:t>
      </w:r>
    </w:p>
    <w:p w14:paraId="099FF24B" w14:textId="77777777" w:rsidR="00A03B1B" w:rsidRPr="00A03B1B" w:rsidRDefault="00A03B1B" w:rsidP="00A03B1B">
      <w:pPr>
        <w:spacing w:after="240"/>
        <w:ind w:left="1440" w:hanging="720"/>
        <w:rPr>
          <w:szCs w:val="20"/>
        </w:rPr>
      </w:pPr>
      <w:r w:rsidRPr="00A03B1B">
        <w:rPr>
          <w:szCs w:val="20"/>
        </w:rPr>
        <w:t>(d)</w:t>
      </w:r>
      <w:r w:rsidRPr="00A03B1B">
        <w:rPr>
          <w:szCs w:val="20"/>
        </w:rPr>
        <w:tab/>
        <w:t>Planned transmission topology;</w:t>
      </w:r>
    </w:p>
    <w:p w14:paraId="581EDADF" w14:textId="77777777" w:rsidR="00A03B1B" w:rsidRPr="00A03B1B" w:rsidRDefault="00A03B1B" w:rsidP="00A03B1B">
      <w:pPr>
        <w:spacing w:after="240"/>
        <w:ind w:left="1440" w:hanging="720"/>
        <w:rPr>
          <w:szCs w:val="20"/>
        </w:rPr>
      </w:pPr>
      <w:r w:rsidRPr="00A03B1B">
        <w:rPr>
          <w:szCs w:val="20"/>
        </w:rPr>
        <w:t>(e)</w:t>
      </w:r>
      <w:r w:rsidRPr="00A03B1B">
        <w:rPr>
          <w:szCs w:val="20"/>
        </w:rPr>
        <w:tab/>
        <w:t>Energy sufficiency constraints, including RUC duration requirements for energy and Ancillary Services;</w:t>
      </w:r>
    </w:p>
    <w:p w14:paraId="32BF7C9F" w14:textId="77777777" w:rsidR="00A03B1B" w:rsidRPr="00A03B1B" w:rsidRDefault="00A03B1B" w:rsidP="00A03B1B">
      <w:pPr>
        <w:spacing w:after="240"/>
        <w:ind w:left="1440" w:hanging="720"/>
        <w:rPr>
          <w:szCs w:val="20"/>
        </w:rPr>
      </w:pPr>
      <w:r w:rsidRPr="00A03B1B">
        <w:rPr>
          <w:szCs w:val="20"/>
        </w:rPr>
        <w:t>(f)</w:t>
      </w:r>
      <w:r w:rsidRPr="00A03B1B">
        <w:rPr>
          <w:szCs w:val="20"/>
        </w:rPr>
        <w:tab/>
        <w:t>Inputs from the COP, as appropriate;</w:t>
      </w:r>
    </w:p>
    <w:p w14:paraId="771CB0E8" w14:textId="77777777" w:rsidR="00A03B1B" w:rsidRPr="00A03B1B" w:rsidRDefault="00A03B1B" w:rsidP="00A03B1B">
      <w:pPr>
        <w:spacing w:after="240"/>
        <w:ind w:left="1440" w:hanging="720"/>
        <w:rPr>
          <w:szCs w:val="20"/>
        </w:rPr>
      </w:pPr>
      <w:r w:rsidRPr="00A03B1B">
        <w:rPr>
          <w:szCs w:val="20"/>
        </w:rPr>
        <w:t>(g)</w:t>
      </w:r>
      <w:r w:rsidRPr="00A03B1B">
        <w:rPr>
          <w:szCs w:val="20"/>
        </w:rPr>
        <w:tab/>
        <w:t>Inputs from Resource Parameters, including a list of Off-Line Available Resources having a start-up time of one hour or less, as appropriate;</w:t>
      </w:r>
    </w:p>
    <w:p w14:paraId="22BBA99F" w14:textId="77777777" w:rsidR="00A03B1B" w:rsidRPr="00A03B1B" w:rsidRDefault="00A03B1B" w:rsidP="00A03B1B">
      <w:pPr>
        <w:spacing w:after="240"/>
        <w:ind w:left="1440" w:hanging="720"/>
        <w:rPr>
          <w:szCs w:val="20"/>
        </w:rPr>
      </w:pPr>
      <w:r w:rsidRPr="00A03B1B">
        <w:rPr>
          <w:szCs w:val="20"/>
        </w:rPr>
        <w:t>(h)</w:t>
      </w:r>
      <w:r w:rsidRPr="00A03B1B">
        <w:rPr>
          <w:szCs w:val="20"/>
        </w:rPr>
        <w:tab/>
        <w:t>Each Generation Resource’s Minimum-Energy Offer and Startup Offer, from its Three-Part Supply Offer;</w:t>
      </w:r>
    </w:p>
    <w:p w14:paraId="1466FDA0" w14:textId="77777777" w:rsidR="00A03B1B" w:rsidRPr="00A03B1B" w:rsidRDefault="00A03B1B" w:rsidP="00A03B1B">
      <w:pPr>
        <w:spacing w:after="240"/>
        <w:ind w:left="1440" w:hanging="720"/>
        <w:rPr>
          <w:szCs w:val="20"/>
        </w:rPr>
      </w:pPr>
      <w:r w:rsidRPr="00A03B1B">
        <w:rPr>
          <w:szCs w:val="20"/>
        </w:rPr>
        <w:t>(i)</w:t>
      </w:r>
      <w:r w:rsidRPr="00A03B1B">
        <w:rPr>
          <w:szCs w:val="20"/>
        </w:rPr>
        <w:tab/>
        <w:t>Any Generation Resource that is Off-Line and available but does not have a Three-Part Supply Offer;</w:t>
      </w:r>
    </w:p>
    <w:p w14:paraId="4E1C93D4" w14:textId="77777777" w:rsidR="00A03B1B" w:rsidRPr="00A03B1B" w:rsidRDefault="00A03B1B" w:rsidP="00A03B1B">
      <w:pPr>
        <w:spacing w:after="240"/>
        <w:ind w:left="1440" w:hanging="720"/>
      </w:pPr>
      <w:ins w:id="517" w:author="ERCOT" w:date="2025-09-18T09:35:00Z">
        <w:r w:rsidRPr="00A03B1B">
          <w:t>(j)        Any Resource with a Resource Status of DRRS in the QSE-submitted COP</w:t>
        </w:r>
      </w:ins>
      <w:ins w:id="518" w:author="ERCOT" w:date="2025-10-24T20:49:00Z">
        <w:r w:rsidRPr="00A03B1B">
          <w:t>;</w:t>
        </w:r>
      </w:ins>
    </w:p>
    <w:p w14:paraId="39600867" w14:textId="77777777" w:rsidR="00A03B1B" w:rsidRPr="00A03B1B" w:rsidRDefault="00A03B1B" w:rsidP="00A03B1B">
      <w:pPr>
        <w:spacing w:after="240"/>
        <w:ind w:left="1440" w:hanging="720"/>
        <w:rPr>
          <w:szCs w:val="20"/>
        </w:rPr>
      </w:pPr>
      <w:r w:rsidRPr="00A03B1B">
        <w:rPr>
          <w:szCs w:val="20"/>
        </w:rPr>
        <w:t>(</w:t>
      </w:r>
      <w:ins w:id="519" w:author="ERCOT" w:date="2025-12-08T10:26:00Z">
        <w:r w:rsidRPr="00A03B1B">
          <w:rPr>
            <w:szCs w:val="20"/>
          </w:rPr>
          <w:t>k</w:t>
        </w:r>
      </w:ins>
      <w:del w:id="520" w:author="ERCOT" w:date="2025-12-08T10:26:00Z">
        <w:r w:rsidRPr="00A03B1B" w:rsidDel="002F5E25">
          <w:rPr>
            <w:szCs w:val="20"/>
          </w:rPr>
          <w:delText>j</w:delText>
        </w:r>
      </w:del>
      <w:r w:rsidRPr="00A03B1B">
        <w:rPr>
          <w:szCs w:val="20"/>
        </w:rPr>
        <w:t>)</w:t>
      </w:r>
      <w:r w:rsidRPr="00A03B1B">
        <w:rPr>
          <w:szCs w:val="20"/>
        </w:rPr>
        <w:tab/>
        <w:t>Forced Outage information;</w:t>
      </w:r>
    </w:p>
    <w:p w14:paraId="342F2FD6" w14:textId="77777777" w:rsidR="00A03B1B" w:rsidRPr="00A03B1B" w:rsidRDefault="00A03B1B" w:rsidP="00A03B1B">
      <w:pPr>
        <w:spacing w:after="240"/>
        <w:ind w:left="1440" w:hanging="720"/>
        <w:rPr>
          <w:szCs w:val="20"/>
        </w:rPr>
      </w:pPr>
      <w:r w:rsidRPr="00A03B1B">
        <w:rPr>
          <w:szCs w:val="20"/>
        </w:rPr>
        <w:t>(</w:t>
      </w:r>
      <w:ins w:id="521" w:author="ERCOT" w:date="2025-12-08T10:26:00Z">
        <w:r w:rsidRPr="00A03B1B">
          <w:rPr>
            <w:szCs w:val="20"/>
          </w:rPr>
          <w:t>l</w:t>
        </w:r>
      </w:ins>
      <w:del w:id="522" w:author="ERCOT" w:date="2025-12-08T10:26:00Z">
        <w:r w:rsidRPr="00A03B1B" w:rsidDel="002F5E25">
          <w:rPr>
            <w:szCs w:val="20"/>
          </w:rPr>
          <w:delText>k</w:delText>
        </w:r>
      </w:del>
      <w:r w:rsidRPr="00A03B1B">
        <w:rPr>
          <w:szCs w:val="20"/>
        </w:rPr>
        <w:t>)</w:t>
      </w:r>
      <w:r w:rsidRPr="00A03B1B">
        <w:rPr>
          <w:szCs w:val="20"/>
        </w:rPr>
        <w:tab/>
        <w:t>Inputs from the eight-day look ahead planning tool, which may potentially keep a unit On-Line (or start a unit for the next day) so that a unit minimum duration between starts does not limit the availability of the unit (for security reasons); and</w:t>
      </w:r>
    </w:p>
    <w:p w14:paraId="114AE51C" w14:textId="77777777" w:rsidR="00A03B1B" w:rsidRPr="00A03B1B" w:rsidRDefault="00A03B1B" w:rsidP="00A03B1B">
      <w:pPr>
        <w:spacing w:after="240"/>
        <w:ind w:left="1440" w:hanging="720"/>
        <w:rPr>
          <w:szCs w:val="20"/>
        </w:rPr>
      </w:pPr>
      <w:r w:rsidRPr="00A03B1B">
        <w:rPr>
          <w:szCs w:val="20"/>
        </w:rPr>
        <w:t>(</w:t>
      </w:r>
      <w:ins w:id="523" w:author="ERCOT" w:date="2025-12-08T10:26:00Z">
        <w:r w:rsidRPr="00A03B1B">
          <w:rPr>
            <w:szCs w:val="20"/>
          </w:rPr>
          <w:t>m</w:t>
        </w:r>
      </w:ins>
      <w:del w:id="524" w:author="ERCOT" w:date="2025-12-08T10:26:00Z">
        <w:r w:rsidRPr="00A03B1B" w:rsidDel="002F5E25">
          <w:rPr>
            <w:szCs w:val="20"/>
          </w:rPr>
          <w:delText>l</w:delText>
        </w:r>
      </w:del>
      <w:r w:rsidRPr="00A03B1B">
        <w:rPr>
          <w:szCs w:val="20"/>
        </w:rPr>
        <w:t>)</w:t>
      </w:r>
      <w:r w:rsidRPr="00A03B1B">
        <w:rPr>
          <w:szCs w:val="20"/>
        </w:rPr>
        <w:tab/>
        <w:t xml:space="preserve">Ancillary Service Deployment Factors. </w:t>
      </w:r>
    </w:p>
    <w:p w14:paraId="014417C7" w14:textId="77777777" w:rsidR="00A03B1B" w:rsidRPr="00A03B1B" w:rsidRDefault="00A03B1B" w:rsidP="00A03B1B">
      <w:pPr>
        <w:spacing w:after="240"/>
        <w:ind w:left="720" w:hanging="720"/>
        <w:rPr>
          <w:szCs w:val="20"/>
        </w:rPr>
      </w:pPr>
      <w:r w:rsidRPr="00A03B1B">
        <w:rPr>
          <w:szCs w:val="20"/>
        </w:rPr>
        <w:t>(2</w:t>
      </w:r>
      <w:ins w:id="525" w:author="ERCOT" w:date="2025-12-08T10:27:00Z">
        <w:r w:rsidRPr="00A03B1B">
          <w:rPr>
            <w:szCs w:val="20"/>
          </w:rPr>
          <w:t>2</w:t>
        </w:r>
      </w:ins>
      <w:del w:id="526" w:author="ERCOT" w:date="2025-12-08T10:27:00Z">
        <w:r w:rsidRPr="00A03B1B" w:rsidDel="002F5E25">
          <w:rPr>
            <w:szCs w:val="20"/>
          </w:rPr>
          <w:delText>0</w:delText>
        </w:r>
      </w:del>
      <w:r w:rsidRPr="00A03B1B">
        <w:rPr>
          <w:szCs w:val="20"/>
        </w:rPr>
        <w:t>)</w:t>
      </w:r>
      <w:r w:rsidRPr="00A03B1B">
        <w:rPr>
          <w:szCs w:val="20"/>
        </w:rPr>
        <w:tab/>
        <w:t>The HRUC process and the DRUC process are as follows:</w:t>
      </w:r>
    </w:p>
    <w:p w14:paraId="2C50CE0A" w14:textId="77777777" w:rsidR="00A03B1B" w:rsidRPr="00A03B1B" w:rsidRDefault="00A03B1B" w:rsidP="00A03B1B">
      <w:pPr>
        <w:spacing w:after="240"/>
        <w:ind w:left="1440" w:hanging="720"/>
        <w:rPr>
          <w:szCs w:val="20"/>
        </w:rPr>
      </w:pPr>
      <w:r w:rsidRPr="00A03B1B">
        <w:rPr>
          <w:szCs w:val="20"/>
        </w:rPr>
        <w:t>(a)</w:t>
      </w:r>
      <w:r w:rsidRPr="00A03B1B">
        <w:rPr>
          <w:szCs w:val="20"/>
        </w:rPr>
        <w:tab/>
        <w:t xml:space="preserve">The HRUC process uses current Resource Status for the initial condition for the first hour of the RUC Study Period.  All HRUC processes use the projected status of transmission breakers and switches starting with </w:t>
      </w:r>
      <w:proofErr w:type="gramStart"/>
      <w:r w:rsidRPr="00A03B1B">
        <w:rPr>
          <w:szCs w:val="20"/>
        </w:rPr>
        <w:t>current status</w:t>
      </w:r>
      <w:proofErr w:type="gramEnd"/>
      <w:r w:rsidRPr="00A03B1B">
        <w:rPr>
          <w:szCs w:val="20"/>
        </w:rPr>
        <w:t xml:space="preserve"> and updated for each remaining hour in the study as indicated in the COP for Resources and in the Outage Scheduler for transmission elements. </w:t>
      </w:r>
    </w:p>
    <w:p w14:paraId="32FD1792" w14:textId="77777777" w:rsidR="00A03B1B" w:rsidRPr="00A03B1B" w:rsidRDefault="00A03B1B" w:rsidP="00A03B1B">
      <w:pPr>
        <w:spacing w:after="240"/>
        <w:ind w:left="1440" w:hanging="720"/>
        <w:rPr>
          <w:szCs w:val="20"/>
        </w:rPr>
      </w:pPr>
      <w:r w:rsidRPr="00A03B1B">
        <w:rPr>
          <w:szCs w:val="20"/>
        </w:rPr>
        <w:t>(b)</w:t>
      </w:r>
      <w:r w:rsidRPr="00A03B1B">
        <w:rPr>
          <w:szCs w:val="20"/>
        </w:rPr>
        <w:tab/>
        <w:t>The DRUC process uses the Day-Ahead forecast of total ERCOT Load including DC Tie Schedules for each hour of the Operating Day.  The HRUC process uses the current hourly forecast of total ERCOT Load including DC Tie Schedules for each hour in the RUC Study Period.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72113E7F" w14:textId="77777777" w:rsidTr="00B31BB1">
        <w:trPr>
          <w:trHeight w:val="1205"/>
        </w:trPr>
        <w:tc>
          <w:tcPr>
            <w:tcW w:w="9350" w:type="dxa"/>
            <w:shd w:val="pct12" w:color="auto" w:fill="auto"/>
          </w:tcPr>
          <w:p w14:paraId="327E1B63" w14:textId="77777777" w:rsidR="00A03B1B" w:rsidRPr="00A03B1B" w:rsidRDefault="00A03B1B" w:rsidP="00A03B1B">
            <w:pPr>
              <w:spacing w:after="240"/>
              <w:rPr>
                <w:b/>
                <w:i/>
                <w:iCs/>
                <w:szCs w:val="20"/>
              </w:rPr>
            </w:pPr>
            <w:r w:rsidRPr="00A03B1B">
              <w:rPr>
                <w:b/>
                <w:i/>
                <w:iCs/>
                <w:szCs w:val="20"/>
              </w:rPr>
              <w:lastRenderedPageBreak/>
              <w:t>[NPRR1032:  Replace paragraph (b) above with the following upon system implementation:]</w:t>
            </w:r>
          </w:p>
          <w:p w14:paraId="2AED70E8" w14:textId="77777777" w:rsidR="00A03B1B" w:rsidRPr="00A03B1B" w:rsidRDefault="00A03B1B" w:rsidP="00A03B1B">
            <w:pPr>
              <w:spacing w:after="240"/>
              <w:ind w:left="1440" w:hanging="720"/>
              <w:rPr>
                <w:szCs w:val="20"/>
              </w:rPr>
            </w:pPr>
            <w:r w:rsidRPr="00A03B1B">
              <w:rPr>
                <w:szCs w:val="20"/>
              </w:rPr>
              <w:t>(b)</w:t>
            </w:r>
            <w:r w:rsidRPr="00A03B1B">
              <w:rPr>
                <w:szCs w:val="20"/>
              </w:rPr>
              <w:tab/>
              <w:t>The DRUC process uses the current hourly forecast of total ERCOT Load including DC Tie Schedules up to the physical rating of the DC Tie for each hour of the Operating Day.  The HRUC process uses the current hourly forecast of total ERCOT Load including DC Tie Schedules up to the physical rating of the DC Tie for each hour in the RUC Study Period.</w:t>
            </w:r>
          </w:p>
        </w:tc>
      </w:tr>
    </w:tbl>
    <w:p w14:paraId="1A9777E7" w14:textId="77777777" w:rsidR="00A03B1B" w:rsidRPr="00A03B1B" w:rsidRDefault="00A03B1B" w:rsidP="00A03B1B">
      <w:pPr>
        <w:spacing w:before="240" w:after="240"/>
        <w:ind w:left="1440" w:hanging="720"/>
        <w:rPr>
          <w:szCs w:val="20"/>
        </w:rPr>
      </w:pPr>
      <w:r w:rsidRPr="00A03B1B">
        <w:rPr>
          <w:szCs w:val="20"/>
        </w:rPr>
        <w:t>(c)</w:t>
      </w:r>
      <w:r w:rsidRPr="00A03B1B">
        <w:rPr>
          <w:szCs w:val="20"/>
        </w:rPr>
        <w:tab/>
        <w:t>The DRUC process uses the Day-Ahead weather forecast for each hour of the Operating Day.  The HRUC process uses the weather forecast information for each hour of the balance of the RUC Study Period.</w:t>
      </w:r>
    </w:p>
    <w:p w14:paraId="3FDF880C" w14:textId="77777777" w:rsidR="00A03B1B" w:rsidRPr="00A03B1B" w:rsidRDefault="00A03B1B" w:rsidP="00A03B1B">
      <w:pPr>
        <w:spacing w:after="240"/>
        <w:ind w:left="1440" w:hanging="720"/>
        <w:rPr>
          <w:szCs w:val="20"/>
        </w:rPr>
      </w:pPr>
      <w:proofErr w:type="gramStart"/>
      <w:r w:rsidRPr="00A03B1B">
        <w:rPr>
          <w:szCs w:val="20"/>
        </w:rPr>
        <w:t>(d)</w:t>
      </w:r>
      <w:r w:rsidRPr="00A03B1B">
        <w:rPr>
          <w:szCs w:val="20"/>
        </w:rPr>
        <w:tab/>
        <w:t>For</w:t>
      </w:r>
      <w:proofErr w:type="gramEnd"/>
      <w:r w:rsidRPr="00A03B1B">
        <w:rPr>
          <w:szCs w:val="20"/>
        </w:rPr>
        <w:t xml:space="preserve"> the HRUC, DRUC, and Weekly Reliability Unit Commitment (WRUC) processes, a feasibility check on the COP submitted HBSOC will be performed.  This check may adjust the HBSOC used in the RUC process.  The feasibility check looks sequentially across all intervals in the RUC Study Period to validate whether a particular interval’s COP HBSOC is achievable from the previous interval.  If it is not feasible, then RUC will adjust the HBSOC to the closest achievable value.</w:t>
      </w:r>
    </w:p>
    <w:p w14:paraId="7D7317DC" w14:textId="77777777" w:rsidR="00A03B1B" w:rsidRPr="00A03B1B" w:rsidRDefault="00A03B1B" w:rsidP="00A03B1B">
      <w:pPr>
        <w:spacing w:after="240"/>
        <w:ind w:left="720" w:hanging="720"/>
        <w:rPr>
          <w:szCs w:val="20"/>
        </w:rPr>
      </w:pPr>
      <w:r w:rsidRPr="00A03B1B">
        <w:rPr>
          <w:iCs/>
          <w:szCs w:val="20"/>
        </w:rPr>
        <w:t>(2</w:t>
      </w:r>
      <w:ins w:id="527" w:author="ERCOT" w:date="2025-12-08T10:27:00Z">
        <w:r w:rsidRPr="00A03B1B">
          <w:rPr>
            <w:iCs/>
            <w:szCs w:val="20"/>
          </w:rPr>
          <w:t>3</w:t>
        </w:r>
      </w:ins>
      <w:del w:id="528" w:author="ERCOT" w:date="2025-12-08T10:27:00Z">
        <w:r w:rsidRPr="00A03B1B" w:rsidDel="002F5E25">
          <w:rPr>
            <w:iCs/>
            <w:szCs w:val="20"/>
          </w:rPr>
          <w:delText>1</w:delText>
        </w:r>
      </w:del>
      <w:r w:rsidRPr="00A03B1B">
        <w:rPr>
          <w:iCs/>
          <w:szCs w:val="20"/>
        </w:rPr>
        <w:t>)</w:t>
      </w:r>
      <w:r w:rsidRPr="00A03B1B">
        <w:rPr>
          <w:iCs/>
          <w:szCs w:val="20"/>
        </w:rPr>
        <w:tab/>
      </w:r>
      <w:r w:rsidRPr="00A03B1B">
        <w:rPr>
          <w:szCs w:val="20"/>
        </w:rPr>
        <w:t xml:space="preserve">A QSE with a Resource that is not a Reliability Must-Run (RMR) Unit or has not received an Outage Schedule Adjustment (OSA) that has been committed in a DRUC or HRUC process may opt out of the RUC Settlement (or “buy back” the commitment) by setting the COP status of the RUC-committed Resource to ONOPTOUT for the first hour of a contiguous block of RUC-Committed Hours in the </w:t>
      </w:r>
      <w:proofErr w:type="spellStart"/>
      <w:r w:rsidRPr="00A03B1B">
        <w:rPr>
          <w:szCs w:val="20"/>
        </w:rPr>
        <w:t>Opt</w:t>
      </w:r>
      <w:proofErr w:type="spellEnd"/>
      <w:r w:rsidRPr="00A03B1B">
        <w:rPr>
          <w:szCs w:val="20"/>
        </w:rPr>
        <w:t xml:space="preserve"> Out Snapshot.  All the configurations of the same Combined Cycle Train shall be treated as the same Resource for the purpose of creating the block of RUC-Committed Hours.  A RUC-committed Combined Cycle Generation Resource may opt out of the RUC Settlement by setting the COP status of any Combined Cycle Generation Resource within the same Combined Cycle Train as the RUC-committed Resource to ONOPTOUT for the first hour of a contiguous block of RUC-Committed Hours in the </w:t>
      </w:r>
      <w:proofErr w:type="spellStart"/>
      <w:r w:rsidRPr="00A03B1B">
        <w:rPr>
          <w:szCs w:val="20"/>
        </w:rPr>
        <w:t>Opt</w:t>
      </w:r>
      <w:proofErr w:type="spellEnd"/>
      <w:r w:rsidRPr="00A03B1B">
        <w:rPr>
          <w:szCs w:val="20"/>
        </w:rPr>
        <w:t xml:space="preserve"> Out Snapshot.  A Combined Cycle Generation Resource that is RUC-committed from one On-Line configuration </w:t>
      </w:r>
      <w:proofErr w:type="gramStart"/>
      <w:r w:rsidRPr="00A03B1B">
        <w:rPr>
          <w:szCs w:val="20"/>
        </w:rPr>
        <w:t>in order to</w:t>
      </w:r>
      <w:proofErr w:type="gramEnd"/>
      <w:r w:rsidRPr="00A03B1B">
        <w:rPr>
          <w:szCs w:val="20"/>
        </w:rPr>
        <w:t xml:space="preserve"> transition to a different configuration with additional capacity may opt out of the RUC Settlement following the same rule for RUC-committed Combined Cycle Generation Resources described above.  A QSE that opts out of RUC Settlement forfeits RUC Settlement for the affected Resource for a given block of RUC Buy-Back Hours.  A QSE that opts out of RUC Settlement treatment must make the Resource available to SCED for all RUC Buy-Back Hours.  All hours in a contiguous block of RUC-Committed Hours that includes the RUC Buy-Back Hour shall be considered RUC Buy-Back Hours.  If a contiguous block of RUC-Committed Hours spans more than one Operating Day and a QSE wishes to opt out of RUC Settlement for the RUC-Committed Hours in the second or subsequent Operating Day, the QSE must set its COP status to ONOPTOUT for the first hour of that the first Operating Day in the </w:t>
      </w:r>
      <w:proofErr w:type="spellStart"/>
      <w:r w:rsidRPr="00A03B1B">
        <w:rPr>
          <w:szCs w:val="20"/>
        </w:rPr>
        <w:t>Opt</w:t>
      </w:r>
      <w:proofErr w:type="spellEnd"/>
      <w:r w:rsidRPr="00A03B1B">
        <w:rPr>
          <w:szCs w:val="20"/>
        </w:rPr>
        <w:t xml:space="preserve"> Out Snapshot of the first Operating Day.</w:t>
      </w:r>
    </w:p>
    <w:p w14:paraId="43675B84" w14:textId="77777777" w:rsidR="00A03B1B" w:rsidRPr="00A03B1B" w:rsidRDefault="00A03B1B" w:rsidP="00A03B1B">
      <w:pPr>
        <w:spacing w:after="240"/>
        <w:ind w:left="720" w:hanging="720"/>
        <w:rPr>
          <w:iCs/>
          <w:szCs w:val="20"/>
        </w:rPr>
      </w:pPr>
      <w:r w:rsidRPr="00A03B1B">
        <w:rPr>
          <w:iCs/>
          <w:szCs w:val="20"/>
        </w:rPr>
        <w:lastRenderedPageBreak/>
        <w:t>(2</w:t>
      </w:r>
      <w:ins w:id="529" w:author="ERCOT" w:date="2025-12-08T10:27:00Z">
        <w:r w:rsidRPr="00A03B1B">
          <w:rPr>
            <w:iCs/>
            <w:szCs w:val="20"/>
          </w:rPr>
          <w:t>4</w:t>
        </w:r>
      </w:ins>
      <w:del w:id="530" w:author="ERCOT" w:date="2025-12-08T10:27:00Z">
        <w:r w:rsidRPr="00A03B1B" w:rsidDel="002F5E25">
          <w:rPr>
            <w:iCs/>
            <w:szCs w:val="20"/>
          </w:rPr>
          <w:delText>2</w:delText>
        </w:r>
      </w:del>
      <w:r w:rsidRPr="00A03B1B">
        <w:rPr>
          <w:iCs/>
          <w:szCs w:val="20"/>
        </w:rPr>
        <w:t>)</w:t>
      </w:r>
      <w:r w:rsidRPr="00A03B1B">
        <w:rPr>
          <w:iCs/>
          <w:szCs w:val="20"/>
        </w:rPr>
        <w:tab/>
        <w:t>ERCOT shall, as soon as practicable, post to the MIS Secure Area a report identifying those hours that were considered RUC Buy-Back Hours, along with the name of each RUC-committed Resource whose QSE opted out of RUC Settlement.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432C5BFA" w14:textId="77777777" w:rsidTr="00B31BB1">
        <w:trPr>
          <w:trHeight w:val="1205"/>
        </w:trPr>
        <w:tc>
          <w:tcPr>
            <w:tcW w:w="9350" w:type="dxa"/>
            <w:shd w:val="pct12" w:color="auto" w:fill="auto"/>
          </w:tcPr>
          <w:p w14:paraId="6F2EB5E2" w14:textId="77777777" w:rsidR="00A03B1B" w:rsidRPr="00A03B1B" w:rsidRDefault="00A03B1B" w:rsidP="00A03B1B">
            <w:pPr>
              <w:spacing w:after="240"/>
              <w:rPr>
                <w:b/>
                <w:i/>
                <w:iCs/>
                <w:szCs w:val="20"/>
              </w:rPr>
            </w:pPr>
            <w:r w:rsidRPr="00A03B1B">
              <w:rPr>
                <w:b/>
                <w:i/>
                <w:iCs/>
                <w:szCs w:val="20"/>
              </w:rPr>
              <w:t>[NPRR1239:  Replace paragraph (2</w:t>
            </w:r>
            <w:ins w:id="531" w:author="ERCOT" w:date="2025-12-08T10:27:00Z">
              <w:r w:rsidRPr="00A03B1B">
                <w:rPr>
                  <w:b/>
                  <w:i/>
                  <w:iCs/>
                  <w:szCs w:val="20"/>
                </w:rPr>
                <w:t>4</w:t>
              </w:r>
            </w:ins>
            <w:del w:id="532" w:author="ERCOT" w:date="2025-12-08T10:27:00Z">
              <w:r w:rsidRPr="00A03B1B" w:rsidDel="002F5E25">
                <w:rPr>
                  <w:b/>
                  <w:i/>
                  <w:iCs/>
                  <w:szCs w:val="20"/>
                </w:rPr>
                <w:delText>2</w:delText>
              </w:r>
            </w:del>
            <w:r w:rsidRPr="00A03B1B">
              <w:rPr>
                <w:b/>
                <w:i/>
                <w:iCs/>
                <w:szCs w:val="20"/>
              </w:rPr>
              <w:t>) above with the following upon system implementation:]</w:t>
            </w:r>
          </w:p>
          <w:p w14:paraId="6E04A49F" w14:textId="77777777" w:rsidR="00A03B1B" w:rsidRPr="00A03B1B" w:rsidRDefault="00A03B1B" w:rsidP="00A03B1B">
            <w:pPr>
              <w:spacing w:after="240"/>
              <w:ind w:left="720" w:hanging="720"/>
              <w:rPr>
                <w:iCs/>
                <w:szCs w:val="20"/>
              </w:rPr>
            </w:pPr>
            <w:r w:rsidRPr="00A03B1B">
              <w:rPr>
                <w:iCs/>
                <w:szCs w:val="20"/>
              </w:rPr>
              <w:t>(2</w:t>
            </w:r>
            <w:ins w:id="533" w:author="ERCOT" w:date="2025-12-08T10:27:00Z">
              <w:r w:rsidRPr="00A03B1B">
                <w:rPr>
                  <w:iCs/>
                  <w:szCs w:val="20"/>
                </w:rPr>
                <w:t>4</w:t>
              </w:r>
            </w:ins>
            <w:del w:id="534" w:author="ERCOT" w:date="2025-12-08T10:27:00Z">
              <w:r w:rsidRPr="00A03B1B" w:rsidDel="002F5E25">
                <w:rPr>
                  <w:iCs/>
                  <w:szCs w:val="20"/>
                </w:rPr>
                <w:delText>2</w:delText>
              </w:r>
            </w:del>
            <w:r w:rsidRPr="00A03B1B">
              <w:rPr>
                <w:iCs/>
                <w:szCs w:val="20"/>
              </w:rPr>
              <w:t>)</w:t>
            </w:r>
            <w:r w:rsidRPr="00A03B1B">
              <w:rPr>
                <w:iCs/>
                <w:szCs w:val="20"/>
              </w:rPr>
              <w:tab/>
              <w:t>ERCOT shall, as soon as practicable, post to the ERCOT website a report identifying those hours that were considered RUC Buy-Back Hours, along with the name of each RUC-committed Resource whose QSE opted out of RUC Settlement.</w:t>
            </w:r>
          </w:p>
        </w:tc>
      </w:tr>
    </w:tbl>
    <w:p w14:paraId="17D1552C" w14:textId="77777777" w:rsidR="00A03B1B" w:rsidRPr="00A03B1B" w:rsidRDefault="00A03B1B" w:rsidP="00A03B1B">
      <w:pPr>
        <w:spacing w:before="240" w:after="240"/>
        <w:ind w:left="720" w:hanging="720"/>
        <w:rPr>
          <w:szCs w:val="20"/>
        </w:rPr>
      </w:pPr>
      <w:r w:rsidRPr="00A03B1B">
        <w:rPr>
          <w:iCs/>
          <w:szCs w:val="20"/>
        </w:rPr>
        <w:t>(2</w:t>
      </w:r>
      <w:ins w:id="535" w:author="ERCOT" w:date="2025-12-08T10:27:00Z">
        <w:r w:rsidRPr="00A03B1B">
          <w:rPr>
            <w:iCs/>
            <w:szCs w:val="20"/>
          </w:rPr>
          <w:t>5</w:t>
        </w:r>
      </w:ins>
      <w:del w:id="536" w:author="ERCOT" w:date="2025-12-08T10:27:00Z">
        <w:r w:rsidRPr="00A03B1B" w:rsidDel="002F5E25">
          <w:rPr>
            <w:iCs/>
            <w:szCs w:val="20"/>
          </w:rPr>
          <w:delText>3</w:delText>
        </w:r>
      </w:del>
      <w:r w:rsidRPr="00A03B1B">
        <w:rPr>
          <w:iCs/>
          <w:szCs w:val="20"/>
        </w:rPr>
        <w:t>)</w:t>
      </w:r>
      <w:r w:rsidRPr="00A03B1B">
        <w:rPr>
          <w:iCs/>
          <w:szCs w:val="20"/>
        </w:rPr>
        <w:tab/>
      </w:r>
      <w:r w:rsidRPr="00A03B1B">
        <w:rPr>
          <w:szCs w:val="20"/>
        </w:rPr>
        <w:t xml:space="preserve">A Resource that has a Three-Part Supply Offer cleared in the Day-Ahead Market (DAM) and subsequently receives a RUC commitment for the Operating Hour for which it was awarded will be treated as if the Resource Status was ONOPTOUT for purposes of Section 6.5.7.3 and Section 6.5.7.3.1, Determination of Real-Time </w:t>
      </w:r>
      <w:proofErr w:type="gramStart"/>
      <w:r w:rsidRPr="00A03B1B">
        <w:rPr>
          <w:szCs w:val="20"/>
        </w:rPr>
        <w:t>Reliability Deployment</w:t>
      </w:r>
      <w:proofErr w:type="gramEnd"/>
      <w:r w:rsidRPr="00A03B1B">
        <w:rPr>
          <w:szCs w:val="20"/>
        </w:rPr>
        <w:t xml:space="preserve"> Price Adders.</w:t>
      </w:r>
    </w:p>
    <w:p w14:paraId="54BD3A2C" w14:textId="77777777" w:rsidR="00A03B1B" w:rsidRPr="00A03B1B" w:rsidRDefault="00A03B1B" w:rsidP="00A03B1B">
      <w:pPr>
        <w:spacing w:after="240"/>
        <w:ind w:left="720" w:hanging="720"/>
        <w:rPr>
          <w:szCs w:val="20"/>
        </w:rPr>
      </w:pPr>
      <w:r w:rsidRPr="00A03B1B">
        <w:rPr>
          <w:szCs w:val="20"/>
        </w:rPr>
        <w:t>(2</w:t>
      </w:r>
      <w:ins w:id="537" w:author="ERCOT" w:date="2025-12-08T10:28:00Z">
        <w:r w:rsidRPr="00A03B1B">
          <w:rPr>
            <w:szCs w:val="20"/>
          </w:rPr>
          <w:t>6</w:t>
        </w:r>
      </w:ins>
      <w:del w:id="538" w:author="ERCOT" w:date="2025-12-08T10:28:00Z">
        <w:r w:rsidRPr="00A03B1B" w:rsidDel="002F5E25">
          <w:rPr>
            <w:szCs w:val="20"/>
          </w:rPr>
          <w:delText>4</w:delText>
        </w:r>
      </w:del>
      <w:r w:rsidRPr="00A03B1B">
        <w:rPr>
          <w:szCs w:val="20"/>
        </w:rPr>
        <w:t>)</w:t>
      </w:r>
      <w:r w:rsidRPr="00A03B1B">
        <w:rPr>
          <w:iCs/>
          <w:szCs w:val="20"/>
        </w:rPr>
        <w:tab/>
      </w:r>
      <w:r w:rsidRPr="00A03B1B">
        <w:rPr>
          <w:szCs w:val="20"/>
        </w:rPr>
        <w:t>A Resource that has self-committed for an Operating Hour after the RUC Snapshot was taken but before the RUC commitment has been communicated through an XML message for that RUC process and that Operating Hour is included in a block of RUC-committed hours for that RUC process will be treated as if the Resource Status was ONOPTOUT for purposes of Section 6.5.7.3, Section 6.5.7.3.1, and RUC Settlement for the entire block of RUC-committed hours.  A QSE that has a Resource that meets these conditions must make the Resource available to SCED for the entire block of RUC-committed hours.  ERCOT will send the QSE a notification stating the Operating Day and block of hours for which this occurred.</w:t>
      </w:r>
    </w:p>
    <w:p w14:paraId="7A6D84DF" w14:textId="77777777" w:rsidR="00A03B1B" w:rsidRPr="00A03B1B" w:rsidRDefault="00A03B1B" w:rsidP="00A03B1B">
      <w:pPr>
        <w:keepNext/>
        <w:tabs>
          <w:tab w:val="left" w:pos="1080"/>
        </w:tabs>
        <w:spacing w:before="240" w:after="240"/>
        <w:outlineLvl w:val="2"/>
        <w:rPr>
          <w:rFonts w:eastAsia="SimSun"/>
          <w:bCs/>
          <w:szCs w:val="20"/>
        </w:rPr>
      </w:pPr>
      <w:r w:rsidRPr="00A03B1B">
        <w:rPr>
          <w:rFonts w:eastAsia="SimSun"/>
          <w:b/>
          <w:bCs/>
          <w:i/>
          <w:szCs w:val="20"/>
        </w:rPr>
        <w:t>5.6.2</w:t>
      </w:r>
      <w:r w:rsidRPr="00A03B1B">
        <w:rPr>
          <w:rFonts w:eastAsia="SimSun"/>
          <w:b/>
          <w:bCs/>
          <w:i/>
          <w:szCs w:val="20"/>
        </w:rPr>
        <w:tab/>
        <w:t>RUC Startup Cost Eligibility</w:t>
      </w:r>
      <w:bookmarkEnd w:id="449"/>
      <w:bookmarkEnd w:id="450"/>
      <w:bookmarkEnd w:id="451"/>
      <w:bookmarkEnd w:id="452"/>
      <w:bookmarkEnd w:id="453"/>
      <w:bookmarkEnd w:id="454"/>
      <w:bookmarkEnd w:id="455"/>
      <w:bookmarkEnd w:id="456"/>
      <w:bookmarkEnd w:id="457"/>
    </w:p>
    <w:p w14:paraId="568F4583" w14:textId="77777777" w:rsidR="00A03B1B" w:rsidRPr="00A03B1B" w:rsidRDefault="00A03B1B" w:rsidP="00A03B1B">
      <w:pPr>
        <w:spacing w:after="240"/>
        <w:ind w:left="720" w:hanging="720"/>
        <w:rPr>
          <w:rFonts w:eastAsia="SimSun"/>
        </w:rPr>
      </w:pPr>
      <w:r w:rsidRPr="00A03B1B">
        <w:rPr>
          <w:rFonts w:eastAsia="SimSun"/>
        </w:rPr>
        <w:t>(1)</w:t>
      </w:r>
      <w:r w:rsidRPr="00A03B1B">
        <w:rPr>
          <w:rFonts w:eastAsia="SimSun"/>
        </w:rPr>
        <w:tab/>
        <w:t>For purposes of this Section 5.6.2, all contiguous RUC-Committed Hours are considered as one RUC instruction.  For each Resource, only one Startup Cost is eligible per block of contiguous RUC-Committed Hours.</w:t>
      </w:r>
    </w:p>
    <w:p w14:paraId="516A9F03" w14:textId="77777777" w:rsidR="00A03B1B" w:rsidRPr="00A03B1B" w:rsidRDefault="00A03B1B" w:rsidP="00A03B1B">
      <w:pPr>
        <w:spacing w:after="240"/>
        <w:ind w:left="720" w:hanging="720"/>
        <w:rPr>
          <w:rFonts w:eastAsia="SimSun"/>
        </w:rPr>
      </w:pPr>
      <w:r w:rsidRPr="00A03B1B">
        <w:rPr>
          <w:rFonts w:eastAsia="SimSun"/>
        </w:rPr>
        <w:t>(2)</w:t>
      </w:r>
      <w:r w:rsidRPr="00A03B1B">
        <w:rPr>
          <w:rFonts w:eastAsia="SimSun"/>
        </w:rPr>
        <w:tab/>
        <w:t xml:space="preserve">For a Resource’s Startup Costs in the Operating Day, per RUC instruction, to be included in the calculation of the RUC guarantee for that Operating Day, all the criteria below must be met: </w:t>
      </w:r>
    </w:p>
    <w:p w14:paraId="02630990" w14:textId="77777777" w:rsidR="00A03B1B" w:rsidRPr="00A03B1B" w:rsidRDefault="00A03B1B" w:rsidP="00A03B1B">
      <w:pPr>
        <w:spacing w:after="240"/>
        <w:ind w:left="1440" w:hanging="720"/>
        <w:rPr>
          <w:rFonts w:eastAsia="SimSun"/>
          <w:szCs w:val="20"/>
        </w:rPr>
      </w:pPr>
      <w:r w:rsidRPr="00A03B1B">
        <w:rPr>
          <w:rFonts w:eastAsia="SimSun"/>
          <w:szCs w:val="20"/>
        </w:rPr>
        <w:t>(a)</w:t>
      </w:r>
      <w:r w:rsidRPr="00A03B1B">
        <w:rPr>
          <w:rFonts w:eastAsia="SimSun"/>
          <w:szCs w:val="20"/>
        </w:rPr>
        <w:tab/>
        <w:t xml:space="preserve">According to the RUC Snapshot for the RUC process that committed the Resource, the Resource must not be QSE-committed </w:t>
      </w:r>
      <w:ins w:id="539" w:author="ERCOT" w:date="2024-03-07T11:51:00Z">
        <w:r w:rsidRPr="00A03B1B">
          <w:rPr>
            <w:rFonts w:eastAsia="SimSun"/>
            <w:szCs w:val="20"/>
          </w:rPr>
          <w:t xml:space="preserve">or deployed for Dispatchable Reliability </w:t>
        </w:r>
      </w:ins>
      <w:ins w:id="540" w:author="ERCOT" w:date="2025-09-15T12:04:00Z">
        <w:r w:rsidRPr="00A03B1B">
          <w:rPr>
            <w:rFonts w:eastAsia="SimSun"/>
            <w:szCs w:val="20"/>
          </w:rPr>
          <w:t xml:space="preserve">Reserve </w:t>
        </w:r>
      </w:ins>
      <w:ins w:id="541" w:author="ERCOT" w:date="2024-03-07T11:51:00Z">
        <w:r w:rsidRPr="00A03B1B">
          <w:rPr>
            <w:rFonts w:eastAsia="SimSun"/>
            <w:szCs w:val="20"/>
          </w:rPr>
          <w:t xml:space="preserve">Service (DRRS) </w:t>
        </w:r>
      </w:ins>
      <w:r w:rsidRPr="00A03B1B">
        <w:rPr>
          <w:rFonts w:eastAsia="SimSun"/>
          <w:szCs w:val="20"/>
        </w:rPr>
        <w:t>in the Settlement Interval immediately before the designated start hour or after the last hour of the RUC instruction;</w:t>
      </w:r>
    </w:p>
    <w:p w14:paraId="2C729A21" w14:textId="77777777" w:rsidR="00A03B1B" w:rsidRPr="00A03B1B" w:rsidRDefault="00A03B1B" w:rsidP="00A03B1B">
      <w:pPr>
        <w:spacing w:after="240"/>
        <w:ind w:left="1440" w:hanging="720"/>
        <w:rPr>
          <w:ins w:id="542" w:author="ERCOT" w:date="2024-05-20T10:02:00Z"/>
          <w:rFonts w:eastAsia="SimSun"/>
        </w:rPr>
      </w:pPr>
      <w:r w:rsidRPr="00A03B1B">
        <w:rPr>
          <w:rFonts w:eastAsia="SimSun"/>
        </w:rPr>
        <w:t>(b)</w:t>
      </w:r>
      <w:r w:rsidRPr="00A03B1B">
        <w:rPr>
          <w:rFonts w:eastAsia="SimSun"/>
        </w:rPr>
        <w:tab/>
        <w:t>A later RUC instruction or QSE commitment must not connect the designated start hour or last hour of the RUC instruction to</w:t>
      </w:r>
      <w:ins w:id="543" w:author="ERCOT" w:date="2024-05-20T10:02:00Z">
        <w:r w:rsidRPr="00A03B1B">
          <w:rPr>
            <w:rFonts w:eastAsia="SimSun"/>
          </w:rPr>
          <w:t>:</w:t>
        </w:r>
      </w:ins>
    </w:p>
    <w:p w14:paraId="438F9C09" w14:textId="77777777" w:rsidR="00A03B1B" w:rsidRPr="00A03B1B" w:rsidRDefault="00A03B1B" w:rsidP="00A03B1B">
      <w:pPr>
        <w:spacing w:after="240"/>
        <w:ind w:left="2136" w:hanging="720"/>
        <w:rPr>
          <w:ins w:id="544" w:author="ERCOT" w:date="2024-05-20T10:03:00Z"/>
          <w:rFonts w:eastAsia="SimSun"/>
        </w:rPr>
      </w:pPr>
      <w:ins w:id="545" w:author="ERCOT" w:date="2024-05-20T10:02:00Z">
        <w:r w:rsidRPr="00A03B1B">
          <w:rPr>
            <w:rFonts w:eastAsia="SimSun"/>
          </w:rPr>
          <w:lastRenderedPageBreak/>
          <w:t>(i)</w:t>
        </w:r>
      </w:ins>
      <w:ins w:id="546" w:author="ERCOT" w:date="2024-05-28T07:46:00Z">
        <w:r w:rsidRPr="00A03B1B">
          <w:rPr>
            <w:rFonts w:eastAsia="SimSun"/>
          </w:rPr>
          <w:t xml:space="preserve"> </w:t>
        </w:r>
        <w:r w:rsidRPr="00A03B1B">
          <w:rPr>
            <w:rFonts w:eastAsia="SimSun"/>
          </w:rPr>
          <w:tab/>
        </w:r>
      </w:ins>
      <w:ins w:id="547" w:author="ERCOT" w:date="2024-05-20T10:02:00Z">
        <w:r w:rsidRPr="00A03B1B">
          <w:rPr>
            <w:rFonts w:eastAsia="SimSun"/>
          </w:rPr>
          <w:t>A block of DRRS</w:t>
        </w:r>
      </w:ins>
      <w:ins w:id="548" w:author="ERCOT" w:date="2024-05-29T07:41:00Z">
        <w:r w:rsidRPr="00A03B1B">
          <w:rPr>
            <w:rFonts w:eastAsia="SimSun"/>
          </w:rPr>
          <w:t>-</w:t>
        </w:r>
      </w:ins>
      <w:ins w:id="549" w:author="ERCOT" w:date="2024-05-20T10:02:00Z">
        <w:r w:rsidRPr="00A03B1B">
          <w:rPr>
            <w:rFonts w:eastAsia="SimSun"/>
          </w:rPr>
          <w:t>deployed</w:t>
        </w:r>
      </w:ins>
      <w:ins w:id="550" w:author="ERCOT" w:date="2024-05-20T10:03:00Z">
        <w:r w:rsidRPr="00A03B1B">
          <w:rPr>
            <w:rFonts w:eastAsia="SimSun"/>
          </w:rPr>
          <w:t xml:space="preserve"> </w:t>
        </w:r>
      </w:ins>
      <w:ins w:id="551" w:author="ERCOT" w:date="2025-10-24T20:49:00Z">
        <w:r w:rsidRPr="00A03B1B">
          <w:rPr>
            <w:rFonts w:eastAsia="SimSun"/>
          </w:rPr>
          <w:t>i</w:t>
        </w:r>
      </w:ins>
      <w:ins w:id="552" w:author="ERCOT" w:date="2024-05-20T10:03:00Z">
        <w:r w:rsidRPr="00A03B1B">
          <w:rPr>
            <w:rFonts w:eastAsia="SimSun"/>
          </w:rPr>
          <w:t xml:space="preserve">ntervals; or </w:t>
        </w:r>
      </w:ins>
    </w:p>
    <w:p w14:paraId="7761F103" w14:textId="77777777" w:rsidR="00A03B1B" w:rsidRPr="00A03B1B" w:rsidRDefault="00A03B1B" w:rsidP="00A03B1B">
      <w:pPr>
        <w:spacing w:after="240"/>
        <w:ind w:left="2136" w:hanging="720"/>
        <w:rPr>
          <w:rFonts w:eastAsia="SimSun"/>
        </w:rPr>
      </w:pPr>
      <w:ins w:id="553" w:author="ERCOT" w:date="2024-05-20T10:03:00Z">
        <w:r w:rsidRPr="00A03B1B">
          <w:rPr>
            <w:rFonts w:eastAsia="SimSun"/>
          </w:rPr>
          <w:t>(ii)</w:t>
        </w:r>
      </w:ins>
      <w:ins w:id="554" w:author="ERCOT" w:date="2024-05-28T07:46:00Z">
        <w:r w:rsidRPr="00A03B1B">
          <w:rPr>
            <w:rFonts w:eastAsia="SimSun"/>
          </w:rPr>
          <w:t xml:space="preserve"> </w:t>
        </w:r>
        <w:r w:rsidRPr="00A03B1B">
          <w:rPr>
            <w:rFonts w:eastAsia="SimSun"/>
          </w:rPr>
          <w:tab/>
        </w:r>
      </w:ins>
      <w:del w:id="555" w:author="ERCOT" w:date="2024-05-20T10:03:00Z">
        <w:r w:rsidRPr="00A03B1B" w:rsidDel="00E21917">
          <w:rPr>
            <w:rFonts w:eastAsia="SimSun"/>
          </w:rPr>
          <w:delText>a</w:delText>
        </w:r>
      </w:del>
      <w:ins w:id="556" w:author="ERCOT" w:date="2024-05-20T10:03:00Z">
        <w:r w:rsidRPr="00A03B1B">
          <w:rPr>
            <w:rFonts w:eastAsia="SimSun"/>
          </w:rPr>
          <w:t>A</w:t>
        </w:r>
      </w:ins>
      <w:r w:rsidRPr="00A03B1B">
        <w:rPr>
          <w:rFonts w:eastAsia="SimSun"/>
        </w:rPr>
        <w:t xml:space="preserve"> block of QSE-committed </w:t>
      </w:r>
      <w:del w:id="557" w:author="ERCOT" w:date="2025-10-24T20:50:00Z">
        <w:r w:rsidRPr="00A03B1B" w:rsidDel="008F4240">
          <w:rPr>
            <w:rFonts w:eastAsia="SimSun"/>
          </w:rPr>
          <w:delText>I</w:delText>
        </w:r>
      </w:del>
      <w:ins w:id="558" w:author="ERCOT" w:date="2025-10-24T20:50:00Z">
        <w:r w:rsidRPr="00A03B1B">
          <w:rPr>
            <w:rFonts w:eastAsia="SimSun"/>
          </w:rPr>
          <w:t>i</w:t>
        </w:r>
      </w:ins>
      <w:r w:rsidRPr="00A03B1B">
        <w:rPr>
          <w:rFonts w:eastAsia="SimSun"/>
        </w:rPr>
        <w:t>ntervals that was QSE-committed before the RUC instruction was given, according to the RUC Snapshot for the RUC process that committed the Resource</w:t>
      </w:r>
      <w:ins w:id="559" w:author="ERCOT" w:date="2024-05-20T10:04:00Z">
        <w:r w:rsidRPr="00A03B1B">
          <w:rPr>
            <w:rFonts w:eastAsia="SimSun"/>
          </w:rPr>
          <w:t>.</w:t>
        </w:r>
      </w:ins>
      <w:del w:id="560" w:author="ERCOT" w:date="2024-05-20T10:04:00Z">
        <w:r w:rsidRPr="00A03B1B">
          <w:rPr>
            <w:rFonts w:eastAsia="SimSun"/>
          </w:rPr>
          <w:delText>;</w:delText>
        </w:r>
      </w:del>
    </w:p>
    <w:p w14:paraId="036807F0" w14:textId="77777777" w:rsidR="00A03B1B" w:rsidRPr="00A03B1B" w:rsidRDefault="00A03B1B" w:rsidP="00A03B1B">
      <w:pPr>
        <w:spacing w:after="240"/>
        <w:ind w:left="1440" w:hanging="720"/>
        <w:rPr>
          <w:rFonts w:eastAsia="SimSun"/>
          <w:szCs w:val="20"/>
        </w:rPr>
      </w:pPr>
      <w:r w:rsidRPr="00A03B1B">
        <w:rPr>
          <w:rFonts w:eastAsia="SimSun"/>
          <w:szCs w:val="20"/>
        </w:rPr>
        <w:t>(c)</w:t>
      </w:r>
      <w:r w:rsidRPr="00A03B1B">
        <w:rPr>
          <w:rFonts w:eastAsia="SimSun"/>
          <w:szCs w:val="20"/>
        </w:rPr>
        <w:tab/>
        <w:t xml:space="preserve">The generation breakers must have been </w:t>
      </w:r>
      <w:proofErr w:type="gramStart"/>
      <w:r w:rsidRPr="00A03B1B">
        <w:rPr>
          <w:rFonts w:eastAsia="SimSun"/>
          <w:szCs w:val="20"/>
        </w:rPr>
        <w:t>open</w:t>
      </w:r>
      <w:proofErr w:type="gramEnd"/>
      <w:r w:rsidRPr="00A03B1B">
        <w:rPr>
          <w:rFonts w:eastAsia="SimSun"/>
          <w:szCs w:val="20"/>
        </w:rPr>
        <w:t xml:space="preserve">, as indicated by a telemetered Resource Status of Off-Line, for at least five minutes during the </w:t>
      </w:r>
      <w:ins w:id="561" w:author="ERCOT" w:date="2024-03-07T11:53:00Z">
        <w:r w:rsidRPr="00A03B1B">
          <w:rPr>
            <w:rFonts w:eastAsia="SimSun"/>
            <w:szCs w:val="20"/>
          </w:rPr>
          <w:t xml:space="preserve">lesser of </w:t>
        </w:r>
      </w:ins>
      <w:r w:rsidRPr="00A03B1B">
        <w:rPr>
          <w:rFonts w:eastAsia="SimSun"/>
          <w:szCs w:val="20"/>
        </w:rPr>
        <w:t>six hours preceding the first RUC-Committed Hour</w:t>
      </w:r>
      <w:ins w:id="562" w:author="ERCOT" w:date="2024-03-07T11:53:00Z">
        <w:r w:rsidRPr="00A03B1B">
          <w:rPr>
            <w:rFonts w:eastAsia="SimSun"/>
            <w:szCs w:val="20"/>
          </w:rPr>
          <w:t>, or the time between the most recent DAM</w:t>
        </w:r>
      </w:ins>
      <w:ins w:id="563" w:author="ERCOT" w:date="2024-05-10T19:41:00Z">
        <w:r w:rsidRPr="00A03B1B">
          <w:rPr>
            <w:rFonts w:eastAsia="SimSun"/>
            <w:szCs w:val="20"/>
          </w:rPr>
          <w:t xml:space="preserve"> </w:t>
        </w:r>
      </w:ins>
      <w:ins w:id="564" w:author="ERCOT" w:date="2024-03-07T11:53:00Z">
        <w:r w:rsidRPr="00A03B1B">
          <w:rPr>
            <w:rFonts w:eastAsia="SimSun"/>
            <w:szCs w:val="20"/>
          </w:rPr>
          <w:t>Commitment, RUC</w:t>
        </w:r>
      </w:ins>
      <w:ins w:id="565" w:author="ERCOT" w:date="2024-05-10T19:41:00Z">
        <w:r w:rsidRPr="00A03B1B">
          <w:rPr>
            <w:rFonts w:eastAsia="SimSun"/>
            <w:szCs w:val="20"/>
          </w:rPr>
          <w:t xml:space="preserve"> </w:t>
        </w:r>
      </w:ins>
      <w:ins w:id="566" w:author="ERCOT" w:date="2024-03-07T11:53:00Z">
        <w:r w:rsidRPr="00A03B1B">
          <w:rPr>
            <w:rFonts w:eastAsia="SimSun"/>
            <w:szCs w:val="20"/>
          </w:rPr>
          <w:t>Commitment</w:t>
        </w:r>
      </w:ins>
      <w:ins w:id="567" w:author="ERCOT" w:date="2025-10-24T20:50:00Z">
        <w:r w:rsidRPr="00A03B1B">
          <w:rPr>
            <w:rFonts w:eastAsia="SimSun"/>
            <w:szCs w:val="20"/>
          </w:rPr>
          <w:t>,</w:t>
        </w:r>
      </w:ins>
      <w:ins w:id="568" w:author="ERCOT" w:date="2024-03-07T11:53:00Z">
        <w:r w:rsidRPr="00A03B1B">
          <w:rPr>
            <w:rFonts w:eastAsia="SimSun"/>
            <w:szCs w:val="20"/>
          </w:rPr>
          <w:t xml:space="preserve"> or DRRS </w:t>
        </w:r>
      </w:ins>
      <w:ins w:id="569" w:author="ERCOT" w:date="2024-05-29T07:35:00Z">
        <w:r w:rsidRPr="00A03B1B">
          <w:rPr>
            <w:rFonts w:eastAsia="SimSun"/>
            <w:szCs w:val="20"/>
          </w:rPr>
          <w:t>d</w:t>
        </w:r>
      </w:ins>
      <w:ins w:id="570" w:author="ERCOT" w:date="2024-03-07T11:53:00Z">
        <w:r w:rsidRPr="00A03B1B">
          <w:rPr>
            <w:rFonts w:eastAsia="SimSun"/>
            <w:szCs w:val="20"/>
          </w:rPr>
          <w:t>eployment and the first RUC-Committed Hour</w:t>
        </w:r>
      </w:ins>
      <w:r w:rsidRPr="00A03B1B">
        <w:rPr>
          <w:rFonts w:eastAsia="SimSun"/>
          <w:szCs w:val="20"/>
        </w:rPr>
        <w:t>; and</w:t>
      </w:r>
    </w:p>
    <w:p w14:paraId="490541CD" w14:textId="77777777" w:rsidR="00A03B1B" w:rsidRPr="00A03B1B" w:rsidRDefault="00A03B1B" w:rsidP="00A03B1B">
      <w:pPr>
        <w:spacing w:after="240"/>
        <w:ind w:left="1440" w:hanging="720"/>
        <w:rPr>
          <w:ins w:id="571" w:author="ERCOT" w:date="2024-01-29T17:23:00Z"/>
          <w:rFonts w:eastAsia="SimSun"/>
          <w:szCs w:val="20"/>
        </w:rPr>
      </w:pPr>
      <w:r w:rsidRPr="00A03B1B">
        <w:rPr>
          <w:rFonts w:eastAsia="SimSun"/>
          <w:szCs w:val="20"/>
        </w:rPr>
        <w:t>(d)</w:t>
      </w:r>
      <w:r w:rsidRPr="00A03B1B">
        <w:rPr>
          <w:rFonts w:eastAsia="SimSun"/>
          <w:szCs w:val="20"/>
        </w:rPr>
        <w:tab/>
        <w:t xml:space="preserve">The generation breakers must have been closed, as indicated by a telemetered Resource Status of On-Line, for at least one minute during the RUC commitment period or after the determined five-minute open breaker, as indicated by a telemetered Resource Status of Off-Line, </w:t>
      </w:r>
      <w:ins w:id="572" w:author="ERCOT" w:date="2024-03-07T11:53:00Z">
        <w:r w:rsidRPr="00A03B1B">
          <w:rPr>
            <w:rFonts w:eastAsia="SimSun"/>
            <w:szCs w:val="20"/>
          </w:rPr>
          <w:t>as described in</w:t>
        </w:r>
      </w:ins>
      <w:ins w:id="573" w:author="ERCOT" w:date="2024-05-11T20:35:00Z">
        <w:r w:rsidRPr="00A03B1B">
          <w:rPr>
            <w:rFonts w:eastAsia="SimSun"/>
            <w:szCs w:val="20"/>
          </w:rPr>
          <w:t xml:space="preserve"> paragraph</w:t>
        </w:r>
      </w:ins>
      <w:ins w:id="574" w:author="ERCOT" w:date="2024-03-07T11:53:00Z">
        <w:r w:rsidRPr="00A03B1B">
          <w:rPr>
            <w:rFonts w:eastAsia="SimSun"/>
            <w:szCs w:val="20"/>
          </w:rPr>
          <w:t xml:space="preserve"> (c) above</w:t>
        </w:r>
      </w:ins>
      <w:del w:id="575" w:author="ERCOT" w:date="2024-03-07T11:54:00Z">
        <w:r w:rsidRPr="00A03B1B">
          <w:rPr>
            <w:rFonts w:eastAsia="SimSun"/>
            <w:szCs w:val="20"/>
          </w:rPr>
          <w:delText>in the six hours prece</w:delText>
        </w:r>
      </w:del>
      <w:del w:id="576" w:author="ERCOT" w:date="2024-05-10T09:25:00Z">
        <w:r w:rsidRPr="00A03B1B" w:rsidDel="000313C9">
          <w:rPr>
            <w:rFonts w:eastAsia="SimSun"/>
            <w:szCs w:val="20"/>
          </w:rPr>
          <w:delText>din</w:delText>
        </w:r>
      </w:del>
      <w:del w:id="577" w:author="ERCOT" w:date="2024-03-07T11:54:00Z">
        <w:r w:rsidRPr="00A03B1B">
          <w:rPr>
            <w:rFonts w:eastAsia="SimSun"/>
            <w:szCs w:val="20"/>
          </w:rPr>
          <w:delText>g the first RUC-Committed Hour</w:delText>
        </w:r>
      </w:del>
      <w:r w:rsidRPr="00A03B1B">
        <w:rPr>
          <w:rFonts w:eastAsia="SimSun"/>
          <w:szCs w:val="20"/>
        </w:rPr>
        <w:t>.</w:t>
      </w:r>
    </w:p>
    <w:p w14:paraId="69BA377A" w14:textId="77777777" w:rsidR="00A03B1B" w:rsidRPr="00A03B1B" w:rsidRDefault="00A03B1B" w:rsidP="00A03B1B">
      <w:pPr>
        <w:spacing w:after="240"/>
        <w:ind w:left="720" w:hanging="720"/>
        <w:rPr>
          <w:rFonts w:eastAsia="SimSun"/>
          <w:iCs/>
        </w:rPr>
      </w:pPr>
      <w:r w:rsidRPr="00A03B1B">
        <w:rPr>
          <w:rFonts w:eastAsia="SimSun"/>
        </w:rPr>
        <w:t>(3)</w:t>
      </w:r>
      <w:r w:rsidRPr="00A03B1B">
        <w:rPr>
          <w:rFonts w:eastAsia="SimSun"/>
        </w:rPr>
        <w:tab/>
        <w:t xml:space="preserve">Notwithstanding paragraphs (2)(c) and (2)(d) above, the QSE of a RUC-committed Resource may submit a Settlement dispute for a Resource’s Startup Costs in the Operating Day, per RUC instruction, to be included in the calculation of the RUC guarantee for that Operating Day if the startup time for the RUC-committed Resource is greater than six hours.  The dispute is </w:t>
      </w:r>
      <w:r w:rsidRPr="00A03B1B">
        <w:rPr>
          <w:rFonts w:eastAsia="SimSun"/>
          <w:iCs/>
        </w:rPr>
        <w:t>subject to verification and approval by ERCOT based on the criteria below:</w:t>
      </w:r>
    </w:p>
    <w:p w14:paraId="27EF33A4" w14:textId="77777777" w:rsidR="00A03B1B" w:rsidRPr="00A03B1B" w:rsidRDefault="00A03B1B" w:rsidP="00A03B1B">
      <w:pPr>
        <w:spacing w:after="240"/>
        <w:ind w:left="1440" w:hanging="720"/>
        <w:rPr>
          <w:rFonts w:eastAsia="SimSun"/>
          <w:szCs w:val="20"/>
        </w:rPr>
      </w:pPr>
      <w:r w:rsidRPr="00A03B1B">
        <w:rPr>
          <w:rFonts w:eastAsia="SimSun"/>
          <w:szCs w:val="20"/>
        </w:rPr>
        <w:t>(a)</w:t>
      </w:r>
      <w:r w:rsidRPr="00A03B1B">
        <w:rPr>
          <w:rFonts w:eastAsia="SimSun"/>
          <w:szCs w:val="20"/>
        </w:rPr>
        <w:tab/>
        <w:t>The generation breakers must have been open, as indicated by a telemetered Resource Status of Off-Line, for at least five minutes between the time the QSE is notified of the RUC instruction and the first RUC-Committed Hour;</w:t>
      </w:r>
    </w:p>
    <w:p w14:paraId="1E9CD8C5" w14:textId="77777777" w:rsidR="00A03B1B" w:rsidRPr="00A03B1B" w:rsidRDefault="00A03B1B" w:rsidP="00A03B1B">
      <w:pPr>
        <w:spacing w:after="240"/>
        <w:ind w:left="1440" w:hanging="720"/>
        <w:rPr>
          <w:rFonts w:eastAsia="SimSun"/>
          <w:szCs w:val="20"/>
        </w:rPr>
      </w:pPr>
      <w:r w:rsidRPr="00A03B1B">
        <w:rPr>
          <w:rFonts w:eastAsia="SimSun"/>
          <w:szCs w:val="20"/>
        </w:rPr>
        <w:t>(b)</w:t>
      </w:r>
      <w:r w:rsidRPr="00A03B1B">
        <w:rPr>
          <w:rFonts w:eastAsia="SimSun"/>
          <w:szCs w:val="20"/>
        </w:rPr>
        <w:tab/>
        <w:t>The generation breakers must have been closed, as indicated by a telemetered Resource Status of On-Line, for at least one minute during the RUC commitment period or after the five-minute open breaker determined in item (a) above;</w:t>
      </w:r>
    </w:p>
    <w:p w14:paraId="0234CE45" w14:textId="77777777" w:rsidR="00A03B1B" w:rsidRPr="00A03B1B" w:rsidRDefault="00A03B1B" w:rsidP="00A03B1B">
      <w:pPr>
        <w:spacing w:after="240"/>
        <w:ind w:left="1440" w:hanging="720"/>
        <w:rPr>
          <w:rFonts w:eastAsia="SimSun"/>
          <w:szCs w:val="20"/>
        </w:rPr>
      </w:pPr>
      <w:r w:rsidRPr="00A03B1B">
        <w:rPr>
          <w:rFonts w:eastAsia="SimSun"/>
          <w:szCs w:val="20"/>
        </w:rPr>
        <w:t>(c)</w:t>
      </w:r>
      <w:r w:rsidRPr="00A03B1B">
        <w:rPr>
          <w:rFonts w:eastAsia="SimSun"/>
          <w:szCs w:val="20"/>
        </w:rPr>
        <w:tab/>
        <w:t>The breaker open-close sequence from items (a) and (b) above does not make the Resource eligible for Startup Cost compensation in the Day-Ahead Market (DAM) or for any other contiguous block of RUC-Committed Hours; and</w:t>
      </w:r>
    </w:p>
    <w:p w14:paraId="3ED9D23B" w14:textId="77777777" w:rsidR="00A03B1B" w:rsidRPr="00A03B1B" w:rsidRDefault="00A03B1B" w:rsidP="00A03B1B">
      <w:pPr>
        <w:spacing w:after="240"/>
        <w:ind w:left="1440" w:hanging="720"/>
        <w:rPr>
          <w:rFonts w:eastAsia="SimSun"/>
          <w:szCs w:val="20"/>
        </w:rPr>
      </w:pPr>
      <w:r w:rsidRPr="00A03B1B">
        <w:rPr>
          <w:rFonts w:eastAsia="SimSun"/>
          <w:szCs w:val="20"/>
        </w:rPr>
        <w:t>(d)</w:t>
      </w:r>
      <w:r w:rsidRPr="00A03B1B">
        <w:rPr>
          <w:rFonts w:eastAsia="SimSun"/>
          <w:szCs w:val="20"/>
        </w:rPr>
        <w:tab/>
        <w:t>The startup time used to process the dispute will be the startup time considered by the ERCOT Operator at the time the RUC instruction was issued.</w:t>
      </w:r>
    </w:p>
    <w:p w14:paraId="4562FEDF" w14:textId="77777777" w:rsidR="00A03B1B" w:rsidRPr="00A03B1B" w:rsidRDefault="00A03B1B" w:rsidP="00A03B1B">
      <w:pPr>
        <w:spacing w:after="240"/>
        <w:ind w:left="720" w:hanging="720"/>
        <w:rPr>
          <w:rFonts w:eastAsia="SimSun"/>
        </w:rPr>
      </w:pPr>
      <w:r w:rsidRPr="00A03B1B">
        <w:rPr>
          <w:rFonts w:eastAsia="SimSun"/>
        </w:rPr>
        <w:t>(4)</w:t>
      </w:r>
      <w:r w:rsidRPr="00A03B1B">
        <w:rPr>
          <w:rFonts w:eastAsia="SimSun"/>
        </w:rPr>
        <w:tab/>
        <w:t>For purposes of this Section 5.6.2, the telemetered Resource Status of OFFQS shall be considered as Off-Line.</w:t>
      </w:r>
    </w:p>
    <w:p w14:paraId="01D88EE7" w14:textId="77777777" w:rsidR="00A03B1B" w:rsidRPr="00A03B1B" w:rsidRDefault="00A03B1B" w:rsidP="00A03B1B">
      <w:pPr>
        <w:spacing w:after="240"/>
        <w:ind w:left="720" w:hanging="720"/>
        <w:rPr>
          <w:rFonts w:eastAsia="SimSun"/>
        </w:rPr>
      </w:pPr>
      <w:r w:rsidRPr="00A03B1B">
        <w:rPr>
          <w:rFonts w:eastAsia="SimSun"/>
        </w:rPr>
        <w:t>(5)</w:t>
      </w:r>
      <w:r w:rsidRPr="00A03B1B">
        <w:rPr>
          <w:rFonts w:eastAsia="SimSun"/>
        </w:rPr>
        <w:tab/>
        <w:t>A Resource that has a Three-Part Supply Offer cleared in the DAM and subsequently receives a RUC commitment for the Operating Hour for which it was awarded will be settled in accordance with Section 4.6.2.3, Day-Ahead Make-Whole Settlements.</w:t>
      </w:r>
    </w:p>
    <w:p w14:paraId="6BEED7E2" w14:textId="77777777" w:rsidR="00A03B1B" w:rsidRPr="00A03B1B" w:rsidRDefault="00A03B1B" w:rsidP="00A03B1B">
      <w:pPr>
        <w:keepNext/>
        <w:tabs>
          <w:tab w:val="left" w:pos="1080"/>
        </w:tabs>
        <w:spacing w:before="240" w:after="240"/>
        <w:ind w:left="1080" w:hanging="1080"/>
        <w:outlineLvl w:val="2"/>
        <w:rPr>
          <w:rFonts w:eastAsia="SimSun"/>
          <w:b/>
          <w:i/>
          <w:szCs w:val="20"/>
          <w:lang w:val="x-none" w:eastAsia="x-none"/>
        </w:rPr>
      </w:pPr>
      <w:bookmarkStart w:id="578" w:name="_Toc74113614"/>
      <w:bookmarkStart w:id="579" w:name="_Toc88017245"/>
      <w:bookmarkStart w:id="580" w:name="_Toc101091055"/>
      <w:bookmarkStart w:id="581" w:name="_Toc400547186"/>
      <w:bookmarkStart w:id="582" w:name="_Toc405384291"/>
      <w:bookmarkStart w:id="583" w:name="_Toc405543558"/>
      <w:bookmarkStart w:id="584" w:name="_Toc428178067"/>
      <w:bookmarkStart w:id="585" w:name="_Toc440872698"/>
      <w:bookmarkStart w:id="586" w:name="_Toc458766243"/>
      <w:bookmarkStart w:id="587" w:name="_Toc459292648"/>
      <w:bookmarkStart w:id="588" w:name="_Toc60038355"/>
      <w:bookmarkEnd w:id="458"/>
      <w:bookmarkEnd w:id="459"/>
      <w:bookmarkEnd w:id="460"/>
      <w:bookmarkEnd w:id="461"/>
      <w:bookmarkEnd w:id="462"/>
      <w:bookmarkEnd w:id="463"/>
      <w:bookmarkEnd w:id="464"/>
      <w:bookmarkEnd w:id="465"/>
      <w:r w:rsidRPr="00A03B1B">
        <w:rPr>
          <w:rFonts w:eastAsia="SimSun"/>
          <w:b/>
          <w:i/>
          <w:szCs w:val="20"/>
          <w:lang w:val="x-none" w:eastAsia="x-none"/>
        </w:rPr>
        <w:lastRenderedPageBreak/>
        <w:t>5.7.1</w:t>
      </w:r>
      <w:r w:rsidRPr="00A03B1B">
        <w:rPr>
          <w:rFonts w:eastAsia="SimSun"/>
          <w:b/>
          <w:i/>
          <w:szCs w:val="20"/>
          <w:lang w:val="x-none" w:eastAsia="x-none"/>
        </w:rPr>
        <w:tab/>
        <w:t>RUC Make-Whole Payment</w:t>
      </w:r>
      <w:bookmarkEnd w:id="578"/>
      <w:bookmarkEnd w:id="579"/>
      <w:bookmarkEnd w:id="580"/>
      <w:bookmarkEnd w:id="581"/>
      <w:bookmarkEnd w:id="582"/>
      <w:bookmarkEnd w:id="583"/>
      <w:bookmarkEnd w:id="584"/>
      <w:bookmarkEnd w:id="585"/>
      <w:bookmarkEnd w:id="586"/>
      <w:bookmarkEnd w:id="587"/>
      <w:bookmarkEnd w:id="588"/>
    </w:p>
    <w:p w14:paraId="44DCDA23" w14:textId="77777777" w:rsidR="00A03B1B" w:rsidRPr="00A03B1B" w:rsidRDefault="00A03B1B" w:rsidP="00A03B1B">
      <w:pPr>
        <w:spacing w:after="240"/>
        <w:ind w:left="720" w:hanging="720"/>
        <w:rPr>
          <w:rFonts w:eastAsia="SimSun"/>
          <w:szCs w:val="20"/>
        </w:rPr>
      </w:pPr>
      <w:r w:rsidRPr="00A03B1B">
        <w:rPr>
          <w:rFonts w:eastAsia="SimSun"/>
          <w:szCs w:val="20"/>
        </w:rPr>
        <w:t>(1)</w:t>
      </w:r>
      <w:r w:rsidRPr="00A03B1B">
        <w:rPr>
          <w:rFonts w:eastAsia="SimSun"/>
          <w:szCs w:val="20"/>
        </w:rPr>
        <w:tab/>
        <w:t xml:space="preserve">To make up the difference when the revenues that a Reliability Unit Commitment (RUC)-committed Resource receives are less than its costs as described in paragraph (2) below, ERCOT shall calculate a RUC Make-Whole Payment for that Operating Day for that Resource (whether committed by Day-Ahead RUC (DRUC) or Hourly RUC (HRUC)).  ERCOT shall not calculate or pay a RUC Make-Whole Payment for </w:t>
      </w:r>
      <w:proofErr w:type="gramStart"/>
      <w:r w:rsidRPr="00A03B1B">
        <w:rPr>
          <w:rFonts w:eastAsia="SimSun"/>
          <w:szCs w:val="20"/>
        </w:rPr>
        <w:t>an Energy</w:t>
      </w:r>
      <w:proofErr w:type="gramEnd"/>
      <w:r w:rsidRPr="00A03B1B">
        <w:rPr>
          <w:rFonts w:eastAsia="SimSun"/>
          <w:szCs w:val="20"/>
        </w:rPr>
        <w:t xml:space="preserve"> Storage Resource (ESR)</w:t>
      </w:r>
      <w:ins w:id="589" w:author="ERCOT" w:date="2024-03-07T12:20:00Z">
        <w:r w:rsidRPr="00A03B1B">
          <w:rPr>
            <w:rFonts w:eastAsia="SimSun"/>
            <w:szCs w:val="20"/>
          </w:rPr>
          <w:t xml:space="preserve"> or for DRRS deployments</w:t>
        </w:r>
      </w:ins>
      <w:r w:rsidRPr="00A03B1B">
        <w:rPr>
          <w:rFonts w:eastAsia="SimSun"/>
          <w:szCs w:val="20"/>
        </w:rPr>
        <w:t>.</w:t>
      </w:r>
    </w:p>
    <w:p w14:paraId="67A943CF" w14:textId="77777777" w:rsidR="00A03B1B" w:rsidRPr="00A03B1B" w:rsidRDefault="00A03B1B" w:rsidP="00A03B1B">
      <w:pPr>
        <w:spacing w:after="240"/>
        <w:ind w:left="720" w:hanging="720"/>
        <w:rPr>
          <w:rFonts w:eastAsia="SimSun"/>
          <w:szCs w:val="20"/>
        </w:rPr>
      </w:pPr>
      <w:r w:rsidRPr="00A03B1B">
        <w:rPr>
          <w:rFonts w:eastAsia="SimSun"/>
          <w:szCs w:val="20"/>
        </w:rPr>
        <w:t>(2)</w:t>
      </w:r>
      <w:r w:rsidRPr="00A03B1B">
        <w:rPr>
          <w:rFonts w:eastAsia="SimSun"/>
          <w:szCs w:val="20"/>
        </w:rPr>
        <w:tab/>
        <w:t xml:space="preserve">ERCOT shall pay to the Qualified Scheduling Entity (QSE) for the Resource a Make-Whole Payment if the RUC Guarantee calculated in Section 5.7.1.1, RUC </w:t>
      </w:r>
      <w:proofErr w:type="gramStart"/>
      <w:r w:rsidRPr="00A03B1B">
        <w:rPr>
          <w:rFonts w:eastAsia="SimSun"/>
          <w:szCs w:val="20"/>
        </w:rPr>
        <w:t>Guarantee,</w:t>
      </w:r>
      <w:proofErr w:type="gramEnd"/>
      <w:r w:rsidRPr="00A03B1B">
        <w:rPr>
          <w:rFonts w:eastAsia="SimSun"/>
          <w:szCs w:val="20"/>
        </w:rPr>
        <w:t xml:space="preserve"> is greater than the sum of:</w:t>
      </w:r>
    </w:p>
    <w:p w14:paraId="639B46E5" w14:textId="77777777" w:rsidR="00A03B1B" w:rsidRPr="00A03B1B" w:rsidRDefault="00A03B1B" w:rsidP="00A03B1B">
      <w:pPr>
        <w:spacing w:after="240"/>
        <w:ind w:left="1440" w:hanging="720"/>
        <w:rPr>
          <w:rFonts w:eastAsia="SimSun"/>
          <w:szCs w:val="20"/>
        </w:rPr>
      </w:pPr>
      <w:bookmarkStart w:id="590" w:name="_Toc106616860"/>
      <w:r w:rsidRPr="00A03B1B">
        <w:rPr>
          <w:rFonts w:eastAsia="SimSun"/>
          <w:szCs w:val="20"/>
        </w:rPr>
        <w:t>(a)</w:t>
      </w:r>
      <w:r w:rsidRPr="00A03B1B">
        <w:rPr>
          <w:rFonts w:eastAsia="SimSun"/>
          <w:szCs w:val="20"/>
        </w:rPr>
        <w:tab/>
        <w:t>RUC Minimum-Energy Revenue calculated in Section 5.7.1.2, RUC Minimum-Energy Revenue;</w:t>
      </w:r>
    </w:p>
    <w:p w14:paraId="56FBB235" w14:textId="77777777" w:rsidR="00A03B1B" w:rsidRPr="00A03B1B" w:rsidRDefault="00A03B1B" w:rsidP="00A03B1B">
      <w:pPr>
        <w:spacing w:after="240"/>
        <w:ind w:left="1440" w:hanging="720"/>
        <w:rPr>
          <w:rFonts w:eastAsia="SimSun"/>
          <w:szCs w:val="20"/>
        </w:rPr>
      </w:pPr>
      <w:r w:rsidRPr="00A03B1B">
        <w:rPr>
          <w:rFonts w:eastAsia="SimSun"/>
          <w:szCs w:val="20"/>
        </w:rPr>
        <w:t>(b)</w:t>
      </w:r>
      <w:r w:rsidRPr="00A03B1B">
        <w:rPr>
          <w:rFonts w:eastAsia="SimSun"/>
          <w:szCs w:val="20"/>
        </w:rPr>
        <w:tab/>
        <w:t>Revenue less cost above Low Sustained Limited (LSL) during RUC-Committed Hours calculated in Section 5.7.1.3, Revenue Less Cost Above LSL During RUC-Committed Hours; and</w:t>
      </w:r>
      <w:bookmarkEnd w:id="590"/>
      <w:r w:rsidRPr="00A03B1B">
        <w:rPr>
          <w:rFonts w:eastAsia="SimSun"/>
          <w:szCs w:val="20"/>
        </w:rPr>
        <w:t xml:space="preserve"> </w:t>
      </w:r>
    </w:p>
    <w:p w14:paraId="10F06E21" w14:textId="77777777" w:rsidR="00A03B1B" w:rsidRPr="00A03B1B" w:rsidRDefault="00A03B1B" w:rsidP="00A03B1B">
      <w:pPr>
        <w:spacing w:after="240"/>
        <w:ind w:left="1440" w:hanging="720"/>
        <w:rPr>
          <w:rFonts w:eastAsia="SimSun"/>
          <w:szCs w:val="20"/>
        </w:rPr>
      </w:pPr>
      <w:bookmarkStart w:id="591" w:name="_Toc106616861"/>
      <w:r w:rsidRPr="00A03B1B">
        <w:rPr>
          <w:rFonts w:eastAsia="SimSun"/>
          <w:szCs w:val="20"/>
        </w:rPr>
        <w:t>(c)</w:t>
      </w:r>
      <w:r w:rsidRPr="00A03B1B">
        <w:rPr>
          <w:rFonts w:eastAsia="SimSun"/>
          <w:szCs w:val="20"/>
        </w:rPr>
        <w:tab/>
        <w:t xml:space="preserve">Revenue less cost during QSE </w:t>
      </w:r>
      <w:proofErr w:type="spellStart"/>
      <w:r w:rsidRPr="00A03B1B">
        <w:rPr>
          <w:rFonts w:eastAsia="SimSun"/>
          <w:szCs w:val="20"/>
        </w:rPr>
        <w:t>Clawback</w:t>
      </w:r>
      <w:proofErr w:type="spellEnd"/>
      <w:r w:rsidRPr="00A03B1B">
        <w:rPr>
          <w:rFonts w:eastAsia="SimSun"/>
          <w:szCs w:val="20"/>
        </w:rPr>
        <w:t xml:space="preserve"> Intervals calculated in Section 5.7.1.4, Revenue Less Cost During QSE </w:t>
      </w:r>
      <w:proofErr w:type="spellStart"/>
      <w:r w:rsidRPr="00A03B1B">
        <w:rPr>
          <w:rFonts w:eastAsia="SimSun"/>
          <w:szCs w:val="20"/>
        </w:rPr>
        <w:t>Clawback</w:t>
      </w:r>
      <w:proofErr w:type="spellEnd"/>
      <w:r w:rsidRPr="00A03B1B">
        <w:rPr>
          <w:rFonts w:eastAsia="SimSun"/>
          <w:szCs w:val="20"/>
        </w:rPr>
        <w:t xml:space="preserve"> Intervals.</w:t>
      </w:r>
      <w:bookmarkEnd w:id="591"/>
      <w:r w:rsidRPr="00A03B1B">
        <w:rPr>
          <w:rFonts w:eastAsia="SimSun"/>
          <w:szCs w:val="20"/>
        </w:rPr>
        <w:t xml:space="preserve"> </w:t>
      </w:r>
    </w:p>
    <w:p w14:paraId="72BD976A" w14:textId="77777777" w:rsidR="00A03B1B" w:rsidRPr="00A03B1B" w:rsidRDefault="00A03B1B" w:rsidP="00A03B1B">
      <w:pPr>
        <w:spacing w:after="240"/>
        <w:ind w:left="720" w:hanging="720"/>
        <w:rPr>
          <w:rFonts w:eastAsia="SimSun"/>
          <w:szCs w:val="20"/>
        </w:rPr>
      </w:pPr>
      <w:r w:rsidRPr="00A03B1B">
        <w:rPr>
          <w:rFonts w:eastAsia="SimSun"/>
          <w:szCs w:val="20"/>
        </w:rPr>
        <w:t>(3)</w:t>
      </w:r>
      <w:r w:rsidRPr="00A03B1B">
        <w:rPr>
          <w:rFonts w:eastAsia="SimSun"/>
          <w:szCs w:val="20"/>
        </w:rPr>
        <w:tab/>
        <w:t>The RUC Make-Whole Payment to the QSE for each RUC-committed Resource, including Reliability Must-Run (RMR) Units, for each RUC-Committed Hour in an Operating Day is calculated as follows:</w:t>
      </w:r>
    </w:p>
    <w:p w14:paraId="6E66BCE2" w14:textId="77777777" w:rsidR="00A03B1B" w:rsidRPr="00A03B1B" w:rsidRDefault="00A03B1B" w:rsidP="00A03B1B">
      <w:pPr>
        <w:tabs>
          <w:tab w:val="left" w:pos="2340"/>
          <w:tab w:val="left" w:pos="2880"/>
        </w:tabs>
        <w:spacing w:after="240"/>
        <w:ind w:left="3067" w:hanging="2347"/>
        <w:rPr>
          <w:rFonts w:eastAsia="SimSun"/>
          <w:b/>
          <w:i/>
          <w:vertAlign w:val="subscript"/>
        </w:rPr>
      </w:pPr>
      <w:proofErr w:type="spellStart"/>
      <w:r w:rsidRPr="00A03B1B">
        <w:rPr>
          <w:rFonts w:eastAsia="SimSun"/>
          <w:b/>
        </w:rPr>
        <w:t>RUCMWAMT</w:t>
      </w:r>
      <w:r w:rsidRPr="00A03B1B">
        <w:rPr>
          <w:rFonts w:eastAsia="SimSun"/>
          <w:b/>
          <w:i/>
          <w:vertAlign w:val="subscript"/>
        </w:rPr>
        <w:t>q,r,h</w:t>
      </w:r>
      <w:proofErr w:type="spellEnd"/>
      <w:r w:rsidRPr="00A03B1B">
        <w:rPr>
          <w:rFonts w:eastAsia="SimSun"/>
        </w:rPr>
        <w:tab/>
      </w:r>
      <w:r w:rsidRPr="00A03B1B">
        <w:rPr>
          <w:rFonts w:eastAsia="SimSun"/>
          <w:b/>
        </w:rPr>
        <w:t>=</w:t>
      </w:r>
      <w:r w:rsidRPr="00A03B1B">
        <w:rPr>
          <w:rFonts w:eastAsia="SimSun"/>
        </w:rPr>
        <w:tab/>
      </w:r>
      <w:r w:rsidRPr="00A03B1B">
        <w:rPr>
          <w:rFonts w:eastAsia="SimSun"/>
          <w:b/>
        </w:rPr>
        <w:t xml:space="preserve">(-1) * Max (0, </w:t>
      </w:r>
      <w:proofErr w:type="spellStart"/>
      <w:r w:rsidRPr="00A03B1B">
        <w:rPr>
          <w:rFonts w:eastAsia="SimSun"/>
          <w:b/>
        </w:rPr>
        <w:t>RUCG</w:t>
      </w:r>
      <w:r w:rsidRPr="00A03B1B">
        <w:rPr>
          <w:rFonts w:eastAsia="SimSun"/>
          <w:b/>
          <w:i/>
          <w:vertAlign w:val="subscript"/>
        </w:rPr>
        <w:t>q,r,d</w:t>
      </w:r>
      <w:proofErr w:type="spellEnd"/>
      <w:r w:rsidRPr="00A03B1B">
        <w:rPr>
          <w:rFonts w:eastAsia="SimSun"/>
          <w:b/>
        </w:rPr>
        <w:t xml:space="preserve"> – </w:t>
      </w:r>
      <w:proofErr w:type="spellStart"/>
      <w:r w:rsidRPr="00A03B1B">
        <w:rPr>
          <w:rFonts w:eastAsia="SimSun"/>
          <w:b/>
        </w:rPr>
        <w:t>RUCMEREV</w:t>
      </w:r>
      <w:r w:rsidRPr="00A03B1B">
        <w:rPr>
          <w:rFonts w:eastAsia="SimSun"/>
          <w:b/>
          <w:i/>
          <w:vertAlign w:val="subscript"/>
        </w:rPr>
        <w:t>q,r,d</w:t>
      </w:r>
      <w:proofErr w:type="spellEnd"/>
      <w:r w:rsidRPr="00A03B1B">
        <w:rPr>
          <w:rFonts w:eastAsia="SimSun"/>
          <w:b/>
        </w:rPr>
        <w:t xml:space="preserve"> – </w:t>
      </w:r>
      <w:proofErr w:type="spellStart"/>
      <w:r w:rsidRPr="00A03B1B">
        <w:rPr>
          <w:rFonts w:eastAsia="SimSun"/>
          <w:b/>
        </w:rPr>
        <w:t>RUCEXRR</w:t>
      </w:r>
      <w:r w:rsidRPr="00A03B1B">
        <w:rPr>
          <w:rFonts w:eastAsia="SimSun"/>
          <w:b/>
          <w:i/>
          <w:vertAlign w:val="subscript"/>
        </w:rPr>
        <w:t>q,r,d</w:t>
      </w:r>
      <w:proofErr w:type="spellEnd"/>
      <w:r w:rsidRPr="00A03B1B">
        <w:rPr>
          <w:rFonts w:eastAsia="SimSun"/>
          <w:b/>
        </w:rPr>
        <w:t xml:space="preserve"> – </w:t>
      </w:r>
      <w:proofErr w:type="spellStart"/>
      <w:r w:rsidRPr="00A03B1B">
        <w:rPr>
          <w:rFonts w:eastAsia="SimSun"/>
          <w:b/>
        </w:rPr>
        <w:t>RUCEXRQC</w:t>
      </w:r>
      <w:r w:rsidRPr="00A03B1B">
        <w:rPr>
          <w:rFonts w:eastAsia="SimSun"/>
          <w:b/>
          <w:i/>
          <w:vertAlign w:val="subscript"/>
        </w:rPr>
        <w:t>q,r,d</w:t>
      </w:r>
      <w:proofErr w:type="spellEnd"/>
      <w:r w:rsidRPr="00A03B1B">
        <w:rPr>
          <w:rFonts w:eastAsia="SimSun"/>
          <w:b/>
        </w:rPr>
        <w:t xml:space="preserve">) / </w:t>
      </w:r>
      <w:proofErr w:type="spellStart"/>
      <w:r w:rsidRPr="00A03B1B">
        <w:rPr>
          <w:rFonts w:eastAsia="SimSun"/>
          <w:b/>
        </w:rPr>
        <w:t>RUCHR</w:t>
      </w:r>
      <w:r w:rsidRPr="00A03B1B">
        <w:rPr>
          <w:rFonts w:eastAsia="SimSun"/>
          <w:b/>
          <w:i/>
          <w:vertAlign w:val="subscript"/>
        </w:rPr>
        <w:t>q,r,d</w:t>
      </w:r>
      <w:proofErr w:type="spellEnd"/>
    </w:p>
    <w:p w14:paraId="76692235" w14:textId="77777777" w:rsidR="00A03B1B" w:rsidRPr="00A03B1B" w:rsidRDefault="00A03B1B" w:rsidP="00A03B1B">
      <w:pPr>
        <w:spacing w:before="120"/>
        <w:rPr>
          <w:rFonts w:eastAsia="SimSun"/>
          <w:iCs/>
          <w:szCs w:val="20"/>
        </w:rPr>
      </w:pPr>
      <w:r w:rsidRPr="00A03B1B">
        <w:rPr>
          <w:rFonts w:eastAsia="SimSun"/>
          <w:iCs/>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919"/>
        <w:gridCol w:w="761"/>
        <w:gridCol w:w="6672"/>
      </w:tblGrid>
      <w:tr w:rsidR="00A03B1B" w:rsidRPr="00A03B1B" w14:paraId="02AD18A0" w14:textId="77777777" w:rsidTr="00B31BB1">
        <w:trPr>
          <w:cantSplit/>
          <w:tblHeader/>
        </w:trPr>
        <w:tc>
          <w:tcPr>
            <w:tcW w:w="1026" w:type="pct"/>
          </w:tcPr>
          <w:p w14:paraId="3A52520D" w14:textId="77777777" w:rsidR="00A03B1B" w:rsidRPr="00A03B1B" w:rsidRDefault="00A03B1B" w:rsidP="00A03B1B">
            <w:pPr>
              <w:spacing w:after="120"/>
              <w:rPr>
                <w:rFonts w:eastAsia="SimSun"/>
                <w:b/>
                <w:iCs/>
                <w:sz w:val="20"/>
                <w:szCs w:val="20"/>
              </w:rPr>
            </w:pPr>
            <w:r w:rsidRPr="00A03B1B">
              <w:rPr>
                <w:rFonts w:eastAsia="SimSun"/>
                <w:b/>
                <w:iCs/>
                <w:sz w:val="20"/>
                <w:szCs w:val="20"/>
              </w:rPr>
              <w:t>Variable</w:t>
            </w:r>
          </w:p>
        </w:tc>
        <w:tc>
          <w:tcPr>
            <w:tcW w:w="407" w:type="pct"/>
          </w:tcPr>
          <w:p w14:paraId="03228DE0" w14:textId="77777777" w:rsidR="00A03B1B" w:rsidRPr="00A03B1B" w:rsidRDefault="00A03B1B" w:rsidP="00A03B1B">
            <w:pPr>
              <w:spacing w:after="120"/>
              <w:jc w:val="center"/>
              <w:rPr>
                <w:rFonts w:eastAsia="SimSun"/>
                <w:b/>
                <w:iCs/>
                <w:sz w:val="20"/>
                <w:szCs w:val="20"/>
              </w:rPr>
            </w:pPr>
            <w:r w:rsidRPr="00A03B1B">
              <w:rPr>
                <w:rFonts w:eastAsia="SimSun"/>
                <w:b/>
                <w:iCs/>
                <w:sz w:val="20"/>
                <w:szCs w:val="20"/>
              </w:rPr>
              <w:t>Unit</w:t>
            </w:r>
          </w:p>
        </w:tc>
        <w:tc>
          <w:tcPr>
            <w:tcW w:w="3567" w:type="pct"/>
          </w:tcPr>
          <w:p w14:paraId="5FA972FC" w14:textId="77777777" w:rsidR="00A03B1B" w:rsidRPr="00A03B1B" w:rsidRDefault="00A03B1B" w:rsidP="00A03B1B">
            <w:pPr>
              <w:spacing w:after="120"/>
              <w:rPr>
                <w:rFonts w:eastAsia="SimSun"/>
                <w:b/>
                <w:iCs/>
                <w:sz w:val="20"/>
                <w:szCs w:val="20"/>
              </w:rPr>
            </w:pPr>
            <w:r w:rsidRPr="00A03B1B">
              <w:rPr>
                <w:rFonts w:eastAsia="SimSun"/>
                <w:b/>
                <w:iCs/>
                <w:sz w:val="20"/>
                <w:szCs w:val="20"/>
              </w:rPr>
              <w:t>Definition</w:t>
            </w:r>
          </w:p>
        </w:tc>
      </w:tr>
      <w:tr w:rsidR="00A03B1B" w:rsidRPr="00A03B1B" w14:paraId="3FE850F0" w14:textId="77777777" w:rsidTr="00B31BB1">
        <w:trPr>
          <w:cantSplit/>
        </w:trPr>
        <w:tc>
          <w:tcPr>
            <w:tcW w:w="1026" w:type="pct"/>
          </w:tcPr>
          <w:p w14:paraId="45966BE5" w14:textId="77777777" w:rsidR="00A03B1B" w:rsidRPr="00A03B1B" w:rsidRDefault="00A03B1B" w:rsidP="00A03B1B">
            <w:pPr>
              <w:spacing w:after="60"/>
              <w:rPr>
                <w:rFonts w:eastAsia="SimSun"/>
                <w:iCs/>
                <w:sz w:val="20"/>
                <w:szCs w:val="20"/>
              </w:rPr>
            </w:pPr>
            <w:proofErr w:type="spellStart"/>
            <w:r w:rsidRPr="00A03B1B">
              <w:rPr>
                <w:rFonts w:eastAsia="SimSun"/>
                <w:iCs/>
                <w:sz w:val="20"/>
                <w:szCs w:val="20"/>
              </w:rPr>
              <w:t>RUCMWAMT</w:t>
            </w:r>
            <w:r w:rsidRPr="00A03B1B">
              <w:rPr>
                <w:rFonts w:eastAsia="SimSun"/>
                <w:i/>
                <w:iCs/>
                <w:sz w:val="20"/>
                <w:szCs w:val="20"/>
                <w:vertAlign w:val="subscript"/>
              </w:rPr>
              <w:t>q,r,h</w:t>
            </w:r>
            <w:proofErr w:type="spellEnd"/>
          </w:p>
        </w:tc>
        <w:tc>
          <w:tcPr>
            <w:tcW w:w="407" w:type="pct"/>
          </w:tcPr>
          <w:p w14:paraId="36B60BC2"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567" w:type="pct"/>
          </w:tcPr>
          <w:p w14:paraId="00EDDA9C" w14:textId="77777777" w:rsidR="00A03B1B" w:rsidRPr="00A03B1B" w:rsidRDefault="00A03B1B" w:rsidP="00A03B1B">
            <w:pPr>
              <w:spacing w:after="60"/>
              <w:rPr>
                <w:rFonts w:eastAsia="SimSun"/>
                <w:iCs/>
                <w:sz w:val="20"/>
                <w:szCs w:val="20"/>
              </w:rPr>
            </w:pPr>
            <w:r w:rsidRPr="00A03B1B">
              <w:rPr>
                <w:rFonts w:eastAsia="SimSun"/>
                <w:i/>
                <w:iCs/>
                <w:sz w:val="20"/>
                <w:szCs w:val="20"/>
              </w:rPr>
              <w:t>RUC Make-Whole Payment</w:t>
            </w:r>
            <w:r w:rsidRPr="00A03B1B">
              <w:rPr>
                <w:rFonts w:eastAsia="SimSun"/>
                <w:iCs/>
                <w:sz w:val="20"/>
                <w:szCs w:val="20"/>
              </w:rPr>
              <w:t xml:space="preserve">—The RUC Make-Whole Payment to the QSE for Resource </w:t>
            </w:r>
            <w:r w:rsidRPr="00A03B1B">
              <w:rPr>
                <w:rFonts w:eastAsia="SimSun"/>
                <w:i/>
                <w:iCs/>
                <w:sz w:val="20"/>
                <w:szCs w:val="20"/>
              </w:rPr>
              <w:t>r</w:t>
            </w:r>
            <w:r w:rsidRPr="00A03B1B">
              <w:rPr>
                <w:rFonts w:eastAsia="SimSun"/>
                <w:iCs/>
                <w:sz w:val="20"/>
                <w:szCs w:val="20"/>
              </w:rPr>
              <w:t>, for each RUC-Committed Hour of the Operating Day.  When one or more Combined Cycle Generation Resources are committed by RUC, payment is made to the Combined Cycle Train for all RUC-committed Combined Cycle Generation Resources.</w:t>
            </w:r>
          </w:p>
        </w:tc>
      </w:tr>
      <w:tr w:rsidR="00A03B1B" w:rsidRPr="00A03B1B" w14:paraId="4B7D4C21" w14:textId="77777777" w:rsidTr="00B31BB1">
        <w:trPr>
          <w:cantSplit/>
        </w:trPr>
        <w:tc>
          <w:tcPr>
            <w:tcW w:w="1026" w:type="pct"/>
          </w:tcPr>
          <w:p w14:paraId="4E75DEDB" w14:textId="77777777" w:rsidR="00A03B1B" w:rsidRPr="00A03B1B" w:rsidRDefault="00A03B1B" w:rsidP="00A03B1B">
            <w:pPr>
              <w:spacing w:after="60"/>
              <w:rPr>
                <w:rFonts w:eastAsia="SimSun"/>
                <w:iCs/>
                <w:sz w:val="20"/>
                <w:szCs w:val="20"/>
              </w:rPr>
            </w:pPr>
            <w:proofErr w:type="spellStart"/>
            <w:r w:rsidRPr="00A03B1B">
              <w:rPr>
                <w:rFonts w:eastAsia="SimSun"/>
                <w:iCs/>
                <w:sz w:val="20"/>
                <w:szCs w:val="20"/>
              </w:rPr>
              <w:t>RUCG</w:t>
            </w:r>
            <w:r w:rsidRPr="00A03B1B">
              <w:rPr>
                <w:rFonts w:eastAsia="SimSun"/>
                <w:i/>
                <w:iCs/>
                <w:sz w:val="20"/>
                <w:szCs w:val="20"/>
                <w:vertAlign w:val="subscript"/>
              </w:rPr>
              <w:t>q,r,d</w:t>
            </w:r>
            <w:proofErr w:type="spellEnd"/>
          </w:p>
        </w:tc>
        <w:tc>
          <w:tcPr>
            <w:tcW w:w="407" w:type="pct"/>
          </w:tcPr>
          <w:p w14:paraId="1AF34A6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567" w:type="pct"/>
          </w:tcPr>
          <w:p w14:paraId="027B33C2" w14:textId="77777777" w:rsidR="00A03B1B" w:rsidRPr="00A03B1B" w:rsidRDefault="00A03B1B" w:rsidP="00A03B1B">
            <w:pPr>
              <w:spacing w:after="60"/>
              <w:rPr>
                <w:rFonts w:eastAsia="SimSun"/>
                <w:iCs/>
                <w:sz w:val="20"/>
                <w:szCs w:val="20"/>
              </w:rPr>
            </w:pPr>
            <w:r w:rsidRPr="00A03B1B">
              <w:rPr>
                <w:rFonts w:eastAsia="SimSun"/>
                <w:i/>
                <w:iCs/>
                <w:sz w:val="20"/>
                <w:szCs w:val="20"/>
              </w:rPr>
              <w:t>RUC Guarantee</w:t>
            </w:r>
            <w:r w:rsidRPr="00A03B1B">
              <w:rPr>
                <w:rFonts w:eastAsia="SimSun"/>
                <w:iCs/>
                <w:sz w:val="20"/>
                <w:szCs w:val="20"/>
              </w:rPr>
              <w:t xml:space="preserve">—The sum of eligible Startup Costs and minimum-energy costs for Resource </w:t>
            </w:r>
            <w:r w:rsidRPr="00A03B1B">
              <w:rPr>
                <w:rFonts w:eastAsia="SimSun"/>
                <w:i/>
                <w:iCs/>
                <w:sz w:val="20"/>
                <w:szCs w:val="20"/>
              </w:rPr>
              <w:t>r</w:t>
            </w:r>
            <w:r w:rsidRPr="00A03B1B">
              <w:rPr>
                <w:rFonts w:eastAsia="SimSun"/>
                <w:iCs/>
                <w:sz w:val="20"/>
                <w:szCs w:val="20"/>
              </w:rPr>
              <w:t xml:space="preserve"> during all RUC-Committed Hours, for the Operating Day.  See Section 5.7.</w:t>
            </w:r>
            <w:proofErr w:type="gramStart"/>
            <w:r w:rsidRPr="00A03B1B">
              <w:rPr>
                <w:rFonts w:eastAsia="SimSun"/>
                <w:iCs/>
                <w:sz w:val="20"/>
                <w:szCs w:val="20"/>
              </w:rPr>
              <w:t>1.1</w:t>
            </w:r>
            <w:proofErr w:type="gramEnd"/>
            <w:r w:rsidRPr="00A03B1B">
              <w:rPr>
                <w:rFonts w:eastAsia="SimSun"/>
                <w:iCs/>
                <w:sz w:val="20"/>
                <w:szCs w:val="20"/>
              </w:rPr>
              <w:t>.  When one or more Combined Cycle Generation Resources are committed by RUC, guaranteed costs are calculated for the Combined Cycle Train for all RUC-committed Combined Cycle Generation Resources.</w:t>
            </w:r>
          </w:p>
        </w:tc>
      </w:tr>
      <w:tr w:rsidR="00A03B1B" w:rsidRPr="00A03B1B" w14:paraId="199E0947" w14:textId="77777777" w:rsidTr="00B31BB1">
        <w:trPr>
          <w:cantSplit/>
        </w:trPr>
        <w:tc>
          <w:tcPr>
            <w:tcW w:w="1026" w:type="pct"/>
          </w:tcPr>
          <w:p w14:paraId="20DE5FBD" w14:textId="77777777" w:rsidR="00A03B1B" w:rsidRPr="00A03B1B" w:rsidRDefault="00A03B1B" w:rsidP="00A03B1B">
            <w:pPr>
              <w:spacing w:after="60"/>
              <w:rPr>
                <w:rFonts w:eastAsia="SimSun"/>
                <w:iCs/>
                <w:sz w:val="20"/>
                <w:szCs w:val="20"/>
              </w:rPr>
            </w:pPr>
            <w:proofErr w:type="spellStart"/>
            <w:r w:rsidRPr="00A03B1B">
              <w:rPr>
                <w:rFonts w:eastAsia="SimSun"/>
                <w:iCs/>
                <w:sz w:val="20"/>
                <w:szCs w:val="20"/>
              </w:rPr>
              <w:t>RUCMEREV</w:t>
            </w:r>
            <w:r w:rsidRPr="00A03B1B">
              <w:rPr>
                <w:rFonts w:eastAsia="SimSun"/>
                <w:i/>
                <w:iCs/>
                <w:sz w:val="20"/>
                <w:szCs w:val="20"/>
                <w:vertAlign w:val="subscript"/>
              </w:rPr>
              <w:t>q,r,d</w:t>
            </w:r>
            <w:proofErr w:type="spellEnd"/>
          </w:p>
        </w:tc>
        <w:tc>
          <w:tcPr>
            <w:tcW w:w="407" w:type="pct"/>
          </w:tcPr>
          <w:p w14:paraId="0E0BA6A9"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567" w:type="pct"/>
          </w:tcPr>
          <w:p w14:paraId="7005626E" w14:textId="77777777" w:rsidR="00A03B1B" w:rsidRPr="00A03B1B" w:rsidRDefault="00A03B1B" w:rsidP="00A03B1B">
            <w:pPr>
              <w:spacing w:after="60"/>
              <w:rPr>
                <w:rFonts w:eastAsia="SimSun"/>
                <w:iCs/>
                <w:sz w:val="20"/>
                <w:szCs w:val="20"/>
              </w:rPr>
            </w:pPr>
            <w:r w:rsidRPr="00A03B1B">
              <w:rPr>
                <w:rFonts w:eastAsia="SimSun"/>
                <w:i/>
                <w:iCs/>
                <w:sz w:val="20"/>
                <w:szCs w:val="20"/>
              </w:rPr>
              <w:t>RUC Minimum-Energy Revenue</w:t>
            </w:r>
            <w:r w:rsidRPr="00A03B1B">
              <w:rPr>
                <w:rFonts w:eastAsia="SimSun"/>
                <w:iCs/>
                <w:sz w:val="20"/>
                <w:szCs w:val="20"/>
              </w:rPr>
              <w:t xml:space="preserve">—The sum of the energy revenues for Resource </w:t>
            </w:r>
            <w:r w:rsidRPr="00A03B1B">
              <w:rPr>
                <w:rFonts w:eastAsia="SimSun"/>
                <w:i/>
                <w:iCs/>
                <w:sz w:val="20"/>
                <w:szCs w:val="20"/>
              </w:rPr>
              <w:t>r</w:t>
            </w:r>
            <w:r w:rsidRPr="00A03B1B">
              <w:rPr>
                <w:rFonts w:eastAsia="SimSun"/>
                <w:iCs/>
                <w:sz w:val="20"/>
                <w:szCs w:val="20"/>
              </w:rPr>
              <w:t>’s generation up to LSL during all RUC-Committed Hours, for the Operating Day.  See Section 5.7.1.2.  When one or more Combined Cycle Generation Resources are committed by RUC, minimum-energy revenue is calculated for the Combined Cycle Train for all RUC-committed Combined Cycle Generation Resources.</w:t>
            </w:r>
          </w:p>
        </w:tc>
      </w:tr>
      <w:tr w:rsidR="00A03B1B" w:rsidRPr="00A03B1B" w14:paraId="7ECAE9CB" w14:textId="77777777" w:rsidTr="00B31BB1">
        <w:trPr>
          <w:cantSplit/>
        </w:trPr>
        <w:tc>
          <w:tcPr>
            <w:tcW w:w="1026" w:type="pct"/>
          </w:tcPr>
          <w:p w14:paraId="5ED6B13F" w14:textId="77777777" w:rsidR="00A03B1B" w:rsidRPr="00A03B1B" w:rsidRDefault="00A03B1B" w:rsidP="00A03B1B">
            <w:pPr>
              <w:spacing w:after="60"/>
              <w:rPr>
                <w:rFonts w:eastAsia="SimSun"/>
                <w:iCs/>
                <w:sz w:val="20"/>
                <w:szCs w:val="20"/>
              </w:rPr>
            </w:pPr>
            <w:proofErr w:type="spellStart"/>
            <w:r w:rsidRPr="00A03B1B">
              <w:rPr>
                <w:rFonts w:eastAsia="SimSun"/>
                <w:iCs/>
                <w:sz w:val="20"/>
                <w:szCs w:val="20"/>
              </w:rPr>
              <w:lastRenderedPageBreak/>
              <w:t>RUCEXRR</w:t>
            </w:r>
            <w:r w:rsidRPr="00A03B1B">
              <w:rPr>
                <w:rFonts w:eastAsia="SimSun"/>
                <w:i/>
                <w:iCs/>
                <w:sz w:val="20"/>
                <w:szCs w:val="20"/>
                <w:vertAlign w:val="subscript"/>
              </w:rPr>
              <w:t>q,r,d</w:t>
            </w:r>
            <w:proofErr w:type="spellEnd"/>
          </w:p>
        </w:tc>
        <w:tc>
          <w:tcPr>
            <w:tcW w:w="407" w:type="pct"/>
          </w:tcPr>
          <w:p w14:paraId="6D5AB086"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567" w:type="pct"/>
          </w:tcPr>
          <w:p w14:paraId="4B33016F" w14:textId="77777777" w:rsidR="00A03B1B" w:rsidRPr="00A03B1B" w:rsidRDefault="00A03B1B" w:rsidP="00A03B1B">
            <w:pPr>
              <w:spacing w:after="60"/>
              <w:rPr>
                <w:rFonts w:eastAsia="SimSun"/>
                <w:iCs/>
                <w:sz w:val="20"/>
                <w:szCs w:val="20"/>
              </w:rPr>
            </w:pPr>
            <w:r w:rsidRPr="00A03B1B">
              <w:rPr>
                <w:rFonts w:eastAsia="SimSun"/>
                <w:i/>
                <w:iCs/>
                <w:sz w:val="20"/>
                <w:szCs w:val="20"/>
              </w:rPr>
              <w:t>Revenue Less Cost Above LSL During RUC-Committed Hours</w:t>
            </w:r>
            <w:r w:rsidRPr="00A03B1B">
              <w:rPr>
                <w:rFonts w:eastAsia="SimSun"/>
                <w:iCs/>
                <w:sz w:val="20"/>
                <w:szCs w:val="20"/>
              </w:rPr>
              <w:t xml:space="preserve">—The sum of the total revenue for Resource </w:t>
            </w:r>
            <w:r w:rsidRPr="00A03B1B">
              <w:rPr>
                <w:rFonts w:eastAsia="SimSun"/>
                <w:i/>
                <w:iCs/>
                <w:sz w:val="20"/>
                <w:szCs w:val="20"/>
              </w:rPr>
              <w:t>r</w:t>
            </w:r>
            <w:r w:rsidRPr="00A03B1B">
              <w:rPr>
                <w:rFonts w:eastAsia="SimSun"/>
                <w:iCs/>
                <w:sz w:val="20"/>
                <w:szCs w:val="20"/>
              </w:rPr>
              <w:t xml:space="preserve"> operating above its LSL less the cost during all RUC-Committed Hours, for the Operating Day.  See Section 5.7.1.3.  When one or more Combined Cycle Generation Resources are committed by RUC, revenue less cost above LSL is calculated for the Combined Cycle Train for all RUC-committed Combined Cycle Generation Resources.</w:t>
            </w:r>
          </w:p>
        </w:tc>
      </w:tr>
      <w:tr w:rsidR="00A03B1B" w:rsidRPr="00A03B1B" w14:paraId="2B0A43E8" w14:textId="77777777" w:rsidTr="00B31BB1">
        <w:trPr>
          <w:cantSplit/>
        </w:trPr>
        <w:tc>
          <w:tcPr>
            <w:tcW w:w="1026" w:type="pct"/>
          </w:tcPr>
          <w:p w14:paraId="49781538" w14:textId="77777777" w:rsidR="00A03B1B" w:rsidRPr="00A03B1B" w:rsidRDefault="00A03B1B" w:rsidP="00A03B1B">
            <w:pPr>
              <w:spacing w:after="60"/>
              <w:rPr>
                <w:rFonts w:eastAsia="SimSun"/>
                <w:iCs/>
                <w:sz w:val="20"/>
                <w:szCs w:val="20"/>
              </w:rPr>
            </w:pPr>
            <w:proofErr w:type="spellStart"/>
            <w:r w:rsidRPr="00A03B1B">
              <w:rPr>
                <w:rFonts w:eastAsia="SimSun"/>
                <w:iCs/>
                <w:sz w:val="20"/>
                <w:szCs w:val="20"/>
              </w:rPr>
              <w:t>RUCEXRQC</w:t>
            </w:r>
            <w:r w:rsidRPr="00A03B1B">
              <w:rPr>
                <w:rFonts w:eastAsia="SimSun"/>
                <w:i/>
                <w:iCs/>
                <w:sz w:val="20"/>
                <w:szCs w:val="20"/>
                <w:vertAlign w:val="subscript"/>
              </w:rPr>
              <w:t>q,r,d</w:t>
            </w:r>
            <w:proofErr w:type="spellEnd"/>
          </w:p>
        </w:tc>
        <w:tc>
          <w:tcPr>
            <w:tcW w:w="407" w:type="pct"/>
          </w:tcPr>
          <w:p w14:paraId="1ED2E494"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567" w:type="pct"/>
          </w:tcPr>
          <w:p w14:paraId="1B97D670" w14:textId="77777777" w:rsidR="00A03B1B" w:rsidRPr="00A03B1B" w:rsidRDefault="00A03B1B" w:rsidP="00A03B1B">
            <w:pPr>
              <w:spacing w:after="60"/>
              <w:rPr>
                <w:rFonts w:eastAsia="SimSun"/>
                <w:iCs/>
                <w:sz w:val="20"/>
                <w:szCs w:val="20"/>
              </w:rPr>
            </w:pPr>
            <w:r w:rsidRPr="00A03B1B">
              <w:rPr>
                <w:rFonts w:eastAsia="SimSun"/>
                <w:i/>
                <w:iCs/>
                <w:sz w:val="20"/>
                <w:szCs w:val="20"/>
              </w:rPr>
              <w:t xml:space="preserve">Revenue Less Cost During QSE </w:t>
            </w:r>
            <w:proofErr w:type="spellStart"/>
            <w:r w:rsidRPr="00A03B1B">
              <w:rPr>
                <w:rFonts w:eastAsia="SimSun"/>
                <w:i/>
                <w:iCs/>
                <w:sz w:val="20"/>
                <w:szCs w:val="20"/>
              </w:rPr>
              <w:t>Clawback</w:t>
            </w:r>
            <w:proofErr w:type="spellEnd"/>
            <w:r w:rsidRPr="00A03B1B">
              <w:rPr>
                <w:rFonts w:eastAsia="SimSun"/>
                <w:i/>
                <w:iCs/>
                <w:sz w:val="20"/>
                <w:szCs w:val="20"/>
              </w:rPr>
              <w:t xml:space="preserve"> Intervals</w:t>
            </w:r>
            <w:r w:rsidRPr="00A03B1B">
              <w:rPr>
                <w:rFonts w:eastAsia="SimSun"/>
                <w:iCs/>
                <w:sz w:val="20"/>
                <w:szCs w:val="20"/>
              </w:rPr>
              <w:t xml:space="preserve">—The sum of the total revenue for Resource </w:t>
            </w:r>
            <w:proofErr w:type="spellStart"/>
            <w:r w:rsidRPr="00A03B1B">
              <w:rPr>
                <w:rFonts w:eastAsia="SimSun"/>
                <w:i/>
                <w:iCs/>
                <w:sz w:val="20"/>
                <w:szCs w:val="20"/>
              </w:rPr>
              <w:t>r</w:t>
            </w:r>
            <w:proofErr w:type="spellEnd"/>
            <w:r w:rsidRPr="00A03B1B">
              <w:rPr>
                <w:rFonts w:eastAsia="SimSun"/>
                <w:iCs/>
                <w:sz w:val="20"/>
                <w:szCs w:val="20"/>
              </w:rPr>
              <w:t xml:space="preserve"> less the cost during all QSE </w:t>
            </w:r>
            <w:proofErr w:type="spellStart"/>
            <w:r w:rsidRPr="00A03B1B">
              <w:rPr>
                <w:rFonts w:eastAsia="SimSun"/>
                <w:iCs/>
                <w:sz w:val="20"/>
                <w:szCs w:val="20"/>
              </w:rPr>
              <w:t>Clawback</w:t>
            </w:r>
            <w:proofErr w:type="spellEnd"/>
            <w:r w:rsidRPr="00A03B1B">
              <w:rPr>
                <w:rFonts w:eastAsia="SimSun"/>
                <w:iCs/>
                <w:sz w:val="20"/>
                <w:szCs w:val="20"/>
              </w:rPr>
              <w:t xml:space="preserve"> Intervals, for the Operating Day.  See Section 5.7.1.4.  When one or more Combined Cycle Generation Resources are committed by RUC, revenue less cost during QSE </w:t>
            </w:r>
            <w:proofErr w:type="spellStart"/>
            <w:r w:rsidRPr="00A03B1B">
              <w:rPr>
                <w:rFonts w:eastAsia="SimSun"/>
                <w:iCs/>
                <w:sz w:val="20"/>
                <w:szCs w:val="20"/>
              </w:rPr>
              <w:t>Clawback</w:t>
            </w:r>
            <w:proofErr w:type="spellEnd"/>
            <w:r w:rsidRPr="00A03B1B">
              <w:rPr>
                <w:rFonts w:eastAsia="SimSun"/>
                <w:iCs/>
                <w:sz w:val="20"/>
                <w:szCs w:val="20"/>
              </w:rPr>
              <w:t xml:space="preserve"> Intervals is calculated for the Combined Cycle Train for all Combined Cycle Generation Resources earning revenue in QSE </w:t>
            </w:r>
            <w:proofErr w:type="spellStart"/>
            <w:r w:rsidRPr="00A03B1B">
              <w:rPr>
                <w:rFonts w:eastAsia="SimSun"/>
                <w:iCs/>
                <w:sz w:val="20"/>
                <w:szCs w:val="20"/>
              </w:rPr>
              <w:t>Clawback</w:t>
            </w:r>
            <w:proofErr w:type="spellEnd"/>
            <w:r w:rsidRPr="00A03B1B">
              <w:rPr>
                <w:rFonts w:eastAsia="SimSun"/>
                <w:iCs/>
                <w:sz w:val="20"/>
                <w:szCs w:val="20"/>
              </w:rPr>
              <w:t xml:space="preserve"> Intervals.</w:t>
            </w:r>
          </w:p>
        </w:tc>
      </w:tr>
      <w:tr w:rsidR="00A03B1B" w:rsidRPr="00A03B1B" w14:paraId="09020EF6" w14:textId="77777777" w:rsidTr="00B31BB1">
        <w:trPr>
          <w:cantSplit/>
        </w:trPr>
        <w:tc>
          <w:tcPr>
            <w:tcW w:w="1026" w:type="pct"/>
          </w:tcPr>
          <w:p w14:paraId="43DBDE1E" w14:textId="77777777" w:rsidR="00A03B1B" w:rsidRPr="00A03B1B" w:rsidRDefault="00A03B1B" w:rsidP="00A03B1B">
            <w:pPr>
              <w:spacing w:after="60"/>
              <w:rPr>
                <w:rFonts w:eastAsia="SimSun"/>
                <w:iCs/>
                <w:sz w:val="20"/>
                <w:szCs w:val="20"/>
              </w:rPr>
            </w:pPr>
            <w:proofErr w:type="spellStart"/>
            <w:r w:rsidRPr="00A03B1B">
              <w:rPr>
                <w:rFonts w:eastAsia="SimSun"/>
                <w:iCs/>
                <w:sz w:val="20"/>
                <w:szCs w:val="20"/>
              </w:rPr>
              <w:t>RUCHR</w:t>
            </w:r>
            <w:r w:rsidRPr="00A03B1B">
              <w:rPr>
                <w:rFonts w:eastAsia="SimSun"/>
                <w:i/>
                <w:iCs/>
                <w:sz w:val="20"/>
                <w:szCs w:val="20"/>
                <w:vertAlign w:val="subscript"/>
              </w:rPr>
              <w:t>q,r,d</w:t>
            </w:r>
            <w:proofErr w:type="spellEnd"/>
          </w:p>
        </w:tc>
        <w:tc>
          <w:tcPr>
            <w:tcW w:w="407" w:type="pct"/>
          </w:tcPr>
          <w:p w14:paraId="64E4FFA2"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567" w:type="pct"/>
          </w:tcPr>
          <w:p w14:paraId="402FE8C8" w14:textId="77777777" w:rsidR="00A03B1B" w:rsidRPr="00A03B1B" w:rsidRDefault="00A03B1B" w:rsidP="00A03B1B">
            <w:pPr>
              <w:spacing w:after="60"/>
              <w:rPr>
                <w:rFonts w:eastAsia="SimSun"/>
                <w:iCs/>
                <w:sz w:val="20"/>
                <w:szCs w:val="20"/>
              </w:rPr>
            </w:pPr>
            <w:r w:rsidRPr="00A03B1B">
              <w:rPr>
                <w:rFonts w:eastAsia="SimSun"/>
                <w:i/>
                <w:sz w:val="20"/>
                <w:szCs w:val="20"/>
              </w:rPr>
              <w:t>RUC Hour</w:t>
            </w:r>
            <w:r w:rsidRPr="00A03B1B">
              <w:rPr>
                <w:rFonts w:eastAsia="SimSun"/>
                <w:iCs/>
                <w:sz w:val="20"/>
                <w:szCs w:val="20"/>
              </w:rPr>
              <w:t xml:space="preserve">—The total number of RUC-Committed Hours, for Resource </w:t>
            </w:r>
            <w:r w:rsidRPr="00A03B1B">
              <w:rPr>
                <w:rFonts w:eastAsia="SimSun"/>
                <w:i/>
                <w:iCs/>
                <w:sz w:val="20"/>
                <w:szCs w:val="20"/>
              </w:rPr>
              <w:t>r</w:t>
            </w:r>
            <w:r w:rsidRPr="00A03B1B">
              <w:rPr>
                <w:rFonts w:eastAsia="SimSun"/>
                <w:iCs/>
                <w:sz w:val="20"/>
                <w:szCs w:val="20"/>
              </w:rPr>
              <w:t xml:space="preserve"> for the Operating Day.  When one or more Combined Cycle Generation Resources are committed by RUC, the total number of RUC-Committed Hours is calculated for the Combined Cycle Train for all RUC-committed Combined Cycle Generation Resources.</w:t>
            </w:r>
          </w:p>
        </w:tc>
      </w:tr>
      <w:tr w:rsidR="00A03B1B" w:rsidRPr="00A03B1B" w14:paraId="4E537A8E" w14:textId="77777777" w:rsidTr="00B31BB1">
        <w:trPr>
          <w:cantSplit/>
        </w:trPr>
        <w:tc>
          <w:tcPr>
            <w:tcW w:w="1026" w:type="pct"/>
          </w:tcPr>
          <w:p w14:paraId="2F049FBA" w14:textId="77777777" w:rsidR="00A03B1B" w:rsidRPr="00A03B1B" w:rsidRDefault="00A03B1B" w:rsidP="00A03B1B">
            <w:pPr>
              <w:spacing w:after="60"/>
              <w:rPr>
                <w:rFonts w:eastAsia="SimSun"/>
                <w:iCs/>
                <w:sz w:val="20"/>
                <w:szCs w:val="20"/>
              </w:rPr>
            </w:pPr>
            <w:r w:rsidRPr="00A03B1B">
              <w:rPr>
                <w:rFonts w:eastAsia="SimSun"/>
                <w:i/>
                <w:iCs/>
                <w:sz w:val="20"/>
                <w:szCs w:val="20"/>
              </w:rPr>
              <w:t>q</w:t>
            </w:r>
          </w:p>
        </w:tc>
        <w:tc>
          <w:tcPr>
            <w:tcW w:w="407" w:type="pct"/>
          </w:tcPr>
          <w:p w14:paraId="5F706A6D"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567" w:type="pct"/>
          </w:tcPr>
          <w:p w14:paraId="76AFB8DA" w14:textId="77777777" w:rsidR="00A03B1B" w:rsidRPr="00A03B1B" w:rsidRDefault="00A03B1B" w:rsidP="00A03B1B">
            <w:pPr>
              <w:spacing w:after="60"/>
              <w:rPr>
                <w:rFonts w:eastAsia="SimSun"/>
                <w:iCs/>
                <w:sz w:val="20"/>
                <w:szCs w:val="20"/>
              </w:rPr>
            </w:pPr>
            <w:r w:rsidRPr="00A03B1B">
              <w:rPr>
                <w:rFonts w:eastAsia="SimSun"/>
                <w:iCs/>
                <w:sz w:val="20"/>
                <w:szCs w:val="20"/>
              </w:rPr>
              <w:t>A QSE.</w:t>
            </w:r>
          </w:p>
        </w:tc>
      </w:tr>
      <w:tr w:rsidR="00A03B1B" w:rsidRPr="00A03B1B" w14:paraId="5149A9A2" w14:textId="77777777" w:rsidTr="00B31BB1">
        <w:trPr>
          <w:cantSplit/>
        </w:trPr>
        <w:tc>
          <w:tcPr>
            <w:tcW w:w="1026" w:type="pct"/>
          </w:tcPr>
          <w:p w14:paraId="7391810F" w14:textId="77777777" w:rsidR="00A03B1B" w:rsidRPr="00A03B1B" w:rsidRDefault="00A03B1B" w:rsidP="00A03B1B">
            <w:pPr>
              <w:spacing w:after="60"/>
              <w:rPr>
                <w:rFonts w:eastAsia="SimSun"/>
                <w:iCs/>
                <w:sz w:val="20"/>
                <w:szCs w:val="20"/>
              </w:rPr>
            </w:pPr>
            <w:r w:rsidRPr="00A03B1B">
              <w:rPr>
                <w:rFonts w:eastAsia="SimSun"/>
                <w:i/>
                <w:iCs/>
                <w:sz w:val="20"/>
                <w:szCs w:val="20"/>
              </w:rPr>
              <w:t>r</w:t>
            </w:r>
          </w:p>
        </w:tc>
        <w:tc>
          <w:tcPr>
            <w:tcW w:w="407" w:type="pct"/>
          </w:tcPr>
          <w:p w14:paraId="301116BC"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567" w:type="pct"/>
          </w:tcPr>
          <w:p w14:paraId="1AA1EE8F" w14:textId="77777777" w:rsidR="00A03B1B" w:rsidRPr="00A03B1B" w:rsidRDefault="00A03B1B" w:rsidP="00A03B1B">
            <w:pPr>
              <w:spacing w:after="60"/>
              <w:rPr>
                <w:rFonts w:eastAsia="SimSun"/>
                <w:iCs/>
                <w:sz w:val="20"/>
                <w:szCs w:val="20"/>
              </w:rPr>
            </w:pPr>
            <w:r w:rsidRPr="00A03B1B">
              <w:rPr>
                <w:rFonts w:eastAsia="SimSun"/>
                <w:iCs/>
                <w:sz w:val="20"/>
                <w:szCs w:val="20"/>
              </w:rPr>
              <w:t>A RUC-committed Generation Resource.</w:t>
            </w:r>
          </w:p>
        </w:tc>
      </w:tr>
      <w:tr w:rsidR="00A03B1B" w:rsidRPr="00A03B1B" w14:paraId="4022385A" w14:textId="77777777" w:rsidTr="00B31BB1">
        <w:trPr>
          <w:cantSplit/>
        </w:trPr>
        <w:tc>
          <w:tcPr>
            <w:tcW w:w="1026" w:type="pct"/>
          </w:tcPr>
          <w:p w14:paraId="11FD82D9" w14:textId="77777777" w:rsidR="00A03B1B" w:rsidRPr="00A03B1B" w:rsidRDefault="00A03B1B" w:rsidP="00A03B1B">
            <w:pPr>
              <w:spacing w:after="60"/>
              <w:rPr>
                <w:rFonts w:eastAsia="SimSun"/>
                <w:iCs/>
                <w:sz w:val="20"/>
                <w:szCs w:val="20"/>
              </w:rPr>
            </w:pPr>
            <w:r w:rsidRPr="00A03B1B">
              <w:rPr>
                <w:rFonts w:eastAsia="SimSun"/>
                <w:i/>
                <w:iCs/>
                <w:sz w:val="20"/>
                <w:szCs w:val="20"/>
              </w:rPr>
              <w:t>d</w:t>
            </w:r>
          </w:p>
        </w:tc>
        <w:tc>
          <w:tcPr>
            <w:tcW w:w="407" w:type="pct"/>
          </w:tcPr>
          <w:p w14:paraId="45916DE3"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567" w:type="pct"/>
          </w:tcPr>
          <w:p w14:paraId="77317A00" w14:textId="77777777" w:rsidR="00A03B1B" w:rsidRPr="00A03B1B" w:rsidRDefault="00A03B1B" w:rsidP="00A03B1B">
            <w:pPr>
              <w:spacing w:after="60"/>
              <w:rPr>
                <w:rFonts w:eastAsia="SimSun"/>
                <w:iCs/>
                <w:sz w:val="20"/>
                <w:szCs w:val="20"/>
              </w:rPr>
            </w:pPr>
            <w:r w:rsidRPr="00A03B1B">
              <w:rPr>
                <w:rFonts w:eastAsia="SimSun"/>
                <w:iCs/>
                <w:sz w:val="20"/>
                <w:szCs w:val="20"/>
              </w:rPr>
              <w:t>An Operating Day containing the RUC-commitment.</w:t>
            </w:r>
          </w:p>
        </w:tc>
      </w:tr>
      <w:tr w:rsidR="00A03B1B" w:rsidRPr="00A03B1B" w14:paraId="23C878FF" w14:textId="77777777" w:rsidTr="00B31BB1">
        <w:trPr>
          <w:cantSplit/>
        </w:trPr>
        <w:tc>
          <w:tcPr>
            <w:tcW w:w="1026" w:type="pct"/>
          </w:tcPr>
          <w:p w14:paraId="7BD8B354" w14:textId="77777777" w:rsidR="00A03B1B" w:rsidRPr="00A03B1B" w:rsidRDefault="00A03B1B" w:rsidP="00A03B1B">
            <w:pPr>
              <w:spacing w:after="60"/>
              <w:rPr>
                <w:rFonts w:eastAsia="SimSun"/>
                <w:iCs/>
                <w:sz w:val="20"/>
                <w:szCs w:val="20"/>
              </w:rPr>
            </w:pPr>
            <w:r w:rsidRPr="00A03B1B">
              <w:rPr>
                <w:rFonts w:eastAsia="SimSun"/>
                <w:i/>
                <w:iCs/>
                <w:sz w:val="20"/>
                <w:szCs w:val="20"/>
              </w:rPr>
              <w:t>h</w:t>
            </w:r>
          </w:p>
        </w:tc>
        <w:tc>
          <w:tcPr>
            <w:tcW w:w="407" w:type="pct"/>
          </w:tcPr>
          <w:p w14:paraId="4364872A"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567" w:type="pct"/>
          </w:tcPr>
          <w:p w14:paraId="02A23499" w14:textId="77777777" w:rsidR="00A03B1B" w:rsidRPr="00A03B1B" w:rsidRDefault="00A03B1B" w:rsidP="00A03B1B">
            <w:pPr>
              <w:spacing w:after="60"/>
              <w:rPr>
                <w:rFonts w:eastAsia="SimSun"/>
                <w:iCs/>
                <w:sz w:val="20"/>
                <w:szCs w:val="20"/>
              </w:rPr>
            </w:pPr>
            <w:r w:rsidRPr="00A03B1B">
              <w:rPr>
                <w:rFonts w:eastAsia="SimSun"/>
                <w:iCs/>
                <w:sz w:val="20"/>
                <w:szCs w:val="20"/>
              </w:rPr>
              <w:t>An hour in the RUC-commitment period.</w:t>
            </w:r>
          </w:p>
        </w:tc>
      </w:tr>
    </w:tbl>
    <w:p w14:paraId="5CD696F2" w14:textId="77777777" w:rsidR="00A03B1B" w:rsidRPr="00A03B1B" w:rsidRDefault="00A03B1B" w:rsidP="00A03B1B">
      <w:pPr>
        <w:keepNext/>
        <w:widowControl w:val="0"/>
        <w:tabs>
          <w:tab w:val="left" w:pos="1260"/>
        </w:tabs>
        <w:spacing w:before="480" w:after="240"/>
        <w:ind w:left="1267" w:hanging="1267"/>
        <w:outlineLvl w:val="3"/>
        <w:rPr>
          <w:b/>
          <w:bCs/>
          <w:snapToGrid w:val="0"/>
          <w:szCs w:val="20"/>
        </w:rPr>
      </w:pPr>
      <w:bookmarkStart w:id="592" w:name="_Toc400547187"/>
      <w:bookmarkStart w:id="593" w:name="_Toc405384292"/>
      <w:bookmarkStart w:id="594" w:name="_Toc405543559"/>
      <w:bookmarkStart w:id="595" w:name="_Toc428178068"/>
      <w:bookmarkStart w:id="596" w:name="_Toc440872699"/>
      <w:bookmarkStart w:id="597" w:name="_Toc458766244"/>
      <w:bookmarkStart w:id="598" w:name="_Toc459292649"/>
      <w:bookmarkStart w:id="599" w:name="_Toc60038356"/>
      <w:bookmarkStart w:id="600" w:name="_Toc400547191"/>
      <w:bookmarkStart w:id="601" w:name="_Toc405384296"/>
      <w:bookmarkStart w:id="602" w:name="_Toc405543563"/>
      <w:bookmarkStart w:id="603" w:name="_Toc428178072"/>
      <w:bookmarkStart w:id="604" w:name="_Toc440872703"/>
      <w:bookmarkStart w:id="605" w:name="_Toc458766248"/>
      <w:bookmarkStart w:id="606" w:name="_Toc459292653"/>
      <w:bookmarkStart w:id="607" w:name="_Toc60038360"/>
      <w:r w:rsidRPr="00A03B1B">
        <w:rPr>
          <w:b/>
          <w:bCs/>
          <w:snapToGrid w:val="0"/>
          <w:szCs w:val="20"/>
        </w:rPr>
        <w:t>5.7.1.1</w:t>
      </w:r>
      <w:r w:rsidRPr="00A03B1B">
        <w:rPr>
          <w:b/>
          <w:bCs/>
          <w:snapToGrid w:val="0"/>
          <w:szCs w:val="20"/>
        </w:rPr>
        <w:tab/>
        <w:t>RUC Guarantee</w:t>
      </w:r>
      <w:bookmarkEnd w:id="592"/>
      <w:bookmarkEnd w:id="593"/>
      <w:bookmarkEnd w:id="594"/>
      <w:bookmarkEnd w:id="595"/>
      <w:bookmarkEnd w:id="596"/>
      <w:bookmarkEnd w:id="597"/>
      <w:bookmarkEnd w:id="598"/>
      <w:bookmarkEnd w:id="599"/>
    </w:p>
    <w:p w14:paraId="2F699742" w14:textId="77777777" w:rsidR="00A03B1B" w:rsidRPr="00A03B1B" w:rsidRDefault="00A03B1B" w:rsidP="00A03B1B">
      <w:pPr>
        <w:spacing w:after="240"/>
        <w:ind w:left="720" w:hanging="720"/>
        <w:rPr>
          <w:szCs w:val="20"/>
        </w:rPr>
      </w:pPr>
      <w:r w:rsidRPr="00A03B1B">
        <w:rPr>
          <w:szCs w:val="20"/>
        </w:rPr>
        <w:t>(1)</w:t>
      </w:r>
      <w:r w:rsidRPr="00A03B1B">
        <w:rPr>
          <w:szCs w:val="20"/>
        </w:rPr>
        <w:tab/>
      </w:r>
      <w:r w:rsidRPr="00A03B1B">
        <w:rPr>
          <w:iCs/>
          <w:szCs w:val="20"/>
        </w:rPr>
        <w:t xml:space="preserve">The allowable Startup Costs and minimum-energy costs of a Resource committed by RUC is the RUC Guarantee. </w:t>
      </w:r>
      <w:r w:rsidRPr="00A03B1B">
        <w:rPr>
          <w:szCs w:val="20"/>
        </w:rPr>
        <w:t xml:space="preserve"> The RUC Guarantee minimum-energy costs are prorated according to the actual generation when the Resource’s average output during a 15-minute Settlement Interval is below the corresponding LSL.</w:t>
      </w:r>
    </w:p>
    <w:p w14:paraId="00DC948D" w14:textId="77777777" w:rsidR="00A03B1B" w:rsidRPr="00A03B1B" w:rsidRDefault="00A03B1B" w:rsidP="00A03B1B">
      <w:pPr>
        <w:spacing w:after="240"/>
        <w:ind w:left="720" w:hanging="720"/>
        <w:rPr>
          <w:szCs w:val="20"/>
        </w:rPr>
      </w:pPr>
      <w:r w:rsidRPr="00A03B1B">
        <w:rPr>
          <w:szCs w:val="20"/>
        </w:rPr>
        <w:t>(2)</w:t>
      </w:r>
      <w:r w:rsidRPr="00A03B1B">
        <w:rPr>
          <w:szCs w:val="20"/>
        </w:rPr>
        <w:tab/>
        <w:t xml:space="preserve">The SUPR, MEPR and LSL used to calculate the RUC Guarantee for a Combined Cycle Train are the SUPR, MEPR and LSL that correspond to the Combined Cycle Generation Resource, within the Combined Cycle Train, that is RUC-committed for the hour.  If the RUC-Committed Interval is a RUC for Additional Capacity (RUCAC)-Interval, then the SUPR, MEPR, and LSL that </w:t>
      </w:r>
      <w:proofErr w:type="gramStart"/>
      <w:r w:rsidRPr="00A03B1B">
        <w:rPr>
          <w:szCs w:val="20"/>
        </w:rPr>
        <w:t>corresponds</w:t>
      </w:r>
      <w:proofErr w:type="gramEnd"/>
      <w:r w:rsidRPr="00A03B1B">
        <w:rPr>
          <w:szCs w:val="20"/>
        </w:rPr>
        <w:t xml:space="preserve"> to the QSE-committed </w:t>
      </w:r>
      <w:ins w:id="608" w:author="ERCOT" w:date="2024-05-20T15:10:00Z">
        <w:r w:rsidRPr="00A03B1B">
          <w:rPr>
            <w:szCs w:val="20"/>
          </w:rPr>
          <w:t>or DRRS</w:t>
        </w:r>
      </w:ins>
      <w:ins w:id="609" w:author="ERCOT" w:date="2024-05-29T08:19:00Z">
        <w:r w:rsidRPr="00A03B1B">
          <w:rPr>
            <w:szCs w:val="20"/>
          </w:rPr>
          <w:t>-</w:t>
        </w:r>
      </w:ins>
      <w:ins w:id="610" w:author="ERCOT" w:date="2024-05-20T15:10:00Z">
        <w:r w:rsidRPr="00A03B1B">
          <w:rPr>
            <w:szCs w:val="20"/>
          </w:rPr>
          <w:t xml:space="preserve">deployed </w:t>
        </w:r>
      </w:ins>
      <w:r w:rsidRPr="00A03B1B">
        <w:rPr>
          <w:szCs w:val="20"/>
        </w:rPr>
        <w:t>Combined Cycle Generation Resource is also used to calculate RUC Guarantee for a Combined Cycle Train.</w:t>
      </w:r>
    </w:p>
    <w:p w14:paraId="293B82F9" w14:textId="77777777" w:rsidR="00A03B1B" w:rsidRPr="00A03B1B" w:rsidRDefault="00A03B1B" w:rsidP="00A03B1B">
      <w:pPr>
        <w:spacing w:after="240"/>
        <w:ind w:left="720" w:hanging="720"/>
        <w:rPr>
          <w:szCs w:val="20"/>
        </w:rPr>
      </w:pPr>
      <w:r w:rsidRPr="00A03B1B">
        <w:rPr>
          <w:iCs/>
          <w:szCs w:val="20"/>
        </w:rPr>
        <w:t>(3)</w:t>
      </w:r>
      <w:r w:rsidRPr="00A03B1B">
        <w:rPr>
          <w:iCs/>
          <w:szCs w:val="20"/>
        </w:rPr>
        <w:tab/>
        <w:t xml:space="preserve">For an Aggregate Generation Resource (AGR), the Startup Cost shall be scaled according to the </w:t>
      </w:r>
      <w:r w:rsidRPr="00A03B1B">
        <w:rPr>
          <w:szCs w:val="20"/>
        </w:rPr>
        <w:t xml:space="preserve">maximum number of </w:t>
      </w:r>
      <w:proofErr w:type="gramStart"/>
      <w:r w:rsidRPr="00A03B1B">
        <w:rPr>
          <w:szCs w:val="20"/>
        </w:rPr>
        <w:t>its generators</w:t>
      </w:r>
      <w:proofErr w:type="gramEnd"/>
      <w:r w:rsidRPr="00A03B1B">
        <w:rPr>
          <w:szCs w:val="20"/>
        </w:rPr>
        <w:t xml:space="preserve"> online during a contiguous block of RUC-committed intervals, as indicated by telemetry, compared to the total number of generators registered to the AGR and used in the approved verifiable cost for the AGR.</w:t>
      </w:r>
    </w:p>
    <w:p w14:paraId="6B1C4234" w14:textId="77777777" w:rsidR="00A03B1B" w:rsidRPr="00A03B1B" w:rsidRDefault="00A03B1B" w:rsidP="00A03B1B">
      <w:pPr>
        <w:spacing w:after="240"/>
        <w:ind w:left="720" w:hanging="720"/>
        <w:rPr>
          <w:szCs w:val="20"/>
        </w:rPr>
      </w:pPr>
      <w:r w:rsidRPr="00A03B1B">
        <w:rPr>
          <w:szCs w:val="20"/>
        </w:rPr>
        <w:t>(4)</w:t>
      </w:r>
      <w:r w:rsidRPr="00A03B1B">
        <w:rPr>
          <w:szCs w:val="20"/>
        </w:rPr>
        <w:tab/>
        <w:t>The RUC Guarantee is calculated for non-Combined Cycle Trains as follows:</w:t>
      </w:r>
      <w:r w:rsidRPr="00A03B1B">
        <w:rPr>
          <w:szCs w:val="20"/>
          <w:highlight w:val="green"/>
        </w:rPr>
        <w:t xml:space="preserve"> </w:t>
      </w:r>
    </w:p>
    <w:p w14:paraId="3624AFA0" w14:textId="77777777" w:rsidR="00A03B1B" w:rsidRPr="00A03B1B" w:rsidRDefault="00A03B1B" w:rsidP="00A03B1B">
      <w:pPr>
        <w:tabs>
          <w:tab w:val="left" w:pos="2340"/>
          <w:tab w:val="left" w:pos="2880"/>
        </w:tabs>
        <w:spacing w:after="240"/>
        <w:ind w:left="3067" w:hanging="2347"/>
        <w:rPr>
          <w:b/>
          <w:bCs/>
        </w:rPr>
      </w:pPr>
      <w:r w:rsidRPr="00A03B1B">
        <w:rPr>
          <w:b/>
          <w:bCs/>
        </w:rPr>
        <w:lastRenderedPageBreak/>
        <w:t xml:space="preserve">RUCG </w:t>
      </w:r>
      <w:r w:rsidRPr="00A03B1B">
        <w:rPr>
          <w:b/>
          <w:bCs/>
          <w:i/>
          <w:iCs/>
          <w:vertAlign w:val="subscript"/>
        </w:rPr>
        <w:t>q, r, d</w:t>
      </w:r>
      <w:r w:rsidRPr="00A03B1B">
        <w:rPr>
          <w:b/>
          <w:lang w:val="x-none" w:eastAsia="x-none"/>
        </w:rPr>
        <w:tab/>
      </w:r>
      <w:r w:rsidRPr="00A03B1B">
        <w:rPr>
          <w:b/>
          <w:bCs/>
        </w:rPr>
        <w:t>=</w:t>
      </w:r>
      <w:r w:rsidRPr="00A03B1B">
        <w:rPr>
          <w:b/>
          <w:lang w:val="x-none" w:eastAsia="x-none"/>
        </w:rPr>
        <w:tab/>
      </w:r>
      <w:r w:rsidRPr="00A03B1B">
        <w:rPr>
          <w:b/>
          <w:bCs/>
        </w:rPr>
        <w:t xml:space="preserve"> </w:t>
      </w:r>
      <w:r w:rsidRPr="00A03B1B">
        <w:rPr>
          <w:b/>
          <w:position w:val="-20"/>
          <w:lang w:val="pt-BR" w:eastAsia="x-none"/>
        </w:rPr>
        <w:object w:dxaOrig="220" w:dyaOrig="440" w14:anchorId="59996DD3">
          <v:shape id="_x0000_i1027" type="#_x0000_t75" style="width:9pt;height:23.4pt" o:ole="">
            <v:imagedata r:id="rId18" o:title=""/>
          </v:shape>
          <o:OLEObject Type="Embed" ProgID="Equation.3" ShapeID="_x0000_i1027" DrawAspect="Content" ObjectID="_1831214031" r:id="rId19"/>
        </w:object>
      </w:r>
      <w:r w:rsidRPr="00A03B1B">
        <w:rPr>
          <w:b/>
          <w:bCs/>
        </w:rPr>
        <w:t xml:space="preserve">(SUPR </w:t>
      </w:r>
      <w:r w:rsidRPr="00A03B1B">
        <w:rPr>
          <w:b/>
          <w:bCs/>
          <w:i/>
          <w:iCs/>
          <w:vertAlign w:val="subscript"/>
        </w:rPr>
        <w:t>q, r, s</w:t>
      </w:r>
      <w:r w:rsidRPr="00A03B1B">
        <w:rPr>
          <w:b/>
          <w:bCs/>
        </w:rPr>
        <w:t xml:space="preserve"> * RUCSUFLAG </w:t>
      </w:r>
      <w:r w:rsidRPr="00A03B1B">
        <w:rPr>
          <w:b/>
          <w:bCs/>
          <w:i/>
          <w:iCs/>
          <w:vertAlign w:val="subscript"/>
        </w:rPr>
        <w:t>q, r, s</w:t>
      </w:r>
      <w:r w:rsidRPr="00A03B1B">
        <w:rPr>
          <w:b/>
          <w:bCs/>
        </w:rPr>
        <w:t xml:space="preserve">) + </w:t>
      </w:r>
      <w:r w:rsidRPr="00A03B1B">
        <w:rPr>
          <w:b/>
          <w:position w:val="-20"/>
          <w:lang w:val="x-none" w:eastAsia="x-none"/>
        </w:rPr>
        <w:object w:dxaOrig="220" w:dyaOrig="440" w14:anchorId="6E171C2B">
          <v:shape id="_x0000_i1028" type="#_x0000_t75" style="width:11.4pt;height:20.4pt" o:ole="">
            <v:imagedata r:id="rId20" o:title=""/>
          </v:shape>
          <o:OLEObject Type="Embed" ProgID="Equation.3" ShapeID="_x0000_i1028" DrawAspect="Content" ObjectID="_1831214032" r:id="rId21"/>
        </w:object>
      </w:r>
      <w:r w:rsidRPr="00A03B1B">
        <w:rPr>
          <w:b/>
          <w:bCs/>
        </w:rPr>
        <w:t xml:space="preserve">(MEPR </w:t>
      </w:r>
      <w:r w:rsidRPr="00A03B1B">
        <w:rPr>
          <w:b/>
          <w:bCs/>
          <w:i/>
          <w:iCs/>
          <w:vertAlign w:val="subscript"/>
        </w:rPr>
        <w:t>q, r, i</w:t>
      </w:r>
      <w:r w:rsidRPr="00A03B1B">
        <w:rPr>
          <w:b/>
          <w:bCs/>
        </w:rPr>
        <w:t xml:space="preserve"> * Min ((LSL </w:t>
      </w:r>
      <w:r w:rsidRPr="00A03B1B">
        <w:rPr>
          <w:b/>
          <w:bCs/>
          <w:i/>
          <w:iCs/>
          <w:vertAlign w:val="subscript"/>
        </w:rPr>
        <w:t>q, r, i</w:t>
      </w:r>
      <w:r w:rsidRPr="00A03B1B">
        <w:rPr>
          <w:b/>
          <w:bCs/>
        </w:rPr>
        <w:t xml:space="preserve"> * (¼)), RTMG </w:t>
      </w:r>
      <w:r w:rsidRPr="00A03B1B">
        <w:rPr>
          <w:b/>
          <w:bCs/>
          <w:i/>
          <w:iCs/>
          <w:vertAlign w:val="subscript"/>
        </w:rPr>
        <w:t>q, r, i</w:t>
      </w:r>
      <w:r w:rsidRPr="00A03B1B">
        <w:rPr>
          <w:b/>
          <w:bCs/>
        </w:rPr>
        <w:t>))</w:t>
      </w:r>
    </w:p>
    <w:p w14:paraId="3872708E" w14:textId="77777777" w:rsidR="00A03B1B" w:rsidRPr="00A03B1B" w:rsidRDefault="00A03B1B" w:rsidP="00A03B1B">
      <w:pPr>
        <w:spacing w:after="240"/>
        <w:ind w:left="720" w:hanging="720"/>
        <w:rPr>
          <w:szCs w:val="20"/>
        </w:rPr>
      </w:pPr>
      <w:r w:rsidRPr="00A03B1B">
        <w:rPr>
          <w:szCs w:val="20"/>
        </w:rPr>
        <w:t>(5)</w:t>
      </w:r>
      <w:r w:rsidRPr="00A03B1B">
        <w:rPr>
          <w:szCs w:val="20"/>
        </w:rPr>
        <w:tab/>
        <w:t>The RUC Guarantee is calculated for Combined Cycle Trains as follows:</w:t>
      </w:r>
    </w:p>
    <w:p w14:paraId="1954D2DA" w14:textId="0A97C43F" w:rsidR="00A03B1B" w:rsidRPr="00A03B1B" w:rsidRDefault="00A03B1B" w:rsidP="00A03B1B">
      <w:pPr>
        <w:tabs>
          <w:tab w:val="left" w:pos="1440"/>
          <w:tab w:val="left" w:pos="2340"/>
        </w:tabs>
        <w:spacing w:after="240"/>
        <w:ind w:left="720"/>
      </w:pPr>
      <w:r w:rsidRPr="00A03B1B">
        <w:t xml:space="preserve">RUCG </w:t>
      </w:r>
      <w:r w:rsidRPr="00A03B1B">
        <w:rPr>
          <w:i/>
          <w:iCs/>
          <w:vertAlign w:val="subscript"/>
        </w:rPr>
        <w:t>q, r, d</w:t>
      </w:r>
      <w:r w:rsidRPr="00A03B1B">
        <w:rPr>
          <w:bCs/>
          <w:iCs/>
          <w:szCs w:val="20"/>
          <w:lang w:val="x-none" w:eastAsia="x-none"/>
        </w:rPr>
        <w:tab/>
      </w:r>
      <w:r w:rsidRPr="00A03B1B">
        <w:t>=</w:t>
      </w:r>
      <w:r w:rsidRPr="00A03B1B">
        <w:rPr>
          <w:bCs/>
          <w:iCs/>
          <w:szCs w:val="20"/>
          <w:lang w:val="x-none" w:eastAsia="x-none"/>
        </w:rPr>
        <w:tab/>
      </w:r>
      <w:r w:rsidRPr="00A03B1B">
        <w:fldChar w:fldCharType="begin"/>
      </w:r>
      <w:r w:rsidRPr="00A03B1B">
        <w:fldChar w:fldCharType="separate"/>
      </w:r>
      <w:r w:rsidRPr="00A03B1B">
        <w:rPr>
          <w:b/>
          <w:i/>
          <w:noProof/>
          <w:position w:val="-20"/>
          <w:szCs w:val="20"/>
        </w:rPr>
        <w:drawing>
          <wp:inline distT="0" distB="0" distL="0" distR="0" wp14:anchorId="28FEE954" wp14:editId="1B1187E9">
            <wp:extent cx="114300" cy="274320"/>
            <wp:effectExtent l="0" t="0" r="0" b="0"/>
            <wp:docPr id="1067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14300" cy="274320"/>
                    </a:xfrm>
                    <a:prstGeom prst="rect">
                      <a:avLst/>
                    </a:prstGeom>
                    <a:noFill/>
                    <a:ln>
                      <a:noFill/>
                    </a:ln>
                  </pic:spPr>
                </pic:pic>
              </a:graphicData>
            </a:graphic>
          </wp:inline>
        </w:drawing>
      </w:r>
      <w:r w:rsidRPr="00A03B1B">
        <w:fldChar w:fldCharType="end"/>
      </w:r>
      <w:r w:rsidRPr="00A03B1B">
        <w:t xml:space="preserve">(SUPR </w:t>
      </w:r>
      <w:r w:rsidRPr="00A03B1B">
        <w:rPr>
          <w:i/>
          <w:iCs/>
          <w:vertAlign w:val="subscript"/>
        </w:rPr>
        <w:t xml:space="preserve">q, r, </w:t>
      </w:r>
      <w:r w:rsidRPr="00A03B1B">
        <w:rPr>
          <w:vertAlign w:val="subscript"/>
        </w:rPr>
        <w:t>s</w:t>
      </w:r>
      <w:r w:rsidRPr="00A03B1B">
        <w:t xml:space="preserve"> * RUCSUFLAG </w:t>
      </w:r>
      <w:r w:rsidRPr="00A03B1B">
        <w:rPr>
          <w:i/>
          <w:iCs/>
          <w:vertAlign w:val="subscript"/>
        </w:rPr>
        <w:t xml:space="preserve">q, r, </w:t>
      </w:r>
      <w:r w:rsidRPr="00A03B1B">
        <w:rPr>
          <w:vertAlign w:val="subscript"/>
        </w:rPr>
        <w:t>s</w:t>
      </w:r>
      <w:r w:rsidRPr="00A03B1B">
        <w:t xml:space="preserve">) + </w:t>
      </w:r>
    </w:p>
    <w:p w14:paraId="6629B1CF" w14:textId="1485C363" w:rsidR="00A03B1B" w:rsidRPr="00A03B1B" w:rsidRDefault="00A03B1B" w:rsidP="00A03B1B">
      <w:pPr>
        <w:tabs>
          <w:tab w:val="left" w:pos="2340"/>
          <w:tab w:val="left" w:pos="2880"/>
        </w:tabs>
        <w:spacing w:after="240"/>
        <w:ind w:left="3067" w:hanging="2347"/>
      </w:pPr>
      <w:r w:rsidRPr="00A03B1B">
        <w:rPr>
          <w:bCs/>
          <w:szCs w:val="20"/>
          <w:lang w:val="x-none" w:eastAsia="x-none"/>
        </w:rPr>
        <w:tab/>
      </w:r>
      <w:r w:rsidRPr="00A03B1B">
        <w:rPr>
          <w:b/>
          <w:bCs/>
          <w:i/>
          <w:szCs w:val="20"/>
          <w:lang w:val="x-none" w:eastAsia="x-none"/>
        </w:rPr>
        <w:tab/>
      </w:r>
      <w:r w:rsidRPr="00A03B1B">
        <w:rPr>
          <w:b/>
          <w:i/>
          <w:noProof/>
          <w:position w:val="-20"/>
          <w:szCs w:val="20"/>
        </w:rPr>
        <w:drawing>
          <wp:inline distT="0" distB="0" distL="0" distR="0" wp14:anchorId="72F79118" wp14:editId="36C3E71B">
            <wp:extent cx="144780" cy="289560"/>
            <wp:effectExtent l="0" t="0" r="0" b="0"/>
            <wp:docPr id="1067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t xml:space="preserve">(MAX (0, SUPR - SUPR)) + </w:t>
      </w:r>
      <w:r w:rsidRPr="00A03B1B">
        <w:rPr>
          <w:noProof/>
          <w:position w:val="-20"/>
          <w:szCs w:val="20"/>
        </w:rPr>
        <w:drawing>
          <wp:inline distT="0" distB="0" distL="0" distR="0" wp14:anchorId="0989C670" wp14:editId="6A5A9348">
            <wp:extent cx="144780" cy="274320"/>
            <wp:effectExtent l="0" t="0" r="0" b="0"/>
            <wp:docPr id="1067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4780" cy="274320"/>
                    </a:xfrm>
                    <a:prstGeom prst="rect">
                      <a:avLst/>
                    </a:prstGeom>
                    <a:noFill/>
                    <a:ln>
                      <a:noFill/>
                    </a:ln>
                  </pic:spPr>
                </pic:pic>
              </a:graphicData>
            </a:graphic>
          </wp:inline>
        </w:drawing>
      </w:r>
      <w:r w:rsidRPr="00A03B1B">
        <w:t>(RUCGME</w:t>
      </w:r>
      <w:r w:rsidRPr="00A03B1B">
        <w:rPr>
          <w:i/>
          <w:iCs/>
          <w:vertAlign w:val="subscript"/>
          <w:lang w:val="it-IT"/>
        </w:rPr>
        <w:t xml:space="preserve"> q, r, i</w:t>
      </w:r>
      <w:r w:rsidRPr="00A03B1B">
        <w:t>)</w:t>
      </w:r>
    </w:p>
    <w:p w14:paraId="68975060" w14:textId="77777777" w:rsidR="00A03B1B" w:rsidRPr="00A03B1B" w:rsidRDefault="00A03B1B" w:rsidP="00A03B1B">
      <w:pPr>
        <w:spacing w:after="240"/>
        <w:ind w:firstLine="720"/>
        <w:rPr>
          <w:iCs/>
          <w:szCs w:val="20"/>
        </w:rPr>
      </w:pPr>
      <w:proofErr w:type="gramStart"/>
      <w:r w:rsidRPr="00A03B1B">
        <w:rPr>
          <w:iCs/>
          <w:szCs w:val="20"/>
        </w:rPr>
        <w:t>Where</w:t>
      </w:r>
      <w:proofErr w:type="gramEnd"/>
      <w:r w:rsidRPr="00A03B1B">
        <w:rPr>
          <w:iCs/>
          <w:szCs w:val="20"/>
        </w:rPr>
        <w:t>,</w:t>
      </w:r>
    </w:p>
    <w:p w14:paraId="0FF36E96" w14:textId="77777777" w:rsidR="00A03B1B" w:rsidRPr="00A03B1B" w:rsidRDefault="00A03B1B" w:rsidP="00A03B1B">
      <w:pPr>
        <w:spacing w:after="240"/>
        <w:ind w:left="720" w:hanging="720"/>
        <w:rPr>
          <w:b/>
          <w:bCs/>
          <w:iCs/>
        </w:rPr>
      </w:pPr>
      <w:r w:rsidRPr="00A03B1B">
        <w:rPr>
          <w:iCs/>
          <w:szCs w:val="20"/>
        </w:rPr>
        <w:tab/>
        <w:t>If a Combined Cycle Train transitions to a RUC-committed configuration from a QSE-committed</w:t>
      </w:r>
      <w:ins w:id="611" w:author="ERCOT" w:date="2024-05-20T11:15:00Z">
        <w:r w:rsidRPr="00A03B1B">
          <w:rPr>
            <w:iCs/>
            <w:szCs w:val="20"/>
          </w:rPr>
          <w:t>, DRRS</w:t>
        </w:r>
      </w:ins>
      <w:ins w:id="612" w:author="ERCOT" w:date="2024-05-29T07:36:00Z">
        <w:r w:rsidRPr="00A03B1B">
          <w:rPr>
            <w:iCs/>
            <w:szCs w:val="20"/>
          </w:rPr>
          <w:t>-</w:t>
        </w:r>
      </w:ins>
      <w:ins w:id="613" w:author="ERCOT" w:date="2024-05-20T11:15:00Z">
        <w:r w:rsidRPr="00A03B1B">
          <w:rPr>
            <w:iCs/>
            <w:szCs w:val="20"/>
          </w:rPr>
          <w:t>deployed</w:t>
        </w:r>
      </w:ins>
      <w:ins w:id="614" w:author="ERCOT" w:date="2024-05-29T07:36:00Z">
        <w:r w:rsidRPr="00A03B1B">
          <w:rPr>
            <w:iCs/>
            <w:szCs w:val="20"/>
          </w:rPr>
          <w:t>,</w:t>
        </w:r>
      </w:ins>
      <w:r w:rsidRPr="00A03B1B">
        <w:rPr>
          <w:iCs/>
          <w:szCs w:val="20"/>
        </w:rPr>
        <w:t xml:space="preserve"> or other RUC-committed configuration between two contiguous hours, or to a RUC-committed configuration from a QSE-committed </w:t>
      </w:r>
      <w:ins w:id="615" w:author="ERCOT" w:date="2024-05-20T11:15:00Z">
        <w:r w:rsidRPr="00A03B1B">
          <w:rPr>
            <w:iCs/>
            <w:szCs w:val="20"/>
          </w:rPr>
          <w:t>or DRRS</w:t>
        </w:r>
      </w:ins>
      <w:ins w:id="616" w:author="ERCOT" w:date="2024-05-29T07:36:00Z">
        <w:r w:rsidRPr="00A03B1B">
          <w:rPr>
            <w:iCs/>
            <w:szCs w:val="20"/>
          </w:rPr>
          <w:t>-</w:t>
        </w:r>
      </w:ins>
      <w:ins w:id="617" w:author="ERCOT" w:date="2024-05-20T11:15:00Z">
        <w:r w:rsidRPr="00A03B1B">
          <w:rPr>
            <w:iCs/>
            <w:szCs w:val="20"/>
          </w:rPr>
          <w:t>de</w:t>
        </w:r>
      </w:ins>
      <w:ins w:id="618" w:author="ERCOT" w:date="2024-05-20T11:16:00Z">
        <w:r w:rsidRPr="00A03B1B">
          <w:rPr>
            <w:iCs/>
            <w:szCs w:val="20"/>
          </w:rPr>
          <w:t xml:space="preserve">ployed </w:t>
        </w:r>
      </w:ins>
      <w:r w:rsidRPr="00A03B1B">
        <w:rPr>
          <w:iCs/>
          <w:szCs w:val="20"/>
        </w:rPr>
        <w:t>configuration within the same hour due to a RUCAC, the transition is calculated as follows:</w:t>
      </w:r>
    </w:p>
    <w:p w14:paraId="08E61FB3" w14:textId="77777777" w:rsidR="00A03B1B" w:rsidRPr="00A03B1B" w:rsidRDefault="00A03B1B" w:rsidP="00A03B1B">
      <w:pPr>
        <w:tabs>
          <w:tab w:val="left" w:pos="1440"/>
          <w:tab w:val="left" w:pos="2340"/>
        </w:tabs>
        <w:spacing w:after="240"/>
        <w:ind w:left="720"/>
        <w:rPr>
          <w:b/>
          <w:bCs/>
          <w:iCs/>
        </w:rPr>
      </w:pPr>
      <w:r w:rsidRPr="00A03B1B">
        <w:rPr>
          <w:bCs/>
          <w:lang w:val="x-none" w:eastAsia="x-none"/>
        </w:rPr>
        <w:t>MAX (0, SUPR</w:t>
      </w:r>
      <w:r w:rsidRPr="00A03B1B">
        <w:rPr>
          <w:bCs/>
          <w:lang w:eastAsia="x-none"/>
        </w:rPr>
        <w:t xml:space="preserve"> </w:t>
      </w:r>
      <w:proofErr w:type="spellStart"/>
      <w:r w:rsidRPr="00A03B1B">
        <w:rPr>
          <w:bCs/>
          <w:i/>
          <w:vertAlign w:val="subscript"/>
          <w:lang w:val="x-none" w:eastAsia="x-none"/>
        </w:rPr>
        <w:t>afterCCGR</w:t>
      </w:r>
      <w:proofErr w:type="spellEnd"/>
      <w:r w:rsidRPr="00A03B1B">
        <w:rPr>
          <w:bCs/>
          <w:lang w:val="x-none" w:eastAsia="x-none"/>
        </w:rPr>
        <w:t xml:space="preserve"> – SUPR</w:t>
      </w:r>
      <w:r w:rsidRPr="00A03B1B">
        <w:rPr>
          <w:bCs/>
          <w:lang w:eastAsia="x-none"/>
        </w:rPr>
        <w:t xml:space="preserve"> </w:t>
      </w:r>
      <w:proofErr w:type="spellStart"/>
      <w:r w:rsidRPr="00A03B1B">
        <w:rPr>
          <w:bCs/>
          <w:i/>
          <w:vertAlign w:val="subscript"/>
          <w:lang w:val="x-none" w:eastAsia="x-none"/>
        </w:rPr>
        <w:t>beforeCCGR</w:t>
      </w:r>
      <w:proofErr w:type="spellEnd"/>
      <w:r w:rsidRPr="00A03B1B">
        <w:rPr>
          <w:bCs/>
          <w:lang w:val="x-none" w:eastAsia="x-none"/>
        </w:rPr>
        <w:t>)</w:t>
      </w:r>
    </w:p>
    <w:p w14:paraId="7F5ADA22" w14:textId="77777777" w:rsidR="00A03B1B" w:rsidRPr="00A03B1B" w:rsidRDefault="00A03B1B" w:rsidP="00A03B1B">
      <w:pPr>
        <w:spacing w:after="240"/>
        <w:ind w:left="720" w:hanging="720"/>
        <w:rPr>
          <w:b/>
          <w:bCs/>
          <w:iCs/>
        </w:rPr>
      </w:pPr>
      <w:r w:rsidRPr="00A03B1B">
        <w:rPr>
          <w:iCs/>
          <w:szCs w:val="20"/>
        </w:rPr>
        <w:tab/>
        <w:t xml:space="preserve">If a Combined Cycle Train transitions to a QSE-committed </w:t>
      </w:r>
      <w:ins w:id="619" w:author="ERCOT" w:date="2024-05-20T15:13:00Z">
        <w:r w:rsidRPr="00A03B1B">
          <w:rPr>
            <w:iCs/>
            <w:szCs w:val="20"/>
          </w:rPr>
          <w:t>or DRRS</w:t>
        </w:r>
      </w:ins>
      <w:ins w:id="620" w:author="ERCOT" w:date="2024-05-29T07:36:00Z">
        <w:r w:rsidRPr="00A03B1B">
          <w:rPr>
            <w:iCs/>
            <w:szCs w:val="20"/>
          </w:rPr>
          <w:t>-</w:t>
        </w:r>
      </w:ins>
      <w:ins w:id="621" w:author="ERCOT" w:date="2024-05-20T15:13:00Z">
        <w:r w:rsidRPr="00A03B1B">
          <w:rPr>
            <w:iCs/>
            <w:szCs w:val="20"/>
          </w:rPr>
          <w:t xml:space="preserve">deployed </w:t>
        </w:r>
      </w:ins>
      <w:r w:rsidRPr="00A03B1B">
        <w:rPr>
          <w:iCs/>
          <w:szCs w:val="20"/>
        </w:rPr>
        <w:t>configuration from a RUC-committed configuration</w:t>
      </w:r>
      <w:ins w:id="622" w:author="ERCOT" w:date="2024-05-20T15:14:00Z">
        <w:r w:rsidRPr="00A03B1B">
          <w:rPr>
            <w:iCs/>
            <w:szCs w:val="20"/>
          </w:rPr>
          <w:t xml:space="preserve"> between two contiguous hours</w:t>
        </w:r>
      </w:ins>
      <w:r w:rsidRPr="00A03B1B">
        <w:rPr>
          <w:iCs/>
          <w:szCs w:val="20"/>
        </w:rPr>
        <w:t>, the transition is calculated as follows:</w:t>
      </w:r>
    </w:p>
    <w:p w14:paraId="5B6F4ED3" w14:textId="77777777" w:rsidR="00A03B1B" w:rsidRPr="00A03B1B" w:rsidRDefault="00A03B1B" w:rsidP="00A03B1B">
      <w:pPr>
        <w:tabs>
          <w:tab w:val="left" w:pos="1440"/>
          <w:tab w:val="left" w:pos="2340"/>
        </w:tabs>
        <w:spacing w:after="240"/>
        <w:ind w:left="720"/>
        <w:rPr>
          <w:bCs/>
          <w:lang w:val="x-none" w:eastAsia="x-none"/>
        </w:rPr>
      </w:pPr>
      <w:r w:rsidRPr="00A03B1B">
        <w:rPr>
          <w:bCs/>
          <w:lang w:val="x-none" w:eastAsia="x-none"/>
        </w:rPr>
        <w:t>MAX (0, SUPR</w:t>
      </w:r>
      <w:r w:rsidRPr="00A03B1B">
        <w:rPr>
          <w:bCs/>
          <w:lang w:eastAsia="x-none"/>
        </w:rPr>
        <w:t xml:space="preserve"> </w:t>
      </w:r>
      <w:proofErr w:type="spellStart"/>
      <w:r w:rsidRPr="00A03B1B">
        <w:rPr>
          <w:bCs/>
          <w:i/>
          <w:vertAlign w:val="subscript"/>
          <w:lang w:val="x-none" w:eastAsia="x-none"/>
        </w:rPr>
        <w:t>beforeCCGR</w:t>
      </w:r>
      <w:proofErr w:type="spellEnd"/>
      <w:r w:rsidRPr="00A03B1B">
        <w:rPr>
          <w:bCs/>
          <w:lang w:val="x-none" w:eastAsia="x-none"/>
        </w:rPr>
        <w:t xml:space="preserve"> – SUPR</w:t>
      </w:r>
      <w:r w:rsidRPr="00A03B1B">
        <w:rPr>
          <w:bCs/>
          <w:lang w:eastAsia="x-none"/>
        </w:rPr>
        <w:t xml:space="preserve"> </w:t>
      </w:r>
      <w:proofErr w:type="spellStart"/>
      <w:r w:rsidRPr="00A03B1B">
        <w:rPr>
          <w:bCs/>
          <w:i/>
          <w:vertAlign w:val="subscript"/>
          <w:lang w:val="x-none" w:eastAsia="x-none"/>
        </w:rPr>
        <w:t>afterCCGR</w:t>
      </w:r>
      <w:proofErr w:type="spellEnd"/>
      <w:r w:rsidRPr="00A03B1B">
        <w:rPr>
          <w:bCs/>
          <w:lang w:val="x-none" w:eastAsia="x-none"/>
        </w:rPr>
        <w:t>)</w:t>
      </w:r>
    </w:p>
    <w:p w14:paraId="582FD3E3" w14:textId="77777777" w:rsidR="00A03B1B" w:rsidRPr="00A03B1B" w:rsidRDefault="00A03B1B" w:rsidP="00A03B1B">
      <w:pPr>
        <w:spacing w:after="240"/>
        <w:ind w:left="720"/>
        <w:rPr>
          <w:szCs w:val="20"/>
        </w:rPr>
      </w:pPr>
      <w:r w:rsidRPr="00A03B1B">
        <w:rPr>
          <w:szCs w:val="20"/>
        </w:rPr>
        <w:t xml:space="preserve">If the interval </w:t>
      </w:r>
      <w:r w:rsidRPr="00A03B1B">
        <w:rPr>
          <w:i/>
          <w:szCs w:val="20"/>
        </w:rPr>
        <w:t>i</w:t>
      </w:r>
      <w:r w:rsidRPr="00A03B1B">
        <w:rPr>
          <w:szCs w:val="20"/>
        </w:rPr>
        <w:t xml:space="preserve"> is a RUC-Committed Interval that is not a RUCAC, then:</w:t>
      </w:r>
    </w:p>
    <w:p w14:paraId="3DE08022" w14:textId="77777777" w:rsidR="00A03B1B" w:rsidRPr="00A03B1B" w:rsidRDefault="00A03B1B" w:rsidP="00A03B1B">
      <w:pPr>
        <w:tabs>
          <w:tab w:val="left" w:pos="1710"/>
        </w:tabs>
        <w:spacing w:after="240"/>
        <w:ind w:left="2610" w:hanging="1890"/>
        <w:rPr>
          <w:szCs w:val="20"/>
        </w:rPr>
      </w:pPr>
      <w:r w:rsidRPr="00A03B1B">
        <w:rPr>
          <w:szCs w:val="20"/>
        </w:rPr>
        <w:t xml:space="preserve">RUCGME </w:t>
      </w:r>
      <w:r w:rsidRPr="00A03B1B">
        <w:rPr>
          <w:i/>
          <w:iCs/>
          <w:szCs w:val="20"/>
          <w:vertAlign w:val="subscript"/>
          <w:lang w:val="it-IT"/>
        </w:rPr>
        <w:t>q, r, i</w:t>
      </w:r>
      <w:r w:rsidRPr="00A03B1B">
        <w:rPr>
          <w:iCs/>
          <w:szCs w:val="20"/>
          <w:lang w:val="it-IT"/>
        </w:rPr>
        <w:tab/>
        <w:t xml:space="preserve">=  </w:t>
      </w:r>
      <w:r w:rsidRPr="00A03B1B">
        <w:rPr>
          <w:iCs/>
          <w:szCs w:val="20"/>
        </w:rPr>
        <w:t xml:space="preserve">MEPR </w:t>
      </w:r>
      <w:r w:rsidRPr="00A03B1B">
        <w:rPr>
          <w:i/>
          <w:iCs/>
          <w:szCs w:val="20"/>
          <w:vertAlign w:val="subscript"/>
        </w:rPr>
        <w:t>q, r, i</w:t>
      </w:r>
      <w:r w:rsidRPr="00A03B1B">
        <w:rPr>
          <w:iCs/>
          <w:szCs w:val="20"/>
        </w:rPr>
        <w:t xml:space="preserve"> * Min ((LSL </w:t>
      </w:r>
      <w:r w:rsidRPr="00A03B1B">
        <w:rPr>
          <w:i/>
          <w:iCs/>
          <w:szCs w:val="20"/>
          <w:vertAlign w:val="subscript"/>
        </w:rPr>
        <w:t>q, r, i</w:t>
      </w:r>
      <w:r w:rsidRPr="00A03B1B">
        <w:rPr>
          <w:iCs/>
          <w:szCs w:val="20"/>
        </w:rPr>
        <w:t xml:space="preserve"> * (¼)), RTMG </w:t>
      </w:r>
      <w:r w:rsidRPr="00A03B1B">
        <w:rPr>
          <w:i/>
          <w:iCs/>
          <w:szCs w:val="20"/>
          <w:vertAlign w:val="subscript"/>
        </w:rPr>
        <w:t>q, r, i</w:t>
      </w:r>
      <w:r w:rsidRPr="00A03B1B">
        <w:rPr>
          <w:iCs/>
          <w:szCs w:val="20"/>
        </w:rPr>
        <w:t>)</w:t>
      </w:r>
    </w:p>
    <w:p w14:paraId="68A07BEE" w14:textId="77777777" w:rsidR="00A03B1B" w:rsidRPr="00A03B1B" w:rsidRDefault="00A03B1B" w:rsidP="00A03B1B">
      <w:pPr>
        <w:spacing w:after="240"/>
        <w:ind w:left="720"/>
      </w:pPr>
      <w:r w:rsidRPr="00A03B1B">
        <w:t xml:space="preserve">If the interval </w:t>
      </w:r>
      <w:r w:rsidRPr="00A03B1B">
        <w:rPr>
          <w:i/>
        </w:rPr>
        <w:t>i</w:t>
      </w:r>
      <w:r w:rsidRPr="00A03B1B">
        <w:t xml:space="preserve"> is a RUCAC of a previously QSE-</w:t>
      </w:r>
      <w:del w:id="623" w:author="ERCOT" w:date="2025-10-24T20:51:00Z">
        <w:r w:rsidRPr="00A03B1B" w:rsidDel="00E81209">
          <w:delText>C</w:delText>
        </w:r>
      </w:del>
      <w:ins w:id="624" w:author="ERCOT" w:date="2025-10-24T20:51:00Z">
        <w:r w:rsidRPr="00A03B1B">
          <w:t>c</w:t>
        </w:r>
      </w:ins>
      <w:r w:rsidRPr="00A03B1B">
        <w:t xml:space="preserve">ommitted </w:t>
      </w:r>
      <w:ins w:id="625" w:author="ERCOT" w:date="2024-05-20T15:19:00Z">
        <w:r w:rsidRPr="00A03B1B">
          <w:t>or DRRS</w:t>
        </w:r>
      </w:ins>
      <w:ins w:id="626" w:author="ERCOT" w:date="2024-05-29T07:35:00Z">
        <w:r w:rsidRPr="00A03B1B">
          <w:t>-</w:t>
        </w:r>
      </w:ins>
      <w:ins w:id="627" w:author="ERCOT" w:date="2024-05-20T15:19:00Z">
        <w:r w:rsidRPr="00A03B1B">
          <w:t xml:space="preserve">deployed </w:t>
        </w:r>
      </w:ins>
      <w:del w:id="628" w:author="ERCOT" w:date="2025-10-24T20:51:00Z">
        <w:r w:rsidRPr="00A03B1B" w:rsidDel="00E81209">
          <w:delText>I</w:delText>
        </w:r>
      </w:del>
      <w:ins w:id="629" w:author="ERCOT" w:date="2025-10-24T20:51:00Z">
        <w:r w:rsidRPr="00A03B1B">
          <w:t>i</w:t>
        </w:r>
      </w:ins>
      <w:r w:rsidRPr="00A03B1B">
        <w:t>nterval, then:</w:t>
      </w:r>
    </w:p>
    <w:p w14:paraId="6FBF42A8" w14:textId="77777777" w:rsidR="00A03B1B" w:rsidRPr="00A03B1B" w:rsidRDefault="00A03B1B" w:rsidP="00A03B1B">
      <w:pPr>
        <w:tabs>
          <w:tab w:val="left" w:pos="1170"/>
        </w:tabs>
        <w:ind w:left="2610" w:hanging="1890"/>
        <w:rPr>
          <w:iCs/>
          <w:szCs w:val="20"/>
        </w:rPr>
      </w:pPr>
      <w:r w:rsidRPr="00A03B1B">
        <w:rPr>
          <w:szCs w:val="20"/>
        </w:rPr>
        <w:t xml:space="preserve">RUCGME </w:t>
      </w:r>
      <w:r w:rsidRPr="00A03B1B">
        <w:rPr>
          <w:i/>
          <w:iCs/>
          <w:szCs w:val="20"/>
          <w:vertAlign w:val="subscript"/>
          <w:lang w:val="it-IT"/>
        </w:rPr>
        <w:t>q, r, i</w:t>
      </w:r>
      <w:r w:rsidRPr="00A03B1B">
        <w:rPr>
          <w:iCs/>
          <w:szCs w:val="20"/>
          <w:lang w:val="it-IT"/>
        </w:rPr>
        <w:tab/>
        <w:t xml:space="preserve">=  </w:t>
      </w:r>
      <w:r w:rsidRPr="00A03B1B">
        <w:rPr>
          <w:iCs/>
          <w:szCs w:val="20"/>
        </w:rPr>
        <w:t xml:space="preserve">Max [0, MEPR </w:t>
      </w:r>
      <w:r w:rsidRPr="00A03B1B">
        <w:rPr>
          <w:i/>
          <w:iCs/>
          <w:szCs w:val="20"/>
          <w:vertAlign w:val="subscript"/>
        </w:rPr>
        <w:t xml:space="preserve">q, </w:t>
      </w:r>
      <w:proofErr w:type="spellStart"/>
      <w:r w:rsidRPr="00A03B1B">
        <w:rPr>
          <w:i/>
          <w:iCs/>
          <w:szCs w:val="20"/>
          <w:vertAlign w:val="subscript"/>
        </w:rPr>
        <w:t>afterCCGR</w:t>
      </w:r>
      <w:proofErr w:type="spellEnd"/>
      <w:r w:rsidRPr="00A03B1B">
        <w:rPr>
          <w:i/>
          <w:iCs/>
          <w:szCs w:val="20"/>
          <w:vertAlign w:val="subscript"/>
        </w:rPr>
        <w:t>, i</w:t>
      </w:r>
      <w:r w:rsidRPr="00A03B1B">
        <w:rPr>
          <w:iCs/>
          <w:szCs w:val="20"/>
        </w:rPr>
        <w:t xml:space="preserve"> * </w:t>
      </w:r>
      <w:proofErr w:type="gramStart"/>
      <w:r w:rsidRPr="00A03B1B">
        <w:rPr>
          <w:iCs/>
          <w:szCs w:val="20"/>
        </w:rPr>
        <w:t>Min ((</w:t>
      </w:r>
      <w:proofErr w:type="gramEnd"/>
      <w:r w:rsidRPr="00A03B1B">
        <w:rPr>
          <w:iCs/>
          <w:szCs w:val="20"/>
        </w:rPr>
        <w:t xml:space="preserve">LSL </w:t>
      </w:r>
      <w:r w:rsidRPr="00A03B1B">
        <w:rPr>
          <w:i/>
          <w:iCs/>
          <w:szCs w:val="20"/>
          <w:vertAlign w:val="subscript"/>
        </w:rPr>
        <w:t xml:space="preserve">q, </w:t>
      </w:r>
      <w:proofErr w:type="spellStart"/>
      <w:r w:rsidRPr="00A03B1B">
        <w:rPr>
          <w:i/>
          <w:iCs/>
          <w:szCs w:val="20"/>
          <w:vertAlign w:val="subscript"/>
        </w:rPr>
        <w:t>afterCCGR</w:t>
      </w:r>
      <w:proofErr w:type="spellEnd"/>
      <w:r w:rsidRPr="00A03B1B">
        <w:rPr>
          <w:i/>
          <w:iCs/>
          <w:szCs w:val="20"/>
          <w:vertAlign w:val="subscript"/>
        </w:rPr>
        <w:t>, i</w:t>
      </w:r>
      <w:r w:rsidRPr="00A03B1B">
        <w:rPr>
          <w:iCs/>
          <w:szCs w:val="20"/>
        </w:rPr>
        <w:t xml:space="preserve"> * </w:t>
      </w:r>
    </w:p>
    <w:p w14:paraId="176D2823" w14:textId="77777777" w:rsidR="00A03B1B" w:rsidRPr="00A03B1B" w:rsidRDefault="00A03B1B" w:rsidP="00A03B1B">
      <w:pPr>
        <w:tabs>
          <w:tab w:val="left" w:pos="1440"/>
          <w:tab w:val="left" w:pos="2340"/>
        </w:tabs>
        <w:spacing w:after="240"/>
        <w:ind w:left="720"/>
      </w:pPr>
      <w:r w:rsidRPr="00A03B1B">
        <w:rPr>
          <w:bCs/>
          <w:lang w:val="x-none" w:eastAsia="x-none"/>
        </w:rPr>
        <w:tab/>
      </w:r>
      <w:r w:rsidRPr="00A03B1B">
        <w:rPr>
          <w:bCs/>
          <w:lang w:val="x-none" w:eastAsia="x-none"/>
        </w:rPr>
        <w:tab/>
      </w:r>
      <w:r w:rsidRPr="00A03B1B">
        <w:t xml:space="preserve">(¼)), RTMG </w:t>
      </w:r>
      <w:r w:rsidRPr="00A03B1B">
        <w:rPr>
          <w:vertAlign w:val="subscript"/>
        </w:rPr>
        <w:t>q, r, i</w:t>
      </w:r>
      <w:r w:rsidRPr="00A03B1B">
        <w:t xml:space="preserve">) – MEPR </w:t>
      </w:r>
      <w:r w:rsidRPr="00A03B1B">
        <w:rPr>
          <w:vertAlign w:val="subscript"/>
        </w:rPr>
        <w:t xml:space="preserve">q, </w:t>
      </w:r>
      <w:proofErr w:type="spellStart"/>
      <w:r w:rsidRPr="00A03B1B">
        <w:rPr>
          <w:vertAlign w:val="subscript"/>
        </w:rPr>
        <w:t>beforeCCGR</w:t>
      </w:r>
      <w:proofErr w:type="spellEnd"/>
      <w:r w:rsidRPr="00A03B1B">
        <w:rPr>
          <w:vertAlign w:val="subscript"/>
        </w:rPr>
        <w:t>, i</w:t>
      </w:r>
      <w:r w:rsidRPr="00A03B1B">
        <w:t xml:space="preserve"> * (LSL </w:t>
      </w:r>
      <w:r w:rsidRPr="00A03B1B">
        <w:rPr>
          <w:vertAlign w:val="subscript"/>
        </w:rPr>
        <w:t xml:space="preserve">q, </w:t>
      </w:r>
      <w:proofErr w:type="spellStart"/>
      <w:r w:rsidRPr="00A03B1B">
        <w:rPr>
          <w:vertAlign w:val="subscript"/>
        </w:rPr>
        <w:t>beforeCCGR</w:t>
      </w:r>
      <w:proofErr w:type="spellEnd"/>
      <w:r w:rsidRPr="00A03B1B">
        <w:rPr>
          <w:vertAlign w:val="subscript"/>
        </w:rPr>
        <w:t>, i</w:t>
      </w:r>
      <w:r w:rsidRPr="00A03B1B">
        <w:t xml:space="preserve"> * (¼))]</w:t>
      </w:r>
    </w:p>
    <w:p w14:paraId="51A978FE" w14:textId="77777777" w:rsidR="00A03B1B" w:rsidRPr="00A03B1B" w:rsidRDefault="00A03B1B" w:rsidP="00A03B1B">
      <w:pPr>
        <w:spacing w:after="240"/>
        <w:ind w:left="720" w:hanging="720"/>
        <w:rPr>
          <w:szCs w:val="20"/>
        </w:rPr>
      </w:pPr>
      <w:r w:rsidRPr="00A03B1B">
        <w:rPr>
          <w:szCs w:val="20"/>
        </w:rPr>
        <w:t>(6)</w:t>
      </w:r>
      <w:r w:rsidRPr="00A03B1B">
        <w:rPr>
          <w:szCs w:val="20"/>
        </w:rPr>
        <w:tab/>
        <w:t>If a validated Three-Part Supply Offer has been submitted for a Resource for the RUC, then the RUC Guarantee for that Resource is based on the minimum of the Startup Offer in that validated Three-Part Supply Offer and Startup Cap and the lesser of the Minimum-Energy Offer in that validated Three-Part Supply Offer and the Minimum-Energy Offer Cap.  If a validated Three-Part Supply Offer has not been submitted for a Resource for the RUC and ERCOT has not yet approved verifiable unit-specific costs for the Resource, then the RUC Guarantee for a Resource is based on the Resource Category Startup Generic Cap and the Resource Category Minimum-Energy Generic Cap.  If a validated Three-Part Supply Offer has not been submitted for a Resource for the RUC and ERCOT has approved verifiable unit-specific costs for the Resource, then the RUC Guarantee for a Resource is based on the most recent ERCOT-approved verifiable unit-specific costs for that Resource.</w:t>
      </w:r>
    </w:p>
    <w:p w14:paraId="6D937D8A" w14:textId="77777777" w:rsidR="00A03B1B" w:rsidRPr="00A03B1B" w:rsidRDefault="00A03B1B" w:rsidP="00A03B1B">
      <w:pPr>
        <w:spacing w:after="240"/>
        <w:ind w:left="1440" w:hanging="720"/>
        <w:rPr>
          <w:b/>
          <w:szCs w:val="20"/>
        </w:rPr>
      </w:pPr>
      <w:r w:rsidRPr="00A03B1B">
        <w:rPr>
          <w:b/>
          <w:szCs w:val="20"/>
        </w:rPr>
        <w:lastRenderedPageBreak/>
        <w:t xml:space="preserve">For a Resource which is not an AGR, </w:t>
      </w:r>
    </w:p>
    <w:p w14:paraId="4E440C18" w14:textId="77777777" w:rsidR="00A03B1B" w:rsidRPr="00A03B1B" w:rsidRDefault="00A03B1B" w:rsidP="00A03B1B">
      <w:pPr>
        <w:tabs>
          <w:tab w:val="left" w:pos="1440"/>
          <w:tab w:val="left" w:pos="2340"/>
        </w:tabs>
        <w:spacing w:after="240"/>
        <w:ind w:left="720"/>
        <w:rPr>
          <w:bCs/>
        </w:rPr>
      </w:pPr>
      <w:r w:rsidRPr="00A03B1B">
        <w:rPr>
          <w:bCs/>
          <w:iCs/>
        </w:rPr>
        <w:t xml:space="preserve">If the QSE submitted a validated Three-Part Supply Offer, </w:t>
      </w:r>
    </w:p>
    <w:p w14:paraId="2390E364" w14:textId="77777777" w:rsidR="00A03B1B" w:rsidRPr="00A03B1B" w:rsidRDefault="00A03B1B" w:rsidP="00A03B1B">
      <w:pPr>
        <w:tabs>
          <w:tab w:val="left" w:pos="1440"/>
          <w:tab w:val="left" w:pos="2340"/>
        </w:tabs>
        <w:spacing w:after="240"/>
        <w:ind w:left="720"/>
        <w:rPr>
          <w:bCs/>
        </w:rPr>
      </w:pPr>
      <w:r w:rsidRPr="00A03B1B">
        <w:rPr>
          <w:bCs/>
          <w:iCs/>
        </w:rPr>
        <w:tab/>
        <w:t xml:space="preserve">Then, </w:t>
      </w:r>
      <w:r w:rsidRPr="00A03B1B">
        <w:rPr>
          <w:bCs/>
          <w:iCs/>
        </w:rPr>
        <w:tab/>
      </w:r>
      <w:r w:rsidRPr="00A03B1B">
        <w:rPr>
          <w:bCs/>
          <w:iCs/>
        </w:rPr>
        <w:tab/>
        <w:t xml:space="preserve">SUPR </w:t>
      </w:r>
      <w:r w:rsidRPr="00A03B1B">
        <w:rPr>
          <w:bCs/>
          <w:i/>
          <w:vertAlign w:val="subscript"/>
          <w:lang w:val="x-none" w:eastAsia="x-none"/>
        </w:rPr>
        <w:t xml:space="preserve">q, r, </w:t>
      </w:r>
      <w:r w:rsidRPr="00A03B1B">
        <w:rPr>
          <w:bCs/>
          <w:iCs/>
          <w:vertAlign w:val="subscript"/>
        </w:rPr>
        <w:t>s</w:t>
      </w:r>
      <w:r w:rsidRPr="00A03B1B">
        <w:rPr>
          <w:bCs/>
          <w:iCs/>
        </w:rPr>
        <w:tab/>
        <w:t>=</w:t>
      </w:r>
      <w:r w:rsidRPr="00A03B1B">
        <w:rPr>
          <w:bCs/>
          <w:iCs/>
        </w:rPr>
        <w:tab/>
        <w:t xml:space="preserve">Min (SUO </w:t>
      </w:r>
      <w:r w:rsidRPr="00A03B1B">
        <w:rPr>
          <w:bCs/>
          <w:i/>
          <w:vertAlign w:val="subscript"/>
          <w:lang w:val="x-none" w:eastAsia="x-none"/>
        </w:rPr>
        <w:t>q, r, s</w:t>
      </w:r>
      <w:r w:rsidRPr="00A03B1B">
        <w:rPr>
          <w:bCs/>
          <w:lang w:val="x-none" w:eastAsia="x-none"/>
        </w:rPr>
        <w:t xml:space="preserve">, SUCAP </w:t>
      </w:r>
      <w:r w:rsidRPr="00A03B1B">
        <w:rPr>
          <w:bCs/>
          <w:i/>
          <w:vertAlign w:val="subscript"/>
          <w:lang w:val="x-none" w:eastAsia="x-none"/>
        </w:rPr>
        <w:t>q, r, s</w:t>
      </w:r>
      <w:r w:rsidRPr="00A03B1B">
        <w:rPr>
          <w:bCs/>
          <w:lang w:val="x-none" w:eastAsia="x-none"/>
        </w:rPr>
        <w:t>)</w:t>
      </w:r>
    </w:p>
    <w:p w14:paraId="087031AC" w14:textId="77777777" w:rsidR="00A03B1B" w:rsidRPr="00A03B1B" w:rsidRDefault="00A03B1B" w:rsidP="00A03B1B">
      <w:pPr>
        <w:tabs>
          <w:tab w:val="left" w:pos="1440"/>
          <w:tab w:val="left" w:pos="2340"/>
        </w:tabs>
        <w:spacing w:after="240"/>
        <w:ind w:left="720"/>
        <w:rPr>
          <w:bCs/>
          <w:lang w:val="it-IT"/>
        </w:rPr>
      </w:pPr>
      <w:r w:rsidRPr="00A03B1B">
        <w:rPr>
          <w:bCs/>
          <w:iCs/>
        </w:rPr>
        <w:tab/>
      </w:r>
      <w:r w:rsidRPr="00A03B1B">
        <w:rPr>
          <w:bCs/>
          <w:iCs/>
        </w:rPr>
        <w:tab/>
      </w:r>
      <w:r w:rsidRPr="00A03B1B">
        <w:rPr>
          <w:bCs/>
          <w:iCs/>
        </w:rPr>
        <w:tab/>
      </w:r>
      <w:r w:rsidRPr="00A03B1B">
        <w:rPr>
          <w:bCs/>
          <w:iCs/>
          <w:lang w:val="it-IT"/>
        </w:rPr>
        <w:t xml:space="preserve">MEPR </w:t>
      </w:r>
      <w:r w:rsidRPr="00A03B1B">
        <w:rPr>
          <w:bCs/>
          <w:i/>
          <w:vertAlign w:val="subscript"/>
          <w:lang w:val="x-none" w:eastAsia="x-none"/>
        </w:rPr>
        <w:t>q, r, i</w:t>
      </w:r>
      <w:r w:rsidRPr="00A03B1B">
        <w:rPr>
          <w:bCs/>
          <w:iCs/>
          <w:lang w:val="it-IT"/>
        </w:rPr>
        <w:tab/>
        <w:t>=</w:t>
      </w:r>
      <w:r w:rsidRPr="00A03B1B">
        <w:rPr>
          <w:bCs/>
          <w:iCs/>
          <w:lang w:val="it-IT"/>
        </w:rPr>
        <w:tab/>
      </w:r>
      <w:r w:rsidRPr="00A03B1B">
        <w:rPr>
          <w:bCs/>
          <w:iCs/>
        </w:rPr>
        <w:t>Min (</w:t>
      </w:r>
      <w:r w:rsidRPr="00A03B1B">
        <w:rPr>
          <w:bCs/>
          <w:iCs/>
          <w:lang w:val="it-IT"/>
        </w:rPr>
        <w:t xml:space="preserve">MEO </w:t>
      </w:r>
      <w:r w:rsidRPr="00A03B1B">
        <w:rPr>
          <w:bCs/>
          <w:i/>
          <w:vertAlign w:val="subscript"/>
          <w:lang w:val="x-none" w:eastAsia="x-none"/>
        </w:rPr>
        <w:t>q, r, i</w:t>
      </w:r>
      <w:r w:rsidRPr="00A03B1B">
        <w:rPr>
          <w:bCs/>
          <w:lang w:val="x-none" w:eastAsia="x-none"/>
        </w:rPr>
        <w:t xml:space="preserve">, MECAP </w:t>
      </w:r>
      <w:r w:rsidRPr="00A03B1B">
        <w:rPr>
          <w:bCs/>
          <w:i/>
          <w:vertAlign w:val="subscript"/>
          <w:lang w:val="x-none" w:eastAsia="x-none"/>
        </w:rPr>
        <w:t>q,</w:t>
      </w:r>
      <w:r w:rsidRPr="00A03B1B">
        <w:rPr>
          <w:bCs/>
          <w:i/>
          <w:vertAlign w:val="subscript"/>
          <w:lang w:eastAsia="x-none"/>
        </w:rPr>
        <w:t xml:space="preserve"> </w:t>
      </w:r>
      <w:r w:rsidRPr="00A03B1B">
        <w:rPr>
          <w:bCs/>
          <w:i/>
          <w:vertAlign w:val="subscript"/>
          <w:lang w:val="x-none" w:eastAsia="x-none"/>
        </w:rPr>
        <w:t>r,</w:t>
      </w:r>
      <w:r w:rsidRPr="00A03B1B">
        <w:rPr>
          <w:bCs/>
          <w:i/>
          <w:vertAlign w:val="subscript"/>
          <w:lang w:eastAsia="x-none"/>
        </w:rPr>
        <w:t xml:space="preserve"> </w:t>
      </w:r>
      <w:r w:rsidRPr="00A03B1B">
        <w:rPr>
          <w:bCs/>
          <w:i/>
          <w:vertAlign w:val="subscript"/>
          <w:lang w:val="x-none" w:eastAsia="x-none"/>
        </w:rPr>
        <w:t>i</w:t>
      </w:r>
      <w:r w:rsidRPr="00A03B1B">
        <w:rPr>
          <w:bCs/>
          <w:lang w:val="x-none" w:eastAsia="x-none"/>
        </w:rPr>
        <w:t>)</w:t>
      </w:r>
    </w:p>
    <w:p w14:paraId="532E4BC1" w14:textId="77777777" w:rsidR="00A03B1B" w:rsidRPr="00A03B1B" w:rsidRDefault="00A03B1B" w:rsidP="00A03B1B">
      <w:pPr>
        <w:tabs>
          <w:tab w:val="left" w:pos="1440"/>
          <w:tab w:val="left" w:pos="2340"/>
        </w:tabs>
        <w:spacing w:after="240"/>
        <w:ind w:left="720"/>
        <w:rPr>
          <w:bCs/>
        </w:rPr>
      </w:pPr>
      <w:r w:rsidRPr="00A03B1B">
        <w:rPr>
          <w:bCs/>
          <w:iCs/>
          <w:lang w:val="it-IT"/>
        </w:rPr>
        <w:tab/>
      </w:r>
      <w:r w:rsidRPr="00A03B1B">
        <w:rPr>
          <w:bCs/>
          <w:iCs/>
        </w:rPr>
        <w:t xml:space="preserve">Otherwise, </w:t>
      </w:r>
      <w:r w:rsidRPr="00A03B1B">
        <w:rPr>
          <w:bCs/>
          <w:iCs/>
        </w:rPr>
        <w:tab/>
        <w:t xml:space="preserve">SUPR </w:t>
      </w:r>
      <w:r w:rsidRPr="00A03B1B">
        <w:rPr>
          <w:bCs/>
          <w:i/>
          <w:vertAlign w:val="subscript"/>
          <w:lang w:val="x-none" w:eastAsia="x-none"/>
        </w:rPr>
        <w:t>q, r, s</w:t>
      </w:r>
      <w:r w:rsidRPr="00A03B1B">
        <w:rPr>
          <w:bCs/>
          <w:iCs/>
        </w:rPr>
        <w:t xml:space="preserve"> </w:t>
      </w:r>
      <w:r w:rsidRPr="00A03B1B">
        <w:rPr>
          <w:bCs/>
          <w:iCs/>
        </w:rPr>
        <w:tab/>
        <w:t xml:space="preserve">= </w:t>
      </w:r>
      <w:r w:rsidRPr="00A03B1B">
        <w:rPr>
          <w:bCs/>
          <w:iCs/>
        </w:rPr>
        <w:tab/>
        <w:t xml:space="preserve">SUCAP </w:t>
      </w:r>
      <w:r w:rsidRPr="00A03B1B">
        <w:rPr>
          <w:bCs/>
          <w:i/>
          <w:vertAlign w:val="subscript"/>
          <w:lang w:val="x-none" w:eastAsia="x-none"/>
        </w:rPr>
        <w:t>q, r, s</w:t>
      </w:r>
    </w:p>
    <w:p w14:paraId="321D14C3" w14:textId="77777777" w:rsidR="00A03B1B" w:rsidRPr="00A03B1B" w:rsidRDefault="00A03B1B" w:rsidP="00A03B1B">
      <w:pPr>
        <w:tabs>
          <w:tab w:val="left" w:pos="1440"/>
          <w:tab w:val="left" w:pos="2340"/>
        </w:tabs>
        <w:spacing w:after="240"/>
        <w:ind w:left="720"/>
        <w:rPr>
          <w:bCs/>
          <w:lang w:val="it-IT"/>
        </w:rPr>
      </w:pPr>
      <w:r w:rsidRPr="00A03B1B">
        <w:rPr>
          <w:bCs/>
          <w:iCs/>
        </w:rPr>
        <w:tab/>
      </w:r>
      <w:r w:rsidRPr="00A03B1B">
        <w:rPr>
          <w:bCs/>
          <w:iCs/>
        </w:rPr>
        <w:tab/>
      </w:r>
      <w:r w:rsidRPr="00A03B1B">
        <w:rPr>
          <w:bCs/>
          <w:iCs/>
        </w:rPr>
        <w:tab/>
      </w:r>
      <w:r w:rsidRPr="00A03B1B">
        <w:rPr>
          <w:bCs/>
          <w:iCs/>
          <w:lang w:val="it-IT"/>
        </w:rPr>
        <w:t xml:space="preserve">MEPR </w:t>
      </w:r>
      <w:r w:rsidRPr="00A03B1B">
        <w:rPr>
          <w:bCs/>
          <w:i/>
          <w:vertAlign w:val="subscript"/>
          <w:lang w:val="x-none" w:eastAsia="x-none"/>
        </w:rPr>
        <w:t>q, r, i</w:t>
      </w:r>
      <w:r w:rsidRPr="00A03B1B">
        <w:rPr>
          <w:bCs/>
          <w:iCs/>
          <w:lang w:val="it-IT"/>
        </w:rPr>
        <w:t xml:space="preserve"> </w:t>
      </w:r>
      <w:r w:rsidRPr="00A03B1B">
        <w:rPr>
          <w:bCs/>
          <w:iCs/>
          <w:lang w:val="it-IT"/>
        </w:rPr>
        <w:tab/>
        <w:t xml:space="preserve">= </w:t>
      </w:r>
      <w:r w:rsidRPr="00A03B1B">
        <w:rPr>
          <w:bCs/>
          <w:iCs/>
          <w:lang w:val="it-IT"/>
        </w:rPr>
        <w:tab/>
        <w:t xml:space="preserve">MECAP </w:t>
      </w:r>
      <w:r w:rsidRPr="00A03B1B">
        <w:rPr>
          <w:bCs/>
          <w:i/>
          <w:vertAlign w:val="subscript"/>
          <w:lang w:val="x-none" w:eastAsia="x-none"/>
        </w:rPr>
        <w:t>q, r, i</w:t>
      </w:r>
    </w:p>
    <w:p w14:paraId="20B25B07" w14:textId="77777777" w:rsidR="00A03B1B" w:rsidRPr="00A03B1B" w:rsidRDefault="00A03B1B" w:rsidP="00A03B1B">
      <w:pPr>
        <w:spacing w:after="240"/>
        <w:ind w:left="720"/>
        <w:rPr>
          <w:szCs w:val="20"/>
        </w:rPr>
      </w:pPr>
      <w:r w:rsidRPr="00A03B1B">
        <w:rPr>
          <w:iCs/>
          <w:szCs w:val="20"/>
        </w:rPr>
        <w:t>If ERCOT has approved verifiable Startup Costs and minimum-energy costs for the Resource,</w:t>
      </w:r>
    </w:p>
    <w:p w14:paraId="755ADB61" w14:textId="77777777" w:rsidR="00A03B1B" w:rsidRPr="00A03B1B" w:rsidRDefault="00A03B1B" w:rsidP="00A03B1B">
      <w:pPr>
        <w:tabs>
          <w:tab w:val="left" w:pos="1440"/>
          <w:tab w:val="left" w:pos="2340"/>
        </w:tabs>
        <w:spacing w:after="240"/>
        <w:ind w:left="720"/>
        <w:rPr>
          <w:bCs/>
        </w:rPr>
      </w:pPr>
      <w:r w:rsidRPr="00A03B1B">
        <w:rPr>
          <w:bCs/>
          <w:iCs/>
        </w:rPr>
        <w:tab/>
        <w:t xml:space="preserve">Then, </w:t>
      </w:r>
      <w:r w:rsidRPr="00A03B1B">
        <w:rPr>
          <w:bCs/>
          <w:iCs/>
        </w:rPr>
        <w:tab/>
      </w:r>
      <w:r w:rsidRPr="00A03B1B">
        <w:rPr>
          <w:bCs/>
          <w:iCs/>
        </w:rPr>
        <w:tab/>
        <w:t xml:space="preserve">SUCAP </w:t>
      </w:r>
      <w:r w:rsidRPr="00A03B1B">
        <w:rPr>
          <w:bCs/>
          <w:i/>
          <w:vertAlign w:val="subscript"/>
          <w:lang w:val="x-none" w:eastAsia="x-none"/>
        </w:rPr>
        <w:t>q, r, s</w:t>
      </w:r>
      <w:r w:rsidRPr="00A03B1B">
        <w:rPr>
          <w:bCs/>
          <w:iCs/>
        </w:rPr>
        <w:tab/>
        <w:t>=</w:t>
      </w:r>
      <w:r w:rsidRPr="00A03B1B">
        <w:rPr>
          <w:bCs/>
          <w:iCs/>
        </w:rPr>
        <w:tab/>
        <w:t xml:space="preserve">verifiable Startup Costs </w:t>
      </w:r>
      <w:r w:rsidRPr="00A03B1B">
        <w:rPr>
          <w:bCs/>
          <w:i/>
          <w:vertAlign w:val="subscript"/>
          <w:lang w:val="x-none" w:eastAsia="x-none"/>
        </w:rPr>
        <w:t>q, r, s</w:t>
      </w:r>
    </w:p>
    <w:p w14:paraId="399F0F26" w14:textId="77777777" w:rsidR="00A03B1B" w:rsidRPr="00A03B1B" w:rsidRDefault="00A03B1B" w:rsidP="00A03B1B">
      <w:pPr>
        <w:tabs>
          <w:tab w:val="left" w:pos="1440"/>
          <w:tab w:val="left" w:pos="2340"/>
        </w:tabs>
        <w:spacing w:after="240"/>
        <w:ind w:left="720"/>
        <w:rPr>
          <w:bCs/>
        </w:rPr>
      </w:pPr>
      <w:r w:rsidRPr="00A03B1B">
        <w:rPr>
          <w:bCs/>
          <w:iCs/>
        </w:rPr>
        <w:tab/>
      </w:r>
      <w:r w:rsidRPr="00A03B1B">
        <w:rPr>
          <w:bCs/>
          <w:iCs/>
        </w:rPr>
        <w:tab/>
      </w:r>
      <w:r w:rsidRPr="00A03B1B">
        <w:rPr>
          <w:bCs/>
          <w:iCs/>
        </w:rPr>
        <w:tab/>
        <w:t xml:space="preserve">MECAP </w:t>
      </w:r>
      <w:r w:rsidRPr="00A03B1B">
        <w:rPr>
          <w:bCs/>
          <w:i/>
          <w:vertAlign w:val="subscript"/>
          <w:lang w:val="x-none" w:eastAsia="x-none"/>
        </w:rPr>
        <w:t>q, r, i</w:t>
      </w:r>
      <w:r w:rsidRPr="00A03B1B">
        <w:rPr>
          <w:bCs/>
          <w:iCs/>
        </w:rPr>
        <w:tab/>
        <w:t>=</w:t>
      </w:r>
      <w:r w:rsidRPr="00A03B1B">
        <w:rPr>
          <w:bCs/>
          <w:iCs/>
        </w:rPr>
        <w:tab/>
        <w:t xml:space="preserve">verifiable minimum-energy costs </w:t>
      </w:r>
      <w:r w:rsidRPr="00A03B1B">
        <w:rPr>
          <w:bCs/>
          <w:i/>
          <w:vertAlign w:val="subscript"/>
          <w:lang w:val="x-none" w:eastAsia="x-none"/>
        </w:rPr>
        <w:t>q, r, i</w:t>
      </w:r>
    </w:p>
    <w:p w14:paraId="261508D6" w14:textId="77777777" w:rsidR="00A03B1B" w:rsidRPr="00A03B1B" w:rsidRDefault="00A03B1B" w:rsidP="00A03B1B">
      <w:pPr>
        <w:tabs>
          <w:tab w:val="left" w:pos="1440"/>
          <w:tab w:val="left" w:pos="2340"/>
        </w:tabs>
        <w:spacing w:after="240"/>
        <w:ind w:left="720"/>
        <w:rPr>
          <w:bCs/>
        </w:rPr>
      </w:pPr>
      <w:r w:rsidRPr="00A03B1B">
        <w:rPr>
          <w:bCs/>
          <w:iCs/>
        </w:rPr>
        <w:tab/>
        <w:t xml:space="preserve">Otherwise, </w:t>
      </w:r>
      <w:r w:rsidRPr="00A03B1B">
        <w:rPr>
          <w:bCs/>
          <w:iCs/>
        </w:rPr>
        <w:tab/>
        <w:t xml:space="preserve">SUCAP </w:t>
      </w:r>
      <w:r w:rsidRPr="00A03B1B">
        <w:rPr>
          <w:bCs/>
          <w:i/>
          <w:vertAlign w:val="subscript"/>
          <w:lang w:val="x-none" w:eastAsia="x-none"/>
        </w:rPr>
        <w:t>q, r, s</w:t>
      </w:r>
      <w:r w:rsidRPr="00A03B1B">
        <w:rPr>
          <w:bCs/>
          <w:iCs/>
        </w:rPr>
        <w:t xml:space="preserve"> </w:t>
      </w:r>
      <w:r w:rsidRPr="00A03B1B">
        <w:rPr>
          <w:bCs/>
          <w:iCs/>
        </w:rPr>
        <w:tab/>
        <w:t xml:space="preserve">= </w:t>
      </w:r>
      <w:r w:rsidRPr="00A03B1B">
        <w:rPr>
          <w:bCs/>
          <w:iCs/>
        </w:rPr>
        <w:tab/>
        <w:t xml:space="preserve">RCGSC </w:t>
      </w:r>
      <w:r w:rsidRPr="00A03B1B">
        <w:rPr>
          <w:bCs/>
          <w:i/>
          <w:vertAlign w:val="subscript"/>
          <w:lang w:val="x-none" w:eastAsia="x-none"/>
        </w:rPr>
        <w:t>s</w:t>
      </w:r>
    </w:p>
    <w:p w14:paraId="1000C007" w14:textId="77777777" w:rsidR="00A03B1B" w:rsidRPr="00A03B1B" w:rsidRDefault="00A03B1B" w:rsidP="00A03B1B">
      <w:pPr>
        <w:tabs>
          <w:tab w:val="left" w:pos="1440"/>
          <w:tab w:val="left" w:pos="2340"/>
        </w:tabs>
        <w:spacing w:after="240"/>
        <w:ind w:left="720"/>
        <w:rPr>
          <w:bCs/>
          <w:i/>
          <w:vertAlign w:val="subscript"/>
          <w:lang w:val="x-none" w:eastAsia="x-none"/>
        </w:rPr>
      </w:pPr>
      <w:r w:rsidRPr="00A03B1B">
        <w:rPr>
          <w:bCs/>
          <w:iCs/>
        </w:rPr>
        <w:tab/>
      </w:r>
      <w:r w:rsidRPr="00A03B1B">
        <w:rPr>
          <w:bCs/>
          <w:iCs/>
        </w:rPr>
        <w:tab/>
      </w:r>
      <w:r w:rsidRPr="00A03B1B">
        <w:rPr>
          <w:bCs/>
          <w:iCs/>
        </w:rPr>
        <w:tab/>
        <w:t xml:space="preserve">MECAP </w:t>
      </w:r>
      <w:r w:rsidRPr="00A03B1B">
        <w:rPr>
          <w:bCs/>
          <w:i/>
          <w:vertAlign w:val="subscript"/>
          <w:lang w:val="x-none" w:eastAsia="x-none"/>
        </w:rPr>
        <w:t>q, r, i</w:t>
      </w:r>
      <w:r w:rsidRPr="00A03B1B">
        <w:rPr>
          <w:bCs/>
          <w:iCs/>
        </w:rPr>
        <w:tab/>
        <w:t xml:space="preserve">= </w:t>
      </w:r>
      <w:r w:rsidRPr="00A03B1B">
        <w:rPr>
          <w:bCs/>
          <w:iCs/>
        </w:rPr>
        <w:tab/>
        <w:t xml:space="preserve">RCGMEC </w:t>
      </w:r>
      <w:r w:rsidRPr="00A03B1B">
        <w:rPr>
          <w:bCs/>
          <w:i/>
          <w:vertAlign w:val="subscript"/>
          <w:lang w:val="x-none" w:eastAsia="x-none"/>
        </w:rPr>
        <w:t>i</w:t>
      </w:r>
    </w:p>
    <w:p w14:paraId="07D38E8F" w14:textId="77777777" w:rsidR="00A03B1B" w:rsidRPr="00A03B1B" w:rsidRDefault="00A03B1B" w:rsidP="00A03B1B">
      <w:pPr>
        <w:spacing w:after="240"/>
        <w:ind w:left="720"/>
        <w:rPr>
          <w:b/>
          <w:bCs/>
          <w:iCs/>
          <w:szCs w:val="20"/>
        </w:rPr>
      </w:pPr>
      <w:r w:rsidRPr="00A03B1B">
        <w:rPr>
          <w:b/>
          <w:bCs/>
          <w:iCs/>
          <w:szCs w:val="20"/>
        </w:rPr>
        <w:t>For AGRs,</w:t>
      </w:r>
    </w:p>
    <w:p w14:paraId="5A10B866" w14:textId="77777777" w:rsidR="00A03B1B" w:rsidRPr="00A03B1B" w:rsidRDefault="00A03B1B" w:rsidP="00A03B1B">
      <w:pPr>
        <w:tabs>
          <w:tab w:val="left" w:pos="1440"/>
          <w:tab w:val="left" w:pos="2340"/>
        </w:tabs>
        <w:spacing w:after="240"/>
        <w:ind w:left="720"/>
        <w:rPr>
          <w:bCs/>
          <w:szCs w:val="20"/>
        </w:rPr>
      </w:pPr>
      <w:r w:rsidRPr="00A03B1B">
        <w:rPr>
          <w:bCs/>
          <w:iCs/>
          <w:szCs w:val="20"/>
        </w:rPr>
        <w:t xml:space="preserve">If the QSE submitted a validated Three-Part Supply Offer, </w:t>
      </w:r>
    </w:p>
    <w:p w14:paraId="4E7F0096" w14:textId="77777777" w:rsidR="00A03B1B" w:rsidRPr="00A03B1B" w:rsidRDefault="00A03B1B" w:rsidP="00A03B1B">
      <w:pPr>
        <w:tabs>
          <w:tab w:val="left" w:pos="1440"/>
          <w:tab w:val="left" w:pos="2340"/>
        </w:tabs>
        <w:spacing w:after="240"/>
        <w:ind w:left="1440"/>
        <w:rPr>
          <w:bCs/>
          <w:szCs w:val="20"/>
        </w:rPr>
      </w:pPr>
      <w:r w:rsidRPr="00A03B1B">
        <w:rPr>
          <w:bCs/>
          <w:iCs/>
          <w:szCs w:val="20"/>
        </w:rPr>
        <w:t xml:space="preserve">Then, </w:t>
      </w:r>
      <w:r w:rsidRPr="00A03B1B">
        <w:rPr>
          <w:bCs/>
          <w:iCs/>
          <w:szCs w:val="20"/>
        </w:rPr>
        <w:tab/>
      </w:r>
      <w:r w:rsidRPr="00A03B1B">
        <w:rPr>
          <w:bCs/>
          <w:iCs/>
          <w:szCs w:val="20"/>
        </w:rPr>
        <w:tab/>
        <w:t xml:space="preserve">SUPR  </w:t>
      </w:r>
      <w:r w:rsidRPr="00A03B1B">
        <w:rPr>
          <w:bCs/>
          <w:i/>
          <w:szCs w:val="20"/>
          <w:vertAlign w:val="subscript"/>
        </w:rPr>
        <w:t xml:space="preserve">q, r, </w:t>
      </w:r>
      <w:r w:rsidRPr="00A03B1B">
        <w:rPr>
          <w:bCs/>
          <w:iCs/>
          <w:szCs w:val="20"/>
          <w:vertAlign w:val="subscript"/>
        </w:rPr>
        <w:t>s</w:t>
      </w:r>
      <w:r w:rsidRPr="00A03B1B">
        <w:rPr>
          <w:bCs/>
          <w:iCs/>
          <w:szCs w:val="20"/>
        </w:rPr>
        <w:tab/>
        <w:t>=</w:t>
      </w:r>
      <w:r w:rsidRPr="00A03B1B">
        <w:rPr>
          <w:bCs/>
          <w:iCs/>
          <w:szCs w:val="20"/>
        </w:rPr>
        <w:tab/>
        <w:t xml:space="preserve">Min (SUO </w:t>
      </w:r>
      <w:r w:rsidRPr="00A03B1B">
        <w:rPr>
          <w:bCs/>
          <w:i/>
          <w:szCs w:val="20"/>
          <w:vertAlign w:val="subscript"/>
        </w:rPr>
        <w:t>q, r, s</w:t>
      </w:r>
      <w:r w:rsidRPr="00A03B1B">
        <w:rPr>
          <w:bCs/>
          <w:szCs w:val="20"/>
        </w:rPr>
        <w:t xml:space="preserve">, SUCAP </w:t>
      </w:r>
      <w:r w:rsidRPr="00A03B1B">
        <w:rPr>
          <w:bCs/>
          <w:i/>
          <w:szCs w:val="20"/>
          <w:vertAlign w:val="subscript"/>
        </w:rPr>
        <w:t>q, r, s</w:t>
      </w:r>
      <w:r w:rsidRPr="00A03B1B">
        <w:rPr>
          <w:bCs/>
          <w:szCs w:val="20"/>
        </w:rPr>
        <w:t>)</w:t>
      </w:r>
    </w:p>
    <w:p w14:paraId="79466B08" w14:textId="77777777" w:rsidR="00A03B1B" w:rsidRPr="00A03B1B" w:rsidRDefault="00A03B1B" w:rsidP="00A03B1B">
      <w:pPr>
        <w:tabs>
          <w:tab w:val="left" w:pos="1440"/>
          <w:tab w:val="left" w:pos="2340"/>
        </w:tabs>
        <w:spacing w:after="240"/>
        <w:ind w:left="720"/>
        <w:rPr>
          <w:bCs/>
          <w:szCs w:val="20"/>
          <w:lang w:val="it-IT"/>
        </w:rPr>
      </w:pPr>
      <w:r w:rsidRPr="00A03B1B">
        <w:rPr>
          <w:bCs/>
          <w:iCs/>
          <w:szCs w:val="20"/>
        </w:rPr>
        <w:tab/>
      </w:r>
      <w:r w:rsidRPr="00A03B1B">
        <w:rPr>
          <w:bCs/>
          <w:iCs/>
          <w:szCs w:val="20"/>
        </w:rPr>
        <w:tab/>
      </w:r>
      <w:r w:rsidRPr="00A03B1B">
        <w:rPr>
          <w:bCs/>
          <w:iCs/>
          <w:szCs w:val="20"/>
        </w:rPr>
        <w:tab/>
      </w:r>
      <w:r w:rsidRPr="00A03B1B">
        <w:rPr>
          <w:bCs/>
          <w:iCs/>
          <w:szCs w:val="20"/>
          <w:lang w:val="it-IT"/>
        </w:rPr>
        <w:t xml:space="preserve">MEPR </w:t>
      </w:r>
      <w:r w:rsidRPr="00A03B1B">
        <w:rPr>
          <w:bCs/>
          <w:i/>
          <w:szCs w:val="20"/>
          <w:vertAlign w:val="subscript"/>
          <w:lang w:val="it-IT"/>
        </w:rPr>
        <w:t>q, r, i</w:t>
      </w:r>
      <w:r w:rsidRPr="00A03B1B">
        <w:rPr>
          <w:bCs/>
          <w:iCs/>
          <w:szCs w:val="20"/>
          <w:lang w:val="it-IT"/>
        </w:rPr>
        <w:tab/>
        <w:t>=</w:t>
      </w:r>
      <w:r w:rsidRPr="00A03B1B">
        <w:rPr>
          <w:bCs/>
          <w:iCs/>
          <w:szCs w:val="20"/>
          <w:lang w:val="it-IT"/>
        </w:rPr>
        <w:tab/>
        <w:t xml:space="preserve">Min (MEO </w:t>
      </w:r>
      <w:r w:rsidRPr="00A03B1B">
        <w:rPr>
          <w:bCs/>
          <w:i/>
          <w:szCs w:val="20"/>
          <w:vertAlign w:val="subscript"/>
          <w:lang w:val="it-IT"/>
        </w:rPr>
        <w:t>q, r, i</w:t>
      </w:r>
      <w:r w:rsidRPr="00A03B1B">
        <w:rPr>
          <w:szCs w:val="20"/>
        </w:rPr>
        <w:t xml:space="preserve">, MECAP </w:t>
      </w:r>
      <w:r w:rsidRPr="00A03B1B">
        <w:rPr>
          <w:bCs/>
          <w:i/>
          <w:szCs w:val="20"/>
          <w:vertAlign w:val="subscript"/>
        </w:rPr>
        <w:t>q, r, i</w:t>
      </w:r>
      <w:r w:rsidRPr="00A03B1B">
        <w:rPr>
          <w:bCs/>
          <w:szCs w:val="20"/>
        </w:rPr>
        <w:t>)</w:t>
      </w:r>
    </w:p>
    <w:p w14:paraId="1D850B5E" w14:textId="77777777" w:rsidR="00A03B1B" w:rsidRPr="00A03B1B" w:rsidRDefault="00A03B1B" w:rsidP="00A03B1B">
      <w:pPr>
        <w:tabs>
          <w:tab w:val="left" w:pos="1440"/>
          <w:tab w:val="left" w:pos="2340"/>
        </w:tabs>
        <w:spacing w:after="240"/>
        <w:ind w:left="720"/>
        <w:rPr>
          <w:bCs/>
          <w:szCs w:val="20"/>
        </w:rPr>
      </w:pPr>
      <w:r w:rsidRPr="00A03B1B">
        <w:rPr>
          <w:bCs/>
          <w:iCs/>
          <w:szCs w:val="20"/>
          <w:lang w:val="it-IT"/>
        </w:rPr>
        <w:tab/>
      </w:r>
      <w:r w:rsidRPr="00A03B1B">
        <w:rPr>
          <w:bCs/>
          <w:iCs/>
          <w:szCs w:val="20"/>
        </w:rPr>
        <w:t xml:space="preserve">Otherwise, </w:t>
      </w:r>
      <w:r w:rsidRPr="00A03B1B">
        <w:rPr>
          <w:bCs/>
          <w:iCs/>
          <w:szCs w:val="20"/>
        </w:rPr>
        <w:tab/>
        <w:t xml:space="preserve">SUPR </w:t>
      </w:r>
      <w:r w:rsidRPr="00A03B1B">
        <w:rPr>
          <w:bCs/>
          <w:i/>
          <w:szCs w:val="20"/>
          <w:vertAlign w:val="subscript"/>
        </w:rPr>
        <w:t>q, r, s</w:t>
      </w:r>
      <w:r w:rsidRPr="00A03B1B">
        <w:rPr>
          <w:bCs/>
          <w:iCs/>
          <w:szCs w:val="20"/>
        </w:rPr>
        <w:t xml:space="preserve"> </w:t>
      </w:r>
      <w:r w:rsidRPr="00A03B1B">
        <w:rPr>
          <w:bCs/>
          <w:iCs/>
          <w:szCs w:val="20"/>
        </w:rPr>
        <w:tab/>
        <w:t xml:space="preserve">= </w:t>
      </w:r>
      <w:r w:rsidRPr="00A03B1B">
        <w:rPr>
          <w:bCs/>
          <w:iCs/>
          <w:szCs w:val="20"/>
        </w:rPr>
        <w:tab/>
        <w:t xml:space="preserve">SUCAP </w:t>
      </w:r>
      <w:r w:rsidRPr="00A03B1B">
        <w:rPr>
          <w:bCs/>
          <w:i/>
          <w:szCs w:val="20"/>
          <w:vertAlign w:val="subscript"/>
        </w:rPr>
        <w:t>q, r, s</w:t>
      </w:r>
    </w:p>
    <w:p w14:paraId="1411D990" w14:textId="77777777" w:rsidR="00A03B1B" w:rsidRPr="00A03B1B" w:rsidRDefault="00A03B1B" w:rsidP="00A03B1B">
      <w:pPr>
        <w:tabs>
          <w:tab w:val="left" w:pos="1440"/>
          <w:tab w:val="left" w:pos="2340"/>
        </w:tabs>
        <w:spacing w:after="240"/>
        <w:ind w:left="720"/>
        <w:rPr>
          <w:bCs/>
          <w:szCs w:val="20"/>
          <w:lang w:val="it-IT"/>
        </w:rPr>
      </w:pPr>
      <w:r w:rsidRPr="00A03B1B">
        <w:rPr>
          <w:bCs/>
          <w:iCs/>
          <w:szCs w:val="20"/>
        </w:rPr>
        <w:tab/>
      </w:r>
      <w:r w:rsidRPr="00A03B1B">
        <w:rPr>
          <w:bCs/>
          <w:iCs/>
          <w:szCs w:val="20"/>
        </w:rPr>
        <w:tab/>
      </w:r>
      <w:r w:rsidRPr="00A03B1B">
        <w:rPr>
          <w:bCs/>
          <w:iCs/>
          <w:szCs w:val="20"/>
        </w:rPr>
        <w:tab/>
      </w:r>
      <w:r w:rsidRPr="00A03B1B">
        <w:rPr>
          <w:bCs/>
          <w:iCs/>
          <w:szCs w:val="20"/>
          <w:lang w:val="it-IT"/>
        </w:rPr>
        <w:t xml:space="preserve">MEPR </w:t>
      </w:r>
      <w:r w:rsidRPr="00A03B1B">
        <w:rPr>
          <w:bCs/>
          <w:i/>
          <w:szCs w:val="20"/>
          <w:vertAlign w:val="subscript"/>
          <w:lang w:val="it-IT"/>
        </w:rPr>
        <w:t>q, r, i</w:t>
      </w:r>
      <w:r w:rsidRPr="00A03B1B">
        <w:rPr>
          <w:bCs/>
          <w:iCs/>
          <w:szCs w:val="20"/>
          <w:lang w:val="it-IT"/>
        </w:rPr>
        <w:t xml:space="preserve"> </w:t>
      </w:r>
      <w:r w:rsidRPr="00A03B1B">
        <w:rPr>
          <w:bCs/>
          <w:iCs/>
          <w:szCs w:val="20"/>
          <w:lang w:val="it-IT"/>
        </w:rPr>
        <w:tab/>
        <w:t xml:space="preserve">= </w:t>
      </w:r>
      <w:r w:rsidRPr="00A03B1B">
        <w:rPr>
          <w:bCs/>
          <w:iCs/>
          <w:szCs w:val="20"/>
          <w:lang w:val="it-IT"/>
        </w:rPr>
        <w:tab/>
        <w:t xml:space="preserve">MECAP </w:t>
      </w:r>
      <w:r w:rsidRPr="00A03B1B">
        <w:rPr>
          <w:bCs/>
          <w:i/>
          <w:szCs w:val="20"/>
          <w:vertAlign w:val="subscript"/>
          <w:lang w:val="it-IT"/>
        </w:rPr>
        <w:t>q, r, i</w:t>
      </w:r>
    </w:p>
    <w:p w14:paraId="0BD41693" w14:textId="77777777" w:rsidR="00A03B1B" w:rsidRPr="00A03B1B" w:rsidRDefault="00A03B1B" w:rsidP="00A03B1B">
      <w:pPr>
        <w:spacing w:after="240"/>
        <w:ind w:left="720"/>
        <w:rPr>
          <w:szCs w:val="20"/>
        </w:rPr>
      </w:pPr>
      <w:r w:rsidRPr="00A03B1B">
        <w:rPr>
          <w:iCs/>
          <w:szCs w:val="20"/>
        </w:rPr>
        <w:t>If ERCOT has approved verifiable Startup Costs and minimum-energy costs for the Resource,</w:t>
      </w:r>
    </w:p>
    <w:p w14:paraId="6272ADC9" w14:textId="77777777" w:rsidR="00A03B1B" w:rsidRPr="00A03B1B" w:rsidRDefault="00A03B1B" w:rsidP="00A03B1B">
      <w:pPr>
        <w:tabs>
          <w:tab w:val="left" w:pos="1440"/>
          <w:tab w:val="left" w:pos="2340"/>
        </w:tabs>
        <w:spacing w:after="240"/>
        <w:ind w:left="2880" w:hanging="2160"/>
        <w:rPr>
          <w:bCs/>
          <w:szCs w:val="20"/>
        </w:rPr>
      </w:pPr>
      <w:r w:rsidRPr="00A03B1B">
        <w:rPr>
          <w:bCs/>
          <w:iCs/>
          <w:szCs w:val="20"/>
        </w:rPr>
        <w:tab/>
        <w:t xml:space="preserve">Then, </w:t>
      </w:r>
      <w:r w:rsidRPr="00A03B1B">
        <w:rPr>
          <w:bCs/>
          <w:iCs/>
          <w:szCs w:val="20"/>
        </w:rPr>
        <w:tab/>
      </w:r>
      <w:r w:rsidRPr="00A03B1B">
        <w:rPr>
          <w:bCs/>
          <w:iCs/>
          <w:szCs w:val="20"/>
        </w:rPr>
        <w:tab/>
        <w:t xml:space="preserve">SUCAP </w:t>
      </w:r>
      <w:r w:rsidRPr="00A03B1B">
        <w:rPr>
          <w:bCs/>
          <w:i/>
          <w:szCs w:val="20"/>
          <w:vertAlign w:val="subscript"/>
        </w:rPr>
        <w:t>q, r, s</w:t>
      </w:r>
      <w:r w:rsidRPr="00A03B1B">
        <w:rPr>
          <w:bCs/>
          <w:iCs/>
          <w:szCs w:val="20"/>
        </w:rPr>
        <w:tab/>
        <w:t>=</w:t>
      </w:r>
      <w:r w:rsidRPr="00A03B1B">
        <w:rPr>
          <w:bCs/>
          <w:iCs/>
          <w:szCs w:val="20"/>
        </w:rPr>
        <w:tab/>
      </w:r>
      <w:r w:rsidRPr="00A03B1B">
        <w:rPr>
          <w:iCs/>
          <w:szCs w:val="20"/>
        </w:rPr>
        <w:t xml:space="preserve">Max </w:t>
      </w:r>
      <w:r w:rsidRPr="00A03B1B">
        <w:rPr>
          <w:iCs/>
          <w:szCs w:val="20"/>
          <w:vertAlign w:val="subscript"/>
        </w:rPr>
        <w:t>c</w:t>
      </w:r>
      <w:r w:rsidRPr="00A03B1B">
        <w:rPr>
          <w:szCs w:val="20"/>
          <w:lang w:val="pt-BR"/>
        </w:rPr>
        <w:t xml:space="preserve"> (AGRRATIO</w:t>
      </w:r>
      <w:r w:rsidRPr="00A03B1B">
        <w:rPr>
          <w:i/>
          <w:szCs w:val="20"/>
          <w:vertAlign w:val="subscript"/>
          <w:lang w:val="pt-BR"/>
        </w:rPr>
        <w:t xml:space="preserve"> q, p, r</w:t>
      </w:r>
      <w:r w:rsidRPr="00A03B1B">
        <w:rPr>
          <w:iCs/>
          <w:szCs w:val="20"/>
        </w:rPr>
        <w:t xml:space="preserve">) * </w:t>
      </w:r>
      <w:r w:rsidRPr="00A03B1B">
        <w:rPr>
          <w:bCs/>
          <w:iCs/>
          <w:szCs w:val="20"/>
        </w:rPr>
        <w:t xml:space="preserve">verifiable Startup Costs </w:t>
      </w:r>
      <w:r w:rsidRPr="00A03B1B">
        <w:rPr>
          <w:bCs/>
          <w:i/>
          <w:szCs w:val="20"/>
          <w:vertAlign w:val="subscript"/>
        </w:rPr>
        <w:t>q, r, s</w:t>
      </w:r>
    </w:p>
    <w:p w14:paraId="6481F48C" w14:textId="77777777" w:rsidR="00A03B1B" w:rsidRPr="00A03B1B" w:rsidRDefault="00A03B1B" w:rsidP="00A03B1B">
      <w:pPr>
        <w:tabs>
          <w:tab w:val="left" w:pos="1440"/>
          <w:tab w:val="left" w:pos="2340"/>
        </w:tabs>
        <w:spacing w:after="240"/>
        <w:ind w:left="720"/>
        <w:rPr>
          <w:bCs/>
          <w:i/>
          <w:szCs w:val="20"/>
          <w:vertAlign w:val="subscript"/>
        </w:rPr>
      </w:pPr>
      <w:r w:rsidRPr="00A03B1B">
        <w:rPr>
          <w:bCs/>
          <w:iCs/>
          <w:szCs w:val="20"/>
        </w:rPr>
        <w:tab/>
      </w:r>
      <w:r w:rsidRPr="00A03B1B">
        <w:rPr>
          <w:bCs/>
          <w:iCs/>
          <w:szCs w:val="20"/>
        </w:rPr>
        <w:tab/>
      </w:r>
      <w:r w:rsidRPr="00A03B1B">
        <w:rPr>
          <w:bCs/>
          <w:iCs/>
          <w:szCs w:val="20"/>
        </w:rPr>
        <w:tab/>
        <w:t xml:space="preserve">MECAP </w:t>
      </w:r>
      <w:r w:rsidRPr="00A03B1B">
        <w:rPr>
          <w:bCs/>
          <w:i/>
          <w:szCs w:val="20"/>
          <w:vertAlign w:val="subscript"/>
        </w:rPr>
        <w:t>q, r, i</w:t>
      </w:r>
      <w:r w:rsidRPr="00A03B1B">
        <w:rPr>
          <w:bCs/>
          <w:iCs/>
          <w:szCs w:val="20"/>
        </w:rPr>
        <w:tab/>
        <w:t>=</w:t>
      </w:r>
      <w:r w:rsidRPr="00A03B1B">
        <w:rPr>
          <w:bCs/>
          <w:iCs/>
          <w:szCs w:val="20"/>
        </w:rPr>
        <w:tab/>
        <w:t xml:space="preserve">verifiable minimum-energy costs </w:t>
      </w:r>
      <w:r w:rsidRPr="00A03B1B">
        <w:rPr>
          <w:bCs/>
          <w:i/>
          <w:szCs w:val="20"/>
          <w:vertAlign w:val="subscript"/>
        </w:rPr>
        <w:t>q, r, i</w:t>
      </w:r>
    </w:p>
    <w:p w14:paraId="688F9AB7" w14:textId="77777777" w:rsidR="00A03B1B" w:rsidRPr="00A03B1B" w:rsidRDefault="00A03B1B" w:rsidP="00A03B1B">
      <w:pPr>
        <w:tabs>
          <w:tab w:val="left" w:pos="1440"/>
          <w:tab w:val="left" w:pos="2340"/>
        </w:tabs>
        <w:spacing w:after="240"/>
        <w:ind w:left="720"/>
        <w:rPr>
          <w:bCs/>
          <w:szCs w:val="20"/>
        </w:rPr>
      </w:pPr>
      <w:r w:rsidRPr="00A03B1B">
        <w:rPr>
          <w:bCs/>
          <w:iCs/>
          <w:szCs w:val="20"/>
        </w:rPr>
        <w:tab/>
        <w:t xml:space="preserve">Where, </w:t>
      </w:r>
      <w:r w:rsidRPr="00A03B1B">
        <w:rPr>
          <w:bCs/>
          <w:iCs/>
          <w:szCs w:val="20"/>
        </w:rPr>
        <w:tab/>
      </w:r>
      <w:r w:rsidRPr="00A03B1B">
        <w:rPr>
          <w:bCs/>
          <w:iCs/>
          <w:szCs w:val="20"/>
        </w:rPr>
        <w:tab/>
        <w:t xml:space="preserve">AGRRATIO </w:t>
      </w:r>
      <w:r w:rsidRPr="00A03B1B">
        <w:rPr>
          <w:bCs/>
          <w:i/>
          <w:szCs w:val="20"/>
          <w:vertAlign w:val="subscript"/>
        </w:rPr>
        <w:t>q, p, r</w:t>
      </w:r>
      <w:r w:rsidRPr="00A03B1B">
        <w:rPr>
          <w:bCs/>
          <w:i/>
          <w:szCs w:val="20"/>
          <w:vertAlign w:val="subscript"/>
        </w:rPr>
        <w:tab/>
        <w:t xml:space="preserve"> </w:t>
      </w:r>
      <w:r w:rsidRPr="00A03B1B">
        <w:rPr>
          <w:szCs w:val="20"/>
          <w:lang w:val="pt-BR"/>
        </w:rPr>
        <w:t>=</w:t>
      </w:r>
      <w:r w:rsidRPr="00A03B1B">
        <w:rPr>
          <w:szCs w:val="20"/>
          <w:lang w:val="pt-BR"/>
        </w:rPr>
        <w:tab/>
        <w:t>AGRMAXON</w:t>
      </w:r>
      <w:r w:rsidRPr="00A03B1B">
        <w:rPr>
          <w:i/>
          <w:szCs w:val="20"/>
          <w:vertAlign w:val="subscript"/>
          <w:lang w:val="pt-BR"/>
        </w:rPr>
        <w:t xml:space="preserve"> q, p, r</w:t>
      </w:r>
      <w:r w:rsidRPr="00A03B1B">
        <w:rPr>
          <w:szCs w:val="20"/>
          <w:lang w:val="pt-BR"/>
        </w:rPr>
        <w:t xml:space="preserve"> / AGRTOT</w:t>
      </w:r>
      <w:r w:rsidRPr="00A03B1B">
        <w:rPr>
          <w:i/>
          <w:szCs w:val="20"/>
          <w:vertAlign w:val="subscript"/>
          <w:lang w:val="pt-BR"/>
        </w:rPr>
        <w:t xml:space="preserve"> q, p, r</w:t>
      </w:r>
    </w:p>
    <w:p w14:paraId="682F41FC" w14:textId="77777777" w:rsidR="00A03B1B" w:rsidRPr="00A03B1B" w:rsidRDefault="00A03B1B" w:rsidP="00A03B1B">
      <w:pPr>
        <w:tabs>
          <w:tab w:val="left" w:pos="1440"/>
          <w:tab w:val="left" w:pos="2340"/>
        </w:tabs>
        <w:spacing w:after="240"/>
        <w:ind w:left="720"/>
        <w:rPr>
          <w:bCs/>
          <w:szCs w:val="20"/>
        </w:rPr>
      </w:pPr>
      <w:r w:rsidRPr="00A03B1B">
        <w:rPr>
          <w:bCs/>
          <w:iCs/>
          <w:szCs w:val="20"/>
        </w:rPr>
        <w:tab/>
        <w:t xml:space="preserve">Otherwise, </w:t>
      </w:r>
      <w:r w:rsidRPr="00A03B1B">
        <w:rPr>
          <w:bCs/>
          <w:iCs/>
          <w:szCs w:val="20"/>
        </w:rPr>
        <w:tab/>
        <w:t xml:space="preserve">SUCAP </w:t>
      </w:r>
      <w:r w:rsidRPr="00A03B1B">
        <w:rPr>
          <w:bCs/>
          <w:i/>
          <w:szCs w:val="20"/>
          <w:vertAlign w:val="subscript"/>
        </w:rPr>
        <w:t>q, r, s</w:t>
      </w:r>
      <w:r w:rsidRPr="00A03B1B">
        <w:rPr>
          <w:bCs/>
          <w:iCs/>
          <w:szCs w:val="20"/>
        </w:rPr>
        <w:t xml:space="preserve"> </w:t>
      </w:r>
      <w:r w:rsidRPr="00A03B1B">
        <w:rPr>
          <w:bCs/>
          <w:iCs/>
          <w:szCs w:val="20"/>
        </w:rPr>
        <w:tab/>
        <w:t xml:space="preserve">= </w:t>
      </w:r>
      <w:r w:rsidRPr="00A03B1B">
        <w:rPr>
          <w:bCs/>
          <w:iCs/>
          <w:szCs w:val="20"/>
        </w:rPr>
        <w:tab/>
      </w:r>
      <w:r w:rsidRPr="00A03B1B">
        <w:rPr>
          <w:iCs/>
          <w:szCs w:val="20"/>
        </w:rPr>
        <w:t xml:space="preserve">Max </w:t>
      </w:r>
      <w:r w:rsidRPr="00A03B1B">
        <w:rPr>
          <w:iCs/>
          <w:szCs w:val="20"/>
          <w:vertAlign w:val="subscript"/>
        </w:rPr>
        <w:t>c</w:t>
      </w:r>
      <w:r w:rsidRPr="00A03B1B">
        <w:rPr>
          <w:szCs w:val="20"/>
          <w:lang w:val="pt-BR"/>
        </w:rPr>
        <w:t xml:space="preserve"> (AGRRATIO</w:t>
      </w:r>
      <w:r w:rsidRPr="00A03B1B">
        <w:rPr>
          <w:i/>
          <w:szCs w:val="20"/>
          <w:vertAlign w:val="subscript"/>
          <w:lang w:val="pt-BR"/>
        </w:rPr>
        <w:t xml:space="preserve"> q, p, r</w:t>
      </w:r>
      <w:r w:rsidRPr="00A03B1B">
        <w:rPr>
          <w:iCs/>
          <w:szCs w:val="20"/>
        </w:rPr>
        <w:t xml:space="preserve">) * </w:t>
      </w:r>
      <w:r w:rsidRPr="00A03B1B">
        <w:rPr>
          <w:bCs/>
          <w:iCs/>
          <w:szCs w:val="20"/>
        </w:rPr>
        <w:t xml:space="preserve">RCGSC </w:t>
      </w:r>
      <w:r w:rsidRPr="00A03B1B">
        <w:rPr>
          <w:bCs/>
          <w:i/>
          <w:szCs w:val="20"/>
          <w:vertAlign w:val="subscript"/>
        </w:rPr>
        <w:t>s</w:t>
      </w:r>
    </w:p>
    <w:p w14:paraId="780342C6" w14:textId="77777777" w:rsidR="00A03B1B" w:rsidRPr="00A03B1B" w:rsidRDefault="00A03B1B" w:rsidP="00A03B1B">
      <w:pPr>
        <w:tabs>
          <w:tab w:val="left" w:pos="1440"/>
          <w:tab w:val="left" w:pos="2340"/>
        </w:tabs>
        <w:spacing w:after="240"/>
        <w:ind w:left="720"/>
        <w:rPr>
          <w:bCs/>
          <w:i/>
          <w:szCs w:val="20"/>
          <w:vertAlign w:val="subscript"/>
        </w:rPr>
      </w:pPr>
      <w:r w:rsidRPr="00A03B1B">
        <w:rPr>
          <w:bCs/>
          <w:iCs/>
          <w:szCs w:val="20"/>
        </w:rPr>
        <w:tab/>
      </w:r>
      <w:r w:rsidRPr="00A03B1B">
        <w:rPr>
          <w:bCs/>
          <w:iCs/>
          <w:szCs w:val="20"/>
        </w:rPr>
        <w:tab/>
      </w:r>
      <w:r w:rsidRPr="00A03B1B">
        <w:rPr>
          <w:bCs/>
          <w:iCs/>
          <w:szCs w:val="20"/>
        </w:rPr>
        <w:tab/>
        <w:t xml:space="preserve">MECAP </w:t>
      </w:r>
      <w:r w:rsidRPr="00A03B1B">
        <w:rPr>
          <w:bCs/>
          <w:i/>
          <w:szCs w:val="20"/>
          <w:vertAlign w:val="subscript"/>
        </w:rPr>
        <w:t>q, r, i</w:t>
      </w:r>
      <w:r w:rsidRPr="00A03B1B">
        <w:rPr>
          <w:bCs/>
          <w:iCs/>
          <w:szCs w:val="20"/>
        </w:rPr>
        <w:tab/>
        <w:t xml:space="preserve">= </w:t>
      </w:r>
      <w:r w:rsidRPr="00A03B1B">
        <w:rPr>
          <w:bCs/>
          <w:iCs/>
          <w:szCs w:val="20"/>
        </w:rPr>
        <w:tab/>
        <w:t xml:space="preserve">RCGMEC </w:t>
      </w:r>
      <w:r w:rsidRPr="00A03B1B">
        <w:rPr>
          <w:bCs/>
          <w:i/>
          <w:szCs w:val="20"/>
          <w:vertAlign w:val="subscript"/>
        </w:rPr>
        <w:t>i</w:t>
      </w:r>
    </w:p>
    <w:p w14:paraId="3025AB27" w14:textId="77777777" w:rsidR="00A03B1B" w:rsidRPr="00A03B1B" w:rsidRDefault="00A03B1B" w:rsidP="00A03B1B">
      <w:pPr>
        <w:rPr>
          <w:bCs/>
          <w:iCs/>
        </w:rPr>
      </w:pPr>
      <w:r w:rsidRPr="00A03B1B">
        <w:rPr>
          <w:szCs w:val="20"/>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74"/>
        <w:gridCol w:w="838"/>
        <w:gridCol w:w="6738"/>
      </w:tblGrid>
      <w:tr w:rsidR="00A03B1B" w:rsidRPr="00A03B1B" w14:paraId="5CD99C95" w14:textId="77777777" w:rsidTr="00B31BB1">
        <w:trPr>
          <w:cantSplit/>
          <w:tblHeader/>
        </w:trPr>
        <w:tc>
          <w:tcPr>
            <w:tcW w:w="949" w:type="pct"/>
          </w:tcPr>
          <w:p w14:paraId="3023CF82" w14:textId="77777777" w:rsidR="00A03B1B" w:rsidRPr="00A03B1B" w:rsidRDefault="00A03B1B" w:rsidP="00A03B1B">
            <w:pPr>
              <w:spacing w:after="120"/>
              <w:rPr>
                <w:b/>
                <w:iCs/>
                <w:sz w:val="20"/>
                <w:szCs w:val="20"/>
              </w:rPr>
            </w:pPr>
            <w:r w:rsidRPr="00A03B1B">
              <w:rPr>
                <w:b/>
                <w:iCs/>
                <w:sz w:val="20"/>
                <w:szCs w:val="20"/>
              </w:rPr>
              <w:t>Variable</w:t>
            </w:r>
          </w:p>
        </w:tc>
        <w:tc>
          <w:tcPr>
            <w:tcW w:w="448" w:type="pct"/>
          </w:tcPr>
          <w:p w14:paraId="68DC8DFC" w14:textId="77777777" w:rsidR="00A03B1B" w:rsidRPr="00A03B1B" w:rsidRDefault="00A03B1B" w:rsidP="00A03B1B">
            <w:pPr>
              <w:spacing w:after="120"/>
              <w:rPr>
                <w:b/>
                <w:iCs/>
                <w:sz w:val="20"/>
                <w:szCs w:val="20"/>
              </w:rPr>
            </w:pPr>
            <w:r w:rsidRPr="00A03B1B">
              <w:rPr>
                <w:b/>
                <w:iCs/>
                <w:sz w:val="20"/>
                <w:szCs w:val="20"/>
              </w:rPr>
              <w:t>Unit</w:t>
            </w:r>
          </w:p>
        </w:tc>
        <w:tc>
          <w:tcPr>
            <w:tcW w:w="3603" w:type="pct"/>
          </w:tcPr>
          <w:p w14:paraId="703FDBA1"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50266E1B" w14:textId="77777777" w:rsidTr="00B31BB1">
        <w:trPr>
          <w:cantSplit/>
        </w:trPr>
        <w:tc>
          <w:tcPr>
            <w:tcW w:w="949" w:type="pct"/>
          </w:tcPr>
          <w:p w14:paraId="2358EBF4" w14:textId="77777777" w:rsidR="00A03B1B" w:rsidRPr="00A03B1B" w:rsidRDefault="00A03B1B" w:rsidP="00A03B1B">
            <w:pPr>
              <w:spacing w:after="60"/>
              <w:rPr>
                <w:iCs/>
                <w:sz w:val="20"/>
                <w:szCs w:val="20"/>
              </w:rPr>
            </w:pPr>
            <w:r w:rsidRPr="00A03B1B">
              <w:rPr>
                <w:iCs/>
                <w:sz w:val="20"/>
                <w:szCs w:val="20"/>
              </w:rPr>
              <w:t xml:space="preserve">RUCG </w:t>
            </w:r>
            <w:r w:rsidRPr="00A03B1B">
              <w:rPr>
                <w:i/>
                <w:iCs/>
                <w:sz w:val="20"/>
                <w:szCs w:val="20"/>
                <w:vertAlign w:val="subscript"/>
              </w:rPr>
              <w:t>q, r, d</w:t>
            </w:r>
          </w:p>
        </w:tc>
        <w:tc>
          <w:tcPr>
            <w:tcW w:w="448" w:type="pct"/>
          </w:tcPr>
          <w:p w14:paraId="2560B1BB" w14:textId="77777777" w:rsidR="00A03B1B" w:rsidRPr="00A03B1B" w:rsidRDefault="00A03B1B" w:rsidP="00A03B1B">
            <w:pPr>
              <w:spacing w:after="60"/>
              <w:jc w:val="center"/>
              <w:rPr>
                <w:iCs/>
                <w:sz w:val="20"/>
                <w:szCs w:val="20"/>
              </w:rPr>
            </w:pPr>
            <w:r w:rsidRPr="00A03B1B">
              <w:rPr>
                <w:iCs/>
                <w:sz w:val="20"/>
                <w:szCs w:val="20"/>
              </w:rPr>
              <w:t>$</w:t>
            </w:r>
          </w:p>
        </w:tc>
        <w:tc>
          <w:tcPr>
            <w:tcW w:w="3603" w:type="pct"/>
          </w:tcPr>
          <w:p w14:paraId="098F0E5B" w14:textId="77777777" w:rsidR="00A03B1B" w:rsidRPr="00A03B1B" w:rsidRDefault="00A03B1B" w:rsidP="00A03B1B">
            <w:pPr>
              <w:spacing w:after="60"/>
              <w:rPr>
                <w:iCs/>
                <w:sz w:val="20"/>
                <w:szCs w:val="20"/>
              </w:rPr>
            </w:pPr>
            <w:r w:rsidRPr="00A03B1B">
              <w:rPr>
                <w:i/>
                <w:iCs/>
                <w:sz w:val="20"/>
                <w:szCs w:val="20"/>
              </w:rPr>
              <w:t>RUC Guarantee</w:t>
            </w:r>
            <w:r w:rsidRPr="00A03B1B">
              <w:rPr>
                <w:iCs/>
                <w:sz w:val="20"/>
                <w:szCs w:val="20"/>
              </w:rPr>
              <w:t xml:space="preserve">—The sum of eligible Startup Costs and minimum-energy costs for Resource </w:t>
            </w:r>
            <w:r w:rsidRPr="00A03B1B">
              <w:rPr>
                <w:i/>
                <w:iCs/>
                <w:sz w:val="20"/>
                <w:szCs w:val="20"/>
              </w:rPr>
              <w:t xml:space="preserve">r </w:t>
            </w:r>
            <w:r w:rsidRPr="00A03B1B">
              <w:rPr>
                <w:iCs/>
                <w:sz w:val="20"/>
                <w:szCs w:val="20"/>
              </w:rPr>
              <w:t xml:space="preserve">represented by QSE </w:t>
            </w:r>
            <w:r w:rsidRPr="00A03B1B">
              <w:rPr>
                <w:i/>
                <w:iCs/>
                <w:sz w:val="20"/>
                <w:szCs w:val="20"/>
              </w:rPr>
              <w:t xml:space="preserve">q </w:t>
            </w:r>
            <w:r w:rsidRPr="00A03B1B">
              <w:rPr>
                <w:iCs/>
                <w:sz w:val="20"/>
                <w:szCs w:val="20"/>
              </w:rPr>
              <w:t xml:space="preserve">during all RUC-Committed Hours, for the Operating Day </w:t>
            </w:r>
            <w:r w:rsidRPr="00A03B1B">
              <w:rPr>
                <w:i/>
                <w:iCs/>
                <w:sz w:val="20"/>
                <w:szCs w:val="20"/>
              </w:rPr>
              <w:t>d</w:t>
            </w:r>
            <w:r w:rsidRPr="00A03B1B">
              <w:rPr>
                <w:iCs/>
                <w:sz w:val="20"/>
                <w:szCs w:val="20"/>
              </w:rPr>
              <w:t>.  When one or more Combined Cycle Generation Resources are committed by RUC, guaranteed costs are calculated for the Combined Cycle Train for all RUC-committed Combined Cycle Generation Resources.</w:t>
            </w:r>
          </w:p>
        </w:tc>
      </w:tr>
      <w:tr w:rsidR="00A03B1B" w:rsidRPr="00A03B1B" w14:paraId="3E357409" w14:textId="77777777" w:rsidTr="00B31BB1">
        <w:trPr>
          <w:cantSplit/>
        </w:trPr>
        <w:tc>
          <w:tcPr>
            <w:tcW w:w="949" w:type="pct"/>
          </w:tcPr>
          <w:p w14:paraId="6D5AF2B9" w14:textId="77777777" w:rsidR="00A03B1B" w:rsidRPr="00A03B1B" w:rsidRDefault="00A03B1B" w:rsidP="00A03B1B">
            <w:pPr>
              <w:spacing w:after="60"/>
              <w:rPr>
                <w:iCs/>
                <w:sz w:val="20"/>
                <w:szCs w:val="20"/>
              </w:rPr>
            </w:pPr>
            <w:r w:rsidRPr="00A03B1B">
              <w:rPr>
                <w:iCs/>
                <w:sz w:val="20"/>
                <w:szCs w:val="20"/>
              </w:rPr>
              <w:t xml:space="preserve">RUCGME </w:t>
            </w:r>
            <w:r w:rsidRPr="00A03B1B">
              <w:rPr>
                <w:i/>
                <w:iCs/>
                <w:sz w:val="20"/>
                <w:szCs w:val="20"/>
                <w:vertAlign w:val="subscript"/>
              </w:rPr>
              <w:t>q, r, i</w:t>
            </w:r>
          </w:p>
        </w:tc>
        <w:tc>
          <w:tcPr>
            <w:tcW w:w="448" w:type="pct"/>
          </w:tcPr>
          <w:p w14:paraId="551E9925" w14:textId="77777777" w:rsidR="00A03B1B" w:rsidRPr="00A03B1B" w:rsidRDefault="00A03B1B" w:rsidP="00A03B1B">
            <w:pPr>
              <w:spacing w:after="60"/>
              <w:jc w:val="center"/>
              <w:rPr>
                <w:iCs/>
                <w:sz w:val="20"/>
                <w:szCs w:val="20"/>
              </w:rPr>
            </w:pPr>
            <w:r w:rsidRPr="00A03B1B">
              <w:rPr>
                <w:iCs/>
                <w:sz w:val="20"/>
                <w:szCs w:val="20"/>
              </w:rPr>
              <w:t>$</w:t>
            </w:r>
          </w:p>
        </w:tc>
        <w:tc>
          <w:tcPr>
            <w:tcW w:w="3603" w:type="pct"/>
          </w:tcPr>
          <w:p w14:paraId="11E5F6B0" w14:textId="77777777" w:rsidR="00A03B1B" w:rsidRPr="00A03B1B" w:rsidRDefault="00A03B1B" w:rsidP="00A03B1B">
            <w:pPr>
              <w:spacing w:after="60"/>
              <w:rPr>
                <w:i/>
                <w:iCs/>
                <w:sz w:val="20"/>
                <w:szCs w:val="20"/>
              </w:rPr>
            </w:pPr>
            <w:r w:rsidRPr="00A03B1B">
              <w:rPr>
                <w:i/>
                <w:iCs/>
                <w:sz w:val="20"/>
                <w:szCs w:val="20"/>
              </w:rPr>
              <w:t>RUC Minimum-Energy Guarantee by interval</w:t>
            </w:r>
            <w:r w:rsidRPr="00A03B1B">
              <w:rPr>
                <w:iCs/>
                <w:sz w:val="20"/>
                <w:szCs w:val="20"/>
              </w:rPr>
              <w:t xml:space="preserve">—The guaranteed costs for Resource </w:t>
            </w:r>
            <w:r w:rsidRPr="00A03B1B">
              <w:rPr>
                <w:i/>
                <w:iCs/>
                <w:sz w:val="20"/>
                <w:szCs w:val="20"/>
              </w:rPr>
              <w:t>r</w:t>
            </w:r>
            <w:r w:rsidRPr="00A03B1B">
              <w:rPr>
                <w:iCs/>
                <w:sz w:val="20"/>
                <w:szCs w:val="20"/>
              </w:rPr>
              <w:t xml:space="preserve"> represented by QSE </w:t>
            </w:r>
            <w:r w:rsidRPr="00A03B1B">
              <w:rPr>
                <w:i/>
                <w:iCs/>
                <w:sz w:val="20"/>
                <w:szCs w:val="20"/>
              </w:rPr>
              <w:t xml:space="preserve">q </w:t>
            </w:r>
            <w:r w:rsidRPr="00A03B1B">
              <w:rPr>
                <w:iCs/>
                <w:sz w:val="20"/>
                <w:szCs w:val="20"/>
              </w:rPr>
              <w:t xml:space="preserve">for minimum energy for the Settlement Interval </w:t>
            </w:r>
            <w:r w:rsidRPr="00A03B1B">
              <w:rPr>
                <w:i/>
                <w:iCs/>
                <w:sz w:val="20"/>
                <w:szCs w:val="20"/>
              </w:rPr>
              <w:t>i</w:t>
            </w:r>
            <w:r w:rsidRPr="00A03B1B">
              <w:rPr>
                <w:iCs/>
                <w:sz w:val="20"/>
                <w:szCs w:val="20"/>
              </w:rPr>
              <w:t xml:space="preserve">.  When one or more Combined Cycle Generation Resources are committed by RUC, RUC Minimum-Energy Guarantee is calculated for the Combined Cycle Train for all RUC-committed Combined Cycle Generation Resources.  During RUCAC-Intervals for a Combined Cycle Train, minimum energy cost is calculated as the difference between the minimum energy cost between the RUC-committed configuration and the QSE-committed </w:t>
            </w:r>
            <w:ins w:id="630" w:author="ERCOT" w:date="2024-05-20T15:20:00Z">
              <w:r w:rsidRPr="00A03B1B">
                <w:rPr>
                  <w:iCs/>
                  <w:sz w:val="20"/>
                  <w:szCs w:val="20"/>
                </w:rPr>
                <w:t>or DRRS</w:t>
              </w:r>
            </w:ins>
            <w:ins w:id="631" w:author="ERCOT" w:date="2024-05-29T07:36:00Z">
              <w:r w:rsidRPr="00A03B1B">
                <w:rPr>
                  <w:iCs/>
                  <w:sz w:val="20"/>
                  <w:szCs w:val="20"/>
                </w:rPr>
                <w:t>-</w:t>
              </w:r>
            </w:ins>
            <w:ins w:id="632" w:author="ERCOT" w:date="2024-05-20T15:20:00Z">
              <w:r w:rsidRPr="00A03B1B">
                <w:rPr>
                  <w:iCs/>
                  <w:sz w:val="20"/>
                  <w:szCs w:val="20"/>
                </w:rPr>
                <w:t xml:space="preserve">deployed </w:t>
              </w:r>
            </w:ins>
            <w:r w:rsidRPr="00A03B1B">
              <w:rPr>
                <w:iCs/>
                <w:sz w:val="20"/>
                <w:szCs w:val="20"/>
              </w:rPr>
              <w:t>configuration.</w:t>
            </w:r>
          </w:p>
        </w:tc>
      </w:tr>
      <w:tr w:rsidR="00A03B1B" w:rsidRPr="00A03B1B" w14:paraId="24D4FE27" w14:textId="77777777" w:rsidTr="00B31BB1">
        <w:trPr>
          <w:cantSplit/>
        </w:trPr>
        <w:tc>
          <w:tcPr>
            <w:tcW w:w="949" w:type="pct"/>
          </w:tcPr>
          <w:p w14:paraId="23B15CA8" w14:textId="77777777" w:rsidR="00A03B1B" w:rsidRPr="00A03B1B" w:rsidRDefault="00A03B1B" w:rsidP="00A03B1B">
            <w:pPr>
              <w:spacing w:after="60"/>
              <w:rPr>
                <w:iCs/>
                <w:sz w:val="20"/>
                <w:szCs w:val="20"/>
              </w:rPr>
            </w:pPr>
            <w:r w:rsidRPr="00A03B1B">
              <w:rPr>
                <w:iCs/>
                <w:sz w:val="20"/>
                <w:szCs w:val="20"/>
              </w:rPr>
              <w:t xml:space="preserve">SUPR </w:t>
            </w:r>
            <w:r w:rsidRPr="00A03B1B">
              <w:rPr>
                <w:i/>
                <w:iCs/>
                <w:sz w:val="20"/>
                <w:szCs w:val="20"/>
                <w:vertAlign w:val="subscript"/>
              </w:rPr>
              <w:t>q, r, s</w:t>
            </w:r>
          </w:p>
        </w:tc>
        <w:tc>
          <w:tcPr>
            <w:tcW w:w="448" w:type="pct"/>
          </w:tcPr>
          <w:p w14:paraId="663C5546" w14:textId="77777777" w:rsidR="00A03B1B" w:rsidRPr="00A03B1B" w:rsidRDefault="00A03B1B" w:rsidP="00A03B1B">
            <w:pPr>
              <w:spacing w:after="60"/>
              <w:jc w:val="center"/>
              <w:rPr>
                <w:iCs/>
                <w:sz w:val="20"/>
                <w:szCs w:val="20"/>
              </w:rPr>
            </w:pPr>
            <w:r w:rsidRPr="00A03B1B">
              <w:rPr>
                <w:iCs/>
                <w:sz w:val="20"/>
                <w:szCs w:val="20"/>
              </w:rPr>
              <w:t>$/Start</w:t>
            </w:r>
          </w:p>
        </w:tc>
        <w:tc>
          <w:tcPr>
            <w:tcW w:w="3603" w:type="pct"/>
          </w:tcPr>
          <w:p w14:paraId="33A039C5" w14:textId="77777777" w:rsidR="00A03B1B" w:rsidRPr="00A03B1B" w:rsidRDefault="00A03B1B" w:rsidP="00A03B1B">
            <w:pPr>
              <w:spacing w:after="60"/>
              <w:rPr>
                <w:iCs/>
                <w:sz w:val="20"/>
                <w:szCs w:val="20"/>
              </w:rPr>
            </w:pPr>
            <w:r w:rsidRPr="00A03B1B">
              <w:rPr>
                <w:i/>
                <w:iCs/>
                <w:sz w:val="20"/>
                <w:szCs w:val="20"/>
              </w:rPr>
              <w:t>Startup Price per start</w:t>
            </w:r>
            <w:r w:rsidRPr="00A03B1B">
              <w:rPr>
                <w:iCs/>
                <w:sz w:val="20"/>
                <w:szCs w:val="20"/>
              </w:rPr>
              <w:t xml:space="preserve">—The Settlement price for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for the start </w:t>
            </w:r>
            <w:r w:rsidRPr="00A03B1B">
              <w:rPr>
                <w:i/>
                <w:iCs/>
                <w:sz w:val="20"/>
                <w:szCs w:val="20"/>
              </w:rPr>
              <w:t>s</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DE5F303" w14:textId="77777777" w:rsidTr="00B31BB1">
        <w:trPr>
          <w:cantSplit/>
        </w:trPr>
        <w:tc>
          <w:tcPr>
            <w:tcW w:w="949" w:type="pct"/>
          </w:tcPr>
          <w:p w14:paraId="1A26F1DE" w14:textId="77777777" w:rsidR="00A03B1B" w:rsidRPr="00A03B1B" w:rsidRDefault="00A03B1B" w:rsidP="00A03B1B">
            <w:pPr>
              <w:spacing w:after="60"/>
              <w:rPr>
                <w:iCs/>
                <w:sz w:val="20"/>
                <w:szCs w:val="20"/>
              </w:rPr>
            </w:pPr>
            <w:r w:rsidRPr="00A03B1B">
              <w:rPr>
                <w:iCs/>
                <w:sz w:val="20"/>
                <w:szCs w:val="20"/>
              </w:rPr>
              <w:t xml:space="preserve">SUO </w:t>
            </w:r>
            <w:r w:rsidRPr="00A03B1B">
              <w:rPr>
                <w:i/>
                <w:iCs/>
                <w:sz w:val="20"/>
                <w:szCs w:val="20"/>
                <w:vertAlign w:val="subscript"/>
              </w:rPr>
              <w:t>q, r, s</w:t>
            </w:r>
          </w:p>
        </w:tc>
        <w:tc>
          <w:tcPr>
            <w:tcW w:w="448" w:type="pct"/>
          </w:tcPr>
          <w:p w14:paraId="63198100" w14:textId="77777777" w:rsidR="00A03B1B" w:rsidRPr="00A03B1B" w:rsidRDefault="00A03B1B" w:rsidP="00A03B1B">
            <w:pPr>
              <w:spacing w:after="60"/>
              <w:jc w:val="center"/>
              <w:rPr>
                <w:iCs/>
                <w:sz w:val="20"/>
                <w:szCs w:val="20"/>
              </w:rPr>
            </w:pPr>
            <w:r w:rsidRPr="00A03B1B">
              <w:rPr>
                <w:iCs/>
                <w:sz w:val="20"/>
                <w:szCs w:val="20"/>
              </w:rPr>
              <w:t>$/Start</w:t>
            </w:r>
          </w:p>
        </w:tc>
        <w:tc>
          <w:tcPr>
            <w:tcW w:w="3603" w:type="pct"/>
          </w:tcPr>
          <w:p w14:paraId="6476D568" w14:textId="77777777" w:rsidR="00A03B1B" w:rsidRPr="00A03B1B" w:rsidRDefault="00A03B1B" w:rsidP="00A03B1B">
            <w:pPr>
              <w:spacing w:after="60"/>
              <w:rPr>
                <w:iCs/>
                <w:sz w:val="20"/>
                <w:szCs w:val="20"/>
              </w:rPr>
            </w:pPr>
            <w:r w:rsidRPr="00A03B1B">
              <w:rPr>
                <w:i/>
                <w:iCs/>
                <w:sz w:val="20"/>
                <w:szCs w:val="20"/>
              </w:rPr>
              <w:t>Startup Offer per start</w:t>
            </w:r>
            <w:r w:rsidRPr="00A03B1B">
              <w:rPr>
                <w:iCs/>
                <w:sz w:val="20"/>
                <w:szCs w:val="20"/>
              </w:rPr>
              <w:t xml:space="preserve">—Represents an offer for all costs incurred by Generation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in starting up and reaching the Resource’s LSL for the start </w:t>
            </w:r>
            <w:r w:rsidRPr="00A03B1B">
              <w:rPr>
                <w:i/>
                <w:iCs/>
                <w:sz w:val="20"/>
                <w:szCs w:val="20"/>
              </w:rPr>
              <w:t>s</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4DA5BFE0" w14:textId="77777777" w:rsidTr="00B31BB1">
        <w:trPr>
          <w:cantSplit/>
        </w:trPr>
        <w:tc>
          <w:tcPr>
            <w:tcW w:w="949" w:type="pct"/>
          </w:tcPr>
          <w:p w14:paraId="39A89A13" w14:textId="77777777" w:rsidR="00A03B1B" w:rsidRPr="00A03B1B" w:rsidRDefault="00A03B1B" w:rsidP="00A03B1B">
            <w:pPr>
              <w:spacing w:after="60"/>
              <w:rPr>
                <w:iCs/>
                <w:sz w:val="20"/>
                <w:szCs w:val="20"/>
              </w:rPr>
            </w:pPr>
            <w:r w:rsidRPr="00A03B1B">
              <w:rPr>
                <w:iCs/>
                <w:sz w:val="20"/>
                <w:szCs w:val="20"/>
              </w:rPr>
              <w:t xml:space="preserve">SUCAP </w:t>
            </w:r>
            <w:r w:rsidRPr="00A03B1B">
              <w:rPr>
                <w:i/>
                <w:iCs/>
                <w:sz w:val="20"/>
                <w:szCs w:val="20"/>
                <w:vertAlign w:val="subscript"/>
              </w:rPr>
              <w:t>q, r, s</w:t>
            </w:r>
          </w:p>
        </w:tc>
        <w:tc>
          <w:tcPr>
            <w:tcW w:w="448" w:type="pct"/>
          </w:tcPr>
          <w:p w14:paraId="142B9888" w14:textId="77777777" w:rsidR="00A03B1B" w:rsidRPr="00A03B1B" w:rsidRDefault="00A03B1B" w:rsidP="00A03B1B">
            <w:pPr>
              <w:spacing w:after="60"/>
              <w:jc w:val="center"/>
              <w:rPr>
                <w:iCs/>
                <w:sz w:val="20"/>
                <w:szCs w:val="20"/>
              </w:rPr>
            </w:pPr>
            <w:r w:rsidRPr="00A03B1B">
              <w:rPr>
                <w:iCs/>
                <w:sz w:val="20"/>
                <w:szCs w:val="20"/>
              </w:rPr>
              <w:t>$/Start</w:t>
            </w:r>
          </w:p>
        </w:tc>
        <w:tc>
          <w:tcPr>
            <w:tcW w:w="3603" w:type="pct"/>
          </w:tcPr>
          <w:p w14:paraId="678753C6" w14:textId="77777777" w:rsidR="00A03B1B" w:rsidRPr="00A03B1B" w:rsidRDefault="00A03B1B" w:rsidP="00A03B1B">
            <w:pPr>
              <w:spacing w:after="60"/>
              <w:rPr>
                <w:i/>
                <w:iCs/>
                <w:sz w:val="20"/>
                <w:szCs w:val="20"/>
              </w:rPr>
            </w:pPr>
            <w:r w:rsidRPr="00A03B1B">
              <w:rPr>
                <w:i/>
                <w:iCs/>
                <w:sz w:val="20"/>
                <w:szCs w:val="20"/>
              </w:rPr>
              <w:t>Startup Cap</w:t>
            </w:r>
            <w:r w:rsidRPr="00A03B1B">
              <w:rPr>
                <w:iCs/>
                <w:sz w:val="20"/>
                <w:szCs w:val="20"/>
              </w:rPr>
              <w:t xml:space="preserve">—The amount used for AGR </w:t>
            </w:r>
            <w:r w:rsidRPr="00A03B1B">
              <w:rPr>
                <w:i/>
                <w:iCs/>
                <w:sz w:val="20"/>
                <w:szCs w:val="20"/>
              </w:rPr>
              <w:t>r</w:t>
            </w:r>
            <w:r w:rsidRPr="00A03B1B">
              <w:rPr>
                <w:iCs/>
                <w:sz w:val="20"/>
                <w:szCs w:val="20"/>
              </w:rPr>
              <w:t xml:space="preserve"> or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start </w:t>
            </w:r>
            <w:r w:rsidRPr="00A03B1B">
              <w:rPr>
                <w:i/>
                <w:iCs/>
                <w:sz w:val="20"/>
                <w:szCs w:val="20"/>
              </w:rPr>
              <w:t xml:space="preserve">s </w:t>
            </w:r>
            <w:r w:rsidRPr="00A03B1B">
              <w:rPr>
                <w:iCs/>
                <w:sz w:val="20"/>
                <w:szCs w:val="20"/>
              </w:rPr>
              <w:t xml:space="preserve">as Startup Costs.  The cap is the </w:t>
            </w:r>
            <w:r w:rsidRPr="00A03B1B">
              <w:rPr>
                <w:sz w:val="20"/>
                <w:szCs w:val="20"/>
              </w:rPr>
              <w:t>Resource Category Startup Offer Generic Cap (</w:t>
            </w:r>
            <w:r w:rsidRPr="00A03B1B">
              <w:rPr>
                <w:iCs/>
                <w:sz w:val="20"/>
                <w:szCs w:val="20"/>
              </w:rPr>
              <w:t xml:space="preserve">RCGSC) unless ERCOT has approved verifiable unit-specific Startup Costs for that Resource, in which case the startup cap is the scaled verifiable unit-specific Startup Cost for the AGR or the verifiable unit-specific Startup Cost for non-AGRs.  </w:t>
            </w:r>
            <w:r w:rsidRPr="00A03B1B">
              <w:rPr>
                <w:sz w:val="20"/>
                <w:szCs w:val="20"/>
              </w:rPr>
              <w:t xml:space="preserve">The verifiable unit-specific Startup Cost will be determined as described in Section 5.6.1, Verifiable Costs, </w:t>
            </w:r>
            <w:r w:rsidRPr="00A03B1B">
              <w:rPr>
                <w:iCs/>
                <w:sz w:val="20"/>
                <w:szCs w:val="20"/>
              </w:rPr>
              <w:t xml:space="preserve">minus the average energy produced during the </w:t>
            </w:r>
            <w:proofErr w:type="gramStart"/>
            <w:r w:rsidRPr="00A03B1B">
              <w:rPr>
                <w:iCs/>
                <w:sz w:val="20"/>
                <w:szCs w:val="20"/>
              </w:rPr>
              <w:t>time period</w:t>
            </w:r>
            <w:proofErr w:type="gramEnd"/>
            <w:r w:rsidRPr="00A03B1B">
              <w:rPr>
                <w:iCs/>
                <w:sz w:val="20"/>
                <w:szCs w:val="20"/>
              </w:rPr>
              <w:t xml:space="preserve"> between breaker close and LSL multiplied by the heat rate proxy “H” multiplied by the appropriate Fuel Index Price (FIP), Fuel Oil Price (FOP) or solid fuel price, for AGR and non-AGR Resources.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A7025A0" w14:textId="77777777" w:rsidTr="00B31BB1">
        <w:trPr>
          <w:cantSplit/>
        </w:trPr>
        <w:tc>
          <w:tcPr>
            <w:tcW w:w="949" w:type="pct"/>
          </w:tcPr>
          <w:p w14:paraId="6ABED242" w14:textId="77777777" w:rsidR="00A03B1B" w:rsidRPr="00A03B1B" w:rsidRDefault="00A03B1B" w:rsidP="00A03B1B">
            <w:pPr>
              <w:spacing w:after="60"/>
              <w:rPr>
                <w:iCs/>
                <w:sz w:val="20"/>
                <w:szCs w:val="20"/>
              </w:rPr>
            </w:pPr>
            <w:r w:rsidRPr="00A03B1B">
              <w:rPr>
                <w:iCs/>
                <w:sz w:val="20"/>
                <w:szCs w:val="20"/>
              </w:rPr>
              <w:t>AGRRATIO</w:t>
            </w:r>
            <w:r w:rsidRPr="00A03B1B">
              <w:rPr>
                <w:i/>
                <w:iCs/>
                <w:sz w:val="20"/>
                <w:szCs w:val="20"/>
                <w:vertAlign w:val="subscript"/>
              </w:rPr>
              <w:t xml:space="preserve"> q, p, r</w:t>
            </w:r>
          </w:p>
        </w:tc>
        <w:tc>
          <w:tcPr>
            <w:tcW w:w="448" w:type="pct"/>
          </w:tcPr>
          <w:p w14:paraId="35951EAB"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34C66727" w14:textId="77777777" w:rsidR="00A03B1B" w:rsidRPr="00A03B1B" w:rsidRDefault="00A03B1B" w:rsidP="00A03B1B">
            <w:pPr>
              <w:spacing w:after="60"/>
              <w:rPr>
                <w:i/>
                <w:iCs/>
                <w:sz w:val="20"/>
                <w:szCs w:val="20"/>
              </w:rPr>
            </w:pPr>
            <w:r w:rsidRPr="00A03B1B">
              <w:rPr>
                <w:i/>
                <w:iCs/>
                <w:sz w:val="20"/>
                <w:szCs w:val="20"/>
              </w:rPr>
              <w:t>Aggregate Generation Resource Ratio per QSE per Settlement Point per Aggregate Generation Resource</w:t>
            </w:r>
            <w:r w:rsidRPr="00A03B1B">
              <w:rPr>
                <w:szCs w:val="20"/>
              </w:rPr>
              <w:t>—</w:t>
            </w:r>
            <w:r w:rsidRPr="00A03B1B">
              <w:rPr>
                <w:iCs/>
                <w:sz w:val="20"/>
                <w:szCs w:val="20"/>
              </w:rPr>
              <w:t xml:space="preserve">A value which represents the ratio of the maximum number of generators online during an hour, as indicated by telemetry, compared to the total number of generators registered to the AGR </w:t>
            </w:r>
            <w:r w:rsidRPr="00A03B1B">
              <w:rPr>
                <w:i/>
                <w:iCs/>
                <w:sz w:val="20"/>
                <w:szCs w:val="20"/>
              </w:rPr>
              <w:t xml:space="preserve">r </w:t>
            </w:r>
            <w:r w:rsidRPr="00A03B1B">
              <w:rPr>
                <w:sz w:val="20"/>
                <w:szCs w:val="20"/>
              </w:rPr>
              <w:t xml:space="preserve">represented by QSE </w:t>
            </w:r>
            <w:r w:rsidRPr="00A03B1B">
              <w:rPr>
                <w:i/>
                <w:sz w:val="20"/>
                <w:szCs w:val="20"/>
              </w:rPr>
              <w:t>q</w:t>
            </w:r>
            <w:r w:rsidRPr="00A03B1B">
              <w:rPr>
                <w:iCs/>
                <w:sz w:val="20"/>
                <w:szCs w:val="20"/>
              </w:rPr>
              <w:t xml:space="preserve"> at the Settlement Point </w:t>
            </w:r>
            <w:r w:rsidRPr="00A03B1B">
              <w:rPr>
                <w:i/>
                <w:iCs/>
                <w:sz w:val="20"/>
                <w:szCs w:val="20"/>
              </w:rPr>
              <w:t>p</w:t>
            </w:r>
            <w:r w:rsidRPr="00A03B1B">
              <w:rPr>
                <w:iCs/>
                <w:sz w:val="20"/>
                <w:szCs w:val="20"/>
              </w:rPr>
              <w:t xml:space="preserve"> and used in the approved verifiable cost for the AGR.  The value is only applicable if the Resource is an AGR.</w:t>
            </w:r>
          </w:p>
        </w:tc>
      </w:tr>
      <w:tr w:rsidR="00A03B1B" w:rsidRPr="00A03B1B" w14:paraId="3D088AC4" w14:textId="77777777" w:rsidTr="00B31BB1">
        <w:trPr>
          <w:cantSplit/>
        </w:trPr>
        <w:tc>
          <w:tcPr>
            <w:tcW w:w="949" w:type="pct"/>
          </w:tcPr>
          <w:p w14:paraId="7B603886" w14:textId="77777777" w:rsidR="00A03B1B" w:rsidRPr="00A03B1B" w:rsidRDefault="00A03B1B" w:rsidP="00A03B1B">
            <w:pPr>
              <w:spacing w:after="60"/>
              <w:rPr>
                <w:iCs/>
                <w:sz w:val="20"/>
                <w:szCs w:val="20"/>
              </w:rPr>
            </w:pPr>
            <w:r w:rsidRPr="00A03B1B">
              <w:rPr>
                <w:iCs/>
                <w:sz w:val="20"/>
                <w:szCs w:val="20"/>
              </w:rPr>
              <w:t xml:space="preserve">AGRMAXON </w:t>
            </w:r>
            <w:r w:rsidRPr="00A03B1B">
              <w:rPr>
                <w:i/>
                <w:iCs/>
                <w:sz w:val="20"/>
                <w:szCs w:val="20"/>
                <w:vertAlign w:val="subscript"/>
              </w:rPr>
              <w:t>q, p, r</w:t>
            </w:r>
          </w:p>
        </w:tc>
        <w:tc>
          <w:tcPr>
            <w:tcW w:w="448" w:type="pct"/>
          </w:tcPr>
          <w:p w14:paraId="35655EDF"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0CF563F6" w14:textId="77777777" w:rsidR="00A03B1B" w:rsidRPr="00A03B1B" w:rsidRDefault="00A03B1B" w:rsidP="00A03B1B">
            <w:pPr>
              <w:spacing w:after="60"/>
              <w:rPr>
                <w:i/>
                <w:iCs/>
                <w:sz w:val="20"/>
                <w:szCs w:val="20"/>
              </w:rPr>
            </w:pPr>
            <w:r w:rsidRPr="00A03B1B">
              <w:rPr>
                <w:i/>
                <w:iCs/>
                <w:sz w:val="20"/>
                <w:szCs w:val="20"/>
              </w:rPr>
              <w:t>Aggregate Generation Resource Maximum Online per QSE per Settlement Point per Aggregate Generation Resource</w:t>
            </w:r>
            <w:r w:rsidRPr="00A03B1B">
              <w:rPr>
                <w:szCs w:val="20"/>
              </w:rPr>
              <w:t>—</w:t>
            </w:r>
            <w:r w:rsidRPr="00A03B1B">
              <w:rPr>
                <w:iCs/>
                <w:sz w:val="20"/>
                <w:szCs w:val="20"/>
              </w:rPr>
              <w:t xml:space="preserve">The maximum number of generators registered to the AGR </w:t>
            </w:r>
            <w:r w:rsidRPr="00A03B1B">
              <w:rPr>
                <w:i/>
                <w:iCs/>
                <w:sz w:val="20"/>
                <w:szCs w:val="20"/>
              </w:rPr>
              <w:t xml:space="preserve">r </w:t>
            </w:r>
            <w:r w:rsidRPr="00A03B1B">
              <w:rPr>
                <w:sz w:val="20"/>
                <w:szCs w:val="20"/>
              </w:rPr>
              <w:t xml:space="preserve">represented by QSE </w:t>
            </w:r>
            <w:r w:rsidRPr="00A03B1B">
              <w:rPr>
                <w:i/>
                <w:sz w:val="20"/>
                <w:szCs w:val="20"/>
              </w:rPr>
              <w:t>q</w:t>
            </w:r>
            <w:r w:rsidRPr="00A03B1B">
              <w:rPr>
                <w:iCs/>
                <w:sz w:val="20"/>
                <w:szCs w:val="20"/>
              </w:rPr>
              <w:t xml:space="preserve"> at the Settlement Point </w:t>
            </w:r>
            <w:r w:rsidRPr="00A03B1B">
              <w:rPr>
                <w:i/>
                <w:iCs/>
                <w:sz w:val="20"/>
                <w:szCs w:val="20"/>
              </w:rPr>
              <w:t>p</w:t>
            </w:r>
            <w:r w:rsidRPr="00A03B1B">
              <w:rPr>
                <w:iCs/>
                <w:sz w:val="20"/>
                <w:szCs w:val="20"/>
              </w:rPr>
              <w:t xml:space="preserve"> online during an hour, as indicated by telemetry.  The value is only applicable if the Resource is an AGR.</w:t>
            </w:r>
          </w:p>
        </w:tc>
      </w:tr>
      <w:tr w:rsidR="00A03B1B" w:rsidRPr="00A03B1B" w14:paraId="0C73ED83" w14:textId="77777777" w:rsidTr="00B31BB1">
        <w:trPr>
          <w:cantSplit/>
        </w:trPr>
        <w:tc>
          <w:tcPr>
            <w:tcW w:w="949" w:type="pct"/>
          </w:tcPr>
          <w:p w14:paraId="0BC0561A" w14:textId="77777777" w:rsidR="00A03B1B" w:rsidRPr="00A03B1B" w:rsidRDefault="00A03B1B" w:rsidP="00A03B1B">
            <w:pPr>
              <w:spacing w:after="60"/>
              <w:rPr>
                <w:iCs/>
                <w:sz w:val="20"/>
                <w:szCs w:val="20"/>
              </w:rPr>
            </w:pPr>
            <w:r w:rsidRPr="00A03B1B">
              <w:rPr>
                <w:iCs/>
                <w:sz w:val="20"/>
                <w:szCs w:val="20"/>
              </w:rPr>
              <w:t>AGRTOT</w:t>
            </w:r>
            <w:r w:rsidRPr="00A03B1B">
              <w:rPr>
                <w:i/>
                <w:iCs/>
                <w:sz w:val="20"/>
                <w:szCs w:val="20"/>
                <w:vertAlign w:val="subscript"/>
              </w:rPr>
              <w:t xml:space="preserve"> q, p, r</w:t>
            </w:r>
          </w:p>
        </w:tc>
        <w:tc>
          <w:tcPr>
            <w:tcW w:w="448" w:type="pct"/>
          </w:tcPr>
          <w:p w14:paraId="6CB3CF33"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4920DABA" w14:textId="77777777" w:rsidR="00A03B1B" w:rsidRPr="00A03B1B" w:rsidRDefault="00A03B1B" w:rsidP="00A03B1B">
            <w:pPr>
              <w:spacing w:after="60"/>
              <w:rPr>
                <w:i/>
                <w:iCs/>
                <w:sz w:val="20"/>
                <w:szCs w:val="20"/>
              </w:rPr>
            </w:pPr>
            <w:r w:rsidRPr="00A03B1B">
              <w:rPr>
                <w:i/>
                <w:iCs/>
                <w:sz w:val="20"/>
                <w:szCs w:val="20"/>
              </w:rPr>
              <w:t>Aggregate Generation Resource Total per QSE per Settlement Point per Aggregate Generation Resource</w:t>
            </w:r>
            <w:r w:rsidRPr="00A03B1B">
              <w:rPr>
                <w:szCs w:val="20"/>
              </w:rPr>
              <w:t>—</w:t>
            </w:r>
            <w:r w:rsidRPr="00A03B1B">
              <w:rPr>
                <w:iCs/>
                <w:sz w:val="20"/>
                <w:szCs w:val="20"/>
              </w:rPr>
              <w:t>The total number of generators registered to the AGR</w:t>
            </w:r>
            <w:r w:rsidRPr="00A03B1B">
              <w:rPr>
                <w:i/>
                <w:iCs/>
                <w:sz w:val="20"/>
                <w:szCs w:val="20"/>
              </w:rPr>
              <w:t xml:space="preserve"> r </w:t>
            </w:r>
            <w:r w:rsidRPr="00A03B1B">
              <w:rPr>
                <w:sz w:val="20"/>
                <w:szCs w:val="20"/>
              </w:rPr>
              <w:t xml:space="preserve">represented by QSE </w:t>
            </w:r>
            <w:r w:rsidRPr="00A03B1B">
              <w:rPr>
                <w:i/>
                <w:sz w:val="20"/>
                <w:szCs w:val="20"/>
              </w:rPr>
              <w:t>q</w:t>
            </w:r>
            <w:r w:rsidRPr="00A03B1B">
              <w:rPr>
                <w:iCs/>
                <w:sz w:val="20"/>
                <w:szCs w:val="20"/>
              </w:rPr>
              <w:t xml:space="preserve"> at the Settlement Point </w:t>
            </w:r>
            <w:r w:rsidRPr="00A03B1B">
              <w:rPr>
                <w:i/>
                <w:iCs/>
                <w:sz w:val="20"/>
                <w:szCs w:val="20"/>
              </w:rPr>
              <w:t>p</w:t>
            </w:r>
            <w:r w:rsidRPr="00A03B1B">
              <w:rPr>
                <w:iCs/>
                <w:sz w:val="20"/>
                <w:szCs w:val="20"/>
              </w:rPr>
              <w:t xml:space="preserve"> and used in the approved verifiable cost for the AGR.  The value is only applicable if the Resource is an AGR.</w:t>
            </w:r>
          </w:p>
        </w:tc>
      </w:tr>
      <w:tr w:rsidR="00A03B1B" w:rsidRPr="00A03B1B" w14:paraId="21E64CC1" w14:textId="77777777" w:rsidTr="00B31BB1">
        <w:trPr>
          <w:cantSplit/>
        </w:trPr>
        <w:tc>
          <w:tcPr>
            <w:tcW w:w="949" w:type="pct"/>
          </w:tcPr>
          <w:p w14:paraId="566B6932" w14:textId="77777777" w:rsidR="00A03B1B" w:rsidRPr="00A03B1B" w:rsidRDefault="00A03B1B" w:rsidP="00A03B1B">
            <w:pPr>
              <w:spacing w:after="60"/>
              <w:rPr>
                <w:iCs/>
                <w:sz w:val="20"/>
                <w:szCs w:val="20"/>
              </w:rPr>
            </w:pPr>
            <w:r w:rsidRPr="00A03B1B">
              <w:rPr>
                <w:iCs/>
                <w:sz w:val="20"/>
                <w:szCs w:val="20"/>
              </w:rPr>
              <w:lastRenderedPageBreak/>
              <w:t xml:space="preserve">RCGSC </w:t>
            </w:r>
            <w:r w:rsidRPr="00A03B1B">
              <w:rPr>
                <w:i/>
                <w:iCs/>
                <w:sz w:val="20"/>
                <w:szCs w:val="20"/>
                <w:vertAlign w:val="subscript"/>
              </w:rPr>
              <w:t>s</w:t>
            </w:r>
          </w:p>
        </w:tc>
        <w:tc>
          <w:tcPr>
            <w:tcW w:w="448" w:type="pct"/>
          </w:tcPr>
          <w:p w14:paraId="71AF7C40" w14:textId="77777777" w:rsidR="00A03B1B" w:rsidRPr="00A03B1B" w:rsidRDefault="00A03B1B" w:rsidP="00A03B1B">
            <w:pPr>
              <w:spacing w:after="60"/>
              <w:jc w:val="center"/>
              <w:rPr>
                <w:iCs/>
                <w:sz w:val="20"/>
                <w:szCs w:val="20"/>
              </w:rPr>
            </w:pPr>
            <w:r w:rsidRPr="00A03B1B">
              <w:rPr>
                <w:iCs/>
                <w:sz w:val="20"/>
                <w:szCs w:val="20"/>
              </w:rPr>
              <w:t>$/Start</w:t>
            </w:r>
          </w:p>
        </w:tc>
        <w:tc>
          <w:tcPr>
            <w:tcW w:w="3603" w:type="pct"/>
          </w:tcPr>
          <w:p w14:paraId="743EA253" w14:textId="77777777" w:rsidR="00A03B1B" w:rsidRPr="00A03B1B" w:rsidRDefault="00A03B1B" w:rsidP="00A03B1B">
            <w:pPr>
              <w:spacing w:after="60"/>
              <w:rPr>
                <w:iCs/>
                <w:sz w:val="20"/>
                <w:szCs w:val="20"/>
              </w:rPr>
            </w:pPr>
            <w:r w:rsidRPr="00A03B1B">
              <w:rPr>
                <w:i/>
                <w:iCs/>
                <w:sz w:val="20"/>
                <w:szCs w:val="20"/>
              </w:rPr>
              <w:t>Resource Category Generic Startup Cost</w:t>
            </w:r>
            <w:r w:rsidRPr="00A03B1B">
              <w:rPr>
                <w:iCs/>
                <w:sz w:val="20"/>
                <w:szCs w:val="20"/>
              </w:rPr>
              <w:t>—The Resource Category Generic Startup Cost cap for the category of the Resource, according to Section 4.4.9.2.3, Startup Offer and Minimum-Energy Offer Generic Caps, for the Operating Day.</w:t>
            </w:r>
          </w:p>
        </w:tc>
      </w:tr>
      <w:tr w:rsidR="00A03B1B" w:rsidRPr="00A03B1B" w14:paraId="4D88DC01" w14:textId="77777777" w:rsidTr="00B31BB1">
        <w:trPr>
          <w:cantSplit/>
        </w:trPr>
        <w:tc>
          <w:tcPr>
            <w:tcW w:w="949" w:type="pct"/>
          </w:tcPr>
          <w:p w14:paraId="1B1B52AB" w14:textId="77777777" w:rsidR="00A03B1B" w:rsidRPr="00A03B1B" w:rsidRDefault="00A03B1B" w:rsidP="00A03B1B">
            <w:pPr>
              <w:spacing w:after="60"/>
              <w:rPr>
                <w:iCs/>
                <w:sz w:val="20"/>
                <w:szCs w:val="20"/>
              </w:rPr>
            </w:pPr>
            <w:r w:rsidRPr="00A03B1B">
              <w:rPr>
                <w:iCs/>
                <w:sz w:val="20"/>
                <w:szCs w:val="20"/>
              </w:rPr>
              <w:t xml:space="preserve">RUCSUFLAG </w:t>
            </w:r>
            <w:r w:rsidRPr="00A03B1B">
              <w:rPr>
                <w:i/>
                <w:iCs/>
                <w:sz w:val="20"/>
                <w:szCs w:val="20"/>
                <w:vertAlign w:val="subscript"/>
              </w:rPr>
              <w:t>q, r, s</w:t>
            </w:r>
          </w:p>
        </w:tc>
        <w:tc>
          <w:tcPr>
            <w:tcW w:w="448" w:type="pct"/>
          </w:tcPr>
          <w:p w14:paraId="023F39B3"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4E9537C2" w14:textId="77777777" w:rsidR="00A03B1B" w:rsidRPr="00A03B1B" w:rsidRDefault="00A03B1B" w:rsidP="00A03B1B">
            <w:pPr>
              <w:spacing w:after="60"/>
              <w:rPr>
                <w:iCs/>
                <w:sz w:val="20"/>
                <w:szCs w:val="20"/>
              </w:rPr>
            </w:pPr>
            <w:r w:rsidRPr="00A03B1B">
              <w:rPr>
                <w:i/>
                <w:iCs/>
                <w:sz w:val="20"/>
                <w:szCs w:val="20"/>
              </w:rPr>
              <w:t>RUC Startup Flag</w:t>
            </w:r>
            <w:r w:rsidRPr="00A03B1B">
              <w:rPr>
                <w:iCs/>
                <w:sz w:val="20"/>
                <w:szCs w:val="20"/>
              </w:rPr>
              <w:t xml:space="preserve">—The flag that indicates </w:t>
            </w:r>
            <w:proofErr w:type="gramStart"/>
            <w:r w:rsidRPr="00A03B1B">
              <w:rPr>
                <w:iCs/>
                <w:sz w:val="20"/>
                <w:szCs w:val="20"/>
              </w:rPr>
              <w:t>whether or not</w:t>
            </w:r>
            <w:proofErr w:type="gramEnd"/>
            <w:r w:rsidRPr="00A03B1B">
              <w:rPr>
                <w:iCs/>
                <w:sz w:val="20"/>
                <w:szCs w:val="20"/>
              </w:rPr>
              <w:t xml:space="preserve"> the start </w:t>
            </w:r>
            <w:r w:rsidRPr="00A03B1B">
              <w:rPr>
                <w:i/>
                <w:iCs/>
                <w:sz w:val="20"/>
                <w:szCs w:val="20"/>
              </w:rPr>
              <w:t>s</w:t>
            </w:r>
            <w:r w:rsidRPr="00A03B1B">
              <w:rPr>
                <w:iCs/>
                <w:sz w:val="20"/>
                <w:szCs w:val="20"/>
              </w:rPr>
              <w:t xml:space="preserve"> for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is eligible for RUC Make-Whole Payment.  Its value is one if eligible; otherwise, zero.  See Section 5.6.2, RUC Startup Cost Eligibility, and Section 5.6.3, Forced Outage of RUC-Committed Resource, for more information on startup eligibility.  For a Combined Cycle Train, the Resource </w:t>
            </w:r>
            <w:r w:rsidRPr="00A03B1B">
              <w:rPr>
                <w:i/>
                <w:iCs/>
                <w:sz w:val="20"/>
                <w:szCs w:val="20"/>
              </w:rPr>
              <w:t>r</w:t>
            </w:r>
            <w:r w:rsidRPr="00A03B1B">
              <w:rPr>
                <w:iCs/>
                <w:sz w:val="20"/>
                <w:szCs w:val="20"/>
              </w:rPr>
              <w:t xml:space="preserve"> must be one of the registered Combined Cycle Generation Resources within the Combined Cycle Train.  When one or more Combined Cycle Generation Resources are committed by RUC, the RUC Startup Flag is calculated for the Combined Cycle Train for all RUC-committed Combined Cycle Generation Resources.</w:t>
            </w:r>
          </w:p>
        </w:tc>
      </w:tr>
      <w:tr w:rsidR="00A03B1B" w:rsidRPr="00A03B1B" w14:paraId="386FE45C" w14:textId="77777777" w:rsidTr="00B31BB1">
        <w:trPr>
          <w:cantSplit/>
        </w:trPr>
        <w:tc>
          <w:tcPr>
            <w:tcW w:w="949" w:type="pct"/>
          </w:tcPr>
          <w:p w14:paraId="166CEAA2" w14:textId="77777777" w:rsidR="00A03B1B" w:rsidRPr="00A03B1B" w:rsidRDefault="00A03B1B" w:rsidP="00A03B1B">
            <w:pPr>
              <w:spacing w:after="60"/>
              <w:rPr>
                <w:iCs/>
                <w:sz w:val="20"/>
                <w:szCs w:val="20"/>
              </w:rPr>
            </w:pPr>
            <w:r w:rsidRPr="00A03B1B">
              <w:rPr>
                <w:iCs/>
                <w:sz w:val="20"/>
                <w:szCs w:val="20"/>
              </w:rPr>
              <w:t xml:space="preserve">MEPR </w:t>
            </w:r>
            <w:r w:rsidRPr="00A03B1B">
              <w:rPr>
                <w:i/>
                <w:iCs/>
                <w:sz w:val="20"/>
                <w:szCs w:val="20"/>
                <w:vertAlign w:val="subscript"/>
              </w:rPr>
              <w:t>q, r, i</w:t>
            </w:r>
          </w:p>
        </w:tc>
        <w:tc>
          <w:tcPr>
            <w:tcW w:w="448" w:type="pct"/>
          </w:tcPr>
          <w:p w14:paraId="6B71FB47" w14:textId="77777777" w:rsidR="00A03B1B" w:rsidRPr="00A03B1B" w:rsidRDefault="00A03B1B" w:rsidP="00A03B1B">
            <w:pPr>
              <w:spacing w:after="60"/>
              <w:jc w:val="center"/>
              <w:rPr>
                <w:iCs/>
                <w:sz w:val="20"/>
                <w:szCs w:val="20"/>
              </w:rPr>
            </w:pPr>
            <w:r w:rsidRPr="00A03B1B">
              <w:rPr>
                <w:iCs/>
                <w:sz w:val="20"/>
                <w:szCs w:val="20"/>
              </w:rPr>
              <w:t>$/MWh</w:t>
            </w:r>
          </w:p>
        </w:tc>
        <w:tc>
          <w:tcPr>
            <w:tcW w:w="3603" w:type="pct"/>
          </w:tcPr>
          <w:p w14:paraId="0EC1B600" w14:textId="77777777" w:rsidR="00A03B1B" w:rsidRPr="00A03B1B" w:rsidRDefault="00A03B1B" w:rsidP="00A03B1B">
            <w:pPr>
              <w:spacing w:after="60"/>
              <w:rPr>
                <w:iCs/>
                <w:sz w:val="20"/>
                <w:szCs w:val="20"/>
              </w:rPr>
            </w:pPr>
            <w:r w:rsidRPr="00A03B1B">
              <w:rPr>
                <w:i/>
                <w:iCs/>
                <w:sz w:val="20"/>
                <w:szCs w:val="20"/>
              </w:rPr>
              <w:t>Minimum-Energy Price</w:t>
            </w:r>
            <w:r w:rsidRPr="00A03B1B">
              <w:rPr>
                <w:iCs/>
                <w:sz w:val="20"/>
                <w:szCs w:val="20"/>
              </w:rPr>
              <w:t xml:space="preserve">—The Settlement price for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for minimum energy for the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137A6A4A" w14:textId="77777777" w:rsidTr="00B31BB1">
        <w:trPr>
          <w:cantSplit/>
        </w:trPr>
        <w:tc>
          <w:tcPr>
            <w:tcW w:w="949" w:type="pct"/>
          </w:tcPr>
          <w:p w14:paraId="37986667" w14:textId="77777777" w:rsidR="00A03B1B" w:rsidRPr="00A03B1B" w:rsidRDefault="00A03B1B" w:rsidP="00A03B1B">
            <w:pPr>
              <w:spacing w:after="60"/>
              <w:rPr>
                <w:iCs/>
                <w:sz w:val="20"/>
                <w:szCs w:val="20"/>
              </w:rPr>
            </w:pPr>
            <w:r w:rsidRPr="00A03B1B">
              <w:rPr>
                <w:iCs/>
                <w:sz w:val="20"/>
                <w:szCs w:val="20"/>
              </w:rPr>
              <w:t xml:space="preserve">MEO </w:t>
            </w:r>
            <w:r w:rsidRPr="00A03B1B">
              <w:rPr>
                <w:i/>
                <w:iCs/>
                <w:sz w:val="20"/>
                <w:szCs w:val="20"/>
                <w:vertAlign w:val="subscript"/>
              </w:rPr>
              <w:t>q, r, i</w:t>
            </w:r>
          </w:p>
        </w:tc>
        <w:tc>
          <w:tcPr>
            <w:tcW w:w="448" w:type="pct"/>
          </w:tcPr>
          <w:p w14:paraId="6C9D541C" w14:textId="77777777" w:rsidR="00A03B1B" w:rsidRPr="00A03B1B" w:rsidRDefault="00A03B1B" w:rsidP="00A03B1B">
            <w:pPr>
              <w:spacing w:after="60"/>
              <w:jc w:val="center"/>
              <w:rPr>
                <w:iCs/>
                <w:sz w:val="20"/>
                <w:szCs w:val="20"/>
              </w:rPr>
            </w:pPr>
            <w:r w:rsidRPr="00A03B1B">
              <w:rPr>
                <w:iCs/>
                <w:sz w:val="20"/>
                <w:szCs w:val="20"/>
              </w:rPr>
              <w:t>$/MWh</w:t>
            </w:r>
          </w:p>
        </w:tc>
        <w:tc>
          <w:tcPr>
            <w:tcW w:w="3603" w:type="pct"/>
          </w:tcPr>
          <w:p w14:paraId="6AB09614" w14:textId="77777777" w:rsidR="00A03B1B" w:rsidRPr="00A03B1B" w:rsidRDefault="00A03B1B" w:rsidP="00A03B1B">
            <w:pPr>
              <w:spacing w:after="60"/>
              <w:rPr>
                <w:iCs/>
                <w:sz w:val="20"/>
                <w:szCs w:val="20"/>
              </w:rPr>
            </w:pPr>
            <w:r w:rsidRPr="00A03B1B">
              <w:rPr>
                <w:i/>
                <w:iCs/>
                <w:sz w:val="20"/>
                <w:szCs w:val="20"/>
              </w:rPr>
              <w:t>Minimum-Energy Offer</w:t>
            </w:r>
            <w:r w:rsidRPr="00A03B1B">
              <w:rPr>
                <w:iCs/>
                <w:sz w:val="20"/>
                <w:szCs w:val="20"/>
              </w:rPr>
              <w:t xml:space="preserve">—Represents an offer for the costs incurred by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in producing energy at the Resource’s LSL for the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59F8A734" w14:textId="77777777" w:rsidTr="00B31BB1">
        <w:trPr>
          <w:cantSplit/>
        </w:trPr>
        <w:tc>
          <w:tcPr>
            <w:tcW w:w="949" w:type="pct"/>
          </w:tcPr>
          <w:p w14:paraId="5A4C575F" w14:textId="77777777" w:rsidR="00A03B1B" w:rsidRPr="00A03B1B" w:rsidRDefault="00A03B1B" w:rsidP="00A03B1B">
            <w:pPr>
              <w:spacing w:after="60"/>
              <w:rPr>
                <w:iCs/>
                <w:sz w:val="20"/>
                <w:szCs w:val="20"/>
              </w:rPr>
            </w:pPr>
            <w:r w:rsidRPr="00A03B1B">
              <w:rPr>
                <w:iCs/>
                <w:sz w:val="20"/>
                <w:szCs w:val="20"/>
              </w:rPr>
              <w:t xml:space="preserve">MECAP </w:t>
            </w:r>
            <w:r w:rsidRPr="00A03B1B">
              <w:rPr>
                <w:i/>
                <w:iCs/>
                <w:sz w:val="20"/>
                <w:szCs w:val="20"/>
                <w:vertAlign w:val="subscript"/>
              </w:rPr>
              <w:t>q, r, i</w:t>
            </w:r>
          </w:p>
        </w:tc>
        <w:tc>
          <w:tcPr>
            <w:tcW w:w="448" w:type="pct"/>
          </w:tcPr>
          <w:p w14:paraId="3DC0C415" w14:textId="77777777" w:rsidR="00A03B1B" w:rsidRPr="00A03B1B" w:rsidRDefault="00A03B1B" w:rsidP="00A03B1B">
            <w:pPr>
              <w:spacing w:after="60"/>
              <w:jc w:val="center"/>
              <w:rPr>
                <w:iCs/>
                <w:sz w:val="20"/>
                <w:szCs w:val="20"/>
              </w:rPr>
            </w:pPr>
            <w:r w:rsidRPr="00A03B1B">
              <w:rPr>
                <w:iCs/>
                <w:sz w:val="20"/>
                <w:szCs w:val="20"/>
              </w:rPr>
              <w:t>$/MWh</w:t>
            </w:r>
          </w:p>
        </w:tc>
        <w:tc>
          <w:tcPr>
            <w:tcW w:w="3603" w:type="pct"/>
          </w:tcPr>
          <w:p w14:paraId="272F3B0A" w14:textId="77777777" w:rsidR="00A03B1B" w:rsidRPr="00A03B1B" w:rsidRDefault="00A03B1B" w:rsidP="00A03B1B">
            <w:pPr>
              <w:spacing w:after="60"/>
              <w:rPr>
                <w:i/>
                <w:iCs/>
                <w:sz w:val="20"/>
                <w:szCs w:val="20"/>
              </w:rPr>
            </w:pPr>
            <w:r w:rsidRPr="00A03B1B">
              <w:rPr>
                <w:i/>
                <w:iCs/>
                <w:sz w:val="20"/>
                <w:szCs w:val="20"/>
              </w:rPr>
              <w:t>Minimum-Energy Cap</w:t>
            </w:r>
            <w:r w:rsidRPr="00A03B1B">
              <w:rPr>
                <w:iCs/>
                <w:sz w:val="20"/>
                <w:szCs w:val="20"/>
              </w:rPr>
              <w:t xml:space="preserve">—The amount used for Resource </w:t>
            </w:r>
            <w:r w:rsidRPr="00A03B1B">
              <w:rPr>
                <w:i/>
                <w:iCs/>
                <w:sz w:val="20"/>
                <w:szCs w:val="20"/>
              </w:rPr>
              <w:t xml:space="preserve">r </w:t>
            </w:r>
            <w:r w:rsidRPr="00A03B1B">
              <w:rPr>
                <w:iCs/>
                <w:sz w:val="20"/>
                <w:szCs w:val="20"/>
              </w:rPr>
              <w:t xml:space="preserve">represented by QSE </w:t>
            </w:r>
            <w:r w:rsidRPr="00A03B1B">
              <w:rPr>
                <w:i/>
                <w:iCs/>
                <w:sz w:val="20"/>
                <w:szCs w:val="20"/>
              </w:rPr>
              <w:t xml:space="preserve">q </w:t>
            </w:r>
            <w:r w:rsidRPr="00A03B1B">
              <w:rPr>
                <w:iCs/>
                <w:sz w:val="20"/>
                <w:szCs w:val="20"/>
              </w:rPr>
              <w:t xml:space="preserve">for the Settlement Interval </w:t>
            </w:r>
            <w:r w:rsidRPr="00A03B1B">
              <w:rPr>
                <w:i/>
                <w:iCs/>
                <w:sz w:val="20"/>
                <w:szCs w:val="20"/>
              </w:rPr>
              <w:t>i</w:t>
            </w:r>
            <w:r w:rsidRPr="00A03B1B">
              <w:rPr>
                <w:iCs/>
                <w:sz w:val="20"/>
                <w:szCs w:val="20"/>
              </w:rPr>
              <w:t xml:space="preserve"> for minimum-energy costs.  The </w:t>
            </w:r>
            <w:r w:rsidRPr="00A03B1B">
              <w:rPr>
                <w:sz w:val="20"/>
                <w:szCs w:val="20"/>
              </w:rPr>
              <w:t>minimum cost is the Resource Category Minimum-Energy Generic Cap (RCGMEC)</w:t>
            </w:r>
            <w:r w:rsidRPr="00A03B1B">
              <w:rPr>
                <w:iCs/>
                <w:sz w:val="20"/>
                <w:szCs w:val="20"/>
              </w:rPr>
              <w:t xml:space="preserve"> unless ERCOT has approved verifiable unit-specific minimum energy costs for that Resource, in which case the Minimum-Energy Cap is the verifiable unit-specific minimum energy cost.  See Section 5.6.1 for more information on verifiable costs.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51C320A6" w14:textId="77777777" w:rsidTr="00B31BB1">
        <w:trPr>
          <w:cantSplit/>
        </w:trPr>
        <w:tc>
          <w:tcPr>
            <w:tcW w:w="949" w:type="pct"/>
          </w:tcPr>
          <w:p w14:paraId="3333550D" w14:textId="77777777" w:rsidR="00A03B1B" w:rsidRPr="00A03B1B" w:rsidRDefault="00A03B1B" w:rsidP="00A03B1B">
            <w:pPr>
              <w:spacing w:after="60"/>
              <w:rPr>
                <w:iCs/>
                <w:sz w:val="20"/>
                <w:szCs w:val="20"/>
              </w:rPr>
            </w:pPr>
            <w:r w:rsidRPr="00A03B1B">
              <w:rPr>
                <w:iCs/>
                <w:sz w:val="20"/>
                <w:szCs w:val="20"/>
              </w:rPr>
              <w:t xml:space="preserve">RCGMEC </w:t>
            </w:r>
            <w:r w:rsidRPr="00A03B1B">
              <w:rPr>
                <w:i/>
                <w:iCs/>
                <w:sz w:val="20"/>
                <w:szCs w:val="20"/>
                <w:vertAlign w:val="subscript"/>
              </w:rPr>
              <w:t>i</w:t>
            </w:r>
          </w:p>
        </w:tc>
        <w:tc>
          <w:tcPr>
            <w:tcW w:w="448" w:type="pct"/>
          </w:tcPr>
          <w:p w14:paraId="5352A16C" w14:textId="77777777" w:rsidR="00A03B1B" w:rsidRPr="00A03B1B" w:rsidRDefault="00A03B1B" w:rsidP="00A03B1B">
            <w:pPr>
              <w:spacing w:after="60"/>
              <w:jc w:val="center"/>
              <w:rPr>
                <w:iCs/>
                <w:sz w:val="20"/>
                <w:szCs w:val="20"/>
              </w:rPr>
            </w:pPr>
            <w:r w:rsidRPr="00A03B1B">
              <w:rPr>
                <w:iCs/>
                <w:sz w:val="20"/>
                <w:szCs w:val="20"/>
              </w:rPr>
              <w:t>$/MWh</w:t>
            </w:r>
          </w:p>
        </w:tc>
        <w:tc>
          <w:tcPr>
            <w:tcW w:w="3603" w:type="pct"/>
          </w:tcPr>
          <w:p w14:paraId="240793F0" w14:textId="77777777" w:rsidR="00A03B1B" w:rsidRPr="00A03B1B" w:rsidRDefault="00A03B1B" w:rsidP="00A03B1B">
            <w:pPr>
              <w:spacing w:after="60"/>
              <w:rPr>
                <w:iCs/>
                <w:sz w:val="20"/>
                <w:szCs w:val="20"/>
              </w:rPr>
            </w:pPr>
            <w:r w:rsidRPr="00A03B1B">
              <w:rPr>
                <w:i/>
                <w:iCs/>
                <w:sz w:val="20"/>
                <w:szCs w:val="20"/>
              </w:rPr>
              <w:t>Resource Category Generic Minimum-Energy Cost</w:t>
            </w:r>
            <w:r w:rsidRPr="00A03B1B">
              <w:rPr>
                <w:iCs/>
                <w:sz w:val="20"/>
                <w:szCs w:val="20"/>
              </w:rPr>
              <w:t>—The Resource Category Generic Minimum Energy Cost cap for the category of the Resource, according to Section 4.4.9.2.3, for the Operating Day.</w:t>
            </w:r>
          </w:p>
        </w:tc>
      </w:tr>
      <w:tr w:rsidR="00A03B1B" w:rsidRPr="00A03B1B" w14:paraId="0499624A" w14:textId="77777777" w:rsidTr="00B31BB1">
        <w:trPr>
          <w:cantSplit/>
        </w:trPr>
        <w:tc>
          <w:tcPr>
            <w:tcW w:w="949" w:type="pct"/>
          </w:tcPr>
          <w:p w14:paraId="45C85E90" w14:textId="77777777" w:rsidR="00A03B1B" w:rsidRPr="00A03B1B" w:rsidRDefault="00A03B1B" w:rsidP="00A03B1B">
            <w:pPr>
              <w:spacing w:after="60"/>
              <w:rPr>
                <w:iCs/>
                <w:sz w:val="20"/>
                <w:szCs w:val="20"/>
              </w:rPr>
            </w:pPr>
            <w:r w:rsidRPr="00A03B1B">
              <w:rPr>
                <w:iCs/>
                <w:sz w:val="20"/>
                <w:szCs w:val="20"/>
              </w:rPr>
              <w:t xml:space="preserve">RTMG </w:t>
            </w:r>
            <w:r w:rsidRPr="00A03B1B">
              <w:rPr>
                <w:i/>
                <w:iCs/>
                <w:sz w:val="20"/>
                <w:szCs w:val="20"/>
                <w:vertAlign w:val="subscript"/>
              </w:rPr>
              <w:t>q, r, i</w:t>
            </w:r>
          </w:p>
        </w:tc>
        <w:tc>
          <w:tcPr>
            <w:tcW w:w="448" w:type="pct"/>
          </w:tcPr>
          <w:p w14:paraId="32E0A77C" w14:textId="77777777" w:rsidR="00A03B1B" w:rsidRPr="00A03B1B" w:rsidRDefault="00A03B1B" w:rsidP="00A03B1B">
            <w:pPr>
              <w:spacing w:after="60"/>
              <w:jc w:val="center"/>
              <w:rPr>
                <w:iCs/>
                <w:sz w:val="20"/>
                <w:szCs w:val="20"/>
              </w:rPr>
            </w:pPr>
            <w:r w:rsidRPr="00A03B1B">
              <w:rPr>
                <w:iCs/>
                <w:sz w:val="20"/>
                <w:szCs w:val="20"/>
              </w:rPr>
              <w:t>MWh</w:t>
            </w:r>
          </w:p>
        </w:tc>
        <w:tc>
          <w:tcPr>
            <w:tcW w:w="3603" w:type="pct"/>
          </w:tcPr>
          <w:p w14:paraId="6F860C79" w14:textId="77777777" w:rsidR="00A03B1B" w:rsidRPr="00A03B1B" w:rsidRDefault="00A03B1B" w:rsidP="00A03B1B">
            <w:pPr>
              <w:spacing w:after="60"/>
              <w:rPr>
                <w:iCs/>
                <w:sz w:val="20"/>
                <w:szCs w:val="20"/>
              </w:rPr>
            </w:pPr>
            <w:r w:rsidRPr="00A03B1B">
              <w:rPr>
                <w:i/>
                <w:iCs/>
                <w:sz w:val="20"/>
                <w:szCs w:val="20"/>
              </w:rPr>
              <w:t>Real-Time Metered Generation</w:t>
            </w:r>
            <w:r w:rsidRPr="00A03B1B">
              <w:rPr>
                <w:iCs/>
                <w:sz w:val="20"/>
                <w:szCs w:val="20"/>
              </w:rPr>
              <w:t xml:space="preserve">—The metered generation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369A282F" w14:textId="77777777" w:rsidTr="00B31BB1">
        <w:trPr>
          <w:cantSplit/>
        </w:trPr>
        <w:tc>
          <w:tcPr>
            <w:tcW w:w="949" w:type="pct"/>
          </w:tcPr>
          <w:p w14:paraId="0B5C6CC1" w14:textId="77777777" w:rsidR="00A03B1B" w:rsidRPr="00A03B1B" w:rsidRDefault="00A03B1B" w:rsidP="00A03B1B">
            <w:pPr>
              <w:spacing w:after="60"/>
              <w:rPr>
                <w:iCs/>
                <w:sz w:val="20"/>
                <w:szCs w:val="20"/>
              </w:rPr>
            </w:pPr>
            <w:r w:rsidRPr="00A03B1B">
              <w:rPr>
                <w:iCs/>
                <w:sz w:val="20"/>
                <w:szCs w:val="20"/>
              </w:rPr>
              <w:t xml:space="preserve">LSL </w:t>
            </w:r>
            <w:r w:rsidRPr="00A03B1B">
              <w:rPr>
                <w:i/>
                <w:iCs/>
                <w:sz w:val="20"/>
                <w:szCs w:val="20"/>
                <w:vertAlign w:val="subscript"/>
              </w:rPr>
              <w:t>q, r, i</w:t>
            </w:r>
          </w:p>
        </w:tc>
        <w:tc>
          <w:tcPr>
            <w:tcW w:w="448" w:type="pct"/>
          </w:tcPr>
          <w:p w14:paraId="73C4E09B" w14:textId="77777777" w:rsidR="00A03B1B" w:rsidRPr="00A03B1B" w:rsidRDefault="00A03B1B" w:rsidP="00A03B1B">
            <w:pPr>
              <w:spacing w:after="60"/>
              <w:jc w:val="center"/>
              <w:rPr>
                <w:iCs/>
                <w:sz w:val="20"/>
                <w:szCs w:val="20"/>
              </w:rPr>
            </w:pPr>
            <w:r w:rsidRPr="00A03B1B">
              <w:rPr>
                <w:iCs/>
                <w:sz w:val="20"/>
                <w:szCs w:val="20"/>
              </w:rPr>
              <w:t>MW</w:t>
            </w:r>
          </w:p>
        </w:tc>
        <w:tc>
          <w:tcPr>
            <w:tcW w:w="3603" w:type="pct"/>
          </w:tcPr>
          <w:p w14:paraId="62E998DC" w14:textId="77777777" w:rsidR="00A03B1B" w:rsidRPr="00A03B1B" w:rsidRDefault="00A03B1B" w:rsidP="00A03B1B">
            <w:pPr>
              <w:spacing w:after="60"/>
              <w:rPr>
                <w:iCs/>
                <w:sz w:val="20"/>
                <w:szCs w:val="20"/>
              </w:rPr>
            </w:pPr>
            <w:r w:rsidRPr="00A03B1B">
              <w:rPr>
                <w:i/>
                <w:iCs/>
                <w:sz w:val="20"/>
                <w:szCs w:val="20"/>
              </w:rPr>
              <w:t>Low Sustained Limit</w:t>
            </w:r>
            <w:r w:rsidRPr="00A03B1B">
              <w:rPr>
                <w:iCs/>
                <w:sz w:val="20"/>
                <w:szCs w:val="20"/>
              </w:rPr>
              <w:t xml:space="preserve">—The LSL of Generation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hour that includes the Settlement Interval </w:t>
            </w:r>
            <w:r w:rsidRPr="00A03B1B">
              <w:rPr>
                <w:i/>
                <w:iCs/>
                <w:sz w:val="20"/>
                <w:szCs w:val="20"/>
              </w:rPr>
              <w:t>i</w:t>
            </w:r>
            <w:r w:rsidRPr="00A03B1B">
              <w:rPr>
                <w:iCs/>
                <w:sz w:val="20"/>
                <w:szCs w:val="20"/>
              </w:rPr>
              <w:t xml:space="preserve">, as submitted in the Current Operating Plan (COP).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w:t>
            </w:r>
          </w:p>
        </w:tc>
      </w:tr>
      <w:tr w:rsidR="00A03B1B" w:rsidRPr="00A03B1B" w14:paraId="12F94BB6" w14:textId="77777777" w:rsidTr="00B31BB1">
        <w:trPr>
          <w:cantSplit/>
        </w:trPr>
        <w:tc>
          <w:tcPr>
            <w:tcW w:w="949" w:type="pct"/>
          </w:tcPr>
          <w:p w14:paraId="53045B01" w14:textId="77777777" w:rsidR="00A03B1B" w:rsidRPr="00A03B1B" w:rsidRDefault="00A03B1B" w:rsidP="00A03B1B">
            <w:pPr>
              <w:spacing w:after="60"/>
              <w:rPr>
                <w:i/>
                <w:iCs/>
                <w:sz w:val="20"/>
                <w:szCs w:val="20"/>
              </w:rPr>
            </w:pPr>
            <w:r w:rsidRPr="00A03B1B">
              <w:rPr>
                <w:i/>
                <w:iCs/>
                <w:sz w:val="20"/>
                <w:szCs w:val="20"/>
              </w:rPr>
              <w:t>q</w:t>
            </w:r>
          </w:p>
        </w:tc>
        <w:tc>
          <w:tcPr>
            <w:tcW w:w="448" w:type="pct"/>
          </w:tcPr>
          <w:p w14:paraId="69241D96"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298FF6BC"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6246ED71" w14:textId="77777777" w:rsidTr="00B31BB1">
        <w:trPr>
          <w:cantSplit/>
        </w:trPr>
        <w:tc>
          <w:tcPr>
            <w:tcW w:w="949" w:type="pct"/>
          </w:tcPr>
          <w:p w14:paraId="00DA4E8D" w14:textId="77777777" w:rsidR="00A03B1B" w:rsidRPr="00A03B1B" w:rsidRDefault="00A03B1B" w:rsidP="00A03B1B">
            <w:pPr>
              <w:spacing w:after="60"/>
              <w:rPr>
                <w:i/>
                <w:iCs/>
                <w:sz w:val="20"/>
                <w:szCs w:val="20"/>
              </w:rPr>
            </w:pPr>
            <w:r w:rsidRPr="00A03B1B">
              <w:rPr>
                <w:i/>
                <w:iCs/>
                <w:sz w:val="20"/>
                <w:szCs w:val="20"/>
              </w:rPr>
              <w:t>p</w:t>
            </w:r>
          </w:p>
        </w:tc>
        <w:tc>
          <w:tcPr>
            <w:tcW w:w="448" w:type="pct"/>
          </w:tcPr>
          <w:p w14:paraId="52042AFF"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04F26630" w14:textId="77777777" w:rsidR="00A03B1B" w:rsidRPr="00A03B1B" w:rsidRDefault="00A03B1B" w:rsidP="00A03B1B">
            <w:pPr>
              <w:spacing w:after="60"/>
              <w:rPr>
                <w:iCs/>
                <w:sz w:val="20"/>
                <w:szCs w:val="20"/>
              </w:rPr>
            </w:pPr>
            <w:r w:rsidRPr="00A03B1B">
              <w:rPr>
                <w:iCs/>
                <w:sz w:val="20"/>
                <w:szCs w:val="20"/>
              </w:rPr>
              <w:t>A Settlement Point.</w:t>
            </w:r>
          </w:p>
        </w:tc>
      </w:tr>
      <w:tr w:rsidR="00A03B1B" w:rsidRPr="00A03B1B" w14:paraId="465F5BCD" w14:textId="77777777" w:rsidTr="00B31BB1">
        <w:trPr>
          <w:cantSplit/>
        </w:trPr>
        <w:tc>
          <w:tcPr>
            <w:tcW w:w="949" w:type="pct"/>
          </w:tcPr>
          <w:p w14:paraId="560FF61F" w14:textId="77777777" w:rsidR="00A03B1B" w:rsidRPr="00A03B1B" w:rsidRDefault="00A03B1B" w:rsidP="00A03B1B">
            <w:pPr>
              <w:spacing w:after="60"/>
              <w:rPr>
                <w:i/>
                <w:iCs/>
                <w:sz w:val="20"/>
                <w:szCs w:val="20"/>
              </w:rPr>
            </w:pPr>
            <w:r w:rsidRPr="00A03B1B">
              <w:rPr>
                <w:i/>
                <w:iCs/>
                <w:sz w:val="20"/>
                <w:szCs w:val="20"/>
              </w:rPr>
              <w:t>r</w:t>
            </w:r>
          </w:p>
        </w:tc>
        <w:tc>
          <w:tcPr>
            <w:tcW w:w="448" w:type="pct"/>
          </w:tcPr>
          <w:p w14:paraId="3D61D695"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6D71EB5E" w14:textId="77777777" w:rsidR="00A03B1B" w:rsidRPr="00A03B1B" w:rsidRDefault="00A03B1B" w:rsidP="00A03B1B">
            <w:pPr>
              <w:spacing w:after="60"/>
              <w:rPr>
                <w:iCs/>
                <w:sz w:val="20"/>
                <w:szCs w:val="20"/>
              </w:rPr>
            </w:pPr>
            <w:r w:rsidRPr="00A03B1B">
              <w:rPr>
                <w:iCs/>
                <w:sz w:val="20"/>
                <w:szCs w:val="20"/>
              </w:rPr>
              <w:t>A RUC-committed Generation Resource.</w:t>
            </w:r>
          </w:p>
        </w:tc>
      </w:tr>
      <w:tr w:rsidR="00A03B1B" w:rsidRPr="00A03B1B" w14:paraId="771412D3" w14:textId="77777777" w:rsidTr="00B31BB1">
        <w:trPr>
          <w:cantSplit/>
        </w:trPr>
        <w:tc>
          <w:tcPr>
            <w:tcW w:w="949" w:type="pct"/>
          </w:tcPr>
          <w:p w14:paraId="53519B9E" w14:textId="77777777" w:rsidR="00A03B1B" w:rsidRPr="00A03B1B" w:rsidRDefault="00A03B1B" w:rsidP="00A03B1B">
            <w:pPr>
              <w:spacing w:after="60"/>
              <w:rPr>
                <w:i/>
                <w:iCs/>
                <w:sz w:val="20"/>
                <w:szCs w:val="20"/>
              </w:rPr>
            </w:pPr>
            <w:r w:rsidRPr="00A03B1B">
              <w:rPr>
                <w:i/>
                <w:iCs/>
                <w:sz w:val="20"/>
                <w:szCs w:val="20"/>
              </w:rPr>
              <w:t>d</w:t>
            </w:r>
          </w:p>
        </w:tc>
        <w:tc>
          <w:tcPr>
            <w:tcW w:w="448" w:type="pct"/>
          </w:tcPr>
          <w:p w14:paraId="7CCBD58F"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32CCD4FF" w14:textId="77777777" w:rsidR="00A03B1B" w:rsidRPr="00A03B1B" w:rsidRDefault="00A03B1B" w:rsidP="00A03B1B">
            <w:pPr>
              <w:spacing w:after="60"/>
              <w:rPr>
                <w:iCs/>
                <w:sz w:val="20"/>
                <w:szCs w:val="20"/>
              </w:rPr>
            </w:pPr>
            <w:r w:rsidRPr="00A03B1B">
              <w:rPr>
                <w:iCs/>
                <w:sz w:val="20"/>
                <w:szCs w:val="20"/>
              </w:rPr>
              <w:t>An Operating Day containing the RUC-commitment.</w:t>
            </w:r>
          </w:p>
        </w:tc>
      </w:tr>
      <w:tr w:rsidR="00A03B1B" w:rsidRPr="00A03B1B" w14:paraId="16639A2F" w14:textId="77777777" w:rsidTr="00B31BB1">
        <w:trPr>
          <w:cantSplit/>
        </w:trPr>
        <w:tc>
          <w:tcPr>
            <w:tcW w:w="949" w:type="pct"/>
          </w:tcPr>
          <w:p w14:paraId="582320D6" w14:textId="77777777" w:rsidR="00A03B1B" w:rsidRPr="00A03B1B" w:rsidRDefault="00A03B1B" w:rsidP="00A03B1B">
            <w:pPr>
              <w:spacing w:after="60"/>
              <w:rPr>
                <w:i/>
                <w:iCs/>
                <w:sz w:val="20"/>
                <w:szCs w:val="20"/>
              </w:rPr>
            </w:pPr>
            <w:r w:rsidRPr="00A03B1B">
              <w:rPr>
                <w:i/>
                <w:iCs/>
                <w:sz w:val="20"/>
                <w:szCs w:val="20"/>
              </w:rPr>
              <w:t>i</w:t>
            </w:r>
          </w:p>
        </w:tc>
        <w:tc>
          <w:tcPr>
            <w:tcW w:w="448" w:type="pct"/>
          </w:tcPr>
          <w:p w14:paraId="56AF9911"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29900D86" w14:textId="77777777" w:rsidR="00A03B1B" w:rsidRPr="00A03B1B" w:rsidRDefault="00A03B1B" w:rsidP="00A03B1B">
            <w:pPr>
              <w:spacing w:after="60"/>
              <w:rPr>
                <w:i/>
                <w:iCs/>
                <w:sz w:val="20"/>
                <w:szCs w:val="20"/>
              </w:rPr>
            </w:pPr>
            <w:r w:rsidRPr="00A03B1B">
              <w:rPr>
                <w:iCs/>
                <w:sz w:val="20"/>
                <w:szCs w:val="20"/>
              </w:rPr>
              <w:t>A 15-minute Settlement Interval within the hour that includes a RUC-commitment.</w:t>
            </w:r>
          </w:p>
        </w:tc>
      </w:tr>
      <w:tr w:rsidR="00A03B1B" w:rsidRPr="00A03B1B" w14:paraId="0F60D59A" w14:textId="77777777" w:rsidTr="00B31BB1">
        <w:trPr>
          <w:cantSplit/>
        </w:trPr>
        <w:tc>
          <w:tcPr>
            <w:tcW w:w="949" w:type="pct"/>
          </w:tcPr>
          <w:p w14:paraId="061EC203" w14:textId="77777777" w:rsidR="00A03B1B" w:rsidRPr="00A03B1B" w:rsidRDefault="00A03B1B" w:rsidP="00A03B1B">
            <w:pPr>
              <w:spacing w:after="60"/>
              <w:rPr>
                <w:i/>
                <w:iCs/>
                <w:sz w:val="20"/>
                <w:szCs w:val="20"/>
              </w:rPr>
            </w:pPr>
            <w:r w:rsidRPr="00A03B1B">
              <w:rPr>
                <w:i/>
                <w:iCs/>
                <w:sz w:val="20"/>
                <w:szCs w:val="20"/>
              </w:rPr>
              <w:t>s</w:t>
            </w:r>
          </w:p>
        </w:tc>
        <w:tc>
          <w:tcPr>
            <w:tcW w:w="448" w:type="pct"/>
          </w:tcPr>
          <w:p w14:paraId="6505A4C2"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248EA51B" w14:textId="77777777" w:rsidR="00A03B1B" w:rsidRPr="00A03B1B" w:rsidRDefault="00A03B1B" w:rsidP="00A03B1B">
            <w:pPr>
              <w:spacing w:after="60"/>
              <w:rPr>
                <w:iCs/>
                <w:sz w:val="20"/>
                <w:szCs w:val="20"/>
              </w:rPr>
            </w:pPr>
            <w:r w:rsidRPr="00A03B1B">
              <w:rPr>
                <w:iCs/>
                <w:sz w:val="20"/>
                <w:szCs w:val="20"/>
              </w:rPr>
              <w:t>A start that is eligible to have its costs included in the RUC Guarantee.</w:t>
            </w:r>
          </w:p>
        </w:tc>
      </w:tr>
      <w:tr w:rsidR="00A03B1B" w:rsidRPr="00A03B1B" w14:paraId="7FB48F0D" w14:textId="77777777" w:rsidTr="00B31BB1">
        <w:trPr>
          <w:cantSplit/>
        </w:trPr>
        <w:tc>
          <w:tcPr>
            <w:tcW w:w="949" w:type="pct"/>
          </w:tcPr>
          <w:p w14:paraId="10EF31CA" w14:textId="77777777" w:rsidR="00A03B1B" w:rsidRPr="00A03B1B" w:rsidRDefault="00A03B1B" w:rsidP="00A03B1B">
            <w:pPr>
              <w:spacing w:after="60"/>
              <w:rPr>
                <w:i/>
                <w:iCs/>
                <w:sz w:val="20"/>
                <w:szCs w:val="20"/>
              </w:rPr>
            </w:pPr>
            <w:r w:rsidRPr="00A03B1B">
              <w:rPr>
                <w:i/>
                <w:iCs/>
                <w:sz w:val="20"/>
                <w:szCs w:val="20"/>
              </w:rPr>
              <w:t>t</w:t>
            </w:r>
          </w:p>
        </w:tc>
        <w:tc>
          <w:tcPr>
            <w:tcW w:w="448" w:type="pct"/>
          </w:tcPr>
          <w:p w14:paraId="4355D8BE"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4F68BA01" w14:textId="77777777" w:rsidR="00A03B1B" w:rsidRPr="00A03B1B" w:rsidRDefault="00A03B1B" w:rsidP="00A03B1B">
            <w:pPr>
              <w:spacing w:after="60"/>
              <w:rPr>
                <w:iCs/>
                <w:sz w:val="20"/>
                <w:szCs w:val="20"/>
              </w:rPr>
            </w:pPr>
            <w:r w:rsidRPr="00A03B1B">
              <w:rPr>
                <w:iCs/>
                <w:sz w:val="20"/>
                <w:szCs w:val="20"/>
              </w:rPr>
              <w:t>A transition that is eligible to have its costs included in the RUC Guarantee.</w:t>
            </w:r>
          </w:p>
        </w:tc>
      </w:tr>
      <w:tr w:rsidR="00A03B1B" w:rsidRPr="00A03B1B" w14:paraId="33AF41CE" w14:textId="77777777" w:rsidTr="00B31BB1">
        <w:trPr>
          <w:cantSplit/>
        </w:trPr>
        <w:tc>
          <w:tcPr>
            <w:tcW w:w="949" w:type="pct"/>
          </w:tcPr>
          <w:p w14:paraId="4CE0EBFE" w14:textId="77777777" w:rsidR="00A03B1B" w:rsidRPr="00A03B1B" w:rsidRDefault="00A03B1B" w:rsidP="00A03B1B">
            <w:pPr>
              <w:tabs>
                <w:tab w:val="right" w:pos="9360"/>
              </w:tabs>
              <w:spacing w:after="60"/>
              <w:rPr>
                <w:i/>
                <w:iCs/>
                <w:sz w:val="20"/>
                <w:szCs w:val="20"/>
              </w:rPr>
            </w:pPr>
            <w:r w:rsidRPr="00A03B1B">
              <w:rPr>
                <w:i/>
                <w:iCs/>
                <w:sz w:val="20"/>
                <w:szCs w:val="20"/>
              </w:rPr>
              <w:t>c</w:t>
            </w:r>
          </w:p>
        </w:tc>
        <w:tc>
          <w:tcPr>
            <w:tcW w:w="448" w:type="pct"/>
          </w:tcPr>
          <w:p w14:paraId="6BCA5C4B"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4D438E19" w14:textId="77777777" w:rsidR="00A03B1B" w:rsidRPr="00A03B1B" w:rsidRDefault="00A03B1B" w:rsidP="00A03B1B">
            <w:pPr>
              <w:spacing w:after="60"/>
              <w:rPr>
                <w:iCs/>
                <w:sz w:val="20"/>
                <w:szCs w:val="20"/>
              </w:rPr>
            </w:pPr>
            <w:r w:rsidRPr="00A03B1B">
              <w:rPr>
                <w:iCs/>
                <w:sz w:val="20"/>
                <w:szCs w:val="20"/>
              </w:rPr>
              <w:t>A contiguous block of RUC–Committed Hours.</w:t>
            </w:r>
          </w:p>
        </w:tc>
      </w:tr>
      <w:tr w:rsidR="00A03B1B" w:rsidRPr="00A03B1B" w14:paraId="480E925B" w14:textId="77777777" w:rsidTr="00B31BB1">
        <w:trPr>
          <w:cantSplit/>
        </w:trPr>
        <w:tc>
          <w:tcPr>
            <w:tcW w:w="949" w:type="pct"/>
          </w:tcPr>
          <w:p w14:paraId="657C44D0" w14:textId="77777777" w:rsidR="00A03B1B" w:rsidRPr="00A03B1B" w:rsidRDefault="00A03B1B" w:rsidP="00A03B1B">
            <w:pPr>
              <w:spacing w:after="60"/>
              <w:rPr>
                <w:i/>
                <w:iCs/>
                <w:sz w:val="20"/>
                <w:szCs w:val="20"/>
              </w:rPr>
            </w:pPr>
            <w:proofErr w:type="spellStart"/>
            <w:r w:rsidRPr="00A03B1B">
              <w:rPr>
                <w:i/>
                <w:iCs/>
                <w:sz w:val="20"/>
                <w:szCs w:val="20"/>
              </w:rPr>
              <w:lastRenderedPageBreak/>
              <w:t>afterCCGR</w:t>
            </w:r>
            <w:proofErr w:type="spellEnd"/>
          </w:p>
        </w:tc>
        <w:tc>
          <w:tcPr>
            <w:tcW w:w="448" w:type="pct"/>
          </w:tcPr>
          <w:p w14:paraId="6B68DC9E"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30E4794F" w14:textId="77777777" w:rsidR="00A03B1B" w:rsidRPr="00A03B1B" w:rsidRDefault="00A03B1B" w:rsidP="00A03B1B">
            <w:pPr>
              <w:spacing w:after="60"/>
              <w:rPr>
                <w:iCs/>
                <w:sz w:val="20"/>
                <w:szCs w:val="20"/>
              </w:rPr>
            </w:pPr>
            <w:r w:rsidRPr="00A03B1B">
              <w:rPr>
                <w:iCs/>
                <w:sz w:val="20"/>
                <w:szCs w:val="20"/>
              </w:rPr>
              <w:t>The Combined Cycle Generation Resource to which a Combined Cycle Train transitions.</w:t>
            </w:r>
          </w:p>
        </w:tc>
      </w:tr>
      <w:tr w:rsidR="00A03B1B" w:rsidRPr="00A03B1B" w14:paraId="1E4F7BC6" w14:textId="77777777" w:rsidTr="00B31BB1">
        <w:trPr>
          <w:cantSplit/>
        </w:trPr>
        <w:tc>
          <w:tcPr>
            <w:tcW w:w="949" w:type="pct"/>
          </w:tcPr>
          <w:p w14:paraId="721191E9" w14:textId="77777777" w:rsidR="00A03B1B" w:rsidRPr="00A03B1B" w:rsidRDefault="00A03B1B" w:rsidP="00A03B1B">
            <w:pPr>
              <w:spacing w:after="60"/>
              <w:rPr>
                <w:i/>
                <w:iCs/>
                <w:sz w:val="20"/>
                <w:szCs w:val="20"/>
              </w:rPr>
            </w:pPr>
            <w:proofErr w:type="spellStart"/>
            <w:r w:rsidRPr="00A03B1B">
              <w:rPr>
                <w:i/>
                <w:iCs/>
                <w:sz w:val="20"/>
                <w:szCs w:val="20"/>
              </w:rPr>
              <w:t>beforeCCGR</w:t>
            </w:r>
            <w:proofErr w:type="spellEnd"/>
          </w:p>
        </w:tc>
        <w:tc>
          <w:tcPr>
            <w:tcW w:w="448" w:type="pct"/>
          </w:tcPr>
          <w:p w14:paraId="27178438" w14:textId="77777777" w:rsidR="00A03B1B" w:rsidRPr="00A03B1B" w:rsidRDefault="00A03B1B" w:rsidP="00A03B1B">
            <w:pPr>
              <w:spacing w:after="60"/>
              <w:jc w:val="center"/>
              <w:rPr>
                <w:iCs/>
                <w:sz w:val="20"/>
                <w:szCs w:val="20"/>
              </w:rPr>
            </w:pPr>
            <w:r w:rsidRPr="00A03B1B">
              <w:rPr>
                <w:iCs/>
                <w:sz w:val="20"/>
                <w:szCs w:val="20"/>
              </w:rPr>
              <w:t>none</w:t>
            </w:r>
          </w:p>
        </w:tc>
        <w:tc>
          <w:tcPr>
            <w:tcW w:w="3603" w:type="pct"/>
          </w:tcPr>
          <w:p w14:paraId="4C381376" w14:textId="77777777" w:rsidR="00A03B1B" w:rsidRPr="00A03B1B" w:rsidRDefault="00A03B1B" w:rsidP="00A03B1B">
            <w:pPr>
              <w:spacing w:after="60"/>
              <w:rPr>
                <w:iCs/>
                <w:sz w:val="20"/>
                <w:szCs w:val="20"/>
              </w:rPr>
            </w:pPr>
            <w:r w:rsidRPr="00A03B1B">
              <w:rPr>
                <w:iCs/>
                <w:sz w:val="20"/>
                <w:szCs w:val="20"/>
              </w:rPr>
              <w:t>The Combined Cycle Generation Resource from which a Combined Cycle Train transitions.</w:t>
            </w:r>
          </w:p>
        </w:tc>
      </w:tr>
    </w:tbl>
    <w:p w14:paraId="6A4C0F9A" w14:textId="77777777" w:rsidR="00A03B1B" w:rsidRPr="00A03B1B" w:rsidRDefault="00A03B1B" w:rsidP="00A03B1B">
      <w:pPr>
        <w:keepNext/>
        <w:widowControl w:val="0"/>
        <w:tabs>
          <w:tab w:val="left" w:pos="1260"/>
        </w:tabs>
        <w:spacing w:before="480" w:after="240"/>
        <w:ind w:left="1260" w:hanging="1260"/>
        <w:outlineLvl w:val="3"/>
        <w:rPr>
          <w:b/>
          <w:bCs/>
          <w:snapToGrid w:val="0"/>
          <w:szCs w:val="20"/>
        </w:rPr>
      </w:pPr>
      <w:bookmarkStart w:id="633" w:name="_Toc400547188"/>
      <w:bookmarkStart w:id="634" w:name="_Toc405384293"/>
      <w:bookmarkStart w:id="635" w:name="_Toc405543560"/>
      <w:bookmarkStart w:id="636" w:name="_Toc428178069"/>
      <w:bookmarkStart w:id="637" w:name="_Toc440872700"/>
      <w:bookmarkStart w:id="638" w:name="_Toc458766245"/>
      <w:bookmarkStart w:id="639" w:name="_Toc459292650"/>
      <w:bookmarkStart w:id="640" w:name="_Toc60038357"/>
      <w:r w:rsidRPr="00A03B1B">
        <w:rPr>
          <w:b/>
          <w:bCs/>
          <w:snapToGrid w:val="0"/>
          <w:szCs w:val="20"/>
        </w:rPr>
        <w:t>5.7.1.2</w:t>
      </w:r>
      <w:r w:rsidRPr="00A03B1B">
        <w:rPr>
          <w:b/>
          <w:bCs/>
          <w:snapToGrid w:val="0"/>
          <w:szCs w:val="20"/>
        </w:rPr>
        <w:tab/>
        <w:t>RUC Minimum-Energy Revenue</w:t>
      </w:r>
      <w:bookmarkEnd w:id="633"/>
      <w:bookmarkEnd w:id="634"/>
      <w:bookmarkEnd w:id="635"/>
      <w:bookmarkEnd w:id="636"/>
      <w:bookmarkEnd w:id="637"/>
      <w:bookmarkEnd w:id="638"/>
      <w:bookmarkEnd w:id="639"/>
      <w:bookmarkEnd w:id="640"/>
    </w:p>
    <w:p w14:paraId="02FF7B63" w14:textId="77777777" w:rsidR="00A03B1B" w:rsidRPr="00A03B1B" w:rsidRDefault="00A03B1B" w:rsidP="00A03B1B">
      <w:pPr>
        <w:spacing w:after="240"/>
        <w:ind w:left="720" w:hanging="720"/>
        <w:rPr>
          <w:iCs/>
          <w:szCs w:val="20"/>
        </w:rPr>
      </w:pPr>
      <w:r w:rsidRPr="00A03B1B">
        <w:rPr>
          <w:iCs/>
          <w:szCs w:val="20"/>
        </w:rPr>
        <w:t>(1)</w:t>
      </w:r>
      <w:r w:rsidRPr="00A03B1B">
        <w:rPr>
          <w:iCs/>
          <w:szCs w:val="20"/>
        </w:rPr>
        <w:tab/>
        <w:t>The energy revenue for a Resource’s generation up to LSL during all RUC-Committed Hours of the Operating Day is RUC Minimum-Energy Revenue.</w:t>
      </w:r>
    </w:p>
    <w:p w14:paraId="1E2D42C8" w14:textId="77777777" w:rsidR="00A03B1B" w:rsidRPr="00A03B1B" w:rsidRDefault="00A03B1B" w:rsidP="00A03B1B">
      <w:pPr>
        <w:spacing w:after="240"/>
        <w:ind w:left="720" w:hanging="720"/>
        <w:rPr>
          <w:szCs w:val="20"/>
        </w:rPr>
      </w:pPr>
      <w:r w:rsidRPr="00A03B1B">
        <w:rPr>
          <w:szCs w:val="20"/>
        </w:rPr>
        <w:t>(2)</w:t>
      </w:r>
      <w:r w:rsidRPr="00A03B1B">
        <w:rPr>
          <w:szCs w:val="20"/>
        </w:rPr>
        <w:tab/>
        <w:t>The LSL used to calculate RUC Minimum-Energy Revenue for a Combined Cycle Train is the LSL that corresponds to the Combined Cycle Generation Resource, within the Combined Cycle Train, that is RUC-committed for the hour.  If the interval is a RUCAC-Interval, then the LSL that corresponds to the QSE-committed</w:t>
      </w:r>
      <w:ins w:id="641" w:author="ERCOT" w:date="2024-05-20T15:24:00Z">
        <w:r w:rsidRPr="00A03B1B">
          <w:rPr>
            <w:szCs w:val="20"/>
          </w:rPr>
          <w:t xml:space="preserve"> or DRRS</w:t>
        </w:r>
      </w:ins>
      <w:ins w:id="642" w:author="ERCOT" w:date="2024-05-29T07:36:00Z">
        <w:r w:rsidRPr="00A03B1B">
          <w:rPr>
            <w:szCs w:val="20"/>
          </w:rPr>
          <w:t>-</w:t>
        </w:r>
      </w:ins>
      <w:ins w:id="643" w:author="ERCOT" w:date="2024-05-20T15:24:00Z">
        <w:r w:rsidRPr="00A03B1B">
          <w:rPr>
            <w:szCs w:val="20"/>
          </w:rPr>
          <w:t xml:space="preserve">deployed </w:t>
        </w:r>
      </w:ins>
      <w:r w:rsidRPr="00A03B1B">
        <w:rPr>
          <w:szCs w:val="20"/>
        </w:rPr>
        <w:t xml:space="preserve"> Combined Cycle Generation Resource is also used to calculate RUC Minimum-Energy Revenue for a Combined Cycle Train.</w:t>
      </w:r>
    </w:p>
    <w:p w14:paraId="4967C6E1" w14:textId="77777777" w:rsidR="00A03B1B" w:rsidRPr="00A03B1B" w:rsidRDefault="00A03B1B" w:rsidP="00A03B1B">
      <w:pPr>
        <w:spacing w:after="240"/>
        <w:ind w:left="720" w:hanging="720"/>
        <w:rPr>
          <w:szCs w:val="20"/>
        </w:rPr>
      </w:pPr>
      <w:r w:rsidRPr="00A03B1B">
        <w:rPr>
          <w:szCs w:val="20"/>
        </w:rPr>
        <w:t>(3)</w:t>
      </w:r>
      <w:r w:rsidRPr="00A03B1B">
        <w:rPr>
          <w:szCs w:val="20"/>
        </w:rPr>
        <w:tab/>
        <w:t>For each RUC-committed Resource, RUC Minimum-Energy Revenue is calculated as follows</w:t>
      </w:r>
      <w:r w:rsidRPr="00A03B1B">
        <w:rPr>
          <w:iCs/>
          <w:szCs w:val="20"/>
        </w:rPr>
        <w:t>:</w:t>
      </w:r>
    </w:p>
    <w:p w14:paraId="2D457683" w14:textId="77777777" w:rsidR="00A03B1B" w:rsidRPr="00A03B1B" w:rsidRDefault="00A03B1B" w:rsidP="00A03B1B">
      <w:pPr>
        <w:tabs>
          <w:tab w:val="left" w:pos="2340"/>
          <w:tab w:val="left" w:pos="2880"/>
        </w:tabs>
        <w:spacing w:after="240"/>
        <w:ind w:left="3067" w:hanging="2347"/>
        <w:rPr>
          <w:b/>
          <w:bCs/>
        </w:rPr>
      </w:pPr>
      <w:proofErr w:type="spellStart"/>
      <w:r w:rsidRPr="00A03B1B">
        <w:rPr>
          <w:b/>
          <w:bCs/>
        </w:rPr>
        <w:t>RUCMEREV</w:t>
      </w:r>
      <w:r w:rsidRPr="00A03B1B">
        <w:rPr>
          <w:b/>
          <w:bCs/>
          <w:i/>
          <w:iCs/>
          <w:vertAlign w:val="subscript"/>
        </w:rPr>
        <w:t>q,r,d</w:t>
      </w:r>
      <w:proofErr w:type="spellEnd"/>
      <w:r w:rsidRPr="00A03B1B">
        <w:rPr>
          <w:b/>
          <w:lang w:val="x-none" w:eastAsia="x-none"/>
        </w:rPr>
        <w:tab/>
      </w:r>
      <w:r w:rsidRPr="00A03B1B">
        <w:rPr>
          <w:b/>
          <w:bCs/>
        </w:rPr>
        <w:t>=</w:t>
      </w:r>
      <w:r w:rsidRPr="00A03B1B">
        <w:rPr>
          <w:b/>
          <w:lang w:val="x-none" w:eastAsia="x-none"/>
        </w:rPr>
        <w:tab/>
      </w:r>
      <w:r w:rsidRPr="00A03B1B">
        <w:rPr>
          <w:b/>
          <w:position w:val="-20"/>
          <w:lang w:val="x-none" w:eastAsia="x-none"/>
        </w:rPr>
        <w:object w:dxaOrig="220" w:dyaOrig="440" w14:anchorId="07A07DFC">
          <v:shape id="_x0000_i1029" type="#_x0000_t75" style="width:9pt;height:23.4pt" o:ole="">
            <v:imagedata r:id="rId25" o:title=""/>
          </v:shape>
          <o:OLEObject Type="Embed" ProgID="Equation.3" ShapeID="_x0000_i1029" DrawAspect="Content" ObjectID="_1831214033" r:id="rId26"/>
        </w:object>
      </w:r>
      <w:r w:rsidRPr="00A03B1B">
        <w:rPr>
          <w:b/>
          <w:bCs/>
        </w:rPr>
        <w:t xml:space="preserve">(RUCMEREV96 </w:t>
      </w:r>
      <w:r w:rsidRPr="00A03B1B">
        <w:rPr>
          <w:b/>
          <w:bCs/>
          <w:i/>
          <w:iCs/>
          <w:vertAlign w:val="subscript"/>
        </w:rPr>
        <w:t>q, r, i</w:t>
      </w:r>
      <w:r w:rsidRPr="00A03B1B">
        <w:rPr>
          <w:b/>
          <w:bCs/>
        </w:rPr>
        <w:t>)</w:t>
      </w:r>
    </w:p>
    <w:p w14:paraId="5CE05216" w14:textId="77777777" w:rsidR="00A03B1B" w:rsidRPr="00A03B1B" w:rsidRDefault="00A03B1B" w:rsidP="00A03B1B">
      <w:pPr>
        <w:spacing w:after="240"/>
        <w:ind w:left="1440" w:hanging="720"/>
        <w:rPr>
          <w:szCs w:val="20"/>
        </w:rPr>
      </w:pPr>
      <w:proofErr w:type="gramStart"/>
      <w:r w:rsidRPr="00A03B1B">
        <w:rPr>
          <w:szCs w:val="20"/>
        </w:rPr>
        <w:t>Where</w:t>
      </w:r>
      <w:proofErr w:type="gramEnd"/>
      <w:r w:rsidRPr="00A03B1B">
        <w:rPr>
          <w:szCs w:val="20"/>
        </w:rPr>
        <w:t>,</w:t>
      </w:r>
    </w:p>
    <w:p w14:paraId="24B9EF4F" w14:textId="77777777" w:rsidR="00A03B1B" w:rsidRPr="00A03B1B" w:rsidRDefault="00A03B1B" w:rsidP="00A03B1B">
      <w:pPr>
        <w:spacing w:after="240"/>
        <w:ind w:left="720"/>
        <w:rPr>
          <w:szCs w:val="20"/>
        </w:rPr>
      </w:pPr>
      <w:r w:rsidRPr="00A03B1B">
        <w:rPr>
          <w:szCs w:val="20"/>
        </w:rPr>
        <w:t xml:space="preserve">If the interval </w:t>
      </w:r>
      <w:r w:rsidRPr="00A03B1B">
        <w:rPr>
          <w:i/>
          <w:szCs w:val="20"/>
        </w:rPr>
        <w:t>i</w:t>
      </w:r>
      <w:r w:rsidRPr="00A03B1B">
        <w:rPr>
          <w:szCs w:val="20"/>
        </w:rPr>
        <w:t xml:space="preserve"> is a RUC-Committed Interval that is not a RUCAC-Interval, then:</w:t>
      </w:r>
    </w:p>
    <w:p w14:paraId="0C1E70F6" w14:textId="77777777" w:rsidR="00A03B1B" w:rsidRPr="00A03B1B" w:rsidRDefault="00A03B1B" w:rsidP="00A03B1B">
      <w:pPr>
        <w:tabs>
          <w:tab w:val="left" w:pos="1440"/>
        </w:tabs>
        <w:spacing w:after="240"/>
        <w:ind w:left="3060" w:hanging="2340"/>
        <w:rPr>
          <w:szCs w:val="20"/>
        </w:rPr>
      </w:pPr>
      <w:r w:rsidRPr="00A03B1B">
        <w:rPr>
          <w:szCs w:val="20"/>
        </w:rPr>
        <w:t xml:space="preserve">RUCMEREV96 </w:t>
      </w:r>
      <w:r w:rsidRPr="00A03B1B">
        <w:rPr>
          <w:i/>
          <w:iCs/>
          <w:szCs w:val="20"/>
          <w:vertAlign w:val="subscript"/>
          <w:lang w:val="it-IT"/>
        </w:rPr>
        <w:t xml:space="preserve">q, r, i  </w:t>
      </w:r>
      <w:r w:rsidRPr="00A03B1B">
        <w:rPr>
          <w:iCs/>
          <w:szCs w:val="20"/>
          <w:lang w:val="it-IT"/>
        </w:rPr>
        <w:t xml:space="preserve">= RTSPP </w:t>
      </w:r>
      <w:r w:rsidRPr="00A03B1B">
        <w:rPr>
          <w:i/>
          <w:iCs/>
          <w:szCs w:val="20"/>
          <w:vertAlign w:val="subscript"/>
          <w:lang w:val="it-IT"/>
        </w:rPr>
        <w:t>p, i</w:t>
      </w:r>
      <w:r w:rsidRPr="00A03B1B">
        <w:rPr>
          <w:iCs/>
          <w:szCs w:val="20"/>
          <w:lang w:val="it-IT"/>
        </w:rPr>
        <w:t xml:space="preserve"> * Min (RTMG </w:t>
      </w:r>
      <w:r w:rsidRPr="00A03B1B">
        <w:rPr>
          <w:i/>
          <w:iCs/>
          <w:szCs w:val="20"/>
          <w:vertAlign w:val="subscript"/>
          <w:lang w:val="it-IT"/>
        </w:rPr>
        <w:t>q, r, i</w:t>
      </w:r>
      <w:r w:rsidRPr="00A03B1B">
        <w:rPr>
          <w:iCs/>
          <w:szCs w:val="20"/>
          <w:lang w:val="it-IT"/>
        </w:rPr>
        <w:t xml:space="preserve">, (LSL </w:t>
      </w:r>
      <w:r w:rsidRPr="00A03B1B">
        <w:rPr>
          <w:i/>
          <w:iCs/>
          <w:szCs w:val="20"/>
          <w:vertAlign w:val="subscript"/>
          <w:lang w:val="it-IT"/>
        </w:rPr>
        <w:t>q, r, i</w:t>
      </w:r>
      <w:r w:rsidRPr="00A03B1B">
        <w:rPr>
          <w:iCs/>
          <w:szCs w:val="20"/>
          <w:lang w:val="it-IT"/>
        </w:rPr>
        <w:t xml:space="preserve"> * (¼)))</w:t>
      </w:r>
    </w:p>
    <w:p w14:paraId="06E036E2" w14:textId="77777777" w:rsidR="00A03B1B" w:rsidRPr="00A03B1B" w:rsidRDefault="00A03B1B" w:rsidP="00A03B1B">
      <w:pPr>
        <w:spacing w:after="240"/>
        <w:ind w:left="720"/>
      </w:pPr>
      <w:r w:rsidRPr="00A03B1B">
        <w:t xml:space="preserve">If the interval </w:t>
      </w:r>
      <w:r w:rsidRPr="00A03B1B">
        <w:rPr>
          <w:i/>
        </w:rPr>
        <w:t>i</w:t>
      </w:r>
      <w:r w:rsidRPr="00A03B1B">
        <w:t xml:space="preserve"> is a RUCAC of a previously QSE-Committed</w:t>
      </w:r>
      <w:ins w:id="644" w:author="ERCOT" w:date="2024-05-20T15:24:00Z">
        <w:r w:rsidRPr="00A03B1B">
          <w:t xml:space="preserve"> or DRRS</w:t>
        </w:r>
      </w:ins>
      <w:ins w:id="645" w:author="ERCOT" w:date="2024-05-29T07:37:00Z">
        <w:r w:rsidRPr="00A03B1B">
          <w:t>-</w:t>
        </w:r>
      </w:ins>
      <w:ins w:id="646" w:author="ERCOT" w:date="2024-05-20T15:24:00Z">
        <w:r w:rsidRPr="00A03B1B">
          <w:t>deployed</w:t>
        </w:r>
      </w:ins>
      <w:r w:rsidRPr="00A03B1B">
        <w:t xml:space="preserve"> </w:t>
      </w:r>
      <w:del w:id="647" w:author="ERCOT" w:date="2025-10-24T20:52:00Z">
        <w:r w:rsidRPr="00A03B1B" w:rsidDel="00D819D7">
          <w:delText>I</w:delText>
        </w:r>
      </w:del>
      <w:ins w:id="648" w:author="ERCOT" w:date="2025-10-24T20:52:00Z">
        <w:r w:rsidRPr="00A03B1B">
          <w:t>i</w:t>
        </w:r>
      </w:ins>
      <w:r w:rsidRPr="00A03B1B">
        <w:t>nterval, then:</w:t>
      </w:r>
    </w:p>
    <w:p w14:paraId="62A62157" w14:textId="77777777" w:rsidR="00A03B1B" w:rsidRPr="00A03B1B" w:rsidRDefault="00A03B1B" w:rsidP="00A03B1B">
      <w:pPr>
        <w:tabs>
          <w:tab w:val="left" w:pos="1530"/>
        </w:tabs>
        <w:spacing w:after="240"/>
        <w:ind w:left="3060" w:hanging="2340"/>
        <w:rPr>
          <w:szCs w:val="20"/>
        </w:rPr>
      </w:pPr>
      <w:r w:rsidRPr="00A03B1B">
        <w:rPr>
          <w:szCs w:val="20"/>
        </w:rPr>
        <w:t xml:space="preserve">RUCMEREV96 </w:t>
      </w:r>
      <w:r w:rsidRPr="00A03B1B">
        <w:rPr>
          <w:i/>
          <w:iCs/>
          <w:szCs w:val="20"/>
          <w:vertAlign w:val="subscript"/>
          <w:lang w:val="it-IT"/>
        </w:rPr>
        <w:t xml:space="preserve">q, r, i  </w:t>
      </w:r>
      <w:r w:rsidRPr="00A03B1B">
        <w:rPr>
          <w:iCs/>
          <w:szCs w:val="20"/>
          <w:lang w:val="it-IT"/>
        </w:rPr>
        <w:t xml:space="preserve">=  RTSPP </w:t>
      </w:r>
      <w:r w:rsidRPr="00A03B1B">
        <w:rPr>
          <w:i/>
          <w:iCs/>
          <w:szCs w:val="20"/>
          <w:vertAlign w:val="subscript"/>
          <w:lang w:val="it-IT"/>
        </w:rPr>
        <w:t>p, i</w:t>
      </w:r>
      <w:r w:rsidRPr="00A03B1B">
        <w:rPr>
          <w:iCs/>
          <w:szCs w:val="20"/>
          <w:lang w:val="it-IT"/>
        </w:rPr>
        <w:t xml:space="preserve"> * Max [0, Min (RTMG </w:t>
      </w:r>
      <w:r w:rsidRPr="00A03B1B">
        <w:rPr>
          <w:i/>
          <w:iCs/>
          <w:szCs w:val="20"/>
          <w:vertAlign w:val="subscript"/>
          <w:lang w:val="it-IT"/>
        </w:rPr>
        <w:t>q, r, i</w:t>
      </w:r>
      <w:r w:rsidRPr="00A03B1B">
        <w:rPr>
          <w:iCs/>
          <w:szCs w:val="20"/>
          <w:lang w:val="it-IT"/>
        </w:rPr>
        <w:t xml:space="preserve">, (LSL </w:t>
      </w:r>
      <w:r w:rsidRPr="00A03B1B">
        <w:rPr>
          <w:i/>
          <w:iCs/>
          <w:szCs w:val="20"/>
          <w:vertAlign w:val="subscript"/>
          <w:lang w:val="it-IT"/>
        </w:rPr>
        <w:t xml:space="preserve">q, </w:t>
      </w:r>
      <w:proofErr w:type="spellStart"/>
      <w:r w:rsidRPr="00A03B1B">
        <w:rPr>
          <w:i/>
          <w:iCs/>
          <w:szCs w:val="20"/>
          <w:vertAlign w:val="subscript"/>
        </w:rPr>
        <w:t>afterCCGR</w:t>
      </w:r>
      <w:proofErr w:type="spellEnd"/>
      <w:r w:rsidRPr="00A03B1B">
        <w:rPr>
          <w:i/>
          <w:iCs/>
          <w:szCs w:val="20"/>
          <w:vertAlign w:val="subscript"/>
          <w:lang w:val="it-IT"/>
        </w:rPr>
        <w:t>, i</w:t>
      </w:r>
      <w:r w:rsidRPr="00A03B1B">
        <w:rPr>
          <w:iCs/>
          <w:szCs w:val="20"/>
          <w:lang w:val="it-IT"/>
        </w:rPr>
        <w:t xml:space="preserve"> * (¼))) -  LSL </w:t>
      </w:r>
      <w:r w:rsidRPr="00A03B1B">
        <w:rPr>
          <w:i/>
          <w:iCs/>
          <w:szCs w:val="20"/>
          <w:vertAlign w:val="subscript"/>
          <w:lang w:val="it-IT"/>
        </w:rPr>
        <w:t xml:space="preserve">q, </w:t>
      </w:r>
      <w:proofErr w:type="spellStart"/>
      <w:r w:rsidRPr="00A03B1B">
        <w:rPr>
          <w:i/>
          <w:iCs/>
          <w:szCs w:val="20"/>
          <w:vertAlign w:val="subscript"/>
        </w:rPr>
        <w:t>beforeCCGR</w:t>
      </w:r>
      <w:proofErr w:type="spellEnd"/>
      <w:r w:rsidRPr="00A03B1B">
        <w:rPr>
          <w:i/>
          <w:iCs/>
          <w:szCs w:val="20"/>
          <w:vertAlign w:val="subscript"/>
          <w:lang w:val="it-IT"/>
        </w:rPr>
        <w:t>, i</w:t>
      </w:r>
      <w:r w:rsidRPr="00A03B1B">
        <w:rPr>
          <w:iCs/>
          <w:szCs w:val="20"/>
          <w:lang w:val="it-IT"/>
        </w:rPr>
        <w:t xml:space="preserve"> * (¼)]</w:t>
      </w:r>
    </w:p>
    <w:p w14:paraId="1A59EB03" w14:textId="77777777" w:rsidR="00A03B1B" w:rsidRPr="00A03B1B" w:rsidRDefault="00A03B1B" w:rsidP="00A03B1B">
      <w:pPr>
        <w:rPr>
          <w:bCs/>
          <w:iCs/>
          <w:szCs w:val="20"/>
        </w:rPr>
      </w:pPr>
      <w:r w:rsidRPr="00A03B1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03"/>
        <w:gridCol w:w="866"/>
        <w:gridCol w:w="6781"/>
      </w:tblGrid>
      <w:tr w:rsidR="00A03B1B" w:rsidRPr="00A03B1B" w14:paraId="6AD908CB" w14:textId="77777777" w:rsidTr="00B31BB1">
        <w:trPr>
          <w:cantSplit/>
          <w:tblHeader/>
        </w:trPr>
        <w:tc>
          <w:tcPr>
            <w:tcW w:w="911" w:type="pct"/>
          </w:tcPr>
          <w:p w14:paraId="069994DB" w14:textId="77777777" w:rsidR="00A03B1B" w:rsidRPr="00A03B1B" w:rsidRDefault="00A03B1B" w:rsidP="00A03B1B">
            <w:pPr>
              <w:spacing w:after="120"/>
              <w:rPr>
                <w:b/>
                <w:iCs/>
                <w:sz w:val="20"/>
                <w:szCs w:val="20"/>
              </w:rPr>
            </w:pPr>
            <w:r w:rsidRPr="00A03B1B">
              <w:rPr>
                <w:b/>
                <w:iCs/>
                <w:sz w:val="20"/>
                <w:szCs w:val="20"/>
              </w:rPr>
              <w:t>Variable</w:t>
            </w:r>
          </w:p>
        </w:tc>
        <w:tc>
          <w:tcPr>
            <w:tcW w:w="463" w:type="pct"/>
          </w:tcPr>
          <w:p w14:paraId="4CF042F7" w14:textId="77777777" w:rsidR="00A03B1B" w:rsidRPr="00A03B1B" w:rsidRDefault="00A03B1B" w:rsidP="00A03B1B">
            <w:pPr>
              <w:spacing w:after="120"/>
              <w:jc w:val="center"/>
              <w:rPr>
                <w:b/>
                <w:iCs/>
                <w:sz w:val="20"/>
                <w:szCs w:val="20"/>
              </w:rPr>
            </w:pPr>
            <w:r w:rsidRPr="00A03B1B">
              <w:rPr>
                <w:b/>
                <w:iCs/>
                <w:sz w:val="20"/>
                <w:szCs w:val="20"/>
              </w:rPr>
              <w:t>Unit</w:t>
            </w:r>
          </w:p>
        </w:tc>
        <w:tc>
          <w:tcPr>
            <w:tcW w:w="3626" w:type="pct"/>
          </w:tcPr>
          <w:p w14:paraId="3845DA6B"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05041783" w14:textId="77777777" w:rsidTr="00B31BB1">
        <w:trPr>
          <w:cantSplit/>
        </w:trPr>
        <w:tc>
          <w:tcPr>
            <w:tcW w:w="911" w:type="pct"/>
          </w:tcPr>
          <w:p w14:paraId="2333505B" w14:textId="77777777" w:rsidR="00A03B1B" w:rsidRPr="00A03B1B" w:rsidRDefault="00A03B1B" w:rsidP="00A03B1B">
            <w:pPr>
              <w:spacing w:after="60"/>
              <w:rPr>
                <w:iCs/>
                <w:sz w:val="20"/>
                <w:szCs w:val="20"/>
              </w:rPr>
            </w:pPr>
            <w:r w:rsidRPr="00A03B1B">
              <w:rPr>
                <w:iCs/>
                <w:sz w:val="20"/>
                <w:szCs w:val="20"/>
              </w:rPr>
              <w:t xml:space="preserve">RUCMEREV </w:t>
            </w:r>
            <w:r w:rsidRPr="00A03B1B">
              <w:rPr>
                <w:i/>
                <w:iCs/>
                <w:sz w:val="20"/>
                <w:szCs w:val="20"/>
                <w:vertAlign w:val="subscript"/>
              </w:rPr>
              <w:t>q, r, d</w:t>
            </w:r>
          </w:p>
        </w:tc>
        <w:tc>
          <w:tcPr>
            <w:tcW w:w="463" w:type="pct"/>
          </w:tcPr>
          <w:p w14:paraId="029E693C" w14:textId="77777777" w:rsidR="00A03B1B" w:rsidRPr="00A03B1B" w:rsidRDefault="00A03B1B" w:rsidP="00A03B1B">
            <w:pPr>
              <w:spacing w:after="60"/>
              <w:jc w:val="center"/>
              <w:rPr>
                <w:iCs/>
                <w:sz w:val="20"/>
                <w:szCs w:val="20"/>
              </w:rPr>
            </w:pPr>
            <w:r w:rsidRPr="00A03B1B">
              <w:rPr>
                <w:iCs/>
                <w:sz w:val="20"/>
                <w:szCs w:val="20"/>
              </w:rPr>
              <w:t>$</w:t>
            </w:r>
          </w:p>
        </w:tc>
        <w:tc>
          <w:tcPr>
            <w:tcW w:w="3626" w:type="pct"/>
          </w:tcPr>
          <w:p w14:paraId="1237E2CA" w14:textId="77777777" w:rsidR="00A03B1B" w:rsidRPr="00A03B1B" w:rsidRDefault="00A03B1B" w:rsidP="00A03B1B">
            <w:pPr>
              <w:spacing w:after="60"/>
              <w:rPr>
                <w:iCs/>
                <w:sz w:val="20"/>
                <w:szCs w:val="20"/>
              </w:rPr>
            </w:pPr>
            <w:r w:rsidRPr="00A03B1B">
              <w:rPr>
                <w:i/>
                <w:iCs/>
                <w:sz w:val="20"/>
                <w:szCs w:val="20"/>
              </w:rPr>
              <w:t>RUC Minimum-Energy Revenue</w:t>
            </w:r>
            <w:r w:rsidRPr="00A03B1B">
              <w:rPr>
                <w:iCs/>
                <w:sz w:val="20"/>
                <w:szCs w:val="20"/>
              </w:rPr>
              <w:t xml:space="preserve">—The sum of the energy revenues for generation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up to LSL during all RUC-Committed Hours, for the Operating Day </w:t>
            </w:r>
            <w:r w:rsidRPr="00A03B1B">
              <w:rPr>
                <w:i/>
                <w:iCs/>
                <w:sz w:val="20"/>
                <w:szCs w:val="20"/>
              </w:rPr>
              <w:t>d</w:t>
            </w:r>
            <w:r w:rsidRPr="00A03B1B">
              <w:rPr>
                <w:iCs/>
                <w:sz w:val="20"/>
                <w:szCs w:val="20"/>
              </w:rPr>
              <w:t>.  When one or more Combined Cycle Generation Resources are committed by RUC, RUC Minimum-Energy Revenue is calculated for the Combined Cycle Train for all RUC-committed Combined Cycle Generation Resources.</w:t>
            </w:r>
          </w:p>
        </w:tc>
      </w:tr>
      <w:tr w:rsidR="00A03B1B" w:rsidRPr="00A03B1B" w14:paraId="55368F6F" w14:textId="77777777" w:rsidTr="00B31BB1">
        <w:trPr>
          <w:cantSplit/>
        </w:trPr>
        <w:tc>
          <w:tcPr>
            <w:tcW w:w="911" w:type="pct"/>
          </w:tcPr>
          <w:p w14:paraId="0906A295" w14:textId="77777777" w:rsidR="00A03B1B" w:rsidRPr="00A03B1B" w:rsidRDefault="00A03B1B" w:rsidP="00A03B1B">
            <w:pPr>
              <w:spacing w:after="60"/>
              <w:rPr>
                <w:iCs/>
                <w:sz w:val="20"/>
                <w:szCs w:val="20"/>
              </w:rPr>
            </w:pPr>
            <w:r w:rsidRPr="00A03B1B">
              <w:rPr>
                <w:iCs/>
                <w:sz w:val="20"/>
                <w:szCs w:val="20"/>
              </w:rPr>
              <w:lastRenderedPageBreak/>
              <w:t xml:space="preserve">RUCMEREV96 </w:t>
            </w:r>
            <w:r w:rsidRPr="00A03B1B">
              <w:rPr>
                <w:i/>
                <w:iCs/>
                <w:sz w:val="20"/>
                <w:szCs w:val="20"/>
                <w:vertAlign w:val="subscript"/>
              </w:rPr>
              <w:t>q, r, i</w:t>
            </w:r>
          </w:p>
        </w:tc>
        <w:tc>
          <w:tcPr>
            <w:tcW w:w="463" w:type="pct"/>
          </w:tcPr>
          <w:p w14:paraId="5E97E520" w14:textId="77777777" w:rsidR="00A03B1B" w:rsidRPr="00A03B1B" w:rsidRDefault="00A03B1B" w:rsidP="00A03B1B">
            <w:pPr>
              <w:spacing w:after="60"/>
              <w:jc w:val="center"/>
              <w:rPr>
                <w:iCs/>
                <w:sz w:val="20"/>
                <w:szCs w:val="20"/>
              </w:rPr>
            </w:pPr>
            <w:r w:rsidRPr="00A03B1B">
              <w:rPr>
                <w:iCs/>
                <w:sz w:val="20"/>
                <w:szCs w:val="20"/>
              </w:rPr>
              <w:t>$</w:t>
            </w:r>
          </w:p>
        </w:tc>
        <w:tc>
          <w:tcPr>
            <w:tcW w:w="3626" w:type="pct"/>
          </w:tcPr>
          <w:p w14:paraId="043DE2E8" w14:textId="77777777" w:rsidR="00A03B1B" w:rsidRPr="00A03B1B" w:rsidRDefault="00A03B1B" w:rsidP="00A03B1B">
            <w:pPr>
              <w:spacing w:after="60"/>
              <w:rPr>
                <w:i/>
                <w:iCs/>
                <w:sz w:val="20"/>
                <w:szCs w:val="20"/>
              </w:rPr>
            </w:pPr>
            <w:r w:rsidRPr="00A03B1B">
              <w:rPr>
                <w:i/>
                <w:iCs/>
                <w:sz w:val="20"/>
                <w:szCs w:val="20"/>
              </w:rPr>
              <w:t>RUC Minimum-Energy Revenue by interval</w:t>
            </w:r>
            <w:r w:rsidRPr="00A03B1B">
              <w:rPr>
                <w:iCs/>
                <w:sz w:val="20"/>
                <w:szCs w:val="20"/>
              </w:rPr>
              <w:t xml:space="preserve">—The energy revenues for generation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up to LSL during all RUC-Committed Hours, for the Settlement Interval </w:t>
            </w:r>
            <w:r w:rsidRPr="00A03B1B">
              <w:rPr>
                <w:i/>
                <w:iCs/>
                <w:sz w:val="20"/>
                <w:szCs w:val="20"/>
              </w:rPr>
              <w:t>i</w:t>
            </w:r>
            <w:r w:rsidRPr="00A03B1B">
              <w:rPr>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649" w:author="ERCOT" w:date="2024-05-20T15:25:00Z">
              <w:r w:rsidRPr="00A03B1B">
                <w:rPr>
                  <w:iCs/>
                  <w:sz w:val="20"/>
                  <w:szCs w:val="20"/>
                </w:rPr>
                <w:t>or DRRS</w:t>
              </w:r>
            </w:ins>
            <w:ins w:id="650" w:author="ERCOT" w:date="2024-05-29T07:37:00Z">
              <w:r w:rsidRPr="00A03B1B">
                <w:rPr>
                  <w:iCs/>
                  <w:sz w:val="20"/>
                  <w:szCs w:val="20"/>
                </w:rPr>
                <w:t>-</w:t>
              </w:r>
            </w:ins>
            <w:ins w:id="651" w:author="ERCOT" w:date="2024-05-20T15:25:00Z">
              <w:r w:rsidRPr="00A03B1B">
                <w:rPr>
                  <w:iCs/>
                  <w:sz w:val="20"/>
                  <w:szCs w:val="20"/>
                </w:rPr>
                <w:t xml:space="preserve">deployed </w:t>
              </w:r>
            </w:ins>
            <w:r w:rsidRPr="00A03B1B">
              <w:rPr>
                <w:iCs/>
                <w:sz w:val="20"/>
                <w:szCs w:val="20"/>
              </w:rPr>
              <w:t>configuration.</w:t>
            </w:r>
          </w:p>
        </w:tc>
      </w:tr>
      <w:tr w:rsidR="00A03B1B" w:rsidRPr="00A03B1B" w14:paraId="224C47A5" w14:textId="77777777" w:rsidTr="00B31BB1">
        <w:trPr>
          <w:cantSplit/>
        </w:trPr>
        <w:tc>
          <w:tcPr>
            <w:tcW w:w="911" w:type="pct"/>
          </w:tcPr>
          <w:p w14:paraId="29297529" w14:textId="77777777" w:rsidR="00A03B1B" w:rsidRPr="00A03B1B" w:rsidRDefault="00A03B1B" w:rsidP="00A03B1B">
            <w:pPr>
              <w:spacing w:after="60"/>
              <w:rPr>
                <w:iCs/>
                <w:sz w:val="20"/>
                <w:szCs w:val="20"/>
              </w:rPr>
            </w:pPr>
            <w:r w:rsidRPr="00A03B1B">
              <w:rPr>
                <w:iCs/>
                <w:sz w:val="20"/>
                <w:szCs w:val="20"/>
              </w:rPr>
              <w:t xml:space="preserve">RTSPP </w:t>
            </w:r>
            <w:r w:rsidRPr="00A03B1B">
              <w:rPr>
                <w:i/>
                <w:iCs/>
                <w:sz w:val="20"/>
                <w:szCs w:val="20"/>
                <w:vertAlign w:val="subscript"/>
              </w:rPr>
              <w:t>p, i</w:t>
            </w:r>
          </w:p>
        </w:tc>
        <w:tc>
          <w:tcPr>
            <w:tcW w:w="463" w:type="pct"/>
          </w:tcPr>
          <w:p w14:paraId="36806596" w14:textId="77777777" w:rsidR="00A03B1B" w:rsidRPr="00A03B1B" w:rsidRDefault="00A03B1B" w:rsidP="00A03B1B">
            <w:pPr>
              <w:spacing w:after="60"/>
              <w:jc w:val="center"/>
              <w:rPr>
                <w:iCs/>
                <w:sz w:val="20"/>
                <w:szCs w:val="20"/>
              </w:rPr>
            </w:pPr>
            <w:r w:rsidRPr="00A03B1B">
              <w:rPr>
                <w:iCs/>
                <w:sz w:val="20"/>
                <w:szCs w:val="20"/>
              </w:rPr>
              <w:t>$/MWh</w:t>
            </w:r>
          </w:p>
        </w:tc>
        <w:tc>
          <w:tcPr>
            <w:tcW w:w="3626" w:type="pct"/>
          </w:tcPr>
          <w:p w14:paraId="76C5EE1A" w14:textId="77777777" w:rsidR="00A03B1B" w:rsidRPr="00A03B1B" w:rsidRDefault="00A03B1B" w:rsidP="00A03B1B">
            <w:pPr>
              <w:spacing w:after="60"/>
              <w:rPr>
                <w:iCs/>
                <w:sz w:val="20"/>
                <w:szCs w:val="20"/>
              </w:rPr>
            </w:pPr>
            <w:r w:rsidRPr="00A03B1B">
              <w:rPr>
                <w:i/>
                <w:iCs/>
                <w:sz w:val="20"/>
                <w:szCs w:val="20"/>
              </w:rPr>
              <w:t>Real-Time Settlement Point Price</w:t>
            </w:r>
            <w:r w:rsidRPr="00A03B1B">
              <w:rPr>
                <w:iCs/>
                <w:sz w:val="20"/>
                <w:szCs w:val="20"/>
              </w:rPr>
              <w:t xml:space="preserve">—The Real-Time Settlement Point Price at the Resource Node Settlement Point </w:t>
            </w:r>
            <w:r w:rsidRPr="00A03B1B">
              <w:rPr>
                <w:i/>
                <w:iCs/>
                <w:sz w:val="20"/>
                <w:szCs w:val="20"/>
              </w:rPr>
              <w:t>p</w:t>
            </w:r>
            <w:r w:rsidRPr="00A03B1B">
              <w:rPr>
                <w:iCs/>
                <w:sz w:val="20"/>
                <w:szCs w:val="20"/>
              </w:rPr>
              <w:t xml:space="preserve"> for the Settlement Interval </w:t>
            </w:r>
            <w:r w:rsidRPr="00A03B1B">
              <w:rPr>
                <w:i/>
                <w:iCs/>
                <w:sz w:val="20"/>
                <w:szCs w:val="20"/>
              </w:rPr>
              <w:t>i</w:t>
            </w:r>
            <w:r w:rsidRPr="00A03B1B">
              <w:rPr>
                <w:iCs/>
                <w:sz w:val="20"/>
                <w:szCs w:val="20"/>
              </w:rPr>
              <w:t>.</w:t>
            </w:r>
          </w:p>
        </w:tc>
      </w:tr>
      <w:tr w:rsidR="00A03B1B" w:rsidRPr="00A03B1B" w14:paraId="478A4BB3" w14:textId="77777777" w:rsidTr="00B31BB1">
        <w:trPr>
          <w:cantSplit/>
        </w:trPr>
        <w:tc>
          <w:tcPr>
            <w:tcW w:w="911" w:type="pct"/>
          </w:tcPr>
          <w:p w14:paraId="63654381" w14:textId="77777777" w:rsidR="00A03B1B" w:rsidRPr="00A03B1B" w:rsidRDefault="00A03B1B" w:rsidP="00A03B1B">
            <w:pPr>
              <w:spacing w:after="60"/>
              <w:rPr>
                <w:iCs/>
                <w:sz w:val="20"/>
                <w:szCs w:val="20"/>
              </w:rPr>
            </w:pPr>
            <w:r w:rsidRPr="00A03B1B">
              <w:rPr>
                <w:iCs/>
                <w:sz w:val="20"/>
                <w:szCs w:val="20"/>
              </w:rPr>
              <w:t xml:space="preserve">RTMG </w:t>
            </w:r>
            <w:r w:rsidRPr="00A03B1B">
              <w:rPr>
                <w:i/>
                <w:iCs/>
                <w:sz w:val="20"/>
                <w:szCs w:val="20"/>
                <w:vertAlign w:val="subscript"/>
              </w:rPr>
              <w:t>q, r, i</w:t>
            </w:r>
          </w:p>
        </w:tc>
        <w:tc>
          <w:tcPr>
            <w:tcW w:w="463" w:type="pct"/>
          </w:tcPr>
          <w:p w14:paraId="3EDB9F67" w14:textId="77777777" w:rsidR="00A03B1B" w:rsidRPr="00A03B1B" w:rsidRDefault="00A03B1B" w:rsidP="00A03B1B">
            <w:pPr>
              <w:spacing w:after="60"/>
              <w:jc w:val="center"/>
              <w:rPr>
                <w:iCs/>
                <w:sz w:val="20"/>
                <w:szCs w:val="20"/>
              </w:rPr>
            </w:pPr>
            <w:r w:rsidRPr="00A03B1B">
              <w:rPr>
                <w:iCs/>
                <w:sz w:val="20"/>
                <w:szCs w:val="20"/>
              </w:rPr>
              <w:t>MWh</w:t>
            </w:r>
          </w:p>
        </w:tc>
        <w:tc>
          <w:tcPr>
            <w:tcW w:w="3626" w:type="pct"/>
          </w:tcPr>
          <w:p w14:paraId="0A7F0FB5" w14:textId="77777777" w:rsidR="00A03B1B" w:rsidRPr="00A03B1B" w:rsidRDefault="00A03B1B" w:rsidP="00A03B1B">
            <w:pPr>
              <w:spacing w:after="60"/>
              <w:rPr>
                <w:iCs/>
                <w:sz w:val="20"/>
                <w:szCs w:val="20"/>
              </w:rPr>
            </w:pPr>
            <w:r w:rsidRPr="00A03B1B">
              <w:rPr>
                <w:i/>
                <w:iCs/>
                <w:sz w:val="20"/>
                <w:szCs w:val="20"/>
              </w:rPr>
              <w:t>Real-Time Metered Generation</w:t>
            </w:r>
            <w:r w:rsidRPr="00A03B1B">
              <w:rPr>
                <w:iCs/>
                <w:sz w:val="20"/>
                <w:szCs w:val="20"/>
              </w:rPr>
              <w:t xml:space="preserve">—The metered generation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B36CBCD" w14:textId="77777777" w:rsidTr="00B31BB1">
        <w:trPr>
          <w:cantSplit/>
        </w:trPr>
        <w:tc>
          <w:tcPr>
            <w:tcW w:w="911" w:type="pct"/>
          </w:tcPr>
          <w:p w14:paraId="1F86EDAB" w14:textId="77777777" w:rsidR="00A03B1B" w:rsidRPr="00A03B1B" w:rsidRDefault="00A03B1B" w:rsidP="00A03B1B">
            <w:pPr>
              <w:spacing w:after="60"/>
              <w:rPr>
                <w:iCs/>
                <w:sz w:val="20"/>
                <w:szCs w:val="20"/>
              </w:rPr>
            </w:pPr>
            <w:r w:rsidRPr="00A03B1B">
              <w:rPr>
                <w:iCs/>
                <w:sz w:val="20"/>
                <w:szCs w:val="20"/>
              </w:rPr>
              <w:t xml:space="preserve">LSL </w:t>
            </w:r>
            <w:r w:rsidRPr="00A03B1B">
              <w:rPr>
                <w:i/>
                <w:iCs/>
                <w:sz w:val="20"/>
                <w:szCs w:val="20"/>
                <w:vertAlign w:val="subscript"/>
              </w:rPr>
              <w:t>q, r, i</w:t>
            </w:r>
          </w:p>
        </w:tc>
        <w:tc>
          <w:tcPr>
            <w:tcW w:w="463" w:type="pct"/>
          </w:tcPr>
          <w:p w14:paraId="16587238" w14:textId="77777777" w:rsidR="00A03B1B" w:rsidRPr="00A03B1B" w:rsidRDefault="00A03B1B" w:rsidP="00A03B1B">
            <w:pPr>
              <w:spacing w:after="60"/>
              <w:jc w:val="center"/>
              <w:rPr>
                <w:iCs/>
                <w:sz w:val="20"/>
                <w:szCs w:val="20"/>
              </w:rPr>
            </w:pPr>
            <w:r w:rsidRPr="00A03B1B">
              <w:rPr>
                <w:iCs/>
                <w:sz w:val="20"/>
                <w:szCs w:val="20"/>
              </w:rPr>
              <w:t>MW</w:t>
            </w:r>
          </w:p>
        </w:tc>
        <w:tc>
          <w:tcPr>
            <w:tcW w:w="3626" w:type="pct"/>
          </w:tcPr>
          <w:p w14:paraId="5A22918E" w14:textId="77777777" w:rsidR="00A03B1B" w:rsidRPr="00A03B1B" w:rsidRDefault="00A03B1B" w:rsidP="00A03B1B">
            <w:pPr>
              <w:spacing w:after="60"/>
              <w:rPr>
                <w:iCs/>
                <w:sz w:val="20"/>
                <w:szCs w:val="20"/>
              </w:rPr>
            </w:pPr>
            <w:r w:rsidRPr="00A03B1B">
              <w:rPr>
                <w:i/>
                <w:iCs/>
                <w:sz w:val="20"/>
                <w:szCs w:val="20"/>
              </w:rPr>
              <w:t>Low Sustained Limit</w:t>
            </w:r>
            <w:r w:rsidRPr="00A03B1B">
              <w:rPr>
                <w:iCs/>
                <w:sz w:val="20"/>
                <w:szCs w:val="20"/>
              </w:rPr>
              <w:t xml:space="preserve">—The LSL of Generation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hour that includes the Settlement Interval </w:t>
            </w:r>
            <w:r w:rsidRPr="00A03B1B">
              <w:rPr>
                <w:i/>
                <w:iCs/>
                <w:sz w:val="20"/>
                <w:szCs w:val="20"/>
              </w:rPr>
              <w:t>i</w:t>
            </w:r>
            <w:r w:rsidRPr="00A03B1B">
              <w:rPr>
                <w:iCs/>
                <w:sz w:val="20"/>
                <w:szCs w:val="20"/>
              </w:rPr>
              <w:t xml:space="preserve">, as submitted in the COP.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w:t>
            </w:r>
          </w:p>
        </w:tc>
      </w:tr>
      <w:tr w:rsidR="00A03B1B" w:rsidRPr="00A03B1B" w14:paraId="0789B70D" w14:textId="77777777" w:rsidTr="00B31BB1">
        <w:trPr>
          <w:cantSplit/>
        </w:trPr>
        <w:tc>
          <w:tcPr>
            <w:tcW w:w="911" w:type="pct"/>
          </w:tcPr>
          <w:p w14:paraId="003561CD" w14:textId="77777777" w:rsidR="00A03B1B" w:rsidRPr="00A03B1B" w:rsidRDefault="00A03B1B" w:rsidP="00A03B1B">
            <w:pPr>
              <w:spacing w:after="60"/>
              <w:rPr>
                <w:iCs/>
                <w:sz w:val="20"/>
                <w:szCs w:val="20"/>
              </w:rPr>
            </w:pPr>
            <w:r w:rsidRPr="00A03B1B">
              <w:rPr>
                <w:i/>
                <w:iCs/>
                <w:sz w:val="20"/>
                <w:szCs w:val="20"/>
              </w:rPr>
              <w:t>q</w:t>
            </w:r>
          </w:p>
        </w:tc>
        <w:tc>
          <w:tcPr>
            <w:tcW w:w="463" w:type="pct"/>
          </w:tcPr>
          <w:p w14:paraId="1AF59F5C"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5BEF5481"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3F966B0E" w14:textId="77777777" w:rsidTr="00B31BB1">
        <w:trPr>
          <w:cantSplit/>
        </w:trPr>
        <w:tc>
          <w:tcPr>
            <w:tcW w:w="911" w:type="pct"/>
          </w:tcPr>
          <w:p w14:paraId="49402D90" w14:textId="77777777" w:rsidR="00A03B1B" w:rsidRPr="00A03B1B" w:rsidRDefault="00A03B1B" w:rsidP="00A03B1B">
            <w:pPr>
              <w:spacing w:after="60"/>
              <w:rPr>
                <w:iCs/>
                <w:sz w:val="20"/>
                <w:szCs w:val="20"/>
              </w:rPr>
            </w:pPr>
            <w:r w:rsidRPr="00A03B1B">
              <w:rPr>
                <w:i/>
                <w:iCs/>
                <w:sz w:val="20"/>
                <w:szCs w:val="20"/>
              </w:rPr>
              <w:t>r</w:t>
            </w:r>
          </w:p>
        </w:tc>
        <w:tc>
          <w:tcPr>
            <w:tcW w:w="463" w:type="pct"/>
          </w:tcPr>
          <w:p w14:paraId="3E20BDDC"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092084E1" w14:textId="77777777" w:rsidR="00A03B1B" w:rsidRPr="00A03B1B" w:rsidRDefault="00A03B1B" w:rsidP="00A03B1B">
            <w:pPr>
              <w:spacing w:after="60"/>
              <w:rPr>
                <w:iCs/>
                <w:sz w:val="20"/>
                <w:szCs w:val="20"/>
              </w:rPr>
            </w:pPr>
            <w:r w:rsidRPr="00A03B1B">
              <w:rPr>
                <w:iCs/>
                <w:sz w:val="20"/>
                <w:szCs w:val="20"/>
              </w:rPr>
              <w:t>A RUC-committed Generation Resource.</w:t>
            </w:r>
          </w:p>
        </w:tc>
      </w:tr>
      <w:tr w:rsidR="00A03B1B" w:rsidRPr="00A03B1B" w14:paraId="4C0C180D" w14:textId="77777777" w:rsidTr="00B31BB1">
        <w:trPr>
          <w:cantSplit/>
        </w:trPr>
        <w:tc>
          <w:tcPr>
            <w:tcW w:w="911" w:type="pct"/>
          </w:tcPr>
          <w:p w14:paraId="0895BE39" w14:textId="77777777" w:rsidR="00A03B1B" w:rsidRPr="00A03B1B" w:rsidRDefault="00A03B1B" w:rsidP="00A03B1B">
            <w:pPr>
              <w:spacing w:after="60"/>
              <w:rPr>
                <w:iCs/>
                <w:sz w:val="20"/>
                <w:szCs w:val="20"/>
              </w:rPr>
            </w:pPr>
            <w:r w:rsidRPr="00A03B1B">
              <w:rPr>
                <w:i/>
                <w:iCs/>
                <w:sz w:val="20"/>
                <w:szCs w:val="20"/>
              </w:rPr>
              <w:t>d</w:t>
            </w:r>
          </w:p>
        </w:tc>
        <w:tc>
          <w:tcPr>
            <w:tcW w:w="463" w:type="pct"/>
          </w:tcPr>
          <w:p w14:paraId="73AF44C8"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25EE8FB7" w14:textId="77777777" w:rsidR="00A03B1B" w:rsidRPr="00A03B1B" w:rsidRDefault="00A03B1B" w:rsidP="00A03B1B">
            <w:pPr>
              <w:spacing w:after="60"/>
              <w:rPr>
                <w:iCs/>
                <w:sz w:val="20"/>
                <w:szCs w:val="20"/>
              </w:rPr>
            </w:pPr>
            <w:r w:rsidRPr="00A03B1B">
              <w:rPr>
                <w:iCs/>
                <w:sz w:val="20"/>
                <w:szCs w:val="20"/>
              </w:rPr>
              <w:t>An Operating Day containing the RUC-commitment.</w:t>
            </w:r>
          </w:p>
        </w:tc>
      </w:tr>
      <w:tr w:rsidR="00A03B1B" w:rsidRPr="00A03B1B" w14:paraId="25A990D0" w14:textId="77777777" w:rsidTr="00B31BB1">
        <w:trPr>
          <w:cantSplit/>
        </w:trPr>
        <w:tc>
          <w:tcPr>
            <w:tcW w:w="911" w:type="pct"/>
          </w:tcPr>
          <w:p w14:paraId="070389E3" w14:textId="77777777" w:rsidR="00A03B1B" w:rsidRPr="00A03B1B" w:rsidRDefault="00A03B1B" w:rsidP="00A03B1B">
            <w:pPr>
              <w:spacing w:after="60"/>
              <w:rPr>
                <w:i/>
                <w:iCs/>
                <w:sz w:val="20"/>
                <w:szCs w:val="20"/>
              </w:rPr>
            </w:pPr>
            <w:r w:rsidRPr="00A03B1B">
              <w:rPr>
                <w:i/>
                <w:iCs/>
                <w:sz w:val="20"/>
                <w:szCs w:val="20"/>
              </w:rPr>
              <w:t>p</w:t>
            </w:r>
          </w:p>
        </w:tc>
        <w:tc>
          <w:tcPr>
            <w:tcW w:w="463" w:type="pct"/>
          </w:tcPr>
          <w:p w14:paraId="2DCD70CE"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3D6D502D" w14:textId="77777777" w:rsidR="00A03B1B" w:rsidRPr="00A03B1B" w:rsidRDefault="00A03B1B" w:rsidP="00A03B1B">
            <w:pPr>
              <w:spacing w:after="60"/>
              <w:rPr>
                <w:i/>
                <w:iCs/>
                <w:sz w:val="20"/>
                <w:szCs w:val="20"/>
              </w:rPr>
            </w:pPr>
            <w:r w:rsidRPr="00A03B1B">
              <w:rPr>
                <w:iCs/>
                <w:sz w:val="20"/>
                <w:szCs w:val="20"/>
              </w:rPr>
              <w:t>A Resource Node Settlement Point.</w:t>
            </w:r>
          </w:p>
        </w:tc>
      </w:tr>
      <w:tr w:rsidR="00A03B1B" w:rsidRPr="00A03B1B" w14:paraId="2C7E52A2" w14:textId="77777777" w:rsidTr="00B31BB1">
        <w:trPr>
          <w:cantSplit/>
        </w:trPr>
        <w:tc>
          <w:tcPr>
            <w:tcW w:w="911" w:type="pct"/>
          </w:tcPr>
          <w:p w14:paraId="75253375" w14:textId="77777777" w:rsidR="00A03B1B" w:rsidRPr="00A03B1B" w:rsidRDefault="00A03B1B" w:rsidP="00A03B1B">
            <w:pPr>
              <w:spacing w:after="60"/>
              <w:rPr>
                <w:i/>
                <w:iCs/>
                <w:sz w:val="20"/>
                <w:szCs w:val="20"/>
              </w:rPr>
            </w:pPr>
            <w:r w:rsidRPr="00A03B1B">
              <w:rPr>
                <w:i/>
                <w:iCs/>
                <w:sz w:val="20"/>
                <w:szCs w:val="20"/>
              </w:rPr>
              <w:t>i</w:t>
            </w:r>
          </w:p>
        </w:tc>
        <w:tc>
          <w:tcPr>
            <w:tcW w:w="463" w:type="pct"/>
          </w:tcPr>
          <w:p w14:paraId="2F33FCAD"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78714559" w14:textId="77777777" w:rsidR="00A03B1B" w:rsidRPr="00A03B1B" w:rsidRDefault="00A03B1B" w:rsidP="00A03B1B">
            <w:pPr>
              <w:spacing w:after="60"/>
              <w:rPr>
                <w:i/>
                <w:iCs/>
                <w:sz w:val="20"/>
                <w:szCs w:val="20"/>
              </w:rPr>
            </w:pPr>
            <w:r w:rsidRPr="00A03B1B">
              <w:rPr>
                <w:iCs/>
                <w:sz w:val="20"/>
                <w:szCs w:val="20"/>
              </w:rPr>
              <w:t>A 15-minute Settlement Interval within the hour that includes a RUC-commitment.</w:t>
            </w:r>
          </w:p>
        </w:tc>
      </w:tr>
      <w:tr w:rsidR="00A03B1B" w:rsidRPr="00A03B1B" w14:paraId="23843C99" w14:textId="77777777" w:rsidTr="00B31BB1">
        <w:trPr>
          <w:cantSplit/>
        </w:trPr>
        <w:tc>
          <w:tcPr>
            <w:tcW w:w="911" w:type="pct"/>
          </w:tcPr>
          <w:p w14:paraId="0534C887" w14:textId="77777777" w:rsidR="00A03B1B" w:rsidRPr="00A03B1B" w:rsidRDefault="00A03B1B" w:rsidP="00A03B1B">
            <w:pPr>
              <w:spacing w:after="60"/>
              <w:rPr>
                <w:i/>
                <w:iCs/>
                <w:sz w:val="20"/>
                <w:szCs w:val="20"/>
              </w:rPr>
            </w:pPr>
            <w:proofErr w:type="spellStart"/>
            <w:r w:rsidRPr="00A03B1B">
              <w:rPr>
                <w:i/>
                <w:iCs/>
                <w:sz w:val="20"/>
                <w:szCs w:val="20"/>
              </w:rPr>
              <w:t>afterCCGR</w:t>
            </w:r>
            <w:proofErr w:type="spellEnd"/>
          </w:p>
        </w:tc>
        <w:tc>
          <w:tcPr>
            <w:tcW w:w="463" w:type="pct"/>
          </w:tcPr>
          <w:p w14:paraId="54FD94F2"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1F47E0B5" w14:textId="77777777" w:rsidR="00A03B1B" w:rsidRPr="00A03B1B" w:rsidRDefault="00A03B1B" w:rsidP="00A03B1B">
            <w:pPr>
              <w:spacing w:after="60"/>
              <w:rPr>
                <w:iCs/>
                <w:sz w:val="20"/>
                <w:szCs w:val="20"/>
              </w:rPr>
            </w:pPr>
            <w:r w:rsidRPr="00A03B1B">
              <w:rPr>
                <w:iCs/>
                <w:sz w:val="20"/>
                <w:szCs w:val="20"/>
              </w:rPr>
              <w:t>The Combined Cycle Generation Resource that is RUC-committed.</w:t>
            </w:r>
          </w:p>
        </w:tc>
      </w:tr>
      <w:tr w:rsidR="00A03B1B" w:rsidRPr="00A03B1B" w14:paraId="194807FE" w14:textId="77777777" w:rsidTr="00B31BB1">
        <w:trPr>
          <w:cantSplit/>
        </w:trPr>
        <w:tc>
          <w:tcPr>
            <w:tcW w:w="911" w:type="pct"/>
          </w:tcPr>
          <w:p w14:paraId="23157FF1" w14:textId="77777777" w:rsidR="00A03B1B" w:rsidRPr="00A03B1B" w:rsidRDefault="00A03B1B" w:rsidP="00A03B1B">
            <w:pPr>
              <w:spacing w:after="60"/>
              <w:rPr>
                <w:i/>
                <w:iCs/>
                <w:sz w:val="20"/>
                <w:szCs w:val="20"/>
              </w:rPr>
            </w:pPr>
            <w:proofErr w:type="spellStart"/>
            <w:r w:rsidRPr="00A03B1B">
              <w:rPr>
                <w:i/>
                <w:iCs/>
                <w:sz w:val="20"/>
                <w:szCs w:val="20"/>
              </w:rPr>
              <w:t>beforeCCGR</w:t>
            </w:r>
            <w:proofErr w:type="spellEnd"/>
          </w:p>
        </w:tc>
        <w:tc>
          <w:tcPr>
            <w:tcW w:w="463" w:type="pct"/>
          </w:tcPr>
          <w:p w14:paraId="0ADA0989" w14:textId="77777777" w:rsidR="00A03B1B" w:rsidRPr="00A03B1B" w:rsidRDefault="00A03B1B" w:rsidP="00A03B1B">
            <w:pPr>
              <w:spacing w:after="60"/>
              <w:jc w:val="center"/>
              <w:rPr>
                <w:iCs/>
                <w:sz w:val="20"/>
                <w:szCs w:val="20"/>
              </w:rPr>
            </w:pPr>
            <w:r w:rsidRPr="00A03B1B">
              <w:rPr>
                <w:iCs/>
                <w:sz w:val="20"/>
                <w:szCs w:val="20"/>
              </w:rPr>
              <w:t>none</w:t>
            </w:r>
          </w:p>
        </w:tc>
        <w:tc>
          <w:tcPr>
            <w:tcW w:w="3626" w:type="pct"/>
          </w:tcPr>
          <w:p w14:paraId="69AC7D19" w14:textId="77777777" w:rsidR="00A03B1B" w:rsidRPr="00A03B1B" w:rsidRDefault="00A03B1B" w:rsidP="00A03B1B">
            <w:pPr>
              <w:spacing w:after="60"/>
              <w:rPr>
                <w:iCs/>
                <w:sz w:val="20"/>
                <w:szCs w:val="20"/>
              </w:rPr>
            </w:pPr>
            <w:r w:rsidRPr="00A03B1B">
              <w:rPr>
                <w:iCs/>
                <w:sz w:val="20"/>
                <w:szCs w:val="20"/>
              </w:rPr>
              <w:t>The Combined Cycle Generation Resource that was QSE-committed</w:t>
            </w:r>
            <w:ins w:id="652" w:author="ERCOT" w:date="2024-05-20T15:26:00Z">
              <w:r w:rsidRPr="00A03B1B">
                <w:rPr>
                  <w:iCs/>
                  <w:sz w:val="20"/>
                  <w:szCs w:val="20"/>
                </w:rPr>
                <w:t xml:space="preserve"> or DRRS</w:t>
              </w:r>
            </w:ins>
            <w:ins w:id="653" w:author="ERCOT" w:date="2024-05-29T07:37:00Z">
              <w:r w:rsidRPr="00A03B1B">
                <w:rPr>
                  <w:iCs/>
                  <w:sz w:val="20"/>
                  <w:szCs w:val="20"/>
                </w:rPr>
                <w:t>-</w:t>
              </w:r>
            </w:ins>
            <w:ins w:id="654" w:author="ERCOT" w:date="2024-05-20T15:26:00Z">
              <w:r w:rsidRPr="00A03B1B">
                <w:rPr>
                  <w:iCs/>
                  <w:sz w:val="20"/>
                  <w:szCs w:val="20"/>
                </w:rPr>
                <w:t>deployed</w:t>
              </w:r>
            </w:ins>
            <w:r w:rsidRPr="00A03B1B">
              <w:rPr>
                <w:iCs/>
                <w:sz w:val="20"/>
                <w:szCs w:val="20"/>
              </w:rPr>
              <w:t>.</w:t>
            </w:r>
          </w:p>
        </w:tc>
      </w:tr>
    </w:tbl>
    <w:p w14:paraId="7B6761ED" w14:textId="77777777" w:rsidR="00A03B1B" w:rsidRPr="00A03B1B" w:rsidRDefault="00A03B1B" w:rsidP="00A03B1B">
      <w:pPr>
        <w:keepNext/>
        <w:widowControl w:val="0"/>
        <w:tabs>
          <w:tab w:val="left" w:pos="1260"/>
        </w:tabs>
        <w:snapToGrid w:val="0"/>
        <w:spacing w:before="240" w:after="240"/>
        <w:ind w:left="1260" w:hanging="1260"/>
        <w:outlineLvl w:val="3"/>
        <w:rPr>
          <w:rFonts w:eastAsia="SimSun"/>
          <w:b/>
          <w:bCs/>
          <w:szCs w:val="20"/>
        </w:rPr>
      </w:pPr>
      <w:r w:rsidRPr="00A03B1B">
        <w:rPr>
          <w:rFonts w:eastAsia="SimSun"/>
          <w:b/>
          <w:bCs/>
          <w:szCs w:val="20"/>
        </w:rPr>
        <w:t>5.7.1.3</w:t>
      </w:r>
      <w:r w:rsidRPr="00A03B1B">
        <w:rPr>
          <w:rFonts w:eastAsia="SimSun"/>
          <w:b/>
          <w:bCs/>
          <w:szCs w:val="20"/>
        </w:rPr>
        <w:tab/>
        <w:t>Revenue Less Cost Above LSL During RUC-Committed Hours</w:t>
      </w:r>
    </w:p>
    <w:p w14:paraId="4824CC50" w14:textId="77777777" w:rsidR="00A03B1B" w:rsidRPr="00A03B1B" w:rsidRDefault="00A03B1B" w:rsidP="00A03B1B">
      <w:pPr>
        <w:spacing w:after="240"/>
        <w:ind w:left="720" w:hanging="720"/>
        <w:rPr>
          <w:rFonts w:eastAsia="SimSun"/>
          <w:szCs w:val="20"/>
        </w:rPr>
      </w:pPr>
      <w:r w:rsidRPr="00A03B1B">
        <w:rPr>
          <w:rFonts w:eastAsia="SimSun"/>
          <w:szCs w:val="20"/>
        </w:rPr>
        <w:t>(1)</w:t>
      </w:r>
      <w:r w:rsidRPr="00A03B1B">
        <w:rPr>
          <w:rFonts w:eastAsia="SimSun"/>
          <w:szCs w:val="20"/>
        </w:rPr>
        <w:tab/>
        <w:t xml:space="preserve">The total revenue for a Resource operating above its LSL </w:t>
      </w:r>
      <w:proofErr w:type="gramStart"/>
      <w:r w:rsidRPr="00A03B1B">
        <w:rPr>
          <w:rFonts w:eastAsia="SimSun"/>
          <w:szCs w:val="20"/>
        </w:rPr>
        <w:t>less</w:t>
      </w:r>
      <w:proofErr w:type="gramEnd"/>
      <w:r w:rsidRPr="00A03B1B">
        <w:rPr>
          <w:rFonts w:eastAsia="SimSun"/>
          <w:szCs w:val="20"/>
        </w:rPr>
        <w:t xml:space="preserve"> the cost based on the Energy Offer Curve Cost Cap (as described in Section 4.4.9.3.3, Energy Offer Curve Cost Caps) during all RUC-Committed Hours of the Operating Day is Revenue Less Cost Above LSL During RUC-Committed Hours.  </w:t>
      </w:r>
    </w:p>
    <w:p w14:paraId="46BF05C9" w14:textId="77777777" w:rsidR="00A03B1B" w:rsidRPr="00A03B1B" w:rsidRDefault="00A03B1B" w:rsidP="00A03B1B">
      <w:pPr>
        <w:spacing w:after="240"/>
        <w:ind w:left="720" w:hanging="720"/>
        <w:rPr>
          <w:rFonts w:eastAsia="SimSun"/>
          <w:szCs w:val="20"/>
        </w:rPr>
      </w:pPr>
      <w:r w:rsidRPr="00A03B1B">
        <w:rPr>
          <w:rFonts w:eastAsia="SimSun"/>
          <w:szCs w:val="20"/>
        </w:rPr>
        <w:t>(2)</w:t>
      </w:r>
      <w:r w:rsidRPr="00A03B1B">
        <w:rPr>
          <w:rFonts w:eastAsia="SimSun"/>
          <w:szCs w:val="20"/>
        </w:rPr>
        <w:tab/>
        <w:t xml:space="preserve">The LSL used to calculate Revenue Less Cost Above LSL During RUC-Committed Hours for a Combined Cycle Train is the LSL that corresponds to the Combined Cycle Generation Resource, within the Combined Cycle Train, that is RUC-committed for the hour. </w:t>
      </w:r>
    </w:p>
    <w:p w14:paraId="294DB900" w14:textId="77777777" w:rsidR="00A03B1B" w:rsidRPr="00A03B1B" w:rsidRDefault="00A03B1B" w:rsidP="00A03B1B">
      <w:pPr>
        <w:spacing w:after="240"/>
        <w:ind w:left="720" w:hanging="720"/>
        <w:rPr>
          <w:iCs/>
          <w:szCs w:val="20"/>
        </w:rPr>
      </w:pPr>
      <w:r w:rsidRPr="00A03B1B">
        <w:rPr>
          <w:szCs w:val="20"/>
        </w:rPr>
        <w:t>(3)</w:t>
      </w:r>
      <w:r w:rsidRPr="00A03B1B">
        <w:rPr>
          <w:szCs w:val="20"/>
        </w:rPr>
        <w:tab/>
        <w:t xml:space="preserve">For each RUC-committed Resource, </w:t>
      </w:r>
      <w:r w:rsidRPr="00A03B1B">
        <w:rPr>
          <w:iCs/>
          <w:szCs w:val="20"/>
        </w:rPr>
        <w:t>Revenue Less Cost Above LSL During RUC-Committed Hours</w:t>
      </w:r>
      <w:r w:rsidRPr="00A03B1B">
        <w:rPr>
          <w:szCs w:val="20"/>
        </w:rPr>
        <w:t xml:space="preserve"> is calculated as follows:</w:t>
      </w:r>
    </w:p>
    <w:p w14:paraId="25BF0BB2" w14:textId="77777777" w:rsidR="00A03B1B" w:rsidRPr="00A03B1B" w:rsidRDefault="00A03B1B" w:rsidP="00A03B1B">
      <w:pPr>
        <w:tabs>
          <w:tab w:val="left" w:pos="2340"/>
          <w:tab w:val="left" w:pos="2880"/>
        </w:tabs>
        <w:spacing w:after="240"/>
        <w:ind w:left="3067" w:hanging="2347"/>
        <w:rPr>
          <w:b/>
          <w:i/>
          <w:vertAlign w:val="subscript"/>
          <w:lang w:val="it-IT" w:eastAsia="x-none"/>
        </w:rPr>
      </w:pPr>
      <w:bookmarkStart w:id="655" w:name="_Hlk214112507"/>
      <w:r w:rsidRPr="00A03B1B">
        <w:rPr>
          <w:b/>
          <w:lang w:val="x-none" w:eastAsia="x-none"/>
        </w:rPr>
        <w:t>RUCEXRR</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d</w:t>
      </w:r>
      <w:r w:rsidRPr="00A03B1B">
        <w:rPr>
          <w:b/>
          <w:lang w:val="x-none" w:eastAsia="x-none"/>
        </w:rPr>
        <w:t xml:space="preserve">   =   Max {0, </w:t>
      </w:r>
      <w:r w:rsidRPr="00A03B1B">
        <w:rPr>
          <w:b/>
          <w:position w:val="-20"/>
          <w:lang w:val="x-none" w:eastAsia="x-none"/>
        </w:rPr>
        <w:object w:dxaOrig="220" w:dyaOrig="440" w14:anchorId="330DD070">
          <v:shape id="_x0000_i1030" type="#_x0000_t75" style="width:10.8pt;height:23.4pt" o:ole="">
            <v:imagedata r:id="rId25" o:title=""/>
          </v:shape>
          <o:OLEObject Type="Embed" ProgID="Equation.3" ShapeID="_x0000_i1030" DrawAspect="Content" ObjectID="_1831214034" r:id="rId27"/>
        </w:object>
      </w:r>
      <w:r w:rsidRPr="00A03B1B">
        <w:rPr>
          <w:b/>
          <w:lang w:val="x-none" w:eastAsia="x-none"/>
        </w:rPr>
        <w:t>[</w:t>
      </w:r>
      <w:r w:rsidRPr="00A03B1B">
        <w:rPr>
          <w:b/>
          <w:iCs/>
        </w:rPr>
        <w:t xml:space="preserve">RUCEXRR96 </w:t>
      </w:r>
      <w:r w:rsidRPr="00A03B1B">
        <w:rPr>
          <w:b/>
          <w:i/>
          <w:vertAlign w:val="subscript"/>
          <w:lang w:val="it-IT" w:eastAsia="x-none"/>
        </w:rPr>
        <w:t>q, r, i</w:t>
      </w:r>
      <w:r w:rsidRPr="00A03B1B">
        <w:rPr>
          <w:b/>
          <w:lang w:val="x-none" w:eastAsia="x-none"/>
        </w:rPr>
        <w:t>]}</w:t>
      </w:r>
    </w:p>
    <w:p w14:paraId="2D306536" w14:textId="77777777" w:rsidR="00A03B1B" w:rsidRPr="00A03B1B" w:rsidRDefault="00A03B1B" w:rsidP="00A03B1B">
      <w:pPr>
        <w:spacing w:after="240"/>
        <w:ind w:left="1440" w:hanging="720"/>
        <w:rPr>
          <w:szCs w:val="20"/>
        </w:rPr>
      </w:pPr>
      <w:proofErr w:type="gramStart"/>
      <w:r w:rsidRPr="00A03B1B">
        <w:rPr>
          <w:szCs w:val="20"/>
        </w:rPr>
        <w:t>Where</w:t>
      </w:r>
      <w:proofErr w:type="gramEnd"/>
      <w:r w:rsidRPr="00A03B1B">
        <w:rPr>
          <w:szCs w:val="20"/>
        </w:rPr>
        <w:t>,</w:t>
      </w:r>
    </w:p>
    <w:p w14:paraId="34A78F47"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lastRenderedPageBreak/>
        <w:t>RUCEXRR96</w:t>
      </w:r>
      <w:r w:rsidRPr="00A03B1B">
        <w:rPr>
          <w:b/>
          <w:iCs/>
        </w:rPr>
        <w:t xml:space="preserve"> </w:t>
      </w:r>
      <w:r w:rsidRPr="00A03B1B">
        <w:rPr>
          <w:b/>
          <w:i/>
          <w:vertAlign w:val="subscript"/>
          <w:lang w:val="it-IT" w:eastAsia="x-none"/>
        </w:rPr>
        <w:t xml:space="preserve">q, r, i  </w:t>
      </w:r>
      <w:r w:rsidRPr="00A03B1B">
        <w:rPr>
          <w:b/>
          <w:lang w:val="it-IT" w:eastAsia="x-none"/>
        </w:rPr>
        <w:t>=</w:t>
      </w:r>
      <w:r w:rsidRPr="00A03B1B">
        <w:rPr>
          <w:b/>
          <w:lang w:val="it-IT" w:eastAsia="x-none"/>
        </w:rPr>
        <w:tab/>
      </w:r>
      <w:r w:rsidRPr="00A03B1B">
        <w:rPr>
          <w:b/>
          <w:lang w:val="x-none" w:eastAsia="x-none"/>
        </w:rPr>
        <w:t>RTSPP</w:t>
      </w:r>
      <w:r w:rsidRPr="00A03B1B">
        <w:rPr>
          <w:b/>
          <w:lang w:eastAsia="x-none"/>
        </w:rPr>
        <w:t xml:space="preserve"> </w:t>
      </w:r>
      <w:r w:rsidRPr="00A03B1B">
        <w:rPr>
          <w:b/>
          <w:i/>
          <w:vertAlign w:val="subscript"/>
          <w:lang w:val="x-none" w:eastAsia="x-none"/>
        </w:rPr>
        <w:t>p,</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Max (0,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(LSL</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(¼))) </w:t>
      </w:r>
    </w:p>
    <w:p w14:paraId="1B305549" w14:textId="77777777" w:rsidR="00A03B1B" w:rsidRPr="00A03B1B" w:rsidRDefault="00A03B1B" w:rsidP="00A03B1B">
      <w:pPr>
        <w:tabs>
          <w:tab w:val="left" w:pos="2340"/>
          <w:tab w:val="left" w:pos="2880"/>
        </w:tabs>
        <w:spacing w:after="240"/>
        <w:ind w:left="3067" w:hanging="2347"/>
        <w:rPr>
          <w:b/>
          <w:lang w:val="x-none" w:eastAsia="x-none"/>
        </w:rPr>
      </w:pPr>
      <w:r w:rsidRPr="00A03B1B">
        <w:rPr>
          <w:b/>
          <w:bCs/>
          <w:lang w:val="x-none" w:eastAsia="x-none"/>
        </w:rPr>
        <w:tab/>
      </w:r>
      <w:r w:rsidRPr="00A03B1B">
        <w:rPr>
          <w:b/>
          <w:bCs/>
          <w:lang w:val="x-none" w:eastAsia="x-none"/>
        </w:rPr>
        <w:tab/>
      </w:r>
      <w:r w:rsidRPr="00A03B1B">
        <w:rPr>
          <w:b/>
          <w:bCs/>
          <w:lang w:val="x-none" w:eastAsia="x-none"/>
        </w:rPr>
        <w:tab/>
        <w:t xml:space="preserve">+ </w:t>
      </w:r>
      <w:r w:rsidRPr="00A03B1B">
        <w:rPr>
          <w:b/>
          <w:iCs/>
        </w:rPr>
        <w:t xml:space="preserve">RTASREV </w:t>
      </w:r>
      <w:r w:rsidRPr="00A03B1B">
        <w:rPr>
          <w:b/>
          <w:i/>
          <w:vertAlign w:val="subscript"/>
          <w:lang w:val="x-none" w:eastAsia="x-none"/>
        </w:rPr>
        <w:t>q, r, i</w:t>
      </w:r>
    </w:p>
    <w:p w14:paraId="284497BB" w14:textId="77777777" w:rsidR="00A03B1B" w:rsidRPr="00A03B1B" w:rsidRDefault="00A03B1B" w:rsidP="00A03B1B">
      <w:pPr>
        <w:tabs>
          <w:tab w:val="left" w:pos="2340"/>
          <w:tab w:val="left" w:pos="2880"/>
        </w:tabs>
        <w:spacing w:after="240"/>
        <w:ind w:left="3067" w:hanging="2347"/>
        <w:rPr>
          <w:b/>
          <w:lang w:val="pt-BR" w:eastAsia="x-none"/>
        </w:rPr>
      </w:pPr>
      <w:r w:rsidRPr="00A03B1B">
        <w:rPr>
          <w:b/>
          <w:lang w:val="x-none" w:eastAsia="x-none"/>
        </w:rPr>
        <w:tab/>
      </w:r>
      <w:r w:rsidRPr="00A03B1B">
        <w:rPr>
          <w:b/>
          <w:lang w:val="x-none" w:eastAsia="x-none"/>
        </w:rPr>
        <w:tab/>
      </w:r>
      <w:r w:rsidRPr="00A03B1B">
        <w:rPr>
          <w:b/>
          <w:lang w:val="x-none" w:eastAsia="x-none"/>
        </w:rPr>
        <w:tab/>
        <w:t>+ (-1) * (VSSVARAMT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w:t>
      </w:r>
      <w:r w:rsidRPr="00A03B1B">
        <w:rPr>
          <w:b/>
          <w:lang w:val="pt-BR" w:eastAsia="x-none"/>
        </w:rPr>
        <w:t xml:space="preserve">VSSEAMT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pt-BR" w:eastAsia="x-none"/>
        </w:rPr>
        <w:t>)</w:t>
      </w:r>
    </w:p>
    <w:p w14:paraId="6A7D9BFA"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r>
      <w:r w:rsidRPr="00A03B1B">
        <w:rPr>
          <w:b/>
          <w:lang w:val="x-none" w:eastAsia="x-none"/>
        </w:rPr>
        <w:tab/>
        <w:t xml:space="preserve">+ (-1) * EMREAMT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w:t>
      </w:r>
    </w:p>
    <w:p w14:paraId="6FD5A4C0"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r>
      <w:r w:rsidRPr="00A03B1B">
        <w:rPr>
          <w:b/>
          <w:lang w:val="x-none" w:eastAsia="x-none"/>
        </w:rPr>
        <w:tab/>
        <w:t>– RTEOCOST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Max (0,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(LSL</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(¼)))]}</w:t>
      </w:r>
    </w:p>
    <w:p w14:paraId="721E5F45" w14:textId="77777777" w:rsidR="00A03B1B" w:rsidRPr="00A03B1B" w:rsidRDefault="00A03B1B" w:rsidP="00A03B1B">
      <w:pPr>
        <w:spacing w:after="240"/>
        <w:ind w:left="1440" w:hanging="720"/>
        <w:rPr>
          <w:iCs/>
          <w:lang w:val="pt-BR"/>
        </w:rPr>
      </w:pPr>
      <w:r w:rsidRPr="00A03B1B">
        <w:rPr>
          <w:szCs w:val="20"/>
          <w:lang w:val="pt-BR"/>
        </w:rPr>
        <w:t>Where</w:t>
      </w:r>
      <w:r w:rsidRPr="00A03B1B">
        <w:rPr>
          <w:iCs/>
          <w:lang w:val="pt-BR"/>
        </w:rPr>
        <w:t xml:space="preserve">, </w:t>
      </w:r>
    </w:p>
    <w:p w14:paraId="1239CE49" w14:textId="77777777" w:rsidR="00A03B1B" w:rsidRPr="00A03B1B" w:rsidRDefault="00A03B1B" w:rsidP="00A03B1B">
      <w:pPr>
        <w:spacing w:after="240"/>
        <w:ind w:left="2497" w:hanging="1777"/>
        <w:rPr>
          <w:b/>
          <w:bCs/>
          <w:iCs/>
          <w:lang w:val="it-IT"/>
        </w:rPr>
      </w:pPr>
      <w:r w:rsidRPr="00A03B1B">
        <w:rPr>
          <w:b/>
          <w:bCs/>
          <w:iCs/>
        </w:rPr>
        <w:t xml:space="preserve">RTASREV </w:t>
      </w:r>
      <w:r w:rsidRPr="00A03B1B">
        <w:rPr>
          <w:b/>
          <w:bCs/>
          <w:i/>
          <w:vertAlign w:val="subscript"/>
          <w:lang w:val="it-IT"/>
        </w:rPr>
        <w:t xml:space="preserve">q, r, i </w:t>
      </w:r>
      <w:r w:rsidRPr="00A03B1B">
        <w:rPr>
          <w:b/>
          <w:bCs/>
          <w:i/>
          <w:lang w:val="it-IT"/>
        </w:rPr>
        <w:t xml:space="preserve">= </w:t>
      </w:r>
      <w:r w:rsidRPr="00A03B1B">
        <w:rPr>
          <w:b/>
          <w:bCs/>
          <w:iCs/>
        </w:rPr>
        <w:t xml:space="preserve">RTRUREV </w:t>
      </w:r>
      <w:r w:rsidRPr="00A03B1B">
        <w:rPr>
          <w:b/>
          <w:bCs/>
          <w:i/>
          <w:vertAlign w:val="subscript"/>
          <w:lang w:val="it-IT"/>
        </w:rPr>
        <w:t xml:space="preserve">q, r, i </w:t>
      </w:r>
      <w:r w:rsidRPr="00A03B1B">
        <w:rPr>
          <w:b/>
          <w:bCs/>
          <w:i/>
          <w:lang w:val="it-IT"/>
        </w:rPr>
        <w:t>+</w:t>
      </w:r>
      <w:r w:rsidRPr="00A03B1B">
        <w:rPr>
          <w:b/>
          <w:bCs/>
          <w:iCs/>
        </w:rPr>
        <w:t xml:space="preserve"> RTRDREV </w:t>
      </w:r>
      <w:r w:rsidRPr="00A03B1B">
        <w:rPr>
          <w:b/>
          <w:bCs/>
          <w:i/>
          <w:vertAlign w:val="subscript"/>
          <w:lang w:val="it-IT"/>
        </w:rPr>
        <w:t xml:space="preserve">q, r, i </w:t>
      </w:r>
      <w:r w:rsidRPr="00A03B1B">
        <w:rPr>
          <w:b/>
          <w:bCs/>
          <w:i/>
          <w:lang w:val="it-IT"/>
        </w:rPr>
        <w:t>+</w:t>
      </w:r>
      <w:r w:rsidRPr="00A03B1B">
        <w:rPr>
          <w:b/>
          <w:bCs/>
          <w:iCs/>
        </w:rPr>
        <w:t xml:space="preserve"> RTRRREV </w:t>
      </w:r>
      <w:r w:rsidRPr="00A03B1B">
        <w:rPr>
          <w:b/>
          <w:bCs/>
          <w:i/>
          <w:vertAlign w:val="subscript"/>
          <w:lang w:val="it-IT"/>
        </w:rPr>
        <w:t xml:space="preserve">q, r, i </w:t>
      </w:r>
      <w:r w:rsidRPr="00A03B1B">
        <w:rPr>
          <w:b/>
          <w:bCs/>
          <w:i/>
          <w:lang w:val="it-IT"/>
        </w:rPr>
        <w:t>+</w:t>
      </w:r>
      <w:r w:rsidRPr="00A03B1B">
        <w:rPr>
          <w:b/>
          <w:bCs/>
          <w:iCs/>
        </w:rPr>
        <w:t xml:space="preserve"> RTECRREV </w:t>
      </w:r>
      <w:r w:rsidRPr="00A03B1B">
        <w:rPr>
          <w:b/>
          <w:bCs/>
          <w:i/>
          <w:vertAlign w:val="subscript"/>
          <w:lang w:val="it-IT"/>
        </w:rPr>
        <w:t xml:space="preserve">q, r, i </w:t>
      </w:r>
      <w:r w:rsidRPr="00A03B1B">
        <w:rPr>
          <w:b/>
          <w:bCs/>
          <w:i/>
          <w:lang w:val="it-IT"/>
        </w:rPr>
        <w:t xml:space="preserve">+ </w:t>
      </w:r>
      <w:r w:rsidRPr="00A03B1B">
        <w:rPr>
          <w:b/>
          <w:bCs/>
          <w:iCs/>
          <w:lang w:val="it-IT"/>
        </w:rPr>
        <w:t>RTNSREV</w:t>
      </w:r>
      <w:r w:rsidRPr="00A03B1B">
        <w:rPr>
          <w:b/>
          <w:bCs/>
          <w:i/>
          <w:iCs/>
          <w:lang w:val="it-IT"/>
        </w:rPr>
        <w:t xml:space="preserve"> </w:t>
      </w:r>
      <w:r w:rsidRPr="00A03B1B">
        <w:rPr>
          <w:b/>
          <w:bCs/>
          <w:i/>
          <w:iCs/>
          <w:vertAlign w:val="subscript"/>
          <w:lang w:val="it-IT"/>
        </w:rPr>
        <w:t>q, r, i</w:t>
      </w:r>
      <w:ins w:id="656" w:author="ERCOT" w:date="2025-07-28T14:15:00Z">
        <w:r w:rsidRPr="00A03B1B">
          <w:rPr>
            <w:i/>
            <w:iCs/>
            <w:szCs w:val="20"/>
            <w:vertAlign w:val="subscript"/>
            <w:lang w:val="it-IT"/>
          </w:rPr>
          <w:t xml:space="preserve"> </w:t>
        </w:r>
        <w:r w:rsidRPr="00A03B1B">
          <w:rPr>
            <w:b/>
            <w:bCs/>
            <w:i/>
            <w:szCs w:val="20"/>
            <w:lang w:val="it-IT"/>
          </w:rPr>
          <w:t xml:space="preserve">+ </w:t>
        </w:r>
        <w:r w:rsidRPr="00A03B1B">
          <w:rPr>
            <w:b/>
            <w:bCs/>
            <w:szCs w:val="20"/>
            <w:lang w:val="it-IT"/>
          </w:rPr>
          <w:t>RTDRRREV</w:t>
        </w:r>
        <w:r w:rsidRPr="00A03B1B">
          <w:rPr>
            <w:b/>
            <w:bCs/>
            <w:i/>
            <w:iCs/>
            <w:szCs w:val="20"/>
            <w:lang w:val="it-IT"/>
          </w:rPr>
          <w:t xml:space="preserve"> </w:t>
        </w:r>
        <w:r w:rsidRPr="00A03B1B">
          <w:rPr>
            <w:b/>
            <w:bCs/>
            <w:i/>
            <w:iCs/>
            <w:szCs w:val="20"/>
            <w:vertAlign w:val="subscript"/>
            <w:lang w:val="it-IT"/>
          </w:rPr>
          <w:t>q, r, i</w:t>
        </w:r>
      </w:ins>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5B32AF27" w14:textId="77777777" w:rsidTr="00B31BB1">
        <w:trPr>
          <w:trHeight w:val="1205"/>
        </w:trPr>
        <w:tc>
          <w:tcPr>
            <w:tcW w:w="9350" w:type="dxa"/>
            <w:shd w:val="pct12" w:color="auto" w:fill="auto"/>
          </w:tcPr>
          <w:bookmarkEnd w:id="655"/>
          <w:p w14:paraId="4EAB6F81" w14:textId="77777777" w:rsidR="00A03B1B" w:rsidRPr="00A03B1B" w:rsidRDefault="00A03B1B" w:rsidP="00A03B1B">
            <w:pPr>
              <w:spacing w:after="240"/>
              <w:rPr>
                <w:b/>
                <w:i/>
                <w:iCs/>
                <w:szCs w:val="20"/>
              </w:rPr>
            </w:pPr>
            <w:r w:rsidRPr="00A03B1B">
              <w:rPr>
                <w:b/>
                <w:i/>
                <w:iCs/>
                <w:szCs w:val="20"/>
              </w:rPr>
              <w:t>[NPRR1140:  Replace paragraph (3) above with the following upon system implementation:]</w:t>
            </w:r>
          </w:p>
          <w:p w14:paraId="21E18F6B" w14:textId="77777777" w:rsidR="00A03B1B" w:rsidRPr="00A03B1B" w:rsidRDefault="00A03B1B" w:rsidP="00A03B1B">
            <w:pPr>
              <w:ind w:left="720" w:hanging="720"/>
              <w:rPr>
                <w:szCs w:val="20"/>
              </w:rPr>
            </w:pPr>
            <w:bookmarkStart w:id="657" w:name="_Hlk214112386"/>
            <w:bookmarkStart w:id="658" w:name="_Hlk214112730"/>
            <w:r w:rsidRPr="00A03B1B">
              <w:rPr>
                <w:szCs w:val="20"/>
              </w:rPr>
              <w:t>(3)</w:t>
            </w:r>
            <w:r w:rsidRPr="00A03B1B">
              <w:rPr>
                <w:szCs w:val="20"/>
              </w:rPr>
              <w:tab/>
              <w:t xml:space="preserve">For each RUC-committed Resource, </w:t>
            </w:r>
            <w:r w:rsidRPr="00A03B1B">
              <w:rPr>
                <w:iCs/>
                <w:szCs w:val="20"/>
              </w:rPr>
              <w:t>Revenue Less Cost Above LSL During RUC-Committed Hours</w:t>
            </w:r>
            <w:r w:rsidRPr="00A03B1B">
              <w:rPr>
                <w:szCs w:val="20"/>
              </w:rPr>
              <w:t xml:space="preserve"> is calculated as follows:</w:t>
            </w:r>
          </w:p>
          <w:p w14:paraId="6547B065" w14:textId="77777777" w:rsidR="00A03B1B" w:rsidRPr="00A03B1B" w:rsidRDefault="00A03B1B" w:rsidP="00A03B1B">
            <w:pPr>
              <w:ind w:left="720" w:hanging="720"/>
              <w:rPr>
                <w:szCs w:val="20"/>
              </w:rPr>
            </w:pPr>
          </w:p>
          <w:p w14:paraId="0A46F932" w14:textId="77777777" w:rsidR="00A03B1B" w:rsidRPr="00A03B1B" w:rsidRDefault="00A03B1B" w:rsidP="00A03B1B">
            <w:pPr>
              <w:ind w:left="720"/>
              <w:rPr>
                <w:szCs w:val="20"/>
              </w:rPr>
            </w:pPr>
            <w:r w:rsidRPr="00A03B1B">
              <w:rPr>
                <w:szCs w:val="20"/>
              </w:rPr>
              <w:t>If RUCFCA exists:</w:t>
            </w:r>
          </w:p>
          <w:p w14:paraId="5FD2B938" w14:textId="77777777" w:rsidR="00A03B1B" w:rsidRPr="00A03B1B" w:rsidRDefault="00A03B1B" w:rsidP="00A03B1B">
            <w:pPr>
              <w:ind w:left="720"/>
              <w:rPr>
                <w:szCs w:val="20"/>
              </w:rPr>
            </w:pPr>
          </w:p>
          <w:p w14:paraId="3218932E"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 xml:space="preserve">RUCEXRR </w:t>
            </w:r>
            <w:r w:rsidRPr="00A03B1B">
              <w:rPr>
                <w:b/>
                <w:i/>
                <w:vertAlign w:val="subscript"/>
                <w:lang w:val="x-none" w:eastAsia="x-none"/>
              </w:rPr>
              <w:t>q, r, d</w:t>
            </w:r>
            <w:r w:rsidRPr="00A03B1B">
              <w:rPr>
                <w:b/>
                <w:lang w:val="x-none" w:eastAsia="x-none"/>
              </w:rPr>
              <w:t xml:space="preserve">   =   </w:t>
            </w:r>
            <w:r w:rsidRPr="00A03B1B">
              <w:rPr>
                <w:b/>
                <w:position w:val="-20"/>
                <w:lang w:val="x-none" w:eastAsia="x-none"/>
              </w:rPr>
              <w:object w:dxaOrig="220" w:dyaOrig="440" w14:anchorId="340232C1">
                <v:shape id="_x0000_i1031" type="#_x0000_t75" style="width:10.8pt;height:23.4pt" o:ole="">
                  <v:imagedata r:id="rId25" o:title=""/>
                </v:shape>
                <o:OLEObject Type="Embed" ProgID="Equation.3" ShapeID="_x0000_i1031" DrawAspect="Content" ObjectID="_1831214035" r:id="rId28"/>
              </w:object>
            </w:r>
            <w:r w:rsidRPr="00A03B1B">
              <w:rPr>
                <w:b/>
                <w:lang w:val="x-none" w:eastAsia="x-none"/>
              </w:rPr>
              <w:t>[</w:t>
            </w:r>
            <w:r w:rsidRPr="00A03B1B">
              <w:rPr>
                <w:b/>
                <w:iCs/>
              </w:rPr>
              <w:t xml:space="preserve">RUCEXRR96 </w:t>
            </w:r>
            <w:r w:rsidRPr="00A03B1B">
              <w:rPr>
                <w:b/>
                <w:i/>
                <w:vertAlign w:val="subscript"/>
                <w:lang w:val="it-IT" w:eastAsia="x-none"/>
              </w:rPr>
              <w:t>q, r, i</w:t>
            </w:r>
            <w:r w:rsidRPr="00A03B1B">
              <w:rPr>
                <w:b/>
                <w:lang w:val="x-none" w:eastAsia="x-none"/>
              </w:rPr>
              <w:t>]</w:t>
            </w:r>
          </w:p>
          <w:p w14:paraId="73D30C85"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Otherwise:</w:t>
            </w:r>
          </w:p>
          <w:p w14:paraId="02944F18" w14:textId="77777777" w:rsidR="00A03B1B" w:rsidRPr="00A03B1B" w:rsidRDefault="00A03B1B" w:rsidP="00A03B1B">
            <w:pPr>
              <w:tabs>
                <w:tab w:val="left" w:pos="2340"/>
                <w:tab w:val="left" w:pos="2880"/>
              </w:tabs>
              <w:spacing w:after="240"/>
              <w:ind w:left="3067" w:hanging="2347"/>
              <w:rPr>
                <w:b/>
                <w:i/>
                <w:vertAlign w:val="subscript"/>
                <w:lang w:val="it-IT" w:eastAsia="x-none"/>
              </w:rPr>
            </w:pPr>
            <w:r w:rsidRPr="00A03B1B">
              <w:rPr>
                <w:b/>
                <w:lang w:val="x-none" w:eastAsia="x-none"/>
              </w:rPr>
              <w:t xml:space="preserve">RUCEXRR </w:t>
            </w:r>
            <w:r w:rsidRPr="00A03B1B">
              <w:rPr>
                <w:b/>
                <w:i/>
                <w:vertAlign w:val="subscript"/>
                <w:lang w:val="x-none" w:eastAsia="x-none"/>
              </w:rPr>
              <w:t>q, r, d</w:t>
            </w:r>
            <w:r w:rsidRPr="00A03B1B">
              <w:rPr>
                <w:b/>
                <w:lang w:val="x-none" w:eastAsia="x-none"/>
              </w:rPr>
              <w:t xml:space="preserve">   =   Max {0, </w:t>
            </w:r>
            <w:r w:rsidRPr="00A03B1B">
              <w:rPr>
                <w:b/>
                <w:position w:val="-20"/>
                <w:lang w:val="x-none" w:eastAsia="x-none"/>
              </w:rPr>
              <w:object w:dxaOrig="220" w:dyaOrig="440" w14:anchorId="5361D653">
                <v:shape id="_x0000_i1032" type="#_x0000_t75" style="width:10.8pt;height:23.4pt" o:ole="">
                  <v:imagedata r:id="rId25" o:title=""/>
                </v:shape>
                <o:OLEObject Type="Embed" ProgID="Equation.3" ShapeID="_x0000_i1032" DrawAspect="Content" ObjectID="_1831214036" r:id="rId29"/>
              </w:object>
            </w:r>
            <w:r w:rsidRPr="00A03B1B">
              <w:rPr>
                <w:b/>
                <w:lang w:val="x-none" w:eastAsia="x-none"/>
              </w:rPr>
              <w:t>[</w:t>
            </w:r>
            <w:r w:rsidRPr="00A03B1B">
              <w:rPr>
                <w:b/>
                <w:iCs/>
              </w:rPr>
              <w:t xml:space="preserve">RUCEXRR96 </w:t>
            </w:r>
            <w:r w:rsidRPr="00A03B1B">
              <w:rPr>
                <w:b/>
                <w:i/>
                <w:vertAlign w:val="subscript"/>
                <w:lang w:val="it-IT" w:eastAsia="x-none"/>
              </w:rPr>
              <w:t>q, r, i</w:t>
            </w:r>
            <w:r w:rsidRPr="00A03B1B">
              <w:rPr>
                <w:b/>
                <w:lang w:val="x-none" w:eastAsia="x-none"/>
              </w:rPr>
              <w:t>]}</w:t>
            </w:r>
          </w:p>
          <w:p w14:paraId="0EAAFA1A" w14:textId="77777777" w:rsidR="00A03B1B" w:rsidRPr="00A03B1B" w:rsidRDefault="00A03B1B" w:rsidP="00A03B1B">
            <w:pPr>
              <w:spacing w:after="240"/>
              <w:ind w:left="1440" w:hanging="720"/>
              <w:rPr>
                <w:szCs w:val="20"/>
              </w:rPr>
            </w:pPr>
            <w:proofErr w:type="gramStart"/>
            <w:r w:rsidRPr="00A03B1B">
              <w:rPr>
                <w:szCs w:val="20"/>
              </w:rPr>
              <w:t>Where</w:t>
            </w:r>
            <w:proofErr w:type="gramEnd"/>
            <w:r w:rsidRPr="00A03B1B">
              <w:rPr>
                <w:szCs w:val="20"/>
              </w:rPr>
              <w:t>,</w:t>
            </w:r>
          </w:p>
          <w:p w14:paraId="50497BA2"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RUCEXRR96</w:t>
            </w:r>
            <w:r w:rsidRPr="00A03B1B">
              <w:rPr>
                <w:b/>
                <w:iCs/>
              </w:rPr>
              <w:t xml:space="preserve"> </w:t>
            </w:r>
            <w:r w:rsidRPr="00A03B1B">
              <w:rPr>
                <w:b/>
                <w:i/>
                <w:vertAlign w:val="subscript"/>
                <w:lang w:val="it-IT" w:eastAsia="x-none"/>
              </w:rPr>
              <w:t xml:space="preserve">q, r, i  </w:t>
            </w:r>
            <w:r w:rsidRPr="00A03B1B">
              <w:rPr>
                <w:b/>
                <w:lang w:val="it-IT" w:eastAsia="x-none"/>
              </w:rPr>
              <w:t>=</w:t>
            </w:r>
            <w:r w:rsidRPr="00A03B1B">
              <w:rPr>
                <w:b/>
                <w:lang w:val="it-IT" w:eastAsia="x-none"/>
              </w:rPr>
              <w:tab/>
            </w:r>
            <w:r w:rsidRPr="00A03B1B">
              <w:rPr>
                <w:b/>
                <w:lang w:val="x-none" w:eastAsia="x-none"/>
              </w:rPr>
              <w:t>RTSPP</w:t>
            </w:r>
            <w:r w:rsidRPr="00A03B1B">
              <w:rPr>
                <w:b/>
                <w:lang w:eastAsia="x-none"/>
              </w:rPr>
              <w:t xml:space="preserve"> </w:t>
            </w:r>
            <w:r w:rsidRPr="00A03B1B">
              <w:rPr>
                <w:b/>
                <w:i/>
                <w:vertAlign w:val="subscript"/>
                <w:lang w:val="x-none" w:eastAsia="x-none"/>
              </w:rPr>
              <w:t>p,</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Max (0,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(LSL</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(¼)))</w:t>
            </w:r>
            <w:r w:rsidRPr="00A03B1B">
              <w:rPr>
                <w:b/>
                <w:lang w:eastAsia="x-none"/>
              </w:rPr>
              <w:t xml:space="preserve">                   </w:t>
            </w:r>
            <w:r w:rsidRPr="00A03B1B">
              <w:rPr>
                <w:b/>
                <w:lang w:val="x-none" w:eastAsia="x-none"/>
              </w:rPr>
              <w:t xml:space="preserve">+ </w:t>
            </w:r>
            <w:r w:rsidRPr="00A03B1B">
              <w:rPr>
                <w:b/>
                <w:iCs/>
              </w:rPr>
              <w:t xml:space="preserve">RTASREV </w:t>
            </w:r>
            <w:r w:rsidRPr="00A03B1B">
              <w:rPr>
                <w:b/>
                <w:i/>
                <w:vertAlign w:val="subscript"/>
                <w:lang w:val="x-none" w:eastAsia="x-none"/>
              </w:rPr>
              <w:t>q, r, i</w:t>
            </w:r>
          </w:p>
          <w:p w14:paraId="2E18CB92" w14:textId="77777777" w:rsidR="00A03B1B" w:rsidRPr="00A03B1B" w:rsidRDefault="00A03B1B" w:rsidP="00A03B1B">
            <w:pPr>
              <w:tabs>
                <w:tab w:val="left" w:pos="2340"/>
                <w:tab w:val="left" w:pos="2880"/>
              </w:tabs>
              <w:spacing w:after="240"/>
              <w:ind w:left="3067" w:hanging="2347"/>
              <w:rPr>
                <w:b/>
                <w:lang w:val="pt-BR" w:eastAsia="x-none"/>
              </w:rPr>
            </w:pPr>
            <w:r w:rsidRPr="00A03B1B">
              <w:rPr>
                <w:b/>
                <w:lang w:val="x-none" w:eastAsia="x-none"/>
              </w:rPr>
              <w:tab/>
            </w:r>
            <w:r w:rsidRPr="00A03B1B">
              <w:rPr>
                <w:b/>
                <w:lang w:val="x-none" w:eastAsia="x-none"/>
              </w:rPr>
              <w:tab/>
              <w:t>+ (-1) * (VSSVARAMT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w:t>
            </w:r>
            <w:r w:rsidRPr="00A03B1B">
              <w:rPr>
                <w:b/>
                <w:lang w:val="pt-BR" w:eastAsia="x-none"/>
              </w:rPr>
              <w:t xml:space="preserve">VSSEAMT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pt-BR" w:eastAsia="x-none"/>
              </w:rPr>
              <w:t>)</w:t>
            </w:r>
          </w:p>
          <w:p w14:paraId="08467217"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t>+ (-1) * EMREAMT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w:t>
            </w:r>
          </w:p>
          <w:p w14:paraId="11938BDD"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t xml:space="preserve">– </w:t>
            </w:r>
            <w:r w:rsidRPr="00A03B1B">
              <w:rPr>
                <w:b/>
                <w:lang w:eastAsia="x-none"/>
              </w:rPr>
              <w:t>(</w:t>
            </w:r>
            <w:r w:rsidRPr="00A03B1B">
              <w:rPr>
                <w:b/>
                <w:lang w:val="x-none" w:eastAsia="x-none"/>
              </w:rPr>
              <w:t>RTEOCOST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RUCFCA </w:t>
            </w:r>
            <w:r w:rsidRPr="00A03B1B">
              <w:rPr>
                <w:b/>
                <w:i/>
                <w:vertAlign w:val="subscript"/>
                <w:lang w:val="x-none" w:eastAsia="x-none"/>
              </w:rPr>
              <w:t>q, r, i</w:t>
            </w:r>
            <w:r w:rsidRPr="00A03B1B">
              <w:rPr>
                <w:b/>
                <w:lang w:val="x-none" w:eastAsia="x-none"/>
              </w:rPr>
              <w:t>) * Max (0,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(LSL</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(¼)))</w:t>
            </w:r>
          </w:p>
          <w:p w14:paraId="646956E7" w14:textId="77777777" w:rsidR="00A03B1B" w:rsidRPr="00A03B1B" w:rsidRDefault="00A03B1B" w:rsidP="00A03B1B">
            <w:pPr>
              <w:tabs>
                <w:tab w:val="left" w:pos="1170"/>
              </w:tabs>
              <w:spacing w:line="360" w:lineRule="auto"/>
              <w:ind w:left="2700" w:hanging="1980"/>
              <w:rPr>
                <w:iCs/>
                <w:szCs w:val="20"/>
                <w:lang w:val="pt-BR"/>
              </w:rPr>
            </w:pPr>
            <w:r w:rsidRPr="00A03B1B">
              <w:rPr>
                <w:iCs/>
                <w:szCs w:val="20"/>
                <w:lang w:val="pt-BR"/>
              </w:rPr>
              <w:t xml:space="preserve">Where, </w:t>
            </w:r>
          </w:p>
          <w:p w14:paraId="3837CFE8" w14:textId="77777777" w:rsidR="00A03B1B" w:rsidRPr="00A03B1B" w:rsidRDefault="00A03B1B" w:rsidP="00A03B1B">
            <w:pPr>
              <w:spacing w:after="240"/>
              <w:ind w:left="2497" w:hanging="1777"/>
              <w:rPr>
                <w:i/>
                <w:iCs/>
                <w:szCs w:val="20"/>
                <w:vertAlign w:val="subscript"/>
                <w:lang w:val="it-IT"/>
              </w:rPr>
            </w:pPr>
            <w:r w:rsidRPr="00A03B1B">
              <w:rPr>
                <w:iCs/>
                <w:szCs w:val="20"/>
              </w:rPr>
              <w:t xml:space="preserve">RTASREV </w:t>
            </w:r>
            <w:r w:rsidRPr="00A03B1B">
              <w:rPr>
                <w:i/>
                <w:szCs w:val="20"/>
                <w:vertAlign w:val="subscript"/>
                <w:lang w:val="it-IT"/>
              </w:rPr>
              <w:t xml:space="preserve">q, r, i </w:t>
            </w:r>
            <w:r w:rsidRPr="00A03B1B">
              <w:rPr>
                <w:i/>
                <w:szCs w:val="20"/>
                <w:lang w:val="it-IT"/>
              </w:rPr>
              <w:t xml:space="preserve">= </w:t>
            </w:r>
            <w:r w:rsidRPr="00A03B1B">
              <w:rPr>
                <w:iCs/>
                <w:szCs w:val="20"/>
              </w:rPr>
              <w:t xml:space="preserve">RTRUREV </w:t>
            </w:r>
            <w:r w:rsidRPr="00A03B1B">
              <w:rPr>
                <w:i/>
                <w:szCs w:val="20"/>
                <w:vertAlign w:val="subscript"/>
                <w:lang w:val="it-IT"/>
              </w:rPr>
              <w:t xml:space="preserve">q, r, i </w:t>
            </w:r>
            <w:r w:rsidRPr="00A03B1B">
              <w:rPr>
                <w:i/>
                <w:szCs w:val="20"/>
                <w:lang w:val="it-IT"/>
              </w:rPr>
              <w:t>+</w:t>
            </w:r>
            <w:r w:rsidRPr="00A03B1B">
              <w:rPr>
                <w:iCs/>
                <w:szCs w:val="20"/>
              </w:rPr>
              <w:t xml:space="preserve"> RTRDREV </w:t>
            </w:r>
            <w:r w:rsidRPr="00A03B1B">
              <w:rPr>
                <w:i/>
                <w:szCs w:val="20"/>
                <w:vertAlign w:val="subscript"/>
                <w:lang w:val="it-IT"/>
              </w:rPr>
              <w:t xml:space="preserve">q, r, i </w:t>
            </w:r>
            <w:r w:rsidRPr="00A03B1B">
              <w:rPr>
                <w:i/>
                <w:szCs w:val="20"/>
                <w:lang w:val="it-IT"/>
              </w:rPr>
              <w:t>+</w:t>
            </w:r>
            <w:r w:rsidRPr="00A03B1B">
              <w:rPr>
                <w:iCs/>
                <w:szCs w:val="20"/>
              </w:rPr>
              <w:t xml:space="preserve"> RTRRREV </w:t>
            </w:r>
            <w:r w:rsidRPr="00A03B1B">
              <w:rPr>
                <w:i/>
                <w:szCs w:val="20"/>
                <w:vertAlign w:val="subscript"/>
                <w:lang w:val="it-IT"/>
              </w:rPr>
              <w:t xml:space="preserve">q, r, i </w:t>
            </w:r>
            <w:r w:rsidRPr="00A03B1B">
              <w:rPr>
                <w:i/>
                <w:szCs w:val="20"/>
                <w:lang w:val="it-IT"/>
              </w:rPr>
              <w:t>+</w:t>
            </w:r>
            <w:r w:rsidRPr="00A03B1B">
              <w:rPr>
                <w:iCs/>
                <w:szCs w:val="20"/>
              </w:rPr>
              <w:t xml:space="preserve"> RTECRREV </w:t>
            </w:r>
            <w:r w:rsidRPr="00A03B1B">
              <w:rPr>
                <w:i/>
                <w:szCs w:val="20"/>
                <w:vertAlign w:val="subscript"/>
                <w:lang w:val="it-IT"/>
              </w:rPr>
              <w:t xml:space="preserve">q, r, i </w:t>
            </w:r>
            <w:r w:rsidRPr="00A03B1B">
              <w:rPr>
                <w:i/>
                <w:szCs w:val="20"/>
                <w:lang w:val="it-IT"/>
              </w:rPr>
              <w:t xml:space="preserve">+ </w:t>
            </w:r>
            <w:r w:rsidRPr="00A03B1B">
              <w:rPr>
                <w:iCs/>
                <w:szCs w:val="20"/>
                <w:lang w:val="it-IT"/>
              </w:rPr>
              <w:t>RTNSREV</w:t>
            </w:r>
            <w:r w:rsidRPr="00A03B1B">
              <w:rPr>
                <w:i/>
                <w:iCs/>
                <w:szCs w:val="20"/>
                <w:lang w:val="it-IT"/>
              </w:rPr>
              <w:t xml:space="preserve"> </w:t>
            </w:r>
            <w:r w:rsidRPr="00A03B1B">
              <w:rPr>
                <w:i/>
                <w:iCs/>
                <w:szCs w:val="20"/>
                <w:vertAlign w:val="subscript"/>
                <w:lang w:val="it-IT"/>
              </w:rPr>
              <w:t>q, r, i</w:t>
            </w:r>
            <w:ins w:id="659" w:author="ERCOT" w:date="2025-07-28T14:15:00Z">
              <w:r w:rsidRPr="00A03B1B">
                <w:rPr>
                  <w:i/>
                  <w:iCs/>
                  <w:szCs w:val="20"/>
                  <w:vertAlign w:val="subscript"/>
                  <w:lang w:val="it-IT"/>
                </w:rPr>
                <w:t xml:space="preserve"> </w:t>
              </w:r>
              <w:r w:rsidRPr="00A03B1B">
                <w:rPr>
                  <w:i/>
                  <w:szCs w:val="20"/>
                  <w:lang w:val="it-IT"/>
                </w:rPr>
                <w:t xml:space="preserve">+ </w:t>
              </w:r>
              <w:r w:rsidRPr="00A03B1B">
                <w:rPr>
                  <w:szCs w:val="20"/>
                  <w:lang w:val="it-IT"/>
                </w:rPr>
                <w:t>RTDRRREV</w:t>
              </w:r>
              <w:r w:rsidRPr="00A03B1B">
                <w:rPr>
                  <w:i/>
                  <w:iCs/>
                  <w:szCs w:val="20"/>
                  <w:lang w:val="it-IT"/>
                </w:rPr>
                <w:t xml:space="preserve"> </w:t>
              </w:r>
              <w:r w:rsidRPr="00A03B1B">
                <w:rPr>
                  <w:i/>
                  <w:iCs/>
                  <w:szCs w:val="20"/>
                  <w:vertAlign w:val="subscript"/>
                  <w:lang w:val="it-IT"/>
                </w:rPr>
                <w:t>q, r, i</w:t>
              </w:r>
            </w:ins>
          </w:p>
          <w:bookmarkEnd w:id="657"/>
          <w:p w14:paraId="502FD803"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lastRenderedPageBreak/>
              <w:t xml:space="preserve">And, </w:t>
            </w:r>
          </w:p>
          <w:p w14:paraId="567ED809" w14:textId="77777777" w:rsidR="00A03B1B" w:rsidRPr="00A03B1B" w:rsidRDefault="00A03B1B" w:rsidP="00A03B1B">
            <w:pPr>
              <w:spacing w:after="240"/>
              <w:ind w:left="2497" w:hanging="1777"/>
              <w:rPr>
                <w:iCs/>
                <w:szCs w:val="20"/>
                <w:lang w:val="it-IT"/>
              </w:rPr>
            </w:pPr>
            <w:r w:rsidRPr="00A03B1B">
              <w:rPr>
                <w:bCs/>
                <w:szCs w:val="20"/>
              </w:rPr>
              <w:t xml:space="preserve">RUCFCA </w:t>
            </w:r>
            <w:r w:rsidRPr="00A03B1B">
              <w:rPr>
                <w:bCs/>
                <w:i/>
                <w:szCs w:val="20"/>
                <w:vertAlign w:val="subscript"/>
              </w:rPr>
              <w:t>q, r, i</w:t>
            </w:r>
            <w:r w:rsidRPr="00A03B1B">
              <w:rPr>
                <w:bCs/>
                <w:szCs w:val="20"/>
              </w:rPr>
              <w:t xml:space="preserve"> = Max(0, Volume-weighted average actual fuel price </w:t>
            </w:r>
            <w:r w:rsidRPr="00A03B1B">
              <w:rPr>
                <w:bCs/>
                <w:i/>
                <w:szCs w:val="20"/>
                <w:vertAlign w:val="subscript"/>
              </w:rPr>
              <w:t>q, r, i</w:t>
            </w:r>
            <w:r w:rsidRPr="00A03B1B">
              <w:rPr>
                <w:bCs/>
                <w:szCs w:val="20"/>
              </w:rPr>
              <w:t xml:space="preserve"> * Average heat rate </w:t>
            </w:r>
            <w:r w:rsidRPr="00A03B1B">
              <w:rPr>
                <w:szCs w:val="20"/>
              </w:rPr>
              <w:t>–</w:t>
            </w:r>
            <w:r w:rsidRPr="00A03B1B">
              <w:rPr>
                <w:bCs/>
                <w:szCs w:val="20"/>
              </w:rPr>
              <w:t xml:space="preserve"> RTEOCOST </w:t>
            </w:r>
            <w:r w:rsidRPr="00A03B1B">
              <w:rPr>
                <w:bCs/>
                <w:i/>
                <w:szCs w:val="20"/>
                <w:vertAlign w:val="subscript"/>
              </w:rPr>
              <w:t>q, r, i</w:t>
            </w:r>
            <w:r w:rsidRPr="00A03B1B">
              <w:rPr>
                <w:bCs/>
                <w:iCs/>
                <w:szCs w:val="20"/>
              </w:rPr>
              <w:t>)</w:t>
            </w:r>
            <w:bookmarkEnd w:id="658"/>
          </w:p>
        </w:tc>
      </w:tr>
    </w:tbl>
    <w:p w14:paraId="42765BDC" w14:textId="77777777" w:rsidR="00A03B1B" w:rsidRPr="00A03B1B" w:rsidRDefault="00A03B1B" w:rsidP="00A03B1B">
      <w:pPr>
        <w:spacing w:before="240"/>
        <w:rPr>
          <w:rFonts w:eastAsia="SimSun"/>
          <w:bCs/>
          <w:iCs/>
          <w:szCs w:val="20"/>
        </w:rPr>
      </w:pPr>
      <w:r w:rsidRPr="00A03B1B">
        <w:rPr>
          <w:rFonts w:eastAsia="SimSun"/>
          <w:iCs/>
          <w:szCs w:val="20"/>
        </w:rPr>
        <w:lastRenderedPageBreak/>
        <w:t>The above variables are defined as follows:</w:t>
      </w:r>
    </w:p>
    <w:tbl>
      <w:tblPr>
        <w:tblW w:w="4986"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43"/>
        <w:gridCol w:w="878"/>
        <w:gridCol w:w="6803"/>
      </w:tblGrid>
      <w:tr w:rsidR="00A03B1B" w:rsidRPr="00A03B1B" w14:paraId="2F870AE0" w14:textId="77777777" w:rsidTr="00B31BB1">
        <w:trPr>
          <w:cantSplit/>
          <w:tblHeader/>
        </w:trPr>
        <w:tc>
          <w:tcPr>
            <w:tcW w:w="881" w:type="pct"/>
            <w:tcBorders>
              <w:top w:val="single" w:sz="4" w:space="0" w:color="auto"/>
              <w:left w:val="single" w:sz="4" w:space="0" w:color="auto"/>
              <w:bottom w:val="single" w:sz="6" w:space="0" w:color="auto"/>
              <w:right w:val="single" w:sz="6" w:space="0" w:color="auto"/>
            </w:tcBorders>
            <w:hideMark/>
          </w:tcPr>
          <w:p w14:paraId="51AEE7F4" w14:textId="77777777" w:rsidR="00A03B1B" w:rsidRPr="00A03B1B" w:rsidRDefault="00A03B1B" w:rsidP="00A03B1B">
            <w:pPr>
              <w:spacing w:after="120"/>
              <w:rPr>
                <w:rFonts w:eastAsia="SimSun"/>
                <w:b/>
                <w:iCs/>
                <w:sz w:val="20"/>
                <w:szCs w:val="20"/>
              </w:rPr>
            </w:pPr>
            <w:r w:rsidRPr="00A03B1B">
              <w:rPr>
                <w:rFonts w:eastAsia="SimSun"/>
                <w:b/>
                <w:iCs/>
                <w:sz w:val="20"/>
                <w:szCs w:val="20"/>
              </w:rPr>
              <w:t>Variable</w:t>
            </w:r>
          </w:p>
        </w:tc>
        <w:tc>
          <w:tcPr>
            <w:tcW w:w="471" w:type="pct"/>
            <w:tcBorders>
              <w:top w:val="single" w:sz="4" w:space="0" w:color="auto"/>
              <w:left w:val="single" w:sz="6" w:space="0" w:color="auto"/>
              <w:bottom w:val="single" w:sz="6" w:space="0" w:color="auto"/>
              <w:right w:val="single" w:sz="6" w:space="0" w:color="auto"/>
            </w:tcBorders>
            <w:hideMark/>
          </w:tcPr>
          <w:p w14:paraId="3E055E19" w14:textId="77777777" w:rsidR="00A03B1B" w:rsidRPr="00A03B1B" w:rsidRDefault="00A03B1B" w:rsidP="00A03B1B">
            <w:pPr>
              <w:spacing w:after="120"/>
              <w:jc w:val="center"/>
              <w:rPr>
                <w:rFonts w:eastAsia="SimSun"/>
                <w:b/>
                <w:iCs/>
                <w:sz w:val="20"/>
                <w:szCs w:val="20"/>
              </w:rPr>
            </w:pPr>
            <w:r w:rsidRPr="00A03B1B">
              <w:rPr>
                <w:rFonts w:eastAsia="SimSun"/>
                <w:b/>
                <w:iCs/>
                <w:sz w:val="20"/>
                <w:szCs w:val="20"/>
              </w:rPr>
              <w:t>Unit</w:t>
            </w:r>
          </w:p>
        </w:tc>
        <w:tc>
          <w:tcPr>
            <w:tcW w:w="3648" w:type="pct"/>
            <w:tcBorders>
              <w:top w:val="single" w:sz="4" w:space="0" w:color="auto"/>
              <w:left w:val="single" w:sz="6" w:space="0" w:color="auto"/>
              <w:bottom w:val="single" w:sz="6" w:space="0" w:color="auto"/>
              <w:right w:val="single" w:sz="4" w:space="0" w:color="auto"/>
            </w:tcBorders>
            <w:hideMark/>
          </w:tcPr>
          <w:p w14:paraId="6EF7B27B" w14:textId="77777777" w:rsidR="00A03B1B" w:rsidRPr="00A03B1B" w:rsidRDefault="00A03B1B" w:rsidP="00A03B1B">
            <w:pPr>
              <w:spacing w:after="120"/>
              <w:rPr>
                <w:rFonts w:eastAsia="SimSun"/>
                <w:b/>
                <w:iCs/>
                <w:sz w:val="20"/>
                <w:szCs w:val="20"/>
              </w:rPr>
            </w:pPr>
            <w:r w:rsidRPr="00A03B1B">
              <w:rPr>
                <w:rFonts w:eastAsia="SimSun"/>
                <w:b/>
                <w:iCs/>
                <w:sz w:val="20"/>
                <w:szCs w:val="20"/>
              </w:rPr>
              <w:t>Definition</w:t>
            </w:r>
          </w:p>
        </w:tc>
      </w:tr>
      <w:tr w:rsidR="00A03B1B" w:rsidRPr="00A03B1B" w14:paraId="4705A305"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6AB90651"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RUCEXRR </w:t>
            </w:r>
            <w:r w:rsidRPr="00A03B1B">
              <w:rPr>
                <w:rFonts w:eastAsia="SimSun"/>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5734548D"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0D9C7A1F" w14:textId="77777777" w:rsidR="00A03B1B" w:rsidRPr="00A03B1B" w:rsidRDefault="00A03B1B" w:rsidP="00A03B1B">
            <w:pPr>
              <w:spacing w:after="60"/>
              <w:rPr>
                <w:rFonts w:eastAsia="SimSun"/>
                <w:iCs/>
                <w:sz w:val="20"/>
                <w:szCs w:val="20"/>
              </w:rPr>
            </w:pPr>
            <w:r w:rsidRPr="00A03B1B">
              <w:rPr>
                <w:rFonts w:eastAsia="SimSun"/>
                <w:i/>
                <w:iCs/>
                <w:sz w:val="20"/>
                <w:szCs w:val="20"/>
              </w:rPr>
              <w:t>Revenue Less Cost Above LSL During RUC-Committed Hours</w:t>
            </w:r>
            <w:r w:rsidRPr="00A03B1B">
              <w:rPr>
                <w:rFonts w:eastAsia="SimSun"/>
                <w:iCs/>
                <w:sz w:val="20"/>
                <w:szCs w:val="20"/>
              </w:rPr>
              <w:t xml:space="preserve">—The sum of the total revenue for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operating above its LSL less the cost during all RUC-Committed Hours, for the Operating Day </w:t>
            </w:r>
            <w:r w:rsidRPr="00A03B1B">
              <w:rPr>
                <w:rFonts w:eastAsia="SimSun"/>
                <w:i/>
                <w:iCs/>
                <w:sz w:val="20"/>
                <w:szCs w:val="20"/>
              </w:rPr>
              <w:t>d</w:t>
            </w:r>
            <w:r w:rsidRPr="00A03B1B">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A03B1B" w:rsidRPr="00A03B1B" w14:paraId="27101712"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3E4BD3A7"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RUCEXRR96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E038987"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68BFF468" w14:textId="77777777" w:rsidR="00A03B1B" w:rsidRPr="00A03B1B" w:rsidRDefault="00A03B1B" w:rsidP="00A03B1B">
            <w:pPr>
              <w:spacing w:after="60"/>
              <w:rPr>
                <w:rFonts w:eastAsia="SimSun"/>
                <w:i/>
                <w:iCs/>
                <w:sz w:val="20"/>
                <w:szCs w:val="20"/>
              </w:rPr>
            </w:pPr>
            <w:r w:rsidRPr="00A03B1B">
              <w:rPr>
                <w:rFonts w:eastAsia="SimSun"/>
                <w:i/>
                <w:iCs/>
                <w:sz w:val="20"/>
                <w:szCs w:val="20"/>
              </w:rPr>
              <w:t>Revenue Less Cost Above LSL During RUC-Committed Hours by interval</w:t>
            </w:r>
            <w:r w:rsidRPr="00A03B1B">
              <w:rPr>
                <w:rFonts w:eastAsia="SimSun"/>
                <w:iCs/>
                <w:sz w:val="20"/>
                <w:szCs w:val="20"/>
              </w:rPr>
              <w:t xml:space="preserve">—The total revenue for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operating above its LSL less the cost during all RUC-Committed hours, for the Settlement Interval </w:t>
            </w:r>
            <w:r w:rsidRPr="00A03B1B">
              <w:rPr>
                <w:rFonts w:eastAsia="SimSun"/>
                <w:i/>
                <w:iCs/>
                <w:sz w:val="20"/>
                <w:szCs w:val="20"/>
              </w:rPr>
              <w:t>i</w:t>
            </w:r>
            <w:r w:rsidRPr="00A03B1B">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A03B1B" w:rsidRPr="00A03B1B" w14:paraId="589FFFA1"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2F51C67C"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RTSPP </w:t>
            </w:r>
            <w:r w:rsidRPr="00A03B1B">
              <w:rPr>
                <w:rFonts w:eastAsia="SimSun"/>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6F385EAE"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60953F08" w14:textId="77777777" w:rsidR="00A03B1B" w:rsidRPr="00A03B1B" w:rsidRDefault="00A03B1B" w:rsidP="00A03B1B">
            <w:pPr>
              <w:spacing w:after="60"/>
              <w:rPr>
                <w:rFonts w:eastAsia="SimSun"/>
                <w:iCs/>
                <w:sz w:val="20"/>
                <w:szCs w:val="20"/>
              </w:rPr>
            </w:pPr>
            <w:r w:rsidRPr="00A03B1B">
              <w:rPr>
                <w:rFonts w:eastAsia="SimSun"/>
                <w:i/>
                <w:iCs/>
                <w:sz w:val="20"/>
                <w:szCs w:val="20"/>
              </w:rPr>
              <w:t>Real-Time Settlement Point Price</w:t>
            </w:r>
            <w:r w:rsidRPr="00A03B1B">
              <w:rPr>
                <w:rFonts w:eastAsia="SimSun"/>
                <w:iCs/>
                <w:sz w:val="20"/>
                <w:szCs w:val="20"/>
              </w:rPr>
              <w:t xml:space="preserve">—The Real-Time Settlement Point Price at the Resource’s Resource Node Settlement Point </w:t>
            </w:r>
            <w:r w:rsidRPr="00A03B1B">
              <w:rPr>
                <w:rFonts w:eastAsia="SimSun"/>
                <w:i/>
                <w:iCs/>
                <w:sz w:val="20"/>
                <w:szCs w:val="20"/>
              </w:rPr>
              <w:t>p</w:t>
            </w:r>
            <w:r w:rsidRPr="00A03B1B">
              <w:rPr>
                <w:rFonts w:eastAsia="SimSun"/>
                <w:iCs/>
                <w:sz w:val="20"/>
                <w:szCs w:val="20"/>
              </w:rPr>
              <w:t xml:space="preserve"> for the Settlement Interval </w:t>
            </w:r>
            <w:r w:rsidRPr="00A03B1B">
              <w:rPr>
                <w:rFonts w:eastAsia="SimSun"/>
                <w:i/>
                <w:iCs/>
                <w:sz w:val="20"/>
                <w:szCs w:val="20"/>
              </w:rPr>
              <w:t>i</w:t>
            </w:r>
            <w:r w:rsidRPr="00A03B1B">
              <w:rPr>
                <w:rFonts w:eastAsia="SimSun"/>
                <w:iCs/>
                <w:sz w:val="20"/>
                <w:szCs w:val="20"/>
              </w:rPr>
              <w:t>.</w:t>
            </w:r>
          </w:p>
        </w:tc>
      </w:tr>
      <w:tr w:rsidR="00A03B1B" w:rsidRPr="00A03B1B" w14:paraId="10EF3CDD"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0D1EA8A5"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RTEOCOST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C387DA8"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4E398D51" w14:textId="77777777" w:rsidR="00A03B1B" w:rsidRPr="00A03B1B" w:rsidRDefault="00A03B1B" w:rsidP="00A03B1B">
            <w:pPr>
              <w:spacing w:after="60"/>
              <w:rPr>
                <w:rFonts w:eastAsia="SimSun"/>
                <w:i/>
                <w:iCs/>
                <w:sz w:val="20"/>
                <w:szCs w:val="20"/>
              </w:rPr>
            </w:pPr>
            <w:r w:rsidRPr="00A03B1B">
              <w:rPr>
                <w:rFonts w:eastAsia="SimSun"/>
                <w:i/>
                <w:iCs/>
                <w:sz w:val="20"/>
                <w:szCs w:val="20"/>
              </w:rPr>
              <w:t xml:space="preserve">Real-Time Energy Offer Curve Cost </w:t>
            </w:r>
            <w:proofErr w:type="spellStart"/>
            <w:r w:rsidRPr="00A03B1B">
              <w:rPr>
                <w:rFonts w:eastAsia="SimSun"/>
                <w:i/>
                <w:iCs/>
                <w:sz w:val="20"/>
                <w:szCs w:val="20"/>
              </w:rPr>
              <w:t>Cap</w:t>
            </w:r>
            <w:r w:rsidRPr="00A03B1B">
              <w:rPr>
                <w:rFonts w:ascii="Symbol" w:eastAsia="Symbol" w:hAnsi="Symbol" w:cs="Symbol"/>
                <w:sz w:val="20"/>
                <w:szCs w:val="20"/>
              </w:rPr>
              <w:t>¾</w:t>
            </w:r>
            <w:r w:rsidRPr="00A03B1B">
              <w:rPr>
                <w:rFonts w:eastAsia="SimSun"/>
                <w:iCs/>
                <w:sz w:val="20"/>
                <w:szCs w:val="20"/>
              </w:rPr>
              <w:t>The</w:t>
            </w:r>
            <w:proofErr w:type="spellEnd"/>
            <w:r w:rsidRPr="00A03B1B">
              <w:rPr>
                <w:rFonts w:eastAsia="SimSun"/>
                <w:iCs/>
                <w:sz w:val="20"/>
                <w:szCs w:val="20"/>
              </w:rPr>
              <w:t xml:space="preserve"> Energy Offer Curve Cost Cap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Resource’s generation above the LSL for the Settlement Interval </w:t>
            </w:r>
            <w:r w:rsidRPr="00A03B1B">
              <w:rPr>
                <w:rFonts w:eastAsia="SimSun"/>
                <w:i/>
                <w:iCs/>
                <w:sz w:val="20"/>
                <w:szCs w:val="20"/>
              </w:rPr>
              <w:t xml:space="preserve">i. </w:t>
            </w:r>
            <w:r w:rsidRPr="00A03B1B">
              <w:rPr>
                <w:rFonts w:eastAsia="SimSun"/>
                <w:iCs/>
                <w:sz w:val="20"/>
                <w:szCs w:val="20"/>
              </w:rPr>
              <w:t xml:space="preserve"> See</w:t>
            </w:r>
            <w:r w:rsidRPr="00A03B1B">
              <w:rPr>
                <w:rFonts w:eastAsia="SimSun"/>
                <w:b/>
                <w:iCs/>
                <w:sz w:val="20"/>
                <w:szCs w:val="20"/>
              </w:rPr>
              <w:t xml:space="preserve"> </w:t>
            </w:r>
            <w:r w:rsidRPr="00A03B1B">
              <w:rPr>
                <w:rFonts w:eastAsia="SimSun"/>
                <w:iCs/>
                <w:sz w:val="20"/>
                <w:szCs w:val="20"/>
              </w:rPr>
              <w:t xml:space="preserve">Section 4.4.9.3.3.  Where for a Combined Cycle Train, the Resource </w:t>
            </w:r>
            <w:r w:rsidRPr="00A03B1B">
              <w:rPr>
                <w:rFonts w:eastAsia="SimSun"/>
                <w:i/>
                <w:iCs/>
                <w:sz w:val="20"/>
                <w:szCs w:val="20"/>
              </w:rPr>
              <w:t xml:space="preserve">r </w:t>
            </w:r>
            <w:r w:rsidRPr="00A03B1B">
              <w:rPr>
                <w:rFonts w:eastAsia="SimSun"/>
                <w:iCs/>
                <w:sz w:val="20"/>
                <w:szCs w:val="20"/>
              </w:rPr>
              <w:t>is the Combined Cycle Train.</w:t>
            </w:r>
          </w:p>
        </w:tc>
      </w:tr>
      <w:tr w:rsidR="00A03B1B" w:rsidRPr="00A03B1B" w14:paraId="443F00AF"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44FE94FF"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RTMG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5A6C2A4"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8" w:type="pct"/>
            <w:tcBorders>
              <w:top w:val="single" w:sz="6" w:space="0" w:color="auto"/>
              <w:left w:val="single" w:sz="6" w:space="0" w:color="auto"/>
              <w:bottom w:val="single" w:sz="6" w:space="0" w:color="auto"/>
              <w:right w:val="single" w:sz="4" w:space="0" w:color="auto"/>
            </w:tcBorders>
            <w:hideMark/>
          </w:tcPr>
          <w:p w14:paraId="1985FCC6" w14:textId="77777777" w:rsidR="00A03B1B" w:rsidRPr="00A03B1B" w:rsidRDefault="00A03B1B" w:rsidP="00A03B1B">
            <w:pPr>
              <w:spacing w:after="60"/>
              <w:rPr>
                <w:rFonts w:eastAsia="SimSun"/>
                <w:iCs/>
                <w:sz w:val="20"/>
                <w:szCs w:val="20"/>
              </w:rPr>
            </w:pPr>
            <w:r w:rsidRPr="00A03B1B">
              <w:rPr>
                <w:rFonts w:eastAsia="SimSun"/>
                <w:i/>
                <w:iCs/>
                <w:sz w:val="20"/>
                <w:szCs w:val="20"/>
              </w:rPr>
              <w:t>Real-Time Metered Generation</w:t>
            </w:r>
            <w:r w:rsidRPr="00A03B1B">
              <w:rPr>
                <w:rFonts w:eastAsia="SimSun"/>
                <w:iCs/>
                <w:sz w:val="20"/>
                <w:szCs w:val="20"/>
              </w:rPr>
              <w:t xml:space="preserve">—The metered generation of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Settlement Interval </w:t>
            </w:r>
            <w:r w:rsidRPr="00A03B1B">
              <w:rPr>
                <w:rFonts w:eastAsia="SimSun"/>
                <w:i/>
                <w:iCs/>
                <w:sz w:val="20"/>
                <w:szCs w:val="20"/>
              </w:rPr>
              <w:t>i</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the Combined Cycle Train.</w:t>
            </w:r>
          </w:p>
        </w:tc>
      </w:tr>
      <w:tr w:rsidR="00A03B1B" w:rsidRPr="00A03B1B" w14:paraId="44131EDB" w14:textId="77777777" w:rsidTr="00B31BB1">
        <w:trPr>
          <w:cantSplit/>
        </w:trPr>
        <w:tc>
          <w:tcPr>
            <w:tcW w:w="5000" w:type="pct"/>
            <w:gridSpan w:val="3"/>
            <w:tcBorders>
              <w:top w:val="single" w:sz="6" w:space="0" w:color="auto"/>
              <w:left w:val="single" w:sz="4" w:space="0" w:color="auto"/>
              <w:bottom w:val="single" w:sz="6" w:space="0" w:color="auto"/>
              <w:right w:val="single" w:sz="4" w:space="0" w:color="auto"/>
            </w:tcBorders>
            <w:hideMark/>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8"/>
            </w:tblGrid>
            <w:tr w:rsidR="00A03B1B" w:rsidRPr="00A03B1B" w14:paraId="6632475D" w14:textId="77777777" w:rsidTr="00B31BB1">
              <w:tc>
                <w:tcPr>
                  <w:tcW w:w="9445" w:type="dxa"/>
                  <w:tcBorders>
                    <w:top w:val="single" w:sz="4" w:space="0" w:color="auto"/>
                    <w:left w:val="single" w:sz="4" w:space="0" w:color="auto"/>
                    <w:bottom w:val="single" w:sz="4" w:space="0" w:color="auto"/>
                    <w:right w:val="single" w:sz="4" w:space="0" w:color="auto"/>
                  </w:tcBorders>
                  <w:shd w:val="clear" w:color="auto" w:fill="D9D9D9"/>
                  <w:hideMark/>
                </w:tcPr>
                <w:p w14:paraId="400A21BA" w14:textId="77777777" w:rsidR="00A03B1B" w:rsidRPr="00A03B1B" w:rsidRDefault="00A03B1B" w:rsidP="00A03B1B">
                  <w:pPr>
                    <w:spacing w:before="120" w:after="240"/>
                    <w:rPr>
                      <w:b/>
                      <w:i/>
                      <w:szCs w:val="20"/>
                    </w:rPr>
                  </w:pPr>
                  <w:r w:rsidRPr="00A03B1B">
                    <w:rPr>
                      <w:b/>
                      <w:i/>
                      <w:szCs w:val="20"/>
                    </w:rPr>
                    <w:t>[NPRR1140:  Insert the variable “</w:t>
                  </w:r>
                  <w:r w:rsidRPr="00A03B1B">
                    <w:rPr>
                      <w:b/>
                      <w:bCs/>
                      <w:i/>
                      <w:iCs/>
                      <w:szCs w:val="20"/>
                    </w:rPr>
                    <w:t xml:space="preserve">RUCFCA </w:t>
                  </w:r>
                  <w:r w:rsidRPr="00A03B1B">
                    <w:rPr>
                      <w:b/>
                      <w:bCs/>
                      <w:i/>
                      <w:iCs/>
                      <w:szCs w:val="20"/>
                      <w:vertAlign w:val="subscript"/>
                    </w:rPr>
                    <w:t>q, r, i</w:t>
                  </w:r>
                  <w:r w:rsidRPr="00A03B1B">
                    <w:rPr>
                      <w:b/>
                      <w:i/>
                      <w:szCs w:val="20"/>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538"/>
                    <w:gridCol w:w="839"/>
                    <w:gridCol w:w="6495"/>
                  </w:tblGrid>
                  <w:tr w:rsidR="00A03B1B" w:rsidRPr="00A03B1B" w14:paraId="7F226B2B" w14:textId="77777777" w:rsidTr="00B31BB1">
                    <w:trPr>
                      <w:cantSplit/>
                      <w:tblHeader/>
                    </w:trPr>
                    <w:tc>
                      <w:tcPr>
                        <w:tcW w:w="876" w:type="pct"/>
                        <w:tcBorders>
                          <w:top w:val="single" w:sz="4" w:space="0" w:color="auto"/>
                          <w:left w:val="single" w:sz="4" w:space="0" w:color="auto"/>
                          <w:bottom w:val="single" w:sz="4" w:space="0" w:color="auto"/>
                          <w:right w:val="single" w:sz="6" w:space="0" w:color="auto"/>
                        </w:tcBorders>
                        <w:hideMark/>
                      </w:tcPr>
                      <w:p w14:paraId="5FBCA27A" w14:textId="77777777" w:rsidR="00A03B1B" w:rsidRPr="00A03B1B" w:rsidRDefault="00A03B1B" w:rsidP="00A03B1B">
                        <w:pPr>
                          <w:spacing w:after="60"/>
                          <w:rPr>
                            <w:iCs/>
                            <w:sz w:val="20"/>
                            <w:szCs w:val="16"/>
                          </w:rPr>
                        </w:pPr>
                        <w:r w:rsidRPr="00A03B1B">
                          <w:rPr>
                            <w:sz w:val="20"/>
                            <w:szCs w:val="16"/>
                          </w:rPr>
                          <w:t xml:space="preserve">RUCFCA </w:t>
                        </w:r>
                        <w:r w:rsidRPr="00A03B1B">
                          <w:rPr>
                            <w:i/>
                            <w:sz w:val="20"/>
                            <w:szCs w:val="16"/>
                            <w:vertAlign w:val="subscript"/>
                          </w:rPr>
                          <w:t>q, r, i</w:t>
                        </w:r>
                      </w:p>
                    </w:tc>
                    <w:tc>
                      <w:tcPr>
                        <w:tcW w:w="455" w:type="pct"/>
                        <w:tcBorders>
                          <w:top w:val="single" w:sz="4" w:space="0" w:color="auto"/>
                          <w:left w:val="single" w:sz="6" w:space="0" w:color="auto"/>
                          <w:bottom w:val="single" w:sz="4" w:space="0" w:color="auto"/>
                          <w:right w:val="single" w:sz="6" w:space="0" w:color="auto"/>
                        </w:tcBorders>
                        <w:hideMark/>
                      </w:tcPr>
                      <w:p w14:paraId="62B20E37" w14:textId="77777777" w:rsidR="00A03B1B" w:rsidRPr="00A03B1B" w:rsidRDefault="00A03B1B" w:rsidP="00A03B1B">
                        <w:pPr>
                          <w:spacing w:after="60"/>
                          <w:rPr>
                            <w:iCs/>
                            <w:sz w:val="20"/>
                            <w:szCs w:val="20"/>
                          </w:rPr>
                        </w:pPr>
                        <w:r w:rsidRPr="00A03B1B">
                          <w:rPr>
                            <w:sz w:val="20"/>
                            <w:szCs w:val="16"/>
                          </w:rPr>
                          <w:t>$/MWh</w:t>
                        </w:r>
                      </w:p>
                    </w:tc>
                    <w:tc>
                      <w:tcPr>
                        <w:tcW w:w="3669" w:type="pct"/>
                        <w:tcBorders>
                          <w:top w:val="single" w:sz="4" w:space="0" w:color="auto"/>
                          <w:left w:val="single" w:sz="6" w:space="0" w:color="auto"/>
                          <w:bottom w:val="single" w:sz="4" w:space="0" w:color="auto"/>
                          <w:right w:val="single" w:sz="4" w:space="0" w:color="auto"/>
                        </w:tcBorders>
                        <w:hideMark/>
                      </w:tcPr>
                      <w:p w14:paraId="63D84366" w14:textId="77777777" w:rsidR="00A03B1B" w:rsidRPr="00A03B1B" w:rsidRDefault="00A03B1B" w:rsidP="00A03B1B">
                        <w:pPr>
                          <w:spacing w:after="60"/>
                          <w:rPr>
                            <w:rFonts w:eastAsia="SimSun"/>
                            <w:iCs/>
                            <w:sz w:val="20"/>
                            <w:szCs w:val="20"/>
                          </w:rPr>
                        </w:pPr>
                        <w:r w:rsidRPr="00A03B1B">
                          <w:rPr>
                            <w:rFonts w:eastAsia="SimSun"/>
                            <w:i/>
                            <w:sz w:val="20"/>
                            <w:szCs w:val="20"/>
                          </w:rPr>
                          <w:t>Reliability Unit Commitment Fuel Cost Adder</w:t>
                        </w:r>
                        <w:r w:rsidRPr="00A03B1B">
                          <w:rPr>
                            <w:rFonts w:eastAsia="SimSun"/>
                            <w:iCs/>
                            <w:sz w:val="20"/>
                            <w:szCs w:val="20"/>
                          </w:rPr>
                          <w:t xml:space="preserve">—For a QSE that has been granted a fuel dispute per Section 9.14.7, Disputes for RUC Make-Whole Payment for Fuel Costs, the fuel cost adder is calculated as the volume-weighted average actual fuel price times the output-level average heat rate for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for the Resource’s generation above LSL, for the Settlement Interval </w:t>
                        </w:r>
                        <w:r w:rsidRPr="00A03B1B">
                          <w:rPr>
                            <w:rFonts w:eastAsia="SimSun"/>
                            <w:i/>
                            <w:sz w:val="20"/>
                            <w:szCs w:val="20"/>
                          </w:rPr>
                          <w:t>i</w:t>
                        </w:r>
                        <w:r w:rsidRPr="00A03B1B">
                          <w:rPr>
                            <w:rFonts w:eastAsia="SimSun"/>
                            <w:iCs/>
                            <w:sz w:val="20"/>
                            <w:szCs w:val="20"/>
                          </w:rPr>
                          <w:t>, minus the RTEOCOST.</w:t>
                        </w:r>
                        <w:r w:rsidRPr="00A03B1B">
                          <w:rPr>
                            <w:rFonts w:eastAsia="SimSun"/>
                            <w:i/>
                            <w:iCs/>
                            <w:sz w:val="20"/>
                            <w:szCs w:val="20"/>
                          </w:rPr>
                          <w:t xml:space="preserve">  </w:t>
                        </w:r>
                        <w:r w:rsidRPr="00A03B1B">
                          <w:rPr>
                            <w:rFonts w:eastAsia="SimSun"/>
                            <w:iCs/>
                            <w:sz w:val="20"/>
                            <w:szCs w:val="20"/>
                          </w:rPr>
                          <w:t xml:space="preserve">When one or more Combined Cycle Generation Resources are committed by RUC, RUCFCA is calculated for the Combined Cycle Train for all RUC-Committed Combined Cycle Generation Resources. </w:t>
                        </w:r>
                      </w:p>
                      <w:p w14:paraId="7A9E7DB6"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The average heat rate for the Resource is the Average Heat Rate at the output level at Settlement Interval </w:t>
                        </w:r>
                        <w:r w:rsidRPr="00A03B1B">
                          <w:rPr>
                            <w:rFonts w:eastAsia="SimSun"/>
                            <w:i/>
                            <w:sz w:val="20"/>
                            <w:szCs w:val="20"/>
                          </w:rPr>
                          <w:t>i</w:t>
                        </w:r>
                        <w:r w:rsidRPr="00A03B1B">
                          <w:rPr>
                            <w:rFonts w:eastAsia="SimSun"/>
                            <w:iCs/>
                            <w:sz w:val="20"/>
                            <w:szCs w:val="20"/>
                          </w:rPr>
                          <w:t xml:space="preserve">, resulting from the input-output coefficients submitted with verifiable costs, if available, otherwise the heat rate value defined in Section 4.4.9.3.3.  </w:t>
                        </w:r>
                      </w:p>
                      <w:p w14:paraId="2D49B145" w14:textId="77777777" w:rsidR="00A03B1B" w:rsidRPr="00A03B1B" w:rsidRDefault="00A03B1B" w:rsidP="00A03B1B">
                        <w:pPr>
                          <w:spacing w:after="60"/>
                          <w:rPr>
                            <w:iCs/>
                            <w:sz w:val="20"/>
                            <w:szCs w:val="20"/>
                          </w:rPr>
                        </w:pPr>
                        <w:r w:rsidRPr="00A03B1B">
                          <w:rPr>
                            <w:sz w:val="20"/>
                            <w:szCs w:val="20"/>
                          </w:rPr>
                          <w:t xml:space="preserve">The volume-weighted average actual fuel price must be proven by the QSE by submitting a dispute </w:t>
                        </w:r>
                        <w:proofErr w:type="gramStart"/>
                        <w:r w:rsidRPr="00A03B1B">
                          <w:rPr>
                            <w:sz w:val="20"/>
                            <w:szCs w:val="20"/>
                          </w:rPr>
                          <w:t>per</w:t>
                        </w:r>
                        <w:proofErr w:type="gramEnd"/>
                        <w:r w:rsidRPr="00A03B1B">
                          <w:rPr>
                            <w:sz w:val="20"/>
                            <w:szCs w:val="20"/>
                          </w:rPr>
                          <w:t xml:space="preserve"> Section 9.14.7.</w:t>
                        </w:r>
                        <w:r w:rsidRPr="00A03B1B">
                          <w:rPr>
                            <w:szCs w:val="20"/>
                          </w:rPr>
                          <w:t xml:space="preserve">  </w:t>
                        </w:r>
                      </w:p>
                    </w:tc>
                  </w:tr>
                </w:tbl>
                <w:p w14:paraId="66765F48" w14:textId="77777777" w:rsidR="00A03B1B" w:rsidRPr="00A03B1B" w:rsidRDefault="00A03B1B" w:rsidP="00A03B1B">
                  <w:pPr>
                    <w:tabs>
                      <w:tab w:val="left" w:pos="2340"/>
                      <w:tab w:val="left" w:pos="3420"/>
                    </w:tabs>
                    <w:spacing w:after="240"/>
                    <w:rPr>
                      <w:b/>
                      <w:bCs/>
                      <w:szCs w:val="20"/>
                    </w:rPr>
                  </w:pPr>
                </w:p>
              </w:tc>
            </w:tr>
          </w:tbl>
          <w:p w14:paraId="31E89E71" w14:textId="77777777" w:rsidR="00A03B1B" w:rsidRPr="00A03B1B" w:rsidRDefault="00A03B1B" w:rsidP="00A03B1B">
            <w:pPr>
              <w:spacing w:after="60"/>
              <w:rPr>
                <w:rFonts w:eastAsia="SimSun"/>
                <w:i/>
                <w:iCs/>
                <w:sz w:val="20"/>
                <w:szCs w:val="20"/>
              </w:rPr>
            </w:pPr>
          </w:p>
        </w:tc>
      </w:tr>
      <w:tr w:rsidR="00A03B1B" w:rsidRPr="00A03B1B" w14:paraId="0FE749E0"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2C938E2D"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LSL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33C22D4A"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w:t>
            </w:r>
          </w:p>
        </w:tc>
        <w:tc>
          <w:tcPr>
            <w:tcW w:w="3648" w:type="pct"/>
            <w:tcBorders>
              <w:top w:val="single" w:sz="6" w:space="0" w:color="auto"/>
              <w:left w:val="single" w:sz="6" w:space="0" w:color="auto"/>
              <w:bottom w:val="single" w:sz="6" w:space="0" w:color="auto"/>
              <w:right w:val="single" w:sz="4" w:space="0" w:color="auto"/>
            </w:tcBorders>
            <w:hideMark/>
          </w:tcPr>
          <w:p w14:paraId="3B503AA9" w14:textId="77777777" w:rsidR="00A03B1B" w:rsidRPr="00A03B1B" w:rsidRDefault="00A03B1B" w:rsidP="00A03B1B">
            <w:pPr>
              <w:spacing w:after="60"/>
              <w:rPr>
                <w:rFonts w:eastAsia="SimSun"/>
                <w:iCs/>
                <w:sz w:val="20"/>
                <w:szCs w:val="20"/>
              </w:rPr>
            </w:pPr>
            <w:r w:rsidRPr="00A03B1B">
              <w:rPr>
                <w:rFonts w:eastAsia="SimSun"/>
                <w:i/>
                <w:iCs/>
                <w:sz w:val="20"/>
                <w:szCs w:val="20"/>
              </w:rPr>
              <w:t>Low Sustained Limit</w:t>
            </w:r>
            <w:r w:rsidRPr="00A03B1B">
              <w:rPr>
                <w:rFonts w:eastAsia="SimSun"/>
                <w:iCs/>
                <w:sz w:val="20"/>
                <w:szCs w:val="20"/>
              </w:rPr>
              <w:t xml:space="preserve">—The LSL of Generation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hour that includes the Settlement Interval </w:t>
            </w:r>
            <w:r w:rsidRPr="00A03B1B">
              <w:rPr>
                <w:rFonts w:eastAsia="SimSun"/>
                <w:i/>
                <w:iCs/>
                <w:sz w:val="20"/>
                <w:szCs w:val="20"/>
              </w:rPr>
              <w:t>i</w:t>
            </w:r>
            <w:r w:rsidRPr="00A03B1B">
              <w:rPr>
                <w:rFonts w:eastAsia="SimSun"/>
                <w:iCs/>
                <w:sz w:val="20"/>
                <w:szCs w:val="20"/>
              </w:rPr>
              <w:t xml:space="preserve">, as submitted in the COP.  Where for a Combined Cycle Train, the Resource </w:t>
            </w:r>
            <w:r w:rsidRPr="00A03B1B">
              <w:rPr>
                <w:rFonts w:eastAsia="SimSun"/>
                <w:i/>
                <w:iCs/>
                <w:sz w:val="20"/>
                <w:szCs w:val="20"/>
              </w:rPr>
              <w:t xml:space="preserve">r </w:t>
            </w:r>
            <w:r w:rsidRPr="00A03B1B">
              <w:rPr>
                <w:rFonts w:eastAsia="SimSun"/>
                <w:iCs/>
                <w:sz w:val="20"/>
                <w:szCs w:val="20"/>
              </w:rPr>
              <w:t xml:space="preserve">is a Combined Cycle Generation Resource within the Combined Cycle Train.  </w:t>
            </w:r>
          </w:p>
        </w:tc>
      </w:tr>
      <w:tr w:rsidR="00A03B1B" w:rsidRPr="00A03B1B" w14:paraId="79478914" w14:textId="77777777" w:rsidTr="00B31BB1">
        <w:trPr>
          <w:cantSplit/>
        </w:trPr>
        <w:tc>
          <w:tcPr>
            <w:tcW w:w="881" w:type="pct"/>
            <w:tcBorders>
              <w:top w:val="single" w:sz="6" w:space="0" w:color="auto"/>
              <w:left w:val="single" w:sz="4" w:space="0" w:color="auto"/>
              <w:bottom w:val="single" w:sz="6" w:space="0" w:color="auto"/>
              <w:right w:val="single" w:sz="6" w:space="0" w:color="auto"/>
            </w:tcBorders>
          </w:tcPr>
          <w:p w14:paraId="3709E01B" w14:textId="77777777" w:rsidR="00A03B1B" w:rsidRPr="00A03B1B" w:rsidRDefault="00A03B1B" w:rsidP="00A03B1B">
            <w:pPr>
              <w:spacing w:after="60"/>
              <w:rPr>
                <w:rFonts w:eastAsia="SimSun"/>
                <w:iCs/>
                <w:sz w:val="20"/>
                <w:szCs w:val="20"/>
              </w:rPr>
            </w:pPr>
            <w:r w:rsidRPr="00A03B1B">
              <w:rPr>
                <w:rFonts w:eastAsia="SimSun"/>
                <w:sz w:val="20"/>
                <w:szCs w:val="20"/>
              </w:rPr>
              <w:lastRenderedPageBreak/>
              <w:t xml:space="preserve">RTASREV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0E73B76"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11E0D491" w14:textId="77777777" w:rsidR="00A03B1B" w:rsidRPr="00A03B1B" w:rsidRDefault="00A03B1B" w:rsidP="00A03B1B">
            <w:pPr>
              <w:spacing w:after="60"/>
              <w:rPr>
                <w:rFonts w:eastAsia="SimSun"/>
                <w:i/>
                <w:iCs/>
                <w:sz w:val="20"/>
                <w:szCs w:val="20"/>
              </w:rPr>
            </w:pPr>
            <w:r w:rsidRPr="00A03B1B">
              <w:rPr>
                <w:rFonts w:eastAsia="SimSun"/>
                <w:i/>
                <w:sz w:val="20"/>
                <w:szCs w:val="20"/>
              </w:rPr>
              <w:t>Real-Time Ancillary Service Revenue</w:t>
            </w:r>
            <w:r w:rsidRPr="00A03B1B">
              <w:rPr>
                <w:rFonts w:eastAsia="SimSun"/>
                <w:sz w:val="20"/>
                <w:szCs w:val="20"/>
              </w:rPr>
              <w:t xml:space="preserve">—The total Real-Time Ancillary Service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4F37A073" w14:textId="77777777" w:rsidTr="00B31BB1">
        <w:trPr>
          <w:cantSplit/>
        </w:trPr>
        <w:tc>
          <w:tcPr>
            <w:tcW w:w="881" w:type="pct"/>
            <w:tcBorders>
              <w:top w:val="single" w:sz="6" w:space="0" w:color="auto"/>
              <w:left w:val="single" w:sz="4" w:space="0" w:color="auto"/>
              <w:bottom w:val="single" w:sz="6" w:space="0" w:color="auto"/>
              <w:right w:val="single" w:sz="6" w:space="0" w:color="auto"/>
            </w:tcBorders>
          </w:tcPr>
          <w:p w14:paraId="4862AC44" w14:textId="77777777" w:rsidR="00A03B1B" w:rsidRPr="00A03B1B" w:rsidRDefault="00A03B1B" w:rsidP="00A03B1B">
            <w:pPr>
              <w:spacing w:after="60"/>
              <w:rPr>
                <w:rFonts w:eastAsia="SimSun"/>
                <w:iCs/>
                <w:sz w:val="20"/>
                <w:szCs w:val="20"/>
              </w:rPr>
            </w:pPr>
            <w:r w:rsidRPr="00A03B1B">
              <w:rPr>
                <w:rFonts w:eastAsia="SimSun"/>
                <w:sz w:val="20"/>
                <w:szCs w:val="20"/>
              </w:rPr>
              <w:t xml:space="preserve">RTRUREV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0C778B0B"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611DCC68" w14:textId="77777777" w:rsidR="00A03B1B" w:rsidRPr="00A03B1B" w:rsidRDefault="00A03B1B" w:rsidP="00A03B1B">
            <w:pPr>
              <w:spacing w:after="60"/>
              <w:rPr>
                <w:rFonts w:eastAsia="SimSun"/>
                <w:i/>
                <w:iCs/>
                <w:sz w:val="20"/>
                <w:szCs w:val="20"/>
              </w:rPr>
            </w:pPr>
            <w:r w:rsidRPr="00A03B1B">
              <w:rPr>
                <w:rFonts w:eastAsia="SimSun"/>
                <w:i/>
                <w:sz w:val="20"/>
                <w:szCs w:val="20"/>
              </w:rPr>
              <w:t>Real-Time Reg-Up Revenue</w:t>
            </w:r>
            <w:r w:rsidRPr="00A03B1B">
              <w:rPr>
                <w:rFonts w:eastAsia="SimSun"/>
                <w:sz w:val="20"/>
                <w:szCs w:val="20"/>
              </w:rPr>
              <w:t xml:space="preserve">—The Real-Time Reg-Up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6.7.2, Real-Time Ancillary Service Imbalance Payment or Charge.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03E42517" w14:textId="77777777" w:rsidTr="00B31BB1">
        <w:trPr>
          <w:cantSplit/>
        </w:trPr>
        <w:tc>
          <w:tcPr>
            <w:tcW w:w="881" w:type="pct"/>
            <w:tcBorders>
              <w:top w:val="single" w:sz="6" w:space="0" w:color="auto"/>
              <w:left w:val="single" w:sz="4" w:space="0" w:color="auto"/>
              <w:bottom w:val="single" w:sz="6" w:space="0" w:color="auto"/>
              <w:right w:val="single" w:sz="6" w:space="0" w:color="auto"/>
            </w:tcBorders>
          </w:tcPr>
          <w:p w14:paraId="2413407C" w14:textId="77777777" w:rsidR="00A03B1B" w:rsidRPr="00A03B1B" w:rsidRDefault="00A03B1B" w:rsidP="00A03B1B">
            <w:pPr>
              <w:spacing w:after="60"/>
              <w:rPr>
                <w:rFonts w:eastAsia="SimSun"/>
                <w:iCs/>
                <w:sz w:val="20"/>
                <w:szCs w:val="20"/>
              </w:rPr>
            </w:pPr>
            <w:r w:rsidRPr="00A03B1B">
              <w:rPr>
                <w:rFonts w:eastAsia="SimSun"/>
                <w:sz w:val="20"/>
                <w:szCs w:val="20"/>
              </w:rPr>
              <w:t xml:space="preserve">RTRDREV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19D8D52"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64434613" w14:textId="77777777" w:rsidR="00A03B1B" w:rsidRPr="00A03B1B" w:rsidRDefault="00A03B1B" w:rsidP="00A03B1B">
            <w:pPr>
              <w:spacing w:after="60"/>
              <w:rPr>
                <w:rFonts w:eastAsia="SimSun"/>
                <w:i/>
                <w:iCs/>
                <w:sz w:val="20"/>
                <w:szCs w:val="20"/>
              </w:rPr>
            </w:pPr>
            <w:r w:rsidRPr="00A03B1B">
              <w:rPr>
                <w:rFonts w:eastAsia="SimSun"/>
                <w:i/>
                <w:sz w:val="20"/>
                <w:szCs w:val="20"/>
              </w:rPr>
              <w:t>Real-Time Reg-Down Revenue</w:t>
            </w:r>
            <w:r w:rsidRPr="00A03B1B">
              <w:rPr>
                <w:rFonts w:eastAsia="SimSun"/>
                <w:sz w:val="20"/>
                <w:szCs w:val="20"/>
              </w:rPr>
              <w:t xml:space="preserve">—The Real-Time Reg-Down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6.7.2.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5DF0475D" w14:textId="77777777" w:rsidTr="00B31BB1">
        <w:trPr>
          <w:cantSplit/>
        </w:trPr>
        <w:tc>
          <w:tcPr>
            <w:tcW w:w="881" w:type="pct"/>
            <w:tcBorders>
              <w:top w:val="single" w:sz="6" w:space="0" w:color="auto"/>
              <w:left w:val="single" w:sz="4" w:space="0" w:color="auto"/>
              <w:bottom w:val="single" w:sz="6" w:space="0" w:color="auto"/>
              <w:right w:val="single" w:sz="6" w:space="0" w:color="auto"/>
            </w:tcBorders>
          </w:tcPr>
          <w:p w14:paraId="626FA331" w14:textId="77777777" w:rsidR="00A03B1B" w:rsidRPr="00A03B1B" w:rsidRDefault="00A03B1B" w:rsidP="00A03B1B">
            <w:pPr>
              <w:spacing w:after="60"/>
              <w:rPr>
                <w:rFonts w:eastAsia="SimSun"/>
                <w:iCs/>
                <w:sz w:val="20"/>
                <w:szCs w:val="20"/>
              </w:rPr>
            </w:pPr>
            <w:r w:rsidRPr="00A03B1B">
              <w:rPr>
                <w:rFonts w:eastAsia="SimSun"/>
                <w:sz w:val="20"/>
                <w:szCs w:val="20"/>
              </w:rPr>
              <w:t xml:space="preserve">RTRRREV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6FD485B6"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471A7B12" w14:textId="77777777" w:rsidR="00A03B1B" w:rsidRPr="00A03B1B" w:rsidRDefault="00A03B1B" w:rsidP="00A03B1B">
            <w:pPr>
              <w:spacing w:after="60"/>
              <w:rPr>
                <w:rFonts w:eastAsia="SimSun"/>
                <w:i/>
                <w:iCs/>
                <w:sz w:val="20"/>
                <w:szCs w:val="20"/>
              </w:rPr>
            </w:pPr>
            <w:r w:rsidRPr="00A03B1B">
              <w:rPr>
                <w:rFonts w:eastAsia="SimSun"/>
                <w:i/>
                <w:sz w:val="20"/>
                <w:szCs w:val="20"/>
              </w:rPr>
              <w:t>Real-Time Responsive Reserve Revenue</w:t>
            </w:r>
            <w:r w:rsidRPr="00A03B1B">
              <w:rPr>
                <w:rFonts w:eastAsia="SimSun"/>
                <w:sz w:val="20"/>
                <w:szCs w:val="20"/>
              </w:rPr>
              <w:t xml:space="preserve">—The Real-Time RRS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6.7.2.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527F6AED" w14:textId="77777777" w:rsidTr="00B31BB1">
        <w:trPr>
          <w:cantSplit/>
        </w:trPr>
        <w:tc>
          <w:tcPr>
            <w:tcW w:w="881" w:type="pct"/>
            <w:tcBorders>
              <w:top w:val="single" w:sz="6" w:space="0" w:color="auto"/>
              <w:left w:val="single" w:sz="4" w:space="0" w:color="auto"/>
              <w:bottom w:val="single" w:sz="6" w:space="0" w:color="auto"/>
              <w:right w:val="single" w:sz="6" w:space="0" w:color="auto"/>
            </w:tcBorders>
          </w:tcPr>
          <w:p w14:paraId="65EEB537" w14:textId="77777777" w:rsidR="00A03B1B" w:rsidRPr="00A03B1B" w:rsidRDefault="00A03B1B" w:rsidP="00A03B1B">
            <w:pPr>
              <w:spacing w:after="60"/>
              <w:rPr>
                <w:rFonts w:eastAsia="SimSun"/>
                <w:iCs/>
                <w:sz w:val="20"/>
                <w:szCs w:val="20"/>
              </w:rPr>
            </w:pPr>
            <w:r w:rsidRPr="00A03B1B">
              <w:rPr>
                <w:rFonts w:eastAsia="SimSun"/>
                <w:sz w:val="20"/>
                <w:szCs w:val="20"/>
              </w:rPr>
              <w:t xml:space="preserve">RTNSREV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1AAF78B"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66E74CEF" w14:textId="77777777" w:rsidR="00A03B1B" w:rsidRPr="00A03B1B" w:rsidRDefault="00A03B1B" w:rsidP="00A03B1B">
            <w:pPr>
              <w:spacing w:after="60"/>
              <w:rPr>
                <w:rFonts w:eastAsia="SimSun"/>
                <w:i/>
                <w:iCs/>
                <w:sz w:val="20"/>
                <w:szCs w:val="20"/>
              </w:rPr>
            </w:pPr>
            <w:r w:rsidRPr="00A03B1B">
              <w:rPr>
                <w:rFonts w:eastAsia="SimSun"/>
                <w:i/>
                <w:sz w:val="20"/>
                <w:szCs w:val="20"/>
              </w:rPr>
              <w:t>Real-Time Non-Spin Revenue</w:t>
            </w:r>
            <w:r w:rsidRPr="00A03B1B">
              <w:rPr>
                <w:rFonts w:eastAsia="SimSun"/>
                <w:sz w:val="20"/>
                <w:szCs w:val="20"/>
              </w:rPr>
              <w:t xml:space="preserve">—The Real-Time Non-Spin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6.7.2.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520573F3" w14:textId="77777777" w:rsidTr="00B31BB1">
        <w:trPr>
          <w:cantSplit/>
        </w:trPr>
        <w:tc>
          <w:tcPr>
            <w:tcW w:w="881" w:type="pct"/>
            <w:tcBorders>
              <w:top w:val="single" w:sz="6" w:space="0" w:color="auto"/>
              <w:left w:val="single" w:sz="4" w:space="0" w:color="auto"/>
              <w:bottom w:val="single" w:sz="6" w:space="0" w:color="auto"/>
              <w:right w:val="single" w:sz="6" w:space="0" w:color="auto"/>
            </w:tcBorders>
          </w:tcPr>
          <w:p w14:paraId="7D35FAD5" w14:textId="77777777" w:rsidR="00A03B1B" w:rsidRPr="00A03B1B" w:rsidRDefault="00A03B1B" w:rsidP="00A03B1B">
            <w:pPr>
              <w:spacing w:after="60"/>
              <w:rPr>
                <w:rFonts w:eastAsia="SimSun"/>
                <w:iCs/>
                <w:sz w:val="20"/>
                <w:szCs w:val="20"/>
              </w:rPr>
            </w:pPr>
            <w:r w:rsidRPr="00A03B1B">
              <w:rPr>
                <w:rFonts w:eastAsia="SimSun"/>
                <w:sz w:val="20"/>
                <w:szCs w:val="20"/>
              </w:rPr>
              <w:t xml:space="preserve">RTECRREV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1AE4BD6F"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8" w:type="pct"/>
            <w:tcBorders>
              <w:top w:val="single" w:sz="6" w:space="0" w:color="auto"/>
              <w:left w:val="single" w:sz="6" w:space="0" w:color="auto"/>
              <w:bottom w:val="single" w:sz="6" w:space="0" w:color="auto"/>
              <w:right w:val="single" w:sz="4" w:space="0" w:color="auto"/>
            </w:tcBorders>
          </w:tcPr>
          <w:p w14:paraId="54440F22" w14:textId="77777777" w:rsidR="00A03B1B" w:rsidRPr="00A03B1B" w:rsidRDefault="00A03B1B" w:rsidP="00A03B1B">
            <w:pPr>
              <w:spacing w:after="60"/>
              <w:rPr>
                <w:rFonts w:eastAsia="SimSun"/>
                <w:i/>
                <w:iCs/>
                <w:sz w:val="20"/>
                <w:szCs w:val="20"/>
              </w:rPr>
            </w:pPr>
            <w:r w:rsidRPr="00A03B1B">
              <w:rPr>
                <w:rFonts w:eastAsia="SimSun"/>
                <w:i/>
                <w:sz w:val="20"/>
                <w:szCs w:val="20"/>
              </w:rPr>
              <w:t>Real-Time ERCOT Contingency Reserve Service Revenue</w:t>
            </w:r>
            <w:r w:rsidRPr="00A03B1B">
              <w:rPr>
                <w:rFonts w:eastAsia="SimSun"/>
                <w:sz w:val="20"/>
                <w:szCs w:val="20"/>
              </w:rPr>
              <w:t xml:space="preserve">—The Real-Time ECRS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6.7.2.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32D85E65" w14:textId="77777777" w:rsidTr="00B31BB1">
        <w:trPr>
          <w:cantSplit/>
          <w:ins w:id="660" w:author="ERCOT" w:date="2025-12-08T10:46:00Z"/>
        </w:trPr>
        <w:tc>
          <w:tcPr>
            <w:tcW w:w="881" w:type="pct"/>
            <w:tcBorders>
              <w:top w:val="single" w:sz="6" w:space="0" w:color="auto"/>
              <w:left w:val="single" w:sz="4" w:space="0" w:color="auto"/>
              <w:bottom w:val="single" w:sz="6" w:space="0" w:color="auto"/>
              <w:right w:val="single" w:sz="6" w:space="0" w:color="auto"/>
            </w:tcBorders>
          </w:tcPr>
          <w:p w14:paraId="363E20FF" w14:textId="77777777" w:rsidR="00A03B1B" w:rsidRPr="00A03B1B" w:rsidRDefault="00A03B1B" w:rsidP="00A03B1B">
            <w:pPr>
              <w:spacing w:after="60"/>
              <w:rPr>
                <w:ins w:id="661" w:author="ERCOT" w:date="2025-12-08T10:46:00Z"/>
                <w:rFonts w:eastAsia="SimSun"/>
                <w:sz w:val="20"/>
                <w:szCs w:val="20"/>
              </w:rPr>
            </w:pPr>
            <w:ins w:id="662" w:author="ERCOT" w:date="2025-12-08T10:46:00Z">
              <w:r w:rsidRPr="00A03B1B">
                <w:rPr>
                  <w:rFonts w:eastAsia="SimSun"/>
                  <w:sz w:val="20"/>
                  <w:szCs w:val="20"/>
                </w:rPr>
                <w:t xml:space="preserve">RTDRRREV </w:t>
              </w:r>
              <w:r w:rsidRPr="00A03B1B">
                <w:rPr>
                  <w:rFonts w:eastAsia="SimSun"/>
                  <w:i/>
                  <w:sz w:val="20"/>
                  <w:szCs w:val="20"/>
                  <w:vertAlign w:val="subscript"/>
                </w:rPr>
                <w:t>q, r, i</w:t>
              </w:r>
            </w:ins>
          </w:p>
        </w:tc>
        <w:tc>
          <w:tcPr>
            <w:tcW w:w="471" w:type="pct"/>
            <w:tcBorders>
              <w:top w:val="single" w:sz="6" w:space="0" w:color="auto"/>
              <w:left w:val="single" w:sz="6" w:space="0" w:color="auto"/>
              <w:bottom w:val="single" w:sz="6" w:space="0" w:color="auto"/>
              <w:right w:val="single" w:sz="6" w:space="0" w:color="auto"/>
            </w:tcBorders>
          </w:tcPr>
          <w:p w14:paraId="0884A9D0" w14:textId="77777777" w:rsidR="00A03B1B" w:rsidRPr="00A03B1B" w:rsidRDefault="00A03B1B" w:rsidP="00A03B1B">
            <w:pPr>
              <w:spacing w:after="60"/>
              <w:jc w:val="center"/>
              <w:rPr>
                <w:ins w:id="663" w:author="ERCOT" w:date="2025-12-08T10:46:00Z"/>
                <w:rFonts w:eastAsia="SimSun"/>
                <w:sz w:val="20"/>
                <w:szCs w:val="20"/>
              </w:rPr>
            </w:pPr>
            <w:ins w:id="664" w:author="ERCOT" w:date="2025-12-08T10:46:00Z">
              <w:r w:rsidRPr="00A03B1B">
                <w:rPr>
                  <w:rFonts w:eastAsia="SimSun"/>
                  <w:sz w:val="20"/>
                  <w:szCs w:val="20"/>
                </w:rPr>
                <w:t>$</w:t>
              </w:r>
            </w:ins>
          </w:p>
        </w:tc>
        <w:tc>
          <w:tcPr>
            <w:tcW w:w="3648" w:type="pct"/>
            <w:tcBorders>
              <w:top w:val="single" w:sz="6" w:space="0" w:color="auto"/>
              <w:left w:val="single" w:sz="6" w:space="0" w:color="auto"/>
              <w:bottom w:val="single" w:sz="6" w:space="0" w:color="auto"/>
              <w:right w:val="single" w:sz="4" w:space="0" w:color="auto"/>
            </w:tcBorders>
          </w:tcPr>
          <w:p w14:paraId="64733580" w14:textId="77777777" w:rsidR="00A03B1B" w:rsidRPr="00A03B1B" w:rsidRDefault="00A03B1B" w:rsidP="00A03B1B">
            <w:pPr>
              <w:spacing w:after="60"/>
              <w:rPr>
                <w:ins w:id="665" w:author="ERCOT" w:date="2025-12-08T10:46:00Z"/>
                <w:rFonts w:eastAsia="SimSun"/>
                <w:i/>
                <w:sz w:val="20"/>
                <w:szCs w:val="20"/>
              </w:rPr>
            </w:pPr>
            <w:ins w:id="666" w:author="ERCOT" w:date="2025-12-08T10:46:00Z">
              <w:r w:rsidRPr="00A03B1B">
                <w:rPr>
                  <w:rFonts w:eastAsia="SimSun"/>
                  <w:i/>
                  <w:sz w:val="20"/>
                  <w:szCs w:val="20"/>
                </w:rPr>
                <w:t xml:space="preserve">Real-Time Dispatchable Reliability Reserve Service Revenue </w:t>
              </w:r>
              <w:r w:rsidRPr="00A03B1B">
                <w:rPr>
                  <w:rFonts w:eastAsia="SimSun"/>
                  <w:sz w:val="20"/>
                  <w:szCs w:val="20"/>
                </w:rPr>
                <w:t xml:space="preserve">— The Real-Time DRRS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Where for a Combined Cycle Train, the Resource </w:t>
              </w:r>
              <w:r w:rsidRPr="00A03B1B">
                <w:rPr>
                  <w:rFonts w:eastAsia="SimSun"/>
                  <w:i/>
                  <w:sz w:val="20"/>
                  <w:szCs w:val="20"/>
                </w:rPr>
                <w:t>r</w:t>
              </w:r>
              <w:r w:rsidRPr="00A03B1B">
                <w:rPr>
                  <w:rFonts w:eastAsia="SimSun"/>
                  <w:sz w:val="20"/>
                  <w:szCs w:val="20"/>
                </w:rPr>
                <w:t xml:space="preserve"> is the Combined Cycle Train.</w:t>
              </w:r>
            </w:ins>
          </w:p>
        </w:tc>
      </w:tr>
      <w:tr w:rsidR="00A03B1B" w:rsidRPr="00A03B1B" w14:paraId="65FE9875" w14:textId="77777777" w:rsidTr="00B31BB1">
        <w:trPr>
          <w:cantSplit/>
        </w:trPr>
        <w:tc>
          <w:tcPr>
            <w:tcW w:w="5000" w:type="pct"/>
            <w:gridSpan w:val="3"/>
            <w:tcBorders>
              <w:top w:val="single" w:sz="6" w:space="0" w:color="auto"/>
              <w:left w:val="single" w:sz="4" w:space="0" w:color="auto"/>
              <w:bottom w:val="single" w:sz="6" w:space="0" w:color="auto"/>
              <w:right w:val="single" w:sz="4" w:space="0" w:color="auto"/>
            </w:tcBorders>
            <w:hideMark/>
          </w:tcPr>
          <w:p w14:paraId="31AA1BF0" w14:textId="77777777" w:rsidR="00A03B1B" w:rsidRPr="00A03B1B" w:rsidRDefault="00A03B1B" w:rsidP="00A03B1B">
            <w:pPr>
              <w:spacing w:after="60"/>
              <w:rPr>
                <w:rFonts w:eastAsia="SimSun"/>
                <w:i/>
                <w:iCs/>
                <w:sz w:val="20"/>
                <w:szCs w:val="20"/>
              </w:rPr>
            </w:pPr>
          </w:p>
        </w:tc>
      </w:tr>
      <w:tr w:rsidR="00A03B1B" w:rsidRPr="00A03B1B" w14:paraId="6682CD38"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732BAB46"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VSSVARAMT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D569669"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2DD52F42"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Voltage Support Service </w:t>
            </w:r>
            <w:proofErr w:type="spellStart"/>
            <w:r w:rsidRPr="00A03B1B">
              <w:rPr>
                <w:rFonts w:eastAsia="SimSun"/>
                <w:i/>
                <w:sz w:val="20"/>
                <w:szCs w:val="20"/>
              </w:rPr>
              <w:t>VAr</w:t>
            </w:r>
            <w:proofErr w:type="spellEnd"/>
            <w:r w:rsidRPr="00A03B1B">
              <w:rPr>
                <w:rFonts w:eastAsia="SimSun"/>
                <w:i/>
                <w:sz w:val="20"/>
                <w:szCs w:val="20"/>
              </w:rPr>
              <w:t xml:space="preserve"> Amount—</w:t>
            </w:r>
            <w:r w:rsidRPr="00A03B1B">
              <w:rPr>
                <w:rFonts w:eastAsia="SimSun"/>
                <w:sz w:val="20"/>
                <w:szCs w:val="20"/>
              </w:rPr>
              <w:t>The payment to the QSE q for the Voltage Support Service (VSS) provided by Generation Resource r for the 15-minute Settlement Interval i.  See Section 6.6.7.1, Voltage Support Service Payments.  Payment for VSS is made to the Combined Cycle Train.</w:t>
            </w:r>
          </w:p>
        </w:tc>
      </w:tr>
      <w:tr w:rsidR="00A03B1B" w:rsidRPr="00A03B1B" w14:paraId="4F9C7E9D"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4307B9CE"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VSSEAMT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1A6FF339"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53D28DF3"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Voltage Support Service </w:t>
            </w:r>
            <w:proofErr w:type="spellStart"/>
            <w:r w:rsidRPr="00A03B1B">
              <w:rPr>
                <w:rFonts w:eastAsia="SimSun"/>
                <w:i/>
                <w:sz w:val="20"/>
                <w:szCs w:val="20"/>
              </w:rPr>
              <w:t>VAr</w:t>
            </w:r>
            <w:proofErr w:type="spellEnd"/>
            <w:r w:rsidRPr="00A03B1B">
              <w:rPr>
                <w:rFonts w:eastAsia="SimSun"/>
                <w:i/>
                <w:sz w:val="20"/>
                <w:szCs w:val="20"/>
              </w:rPr>
              <w:t xml:space="preserve"> Amount—</w:t>
            </w:r>
            <w:r w:rsidRPr="00A03B1B">
              <w:rPr>
                <w:rFonts w:eastAsia="SimSun"/>
                <w:sz w:val="20"/>
                <w:szCs w:val="20"/>
              </w:rPr>
              <w:t>The payment to the QSE q for the Voltage Support Service (VSS) provided by Generation Resource r for the 15-minute Settlement Interval i.  See Section 6.6.7.1, Voltage Support Service Payments.  Payment for VSS is made to the Combined Cycle Train.</w:t>
            </w:r>
          </w:p>
        </w:tc>
      </w:tr>
      <w:tr w:rsidR="00A03B1B" w:rsidRPr="00A03B1B" w14:paraId="1CBE5993"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41B236FC"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EMREAMT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6CF4353D"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8" w:type="pct"/>
            <w:tcBorders>
              <w:top w:val="single" w:sz="6" w:space="0" w:color="auto"/>
              <w:left w:val="single" w:sz="6" w:space="0" w:color="auto"/>
              <w:bottom w:val="single" w:sz="6" w:space="0" w:color="auto"/>
              <w:right w:val="single" w:sz="4" w:space="0" w:color="auto"/>
            </w:tcBorders>
            <w:hideMark/>
          </w:tcPr>
          <w:p w14:paraId="6FAB613D" w14:textId="77777777" w:rsidR="00A03B1B" w:rsidRPr="00A03B1B" w:rsidRDefault="00A03B1B" w:rsidP="00A03B1B">
            <w:pPr>
              <w:spacing w:after="60"/>
              <w:rPr>
                <w:rFonts w:eastAsia="SimSun"/>
                <w:i/>
                <w:iCs/>
                <w:sz w:val="20"/>
                <w:szCs w:val="20"/>
              </w:rPr>
            </w:pPr>
            <w:r w:rsidRPr="00A03B1B">
              <w:rPr>
                <w:rFonts w:eastAsia="SimSun"/>
                <w:i/>
                <w:sz w:val="20"/>
                <w:szCs w:val="20"/>
              </w:rPr>
              <w:t>Emergency Energy Amount—</w:t>
            </w:r>
            <w:r w:rsidRPr="00A03B1B">
              <w:rPr>
                <w:rFonts w:eastAsia="SimSun"/>
                <w:sz w:val="20"/>
                <w:szCs w:val="20"/>
              </w:rPr>
              <w:t xml:space="preserve">The payment to the QSE q as additional compensation for the additional energy or Ancillary Services produced or consumed by the Resource r in Real-Time during the Emergency Condition, for the 15-minute Settlement Interval </w:t>
            </w:r>
            <w:r w:rsidRPr="00A03B1B">
              <w:rPr>
                <w:rFonts w:eastAsia="SimSun"/>
                <w:i/>
                <w:sz w:val="20"/>
                <w:szCs w:val="20"/>
              </w:rPr>
              <w:t>i</w:t>
            </w:r>
            <w:r w:rsidRPr="00A03B1B">
              <w:rPr>
                <w:rFonts w:eastAsia="SimSun"/>
                <w:sz w:val="20"/>
                <w:szCs w:val="20"/>
              </w:rPr>
              <w:t>.  See Section 6.6.9.1, Payment for Emergency Operations Settlement.  Payment for emergency energy is made to the Combined Cycle Train.</w:t>
            </w:r>
            <w:r w:rsidRPr="00A03B1B" w:rsidDel="00CB54C9">
              <w:rPr>
                <w:rFonts w:eastAsia="SimSun"/>
                <w:i/>
                <w:sz w:val="20"/>
                <w:szCs w:val="20"/>
              </w:rPr>
              <w:t xml:space="preserve"> </w:t>
            </w:r>
          </w:p>
        </w:tc>
      </w:tr>
      <w:tr w:rsidR="00A03B1B" w:rsidRPr="00A03B1B" w14:paraId="15030874"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4D7F0BFB" w14:textId="77777777" w:rsidR="00A03B1B" w:rsidRPr="00A03B1B" w:rsidRDefault="00A03B1B" w:rsidP="00A03B1B">
            <w:pPr>
              <w:spacing w:after="60"/>
              <w:rPr>
                <w:rFonts w:eastAsia="SimSun"/>
                <w:iCs/>
                <w:sz w:val="20"/>
                <w:szCs w:val="20"/>
              </w:rPr>
            </w:pPr>
            <w:r w:rsidRPr="00A03B1B">
              <w:rPr>
                <w:rFonts w:eastAsia="SimSun"/>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1DFB8323"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54E29F38" w14:textId="77777777" w:rsidR="00A03B1B" w:rsidRPr="00A03B1B" w:rsidRDefault="00A03B1B" w:rsidP="00A03B1B">
            <w:pPr>
              <w:spacing w:after="60"/>
              <w:rPr>
                <w:rFonts w:eastAsia="SimSun"/>
                <w:iCs/>
                <w:sz w:val="20"/>
                <w:szCs w:val="20"/>
              </w:rPr>
            </w:pPr>
            <w:r w:rsidRPr="00A03B1B">
              <w:rPr>
                <w:rFonts w:eastAsia="SimSun"/>
                <w:iCs/>
                <w:sz w:val="20"/>
                <w:szCs w:val="20"/>
              </w:rPr>
              <w:t>A QSE.</w:t>
            </w:r>
          </w:p>
        </w:tc>
      </w:tr>
      <w:tr w:rsidR="00A03B1B" w:rsidRPr="00A03B1B" w14:paraId="2593C9DD"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30680D34" w14:textId="77777777" w:rsidR="00A03B1B" w:rsidRPr="00A03B1B" w:rsidRDefault="00A03B1B" w:rsidP="00A03B1B">
            <w:pPr>
              <w:spacing w:after="60"/>
              <w:rPr>
                <w:rFonts w:eastAsia="SimSun"/>
                <w:iCs/>
                <w:sz w:val="20"/>
                <w:szCs w:val="20"/>
              </w:rPr>
            </w:pPr>
            <w:r w:rsidRPr="00A03B1B">
              <w:rPr>
                <w:rFonts w:eastAsia="SimSun"/>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22CF4D2C"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05D05D31" w14:textId="77777777" w:rsidR="00A03B1B" w:rsidRPr="00A03B1B" w:rsidRDefault="00A03B1B" w:rsidP="00A03B1B">
            <w:pPr>
              <w:spacing w:after="60"/>
              <w:rPr>
                <w:rFonts w:eastAsia="SimSun"/>
                <w:iCs/>
                <w:sz w:val="20"/>
                <w:szCs w:val="20"/>
              </w:rPr>
            </w:pPr>
            <w:r w:rsidRPr="00A03B1B">
              <w:rPr>
                <w:rFonts w:eastAsia="SimSun"/>
                <w:iCs/>
                <w:sz w:val="20"/>
                <w:szCs w:val="20"/>
              </w:rPr>
              <w:t>A RUC-committed Generation Resource.</w:t>
            </w:r>
          </w:p>
        </w:tc>
      </w:tr>
      <w:tr w:rsidR="00A03B1B" w:rsidRPr="00A03B1B" w14:paraId="03783D60"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31B3EB71" w14:textId="77777777" w:rsidR="00A03B1B" w:rsidRPr="00A03B1B" w:rsidRDefault="00A03B1B" w:rsidP="00A03B1B">
            <w:pPr>
              <w:spacing w:after="60"/>
              <w:rPr>
                <w:rFonts w:eastAsia="SimSun"/>
                <w:iCs/>
                <w:sz w:val="20"/>
                <w:szCs w:val="20"/>
              </w:rPr>
            </w:pPr>
            <w:r w:rsidRPr="00A03B1B">
              <w:rPr>
                <w:rFonts w:eastAsia="SimSun"/>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5E5C24D1"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0FFD4CCE" w14:textId="77777777" w:rsidR="00A03B1B" w:rsidRPr="00A03B1B" w:rsidRDefault="00A03B1B" w:rsidP="00A03B1B">
            <w:pPr>
              <w:spacing w:after="60"/>
              <w:rPr>
                <w:rFonts w:eastAsia="SimSun"/>
                <w:iCs/>
                <w:sz w:val="20"/>
                <w:szCs w:val="20"/>
              </w:rPr>
            </w:pPr>
            <w:r w:rsidRPr="00A03B1B">
              <w:rPr>
                <w:rFonts w:eastAsia="SimSun"/>
                <w:iCs/>
                <w:sz w:val="20"/>
                <w:szCs w:val="20"/>
              </w:rPr>
              <w:t>An Operating Day containing the RUC-commitment.</w:t>
            </w:r>
          </w:p>
        </w:tc>
      </w:tr>
      <w:tr w:rsidR="00A03B1B" w:rsidRPr="00A03B1B" w14:paraId="765D6740" w14:textId="77777777" w:rsidTr="00B31BB1">
        <w:trPr>
          <w:cantSplit/>
        </w:trPr>
        <w:tc>
          <w:tcPr>
            <w:tcW w:w="881" w:type="pct"/>
            <w:tcBorders>
              <w:top w:val="single" w:sz="6" w:space="0" w:color="auto"/>
              <w:left w:val="single" w:sz="4" w:space="0" w:color="auto"/>
              <w:bottom w:val="single" w:sz="6" w:space="0" w:color="auto"/>
              <w:right w:val="single" w:sz="6" w:space="0" w:color="auto"/>
            </w:tcBorders>
            <w:hideMark/>
          </w:tcPr>
          <w:p w14:paraId="36D74ABE" w14:textId="77777777" w:rsidR="00A03B1B" w:rsidRPr="00A03B1B" w:rsidRDefault="00A03B1B" w:rsidP="00A03B1B">
            <w:pPr>
              <w:spacing w:after="60"/>
              <w:rPr>
                <w:rFonts w:eastAsia="SimSun"/>
                <w:i/>
                <w:iCs/>
                <w:sz w:val="20"/>
                <w:szCs w:val="20"/>
              </w:rPr>
            </w:pPr>
            <w:r w:rsidRPr="00A03B1B">
              <w:rPr>
                <w:rFonts w:eastAsia="SimSun"/>
                <w:i/>
                <w:iCs/>
                <w:sz w:val="20"/>
                <w:szCs w:val="20"/>
              </w:rPr>
              <w:t>p</w:t>
            </w:r>
          </w:p>
        </w:tc>
        <w:tc>
          <w:tcPr>
            <w:tcW w:w="471" w:type="pct"/>
            <w:tcBorders>
              <w:top w:val="single" w:sz="6" w:space="0" w:color="auto"/>
              <w:left w:val="single" w:sz="6" w:space="0" w:color="auto"/>
              <w:bottom w:val="single" w:sz="6" w:space="0" w:color="auto"/>
              <w:right w:val="single" w:sz="6" w:space="0" w:color="auto"/>
            </w:tcBorders>
            <w:hideMark/>
          </w:tcPr>
          <w:p w14:paraId="7C5B1DB5"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8" w:type="pct"/>
            <w:tcBorders>
              <w:top w:val="single" w:sz="6" w:space="0" w:color="auto"/>
              <w:left w:val="single" w:sz="6" w:space="0" w:color="auto"/>
              <w:bottom w:val="single" w:sz="6" w:space="0" w:color="auto"/>
              <w:right w:val="single" w:sz="4" w:space="0" w:color="auto"/>
            </w:tcBorders>
            <w:hideMark/>
          </w:tcPr>
          <w:p w14:paraId="4E8F9BEB" w14:textId="77777777" w:rsidR="00A03B1B" w:rsidRPr="00A03B1B" w:rsidRDefault="00A03B1B" w:rsidP="00A03B1B">
            <w:pPr>
              <w:spacing w:after="60"/>
              <w:rPr>
                <w:rFonts w:eastAsia="SimSun"/>
                <w:i/>
                <w:iCs/>
                <w:sz w:val="20"/>
                <w:szCs w:val="20"/>
              </w:rPr>
            </w:pPr>
            <w:r w:rsidRPr="00A03B1B">
              <w:rPr>
                <w:rFonts w:eastAsia="SimSun"/>
                <w:iCs/>
                <w:sz w:val="20"/>
                <w:szCs w:val="20"/>
              </w:rPr>
              <w:t>A Resource Node Settlement Point.</w:t>
            </w:r>
          </w:p>
        </w:tc>
      </w:tr>
      <w:tr w:rsidR="00A03B1B" w:rsidRPr="00A03B1B" w14:paraId="75178956" w14:textId="77777777" w:rsidTr="00B31BB1">
        <w:trPr>
          <w:cantSplit/>
        </w:trPr>
        <w:tc>
          <w:tcPr>
            <w:tcW w:w="881" w:type="pct"/>
            <w:tcBorders>
              <w:top w:val="single" w:sz="6" w:space="0" w:color="auto"/>
              <w:left w:val="single" w:sz="4" w:space="0" w:color="auto"/>
              <w:bottom w:val="single" w:sz="4" w:space="0" w:color="auto"/>
              <w:right w:val="single" w:sz="6" w:space="0" w:color="auto"/>
            </w:tcBorders>
            <w:hideMark/>
          </w:tcPr>
          <w:p w14:paraId="784EFD21" w14:textId="77777777" w:rsidR="00A03B1B" w:rsidRPr="00A03B1B" w:rsidRDefault="00A03B1B" w:rsidP="00A03B1B">
            <w:pPr>
              <w:spacing w:after="60"/>
              <w:rPr>
                <w:rFonts w:eastAsia="SimSun"/>
                <w:i/>
                <w:iCs/>
                <w:sz w:val="20"/>
                <w:szCs w:val="20"/>
              </w:rPr>
            </w:pPr>
            <w:r w:rsidRPr="00A03B1B">
              <w:rPr>
                <w:rFonts w:eastAsia="SimSun"/>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0951D700"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8" w:type="pct"/>
            <w:tcBorders>
              <w:top w:val="single" w:sz="6" w:space="0" w:color="auto"/>
              <w:left w:val="single" w:sz="6" w:space="0" w:color="auto"/>
              <w:bottom w:val="single" w:sz="4" w:space="0" w:color="auto"/>
              <w:right w:val="single" w:sz="4" w:space="0" w:color="auto"/>
            </w:tcBorders>
            <w:hideMark/>
          </w:tcPr>
          <w:p w14:paraId="23B1BFCB" w14:textId="77777777" w:rsidR="00A03B1B" w:rsidRPr="00A03B1B" w:rsidRDefault="00A03B1B" w:rsidP="00A03B1B">
            <w:pPr>
              <w:spacing w:after="60"/>
              <w:rPr>
                <w:rFonts w:eastAsia="SimSun"/>
                <w:iCs/>
                <w:sz w:val="20"/>
                <w:szCs w:val="20"/>
              </w:rPr>
            </w:pPr>
            <w:r w:rsidRPr="00A03B1B">
              <w:rPr>
                <w:rFonts w:eastAsia="SimSun"/>
                <w:iCs/>
                <w:sz w:val="20"/>
                <w:szCs w:val="20"/>
              </w:rPr>
              <w:t>A 15-minute Settlement Interval within the hour that includes a RUC instruction.</w:t>
            </w:r>
          </w:p>
        </w:tc>
      </w:tr>
    </w:tbl>
    <w:p w14:paraId="22FCAA18" w14:textId="77777777" w:rsidR="00A03B1B" w:rsidRPr="00A03B1B" w:rsidRDefault="00A03B1B" w:rsidP="00A03B1B">
      <w:pPr>
        <w:keepNext/>
        <w:widowControl w:val="0"/>
        <w:tabs>
          <w:tab w:val="left" w:pos="1260"/>
        </w:tabs>
        <w:snapToGrid w:val="0"/>
        <w:spacing w:before="480" w:after="240"/>
        <w:ind w:left="1260" w:hanging="1260"/>
        <w:outlineLvl w:val="3"/>
        <w:rPr>
          <w:rFonts w:eastAsia="SimSun"/>
          <w:b/>
          <w:bCs/>
          <w:szCs w:val="20"/>
        </w:rPr>
      </w:pPr>
      <w:r w:rsidRPr="00A03B1B">
        <w:rPr>
          <w:rFonts w:eastAsia="SimSun"/>
          <w:b/>
          <w:bCs/>
          <w:szCs w:val="20"/>
        </w:rPr>
        <w:lastRenderedPageBreak/>
        <w:t>5.7.1.4</w:t>
      </w:r>
      <w:r w:rsidRPr="00A03B1B">
        <w:rPr>
          <w:rFonts w:eastAsia="SimSun"/>
          <w:b/>
          <w:bCs/>
          <w:szCs w:val="20"/>
        </w:rPr>
        <w:tab/>
        <w:t xml:space="preserve">Revenue Less Cost During QSE </w:t>
      </w:r>
      <w:proofErr w:type="spellStart"/>
      <w:r w:rsidRPr="00A03B1B">
        <w:rPr>
          <w:rFonts w:eastAsia="SimSun"/>
          <w:b/>
          <w:bCs/>
          <w:szCs w:val="20"/>
        </w:rPr>
        <w:t>Clawback</w:t>
      </w:r>
      <w:proofErr w:type="spellEnd"/>
      <w:r w:rsidRPr="00A03B1B">
        <w:rPr>
          <w:rFonts w:eastAsia="SimSun"/>
          <w:b/>
          <w:bCs/>
          <w:szCs w:val="20"/>
        </w:rPr>
        <w:t xml:space="preserve"> Intervals</w:t>
      </w:r>
    </w:p>
    <w:p w14:paraId="52162C51" w14:textId="77777777" w:rsidR="00A03B1B" w:rsidRPr="00A03B1B" w:rsidRDefault="00A03B1B" w:rsidP="00A03B1B">
      <w:pPr>
        <w:spacing w:after="240"/>
        <w:ind w:left="810" w:hanging="810"/>
        <w:rPr>
          <w:rFonts w:eastAsia="SimSun"/>
          <w:szCs w:val="20"/>
        </w:rPr>
      </w:pPr>
      <w:r w:rsidRPr="00A03B1B">
        <w:rPr>
          <w:rFonts w:eastAsia="SimSun"/>
          <w:szCs w:val="20"/>
        </w:rPr>
        <w:t>(1)</w:t>
      </w:r>
      <w:r w:rsidRPr="00A03B1B">
        <w:rPr>
          <w:rFonts w:eastAsia="SimSun"/>
          <w:szCs w:val="20"/>
        </w:rPr>
        <w:tab/>
        <w:t xml:space="preserve">The total revenue for a Resource less the cost based on the Energy Offer Curve Cost Cap as described in Section 4.4.9.3.3, Energy Offer Curve Cost Caps, during all QSE </w:t>
      </w:r>
      <w:proofErr w:type="spellStart"/>
      <w:r w:rsidRPr="00A03B1B">
        <w:rPr>
          <w:rFonts w:eastAsia="SimSun"/>
          <w:szCs w:val="20"/>
        </w:rPr>
        <w:t>Clawback</w:t>
      </w:r>
      <w:proofErr w:type="spellEnd"/>
      <w:r w:rsidRPr="00A03B1B">
        <w:rPr>
          <w:rFonts w:eastAsia="SimSun"/>
          <w:szCs w:val="20"/>
        </w:rPr>
        <w:t xml:space="preserve"> Intervals of the Operating Day is Revenue Less Cost During QSE-</w:t>
      </w:r>
      <w:proofErr w:type="spellStart"/>
      <w:r w:rsidRPr="00A03B1B">
        <w:rPr>
          <w:rFonts w:eastAsia="SimSun"/>
          <w:szCs w:val="20"/>
        </w:rPr>
        <w:t>Clawback</w:t>
      </w:r>
      <w:proofErr w:type="spellEnd"/>
      <w:r w:rsidRPr="00A03B1B">
        <w:rPr>
          <w:rFonts w:eastAsia="SimSun"/>
          <w:szCs w:val="20"/>
        </w:rPr>
        <w:t xml:space="preserve"> Intervals. </w:t>
      </w:r>
    </w:p>
    <w:p w14:paraId="37AEF1D9" w14:textId="77777777" w:rsidR="00A03B1B" w:rsidRPr="00A03B1B" w:rsidRDefault="00A03B1B" w:rsidP="00A03B1B">
      <w:pPr>
        <w:spacing w:after="240"/>
        <w:ind w:left="720" w:hanging="720"/>
        <w:rPr>
          <w:rFonts w:eastAsia="SimSun"/>
          <w:szCs w:val="20"/>
        </w:rPr>
      </w:pPr>
      <w:r w:rsidRPr="00A03B1B">
        <w:rPr>
          <w:rFonts w:eastAsia="SimSun"/>
          <w:szCs w:val="20"/>
        </w:rPr>
        <w:t>(2)</w:t>
      </w:r>
      <w:r w:rsidRPr="00A03B1B">
        <w:rPr>
          <w:rFonts w:eastAsia="SimSun"/>
          <w:szCs w:val="20"/>
        </w:rPr>
        <w:tab/>
        <w:t xml:space="preserve">The MEPR and LSL used to calculate Revenue Less Cost During QSE </w:t>
      </w:r>
      <w:proofErr w:type="spellStart"/>
      <w:r w:rsidRPr="00A03B1B">
        <w:rPr>
          <w:rFonts w:eastAsia="SimSun"/>
          <w:szCs w:val="20"/>
        </w:rPr>
        <w:t>Clawback</w:t>
      </w:r>
      <w:proofErr w:type="spellEnd"/>
      <w:r w:rsidRPr="00A03B1B">
        <w:rPr>
          <w:rFonts w:eastAsia="SimSun"/>
          <w:szCs w:val="20"/>
        </w:rPr>
        <w:t xml:space="preserve"> Intervals for a Combined Cycle Train is the MEPR and LSL that corresponds to the Combined Cycle Generation Resource, within a Combined Cycle Train, that operates in Real-Time for the QSE </w:t>
      </w:r>
      <w:proofErr w:type="spellStart"/>
      <w:r w:rsidRPr="00A03B1B">
        <w:rPr>
          <w:rFonts w:eastAsia="SimSun"/>
          <w:szCs w:val="20"/>
        </w:rPr>
        <w:t>Clawback</w:t>
      </w:r>
      <w:proofErr w:type="spellEnd"/>
      <w:r w:rsidRPr="00A03B1B">
        <w:rPr>
          <w:rFonts w:eastAsia="SimSun"/>
          <w:szCs w:val="20"/>
        </w:rPr>
        <w:t xml:space="preserve"> Interval.</w:t>
      </w:r>
    </w:p>
    <w:p w14:paraId="4D80E42D" w14:textId="77777777" w:rsidR="00A03B1B" w:rsidRPr="00A03B1B" w:rsidRDefault="00A03B1B" w:rsidP="00A03B1B">
      <w:pPr>
        <w:spacing w:after="240"/>
        <w:ind w:left="720" w:hanging="720"/>
        <w:rPr>
          <w:rFonts w:eastAsia="SimSun"/>
          <w:iCs/>
          <w:szCs w:val="20"/>
        </w:rPr>
      </w:pPr>
      <w:r w:rsidRPr="00A03B1B">
        <w:rPr>
          <w:rFonts w:eastAsia="SimSun"/>
          <w:szCs w:val="20"/>
        </w:rPr>
        <w:t>(3)</w:t>
      </w:r>
      <w:r w:rsidRPr="00A03B1B">
        <w:rPr>
          <w:rFonts w:eastAsia="SimSun"/>
          <w:szCs w:val="20"/>
        </w:rPr>
        <w:tab/>
        <w:t xml:space="preserve">For each QSE </w:t>
      </w:r>
      <w:proofErr w:type="spellStart"/>
      <w:r w:rsidRPr="00A03B1B">
        <w:rPr>
          <w:rFonts w:eastAsia="SimSun"/>
          <w:szCs w:val="20"/>
        </w:rPr>
        <w:t>Clawback</w:t>
      </w:r>
      <w:proofErr w:type="spellEnd"/>
      <w:r w:rsidRPr="00A03B1B">
        <w:rPr>
          <w:rFonts w:eastAsia="SimSun"/>
          <w:szCs w:val="20"/>
        </w:rPr>
        <w:t xml:space="preserve"> Interval, Revenue Less Cost During QSE </w:t>
      </w:r>
      <w:proofErr w:type="spellStart"/>
      <w:r w:rsidRPr="00A03B1B">
        <w:rPr>
          <w:rFonts w:eastAsia="SimSun"/>
          <w:szCs w:val="20"/>
        </w:rPr>
        <w:t>Clawback</w:t>
      </w:r>
      <w:proofErr w:type="spellEnd"/>
      <w:r w:rsidRPr="00A03B1B">
        <w:rPr>
          <w:rFonts w:eastAsia="SimSun"/>
          <w:szCs w:val="20"/>
        </w:rPr>
        <w:t xml:space="preserve"> Intervals is calculated as follows:</w:t>
      </w:r>
    </w:p>
    <w:p w14:paraId="64BE8416"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RUCEXRQC</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d</w:t>
      </w:r>
      <w:r w:rsidRPr="00A03B1B">
        <w:rPr>
          <w:b/>
          <w:lang w:val="x-none" w:eastAsia="x-none"/>
        </w:rPr>
        <w:tab/>
      </w:r>
      <w:r w:rsidRPr="00A03B1B">
        <w:rPr>
          <w:b/>
          <w:lang w:val="x-none" w:eastAsia="x-none"/>
        </w:rPr>
        <w:tab/>
        <w:t>=</w:t>
      </w:r>
      <w:r w:rsidRPr="00A03B1B">
        <w:rPr>
          <w:b/>
          <w:lang w:eastAsia="x-none"/>
        </w:rPr>
        <w:t xml:space="preserve">  </w:t>
      </w:r>
      <w:r w:rsidRPr="00A03B1B">
        <w:rPr>
          <w:b/>
          <w:lang w:val="x-none" w:eastAsia="x-none"/>
        </w:rPr>
        <w:t xml:space="preserve">Max </w:t>
      </w:r>
      <w:r w:rsidRPr="00A03B1B">
        <w:rPr>
          <w:b/>
          <w:sz w:val="28"/>
          <w:szCs w:val="28"/>
          <w:lang w:val="x-none" w:eastAsia="x-none"/>
        </w:rPr>
        <w:t>{</w:t>
      </w:r>
      <w:r w:rsidRPr="00A03B1B">
        <w:rPr>
          <w:b/>
          <w:lang w:val="x-none" w:eastAsia="x-none"/>
        </w:rPr>
        <w:t xml:space="preserve">0, </w:t>
      </w:r>
      <w:r w:rsidRPr="00A03B1B">
        <w:rPr>
          <w:b/>
          <w:position w:val="-20"/>
          <w:lang w:val="x-none" w:eastAsia="x-none"/>
        </w:rPr>
        <w:object w:dxaOrig="220" w:dyaOrig="440" w14:anchorId="6B68218A">
          <v:shape id="_x0000_i1033" type="#_x0000_t75" style="width:10.8pt;height:23.4pt" o:ole="">
            <v:imagedata r:id="rId30" o:title=""/>
          </v:shape>
          <o:OLEObject Type="Embed" ProgID="Equation.3" ShapeID="_x0000_i1033" DrawAspect="Content" ObjectID="_1831214037" r:id="rId31"/>
        </w:object>
      </w:r>
      <w:r w:rsidRPr="00A03B1B">
        <w:rPr>
          <w:b/>
          <w:lang w:val="x-none" w:eastAsia="x-none"/>
        </w:rPr>
        <w:t>[(RTSPP</w:t>
      </w:r>
      <w:r w:rsidRPr="00A03B1B">
        <w:rPr>
          <w:b/>
          <w:lang w:eastAsia="x-none"/>
        </w:rPr>
        <w:t xml:space="preserve"> </w:t>
      </w:r>
      <w:r w:rsidRPr="00A03B1B">
        <w:rPr>
          <w:b/>
          <w:i/>
          <w:vertAlign w:val="subscript"/>
          <w:lang w:val="x-none" w:eastAsia="x-none"/>
        </w:rPr>
        <w:t>p,</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w:t>
      </w:r>
    </w:p>
    <w:p w14:paraId="7BDE35DA" w14:textId="77777777" w:rsidR="00A03B1B" w:rsidRPr="00A03B1B" w:rsidRDefault="00A03B1B" w:rsidP="00A03B1B">
      <w:pPr>
        <w:tabs>
          <w:tab w:val="left" w:pos="2340"/>
          <w:tab w:val="left" w:pos="2880"/>
        </w:tabs>
        <w:spacing w:after="240"/>
        <w:ind w:left="3067" w:hanging="2347"/>
        <w:rPr>
          <w:b/>
          <w:bCs/>
          <w:i/>
          <w:vertAlign w:val="subscript"/>
          <w:lang w:val="x-none" w:eastAsia="x-none"/>
        </w:rPr>
      </w:pPr>
      <w:r w:rsidRPr="00A03B1B">
        <w:rPr>
          <w:b/>
          <w:lang w:val="x-none" w:eastAsia="x-none"/>
        </w:rPr>
        <w:tab/>
      </w:r>
      <w:r w:rsidRPr="00A03B1B">
        <w:rPr>
          <w:b/>
          <w:lang w:val="x-none" w:eastAsia="x-none"/>
        </w:rPr>
        <w:tab/>
      </w:r>
      <w:r w:rsidRPr="00A03B1B">
        <w:rPr>
          <w:b/>
          <w:lang w:val="x-none" w:eastAsia="x-none"/>
        </w:rPr>
        <w:tab/>
      </w:r>
      <w:r w:rsidRPr="00A03B1B">
        <w:rPr>
          <w:b/>
          <w:lang w:val="pt-BR" w:eastAsia="x-none"/>
        </w:rPr>
        <w:t>+ RTASREV</w:t>
      </w:r>
      <w:r w:rsidRPr="00A03B1B">
        <w:rPr>
          <w:b/>
          <w:i/>
          <w:vertAlign w:val="subscript"/>
          <w:lang w:val="x-none" w:eastAsia="x-none"/>
        </w:rPr>
        <w:t>q, r, i</w:t>
      </w:r>
    </w:p>
    <w:p w14:paraId="16C4E1B0" w14:textId="77777777" w:rsidR="00A03B1B" w:rsidRPr="00A03B1B" w:rsidRDefault="00A03B1B" w:rsidP="00A03B1B">
      <w:pPr>
        <w:tabs>
          <w:tab w:val="left" w:pos="2340"/>
          <w:tab w:val="left" w:pos="2880"/>
        </w:tabs>
        <w:spacing w:after="240"/>
        <w:ind w:left="3067" w:hanging="2347"/>
        <w:rPr>
          <w:b/>
          <w:lang w:val="pt-BR" w:eastAsia="x-none"/>
        </w:rPr>
      </w:pPr>
      <w:r w:rsidRPr="00A03B1B">
        <w:rPr>
          <w:b/>
          <w:lang w:val="x-none" w:eastAsia="x-none"/>
        </w:rPr>
        <w:tab/>
      </w:r>
      <w:r w:rsidRPr="00A03B1B">
        <w:rPr>
          <w:b/>
          <w:lang w:val="x-none" w:eastAsia="x-none"/>
        </w:rPr>
        <w:tab/>
      </w:r>
      <w:r w:rsidRPr="00A03B1B">
        <w:rPr>
          <w:b/>
          <w:lang w:val="x-none" w:eastAsia="x-none"/>
        </w:rPr>
        <w:tab/>
        <w:t>+ (-1) * (VSSVARAMT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w:t>
      </w:r>
      <w:r w:rsidRPr="00A03B1B">
        <w:rPr>
          <w:b/>
          <w:lang w:val="pt-BR" w:eastAsia="x-none"/>
        </w:rPr>
        <w:t xml:space="preserve">VSSEAMT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pt-BR" w:eastAsia="x-none"/>
        </w:rPr>
        <w:t>)</w:t>
      </w:r>
    </w:p>
    <w:p w14:paraId="1A12C939"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r>
      <w:r w:rsidRPr="00A03B1B">
        <w:rPr>
          <w:b/>
          <w:lang w:eastAsia="x-none"/>
        </w:rPr>
        <w:t xml:space="preserve">   </w:t>
      </w:r>
      <w:r w:rsidRPr="00A03B1B">
        <w:rPr>
          <w:b/>
          <w:lang w:val="x-none" w:eastAsia="x-none"/>
        </w:rPr>
        <w:t xml:space="preserve">+ (-1) * EMREAMT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p>
    <w:p w14:paraId="5DBE5098"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r>
      <w:r w:rsidRPr="00A03B1B">
        <w:rPr>
          <w:b/>
          <w:lang w:eastAsia="x-none"/>
        </w:rPr>
        <w:t xml:space="preserve">   </w:t>
      </w:r>
      <w:r w:rsidRPr="00A03B1B">
        <w:rPr>
          <w:b/>
          <w:lang w:val="x-none" w:eastAsia="x-none"/>
        </w:rPr>
        <w:t>– [MEPR</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Min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(LSL</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(¼)))] </w:t>
      </w:r>
    </w:p>
    <w:p w14:paraId="6926BC98" w14:textId="77777777" w:rsidR="00A03B1B" w:rsidRPr="00A03B1B" w:rsidRDefault="00A03B1B" w:rsidP="00A03B1B">
      <w:pPr>
        <w:tabs>
          <w:tab w:val="left" w:pos="2340"/>
          <w:tab w:val="left" w:pos="2880"/>
        </w:tabs>
        <w:spacing w:after="240"/>
        <w:ind w:left="3067" w:hanging="2347"/>
        <w:rPr>
          <w:b/>
          <w:lang w:val="x-none" w:eastAsia="x-none"/>
        </w:rPr>
      </w:pPr>
      <w:r w:rsidRPr="00A03B1B">
        <w:rPr>
          <w:b/>
          <w:lang w:val="x-none" w:eastAsia="x-none"/>
        </w:rPr>
        <w:tab/>
      </w:r>
      <w:r w:rsidRPr="00A03B1B">
        <w:rPr>
          <w:b/>
          <w:lang w:val="x-none" w:eastAsia="x-none"/>
        </w:rPr>
        <w:tab/>
      </w:r>
      <w:r w:rsidRPr="00A03B1B">
        <w:rPr>
          <w:b/>
          <w:lang w:eastAsia="x-none"/>
        </w:rPr>
        <w:t xml:space="preserve">   </w:t>
      </w:r>
      <w:r w:rsidRPr="00A03B1B">
        <w:rPr>
          <w:b/>
          <w:lang w:val="x-none" w:eastAsia="x-none"/>
        </w:rPr>
        <w:t>– [RTEOCOST</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Max (0, RTMG</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(LSL</w:t>
      </w:r>
      <w:r w:rsidRPr="00A03B1B">
        <w:rPr>
          <w:b/>
          <w:lang w:eastAsia="x-none"/>
        </w:rPr>
        <w:t xml:space="preserve"> </w:t>
      </w:r>
      <w:r w:rsidRPr="00A03B1B">
        <w:rPr>
          <w:b/>
          <w:i/>
          <w:vertAlign w:val="subscript"/>
          <w:lang w:val="x-none" w:eastAsia="x-none"/>
        </w:rPr>
        <w:t>q,</w:t>
      </w:r>
      <w:r w:rsidRPr="00A03B1B">
        <w:rPr>
          <w:b/>
          <w:i/>
          <w:vertAlign w:val="subscript"/>
          <w:lang w:eastAsia="x-none"/>
        </w:rPr>
        <w:t xml:space="preserve"> </w:t>
      </w:r>
      <w:r w:rsidRPr="00A03B1B">
        <w:rPr>
          <w:b/>
          <w:i/>
          <w:vertAlign w:val="subscript"/>
          <w:lang w:val="x-none" w:eastAsia="x-none"/>
        </w:rPr>
        <w:t>r,</w:t>
      </w:r>
      <w:r w:rsidRPr="00A03B1B">
        <w:rPr>
          <w:b/>
          <w:i/>
          <w:vertAlign w:val="subscript"/>
          <w:lang w:eastAsia="x-none"/>
        </w:rPr>
        <w:t xml:space="preserve"> </w:t>
      </w:r>
      <w:r w:rsidRPr="00A03B1B">
        <w:rPr>
          <w:b/>
          <w:i/>
          <w:vertAlign w:val="subscript"/>
          <w:lang w:val="x-none" w:eastAsia="x-none"/>
        </w:rPr>
        <w:t>i</w:t>
      </w:r>
      <w:r w:rsidRPr="00A03B1B">
        <w:rPr>
          <w:b/>
          <w:lang w:val="x-none" w:eastAsia="x-none"/>
        </w:rPr>
        <w:t xml:space="preserve"> * (¼)))]]</w:t>
      </w:r>
      <w:r w:rsidRPr="00A03B1B">
        <w:rPr>
          <w:b/>
          <w:sz w:val="28"/>
          <w:szCs w:val="28"/>
          <w:lang w:val="x-none" w:eastAsia="x-none"/>
        </w:rPr>
        <w:t>}</w:t>
      </w:r>
      <w:r w:rsidRPr="00A03B1B">
        <w:rPr>
          <w:b/>
          <w:lang w:val="x-none" w:eastAsia="x-none"/>
        </w:rPr>
        <w:t xml:space="preserve">  </w:t>
      </w:r>
    </w:p>
    <w:p w14:paraId="0E1E0A35" w14:textId="77777777" w:rsidR="00A03B1B" w:rsidRPr="00A03B1B" w:rsidRDefault="00A03B1B" w:rsidP="00A03B1B">
      <w:pPr>
        <w:tabs>
          <w:tab w:val="left" w:pos="1440"/>
          <w:tab w:val="left" w:pos="2340"/>
        </w:tabs>
        <w:spacing w:after="240"/>
        <w:ind w:left="720"/>
        <w:rPr>
          <w:bCs/>
        </w:rPr>
      </w:pPr>
      <w:r w:rsidRPr="00A03B1B">
        <w:rPr>
          <w:bCs/>
          <w:iCs/>
        </w:rPr>
        <w:t xml:space="preserve">If the QSE submitted a validated Three-Part Supply Offer for the Resource, </w:t>
      </w:r>
    </w:p>
    <w:p w14:paraId="317A57D1" w14:textId="77777777" w:rsidR="00A03B1B" w:rsidRPr="00A03B1B" w:rsidRDefault="00A03B1B" w:rsidP="00A03B1B">
      <w:pPr>
        <w:tabs>
          <w:tab w:val="left" w:pos="1440"/>
          <w:tab w:val="left" w:pos="2340"/>
        </w:tabs>
        <w:spacing w:after="240"/>
        <w:ind w:left="720"/>
        <w:rPr>
          <w:bCs/>
        </w:rPr>
      </w:pPr>
      <w:r w:rsidRPr="00A03B1B">
        <w:rPr>
          <w:bCs/>
          <w:iCs/>
        </w:rPr>
        <w:tab/>
        <w:t xml:space="preserve">Then, </w:t>
      </w:r>
      <w:r w:rsidRPr="00A03B1B">
        <w:rPr>
          <w:bCs/>
          <w:iCs/>
        </w:rPr>
        <w:tab/>
      </w:r>
      <w:r w:rsidRPr="00A03B1B">
        <w:rPr>
          <w:bCs/>
          <w:iCs/>
        </w:rPr>
        <w:tab/>
        <w:t xml:space="preserve">MEPR </w:t>
      </w:r>
      <w:r w:rsidRPr="00A03B1B">
        <w:rPr>
          <w:bCs/>
          <w:i/>
          <w:vertAlign w:val="subscript"/>
          <w:lang w:val="x-none" w:eastAsia="x-none"/>
        </w:rPr>
        <w:t>q, r, i</w:t>
      </w:r>
      <w:r w:rsidRPr="00A03B1B">
        <w:rPr>
          <w:bCs/>
          <w:iCs/>
        </w:rPr>
        <w:tab/>
        <w:t>=</w:t>
      </w:r>
      <w:r w:rsidRPr="00A03B1B">
        <w:rPr>
          <w:bCs/>
          <w:iCs/>
        </w:rPr>
        <w:tab/>
        <w:t xml:space="preserve">Min (MEO </w:t>
      </w:r>
      <w:r w:rsidRPr="00A03B1B">
        <w:rPr>
          <w:bCs/>
          <w:i/>
          <w:vertAlign w:val="subscript"/>
          <w:lang w:val="x-none" w:eastAsia="x-none"/>
        </w:rPr>
        <w:t>q, r, i</w:t>
      </w:r>
      <w:r w:rsidRPr="00A03B1B">
        <w:rPr>
          <w:bCs/>
          <w:lang w:val="x-none" w:eastAsia="x-none"/>
        </w:rPr>
        <w:t xml:space="preserve">, </w:t>
      </w:r>
      <w:r w:rsidRPr="00A03B1B">
        <w:rPr>
          <w:bCs/>
          <w:iCs/>
        </w:rPr>
        <w:t xml:space="preserve">MECAP </w:t>
      </w:r>
      <w:r w:rsidRPr="00A03B1B">
        <w:rPr>
          <w:bCs/>
          <w:i/>
          <w:vertAlign w:val="subscript"/>
          <w:lang w:val="x-none" w:eastAsia="x-none"/>
        </w:rPr>
        <w:t>q, r, i</w:t>
      </w:r>
      <w:r w:rsidRPr="00A03B1B">
        <w:rPr>
          <w:bCs/>
          <w:lang w:val="x-none" w:eastAsia="x-none"/>
        </w:rPr>
        <w:t>)</w:t>
      </w:r>
    </w:p>
    <w:p w14:paraId="3D87A81F" w14:textId="77777777" w:rsidR="00A03B1B" w:rsidRPr="00A03B1B" w:rsidRDefault="00A03B1B" w:rsidP="00A03B1B">
      <w:pPr>
        <w:tabs>
          <w:tab w:val="left" w:pos="1440"/>
          <w:tab w:val="left" w:pos="2340"/>
        </w:tabs>
        <w:spacing w:after="240"/>
        <w:ind w:left="720"/>
        <w:rPr>
          <w:iCs/>
        </w:rPr>
      </w:pPr>
      <w:r w:rsidRPr="00A03B1B">
        <w:rPr>
          <w:bCs/>
          <w:iCs/>
        </w:rPr>
        <w:tab/>
        <w:t xml:space="preserve">Otherwise, </w:t>
      </w:r>
      <w:r w:rsidRPr="00A03B1B">
        <w:rPr>
          <w:bCs/>
          <w:iCs/>
        </w:rPr>
        <w:tab/>
        <w:t xml:space="preserve">MEPR </w:t>
      </w:r>
      <w:r w:rsidRPr="00A03B1B">
        <w:rPr>
          <w:bCs/>
          <w:i/>
          <w:vertAlign w:val="subscript"/>
          <w:lang w:val="x-none" w:eastAsia="x-none"/>
        </w:rPr>
        <w:t>q, r, i</w:t>
      </w:r>
      <w:r w:rsidRPr="00A03B1B">
        <w:rPr>
          <w:bCs/>
          <w:iCs/>
        </w:rPr>
        <w:t xml:space="preserve"> </w:t>
      </w:r>
      <w:r w:rsidRPr="00A03B1B">
        <w:rPr>
          <w:bCs/>
          <w:iCs/>
        </w:rPr>
        <w:tab/>
        <w:t xml:space="preserve">= </w:t>
      </w:r>
      <w:r w:rsidRPr="00A03B1B">
        <w:rPr>
          <w:bCs/>
          <w:iCs/>
        </w:rPr>
        <w:tab/>
        <w:t xml:space="preserve">MECAP </w:t>
      </w:r>
      <w:r w:rsidRPr="00A03B1B">
        <w:rPr>
          <w:bCs/>
          <w:i/>
          <w:vertAlign w:val="subscript"/>
          <w:lang w:val="x-none" w:eastAsia="x-none"/>
        </w:rPr>
        <w:t>q, r, i</w:t>
      </w:r>
    </w:p>
    <w:p w14:paraId="184973C6" w14:textId="77777777" w:rsidR="00A03B1B" w:rsidRPr="00A03B1B" w:rsidRDefault="00A03B1B" w:rsidP="00A03B1B">
      <w:pPr>
        <w:tabs>
          <w:tab w:val="left" w:pos="1440"/>
          <w:tab w:val="left" w:pos="2340"/>
        </w:tabs>
        <w:spacing w:after="240"/>
        <w:ind w:left="720"/>
        <w:rPr>
          <w:szCs w:val="20"/>
        </w:rPr>
      </w:pPr>
      <w:r w:rsidRPr="00A03B1B">
        <w:rPr>
          <w:bCs/>
          <w:iCs/>
        </w:rPr>
        <w:t xml:space="preserve">If ERCOT has approved verifiable </w:t>
      </w:r>
      <w:proofErr w:type="gramStart"/>
      <w:r w:rsidRPr="00A03B1B">
        <w:rPr>
          <w:bCs/>
          <w:iCs/>
        </w:rPr>
        <w:t>minimum-energy</w:t>
      </w:r>
      <w:proofErr w:type="gramEnd"/>
      <w:r w:rsidRPr="00A03B1B">
        <w:rPr>
          <w:bCs/>
          <w:iCs/>
        </w:rPr>
        <w:t xml:space="preserve"> costs for the Resource,</w:t>
      </w:r>
    </w:p>
    <w:p w14:paraId="54EB237B" w14:textId="77777777" w:rsidR="00A03B1B" w:rsidRPr="00A03B1B" w:rsidRDefault="00A03B1B" w:rsidP="00A03B1B">
      <w:pPr>
        <w:tabs>
          <w:tab w:val="left" w:pos="1440"/>
          <w:tab w:val="left" w:pos="2340"/>
        </w:tabs>
        <w:spacing w:after="240"/>
        <w:ind w:left="720"/>
        <w:rPr>
          <w:bCs/>
        </w:rPr>
      </w:pPr>
      <w:r w:rsidRPr="00A03B1B">
        <w:rPr>
          <w:bCs/>
          <w:iCs/>
        </w:rPr>
        <w:tab/>
        <w:t>Then,</w:t>
      </w:r>
      <w:r w:rsidRPr="00A03B1B">
        <w:rPr>
          <w:bCs/>
          <w:iCs/>
        </w:rPr>
        <w:tab/>
      </w:r>
      <w:r w:rsidRPr="00A03B1B">
        <w:rPr>
          <w:bCs/>
          <w:iCs/>
        </w:rPr>
        <w:tab/>
        <w:t xml:space="preserve">MECAP </w:t>
      </w:r>
      <w:r w:rsidRPr="00A03B1B">
        <w:rPr>
          <w:bCs/>
          <w:i/>
          <w:vertAlign w:val="subscript"/>
          <w:lang w:val="x-none" w:eastAsia="x-none"/>
        </w:rPr>
        <w:t>q, r, i</w:t>
      </w:r>
      <w:r w:rsidRPr="00A03B1B">
        <w:rPr>
          <w:bCs/>
          <w:iCs/>
        </w:rPr>
        <w:tab/>
        <w:t>=</w:t>
      </w:r>
      <w:r w:rsidRPr="00A03B1B">
        <w:rPr>
          <w:bCs/>
          <w:iCs/>
        </w:rPr>
        <w:tab/>
        <w:t xml:space="preserve">verifiable minimum-energy costs </w:t>
      </w:r>
      <w:r w:rsidRPr="00A03B1B">
        <w:rPr>
          <w:bCs/>
          <w:i/>
          <w:vertAlign w:val="subscript"/>
          <w:lang w:val="x-none" w:eastAsia="x-none"/>
        </w:rPr>
        <w:t>q, r, i</w:t>
      </w:r>
    </w:p>
    <w:p w14:paraId="5BBD1A7F" w14:textId="77777777" w:rsidR="00A03B1B" w:rsidRPr="00A03B1B" w:rsidRDefault="00A03B1B" w:rsidP="00A03B1B">
      <w:pPr>
        <w:tabs>
          <w:tab w:val="left" w:pos="1440"/>
          <w:tab w:val="left" w:pos="2340"/>
        </w:tabs>
        <w:spacing w:after="240"/>
        <w:ind w:left="720"/>
        <w:rPr>
          <w:bCs/>
        </w:rPr>
      </w:pPr>
      <w:r w:rsidRPr="00A03B1B">
        <w:rPr>
          <w:bCs/>
          <w:iCs/>
        </w:rPr>
        <w:tab/>
        <w:t xml:space="preserve">Otherwise, </w:t>
      </w:r>
      <w:r w:rsidRPr="00A03B1B">
        <w:rPr>
          <w:bCs/>
          <w:iCs/>
        </w:rPr>
        <w:tab/>
        <w:t xml:space="preserve">MECAP </w:t>
      </w:r>
      <w:r w:rsidRPr="00A03B1B">
        <w:rPr>
          <w:bCs/>
          <w:i/>
          <w:vertAlign w:val="subscript"/>
          <w:lang w:val="x-none" w:eastAsia="x-none"/>
        </w:rPr>
        <w:t>q, r, i</w:t>
      </w:r>
      <w:r w:rsidRPr="00A03B1B">
        <w:rPr>
          <w:bCs/>
          <w:iCs/>
        </w:rPr>
        <w:tab/>
        <w:t xml:space="preserve">= </w:t>
      </w:r>
      <w:r w:rsidRPr="00A03B1B">
        <w:rPr>
          <w:bCs/>
          <w:iCs/>
        </w:rPr>
        <w:tab/>
        <w:t xml:space="preserve">RCGMEC </w:t>
      </w:r>
      <w:r w:rsidRPr="00A03B1B">
        <w:rPr>
          <w:bCs/>
          <w:i/>
          <w:vertAlign w:val="subscript"/>
          <w:lang w:val="x-none" w:eastAsia="x-none"/>
        </w:rPr>
        <w:t>i</w:t>
      </w:r>
    </w:p>
    <w:p w14:paraId="00AE5ACC" w14:textId="77777777" w:rsidR="00A03B1B" w:rsidRPr="00A03B1B" w:rsidRDefault="00A03B1B" w:rsidP="00A03B1B">
      <w:pPr>
        <w:tabs>
          <w:tab w:val="left" w:pos="1170"/>
        </w:tabs>
        <w:spacing w:line="360" w:lineRule="auto"/>
        <w:ind w:left="2700" w:hanging="1980"/>
        <w:rPr>
          <w:iCs/>
          <w:szCs w:val="20"/>
          <w:lang w:val="pt-BR"/>
        </w:rPr>
      </w:pPr>
      <w:r w:rsidRPr="00A03B1B">
        <w:rPr>
          <w:iCs/>
          <w:szCs w:val="20"/>
          <w:lang w:val="pt-BR"/>
        </w:rPr>
        <w:t xml:space="preserve">Where, </w:t>
      </w:r>
    </w:p>
    <w:p w14:paraId="3BDE03B9" w14:textId="77777777" w:rsidR="00A03B1B" w:rsidRPr="00A03B1B" w:rsidRDefault="00A03B1B" w:rsidP="00A03B1B">
      <w:pPr>
        <w:tabs>
          <w:tab w:val="left" w:pos="1440"/>
          <w:tab w:val="left" w:pos="2340"/>
        </w:tabs>
        <w:spacing w:after="240"/>
        <w:ind w:left="720"/>
        <w:rPr>
          <w:bCs/>
        </w:rPr>
      </w:pPr>
      <w:r w:rsidRPr="00A03B1B">
        <w:rPr>
          <w:bCs/>
          <w:iCs/>
        </w:rPr>
        <w:t xml:space="preserve">RTASREV </w:t>
      </w:r>
      <w:r w:rsidRPr="00A03B1B">
        <w:rPr>
          <w:bCs/>
          <w:i/>
          <w:vertAlign w:val="subscript"/>
          <w:lang w:val="it-IT" w:eastAsia="x-none"/>
        </w:rPr>
        <w:t xml:space="preserve">q, r, i </w:t>
      </w:r>
      <w:r w:rsidRPr="00A03B1B">
        <w:rPr>
          <w:bCs/>
          <w:i/>
          <w:lang w:val="it-IT" w:eastAsia="x-none"/>
        </w:rPr>
        <w:t xml:space="preserve">= </w:t>
      </w:r>
      <w:r w:rsidRPr="00A03B1B">
        <w:rPr>
          <w:bCs/>
          <w:iCs/>
        </w:rPr>
        <w:t xml:space="preserve">RTRUREV </w:t>
      </w:r>
      <w:r w:rsidRPr="00A03B1B">
        <w:rPr>
          <w:bCs/>
          <w:i/>
          <w:vertAlign w:val="subscript"/>
          <w:lang w:val="it-IT" w:eastAsia="x-none"/>
        </w:rPr>
        <w:t xml:space="preserve">q, r, i </w:t>
      </w:r>
      <w:r w:rsidRPr="00A03B1B">
        <w:rPr>
          <w:bCs/>
          <w:i/>
          <w:lang w:val="it-IT" w:eastAsia="x-none"/>
        </w:rPr>
        <w:t>+</w:t>
      </w:r>
      <w:r w:rsidRPr="00A03B1B">
        <w:rPr>
          <w:bCs/>
          <w:iCs/>
        </w:rPr>
        <w:t xml:space="preserve"> RTRDREV </w:t>
      </w:r>
      <w:r w:rsidRPr="00A03B1B">
        <w:rPr>
          <w:bCs/>
          <w:i/>
          <w:vertAlign w:val="subscript"/>
          <w:lang w:val="it-IT" w:eastAsia="x-none"/>
        </w:rPr>
        <w:t xml:space="preserve">q, r, i </w:t>
      </w:r>
      <w:r w:rsidRPr="00A03B1B">
        <w:rPr>
          <w:bCs/>
          <w:i/>
          <w:lang w:val="it-IT" w:eastAsia="x-none"/>
        </w:rPr>
        <w:t>+</w:t>
      </w:r>
      <w:r w:rsidRPr="00A03B1B">
        <w:rPr>
          <w:bCs/>
          <w:iCs/>
        </w:rPr>
        <w:t xml:space="preserve"> RTRRREV </w:t>
      </w:r>
      <w:r w:rsidRPr="00A03B1B">
        <w:rPr>
          <w:bCs/>
          <w:i/>
          <w:vertAlign w:val="subscript"/>
          <w:lang w:val="it-IT" w:eastAsia="x-none"/>
        </w:rPr>
        <w:t xml:space="preserve">q, r, i </w:t>
      </w:r>
      <w:r w:rsidRPr="00A03B1B">
        <w:rPr>
          <w:bCs/>
          <w:i/>
          <w:lang w:val="it-IT" w:eastAsia="x-none"/>
        </w:rPr>
        <w:t>+</w:t>
      </w:r>
      <w:r w:rsidRPr="00A03B1B">
        <w:rPr>
          <w:bCs/>
          <w:iCs/>
        </w:rPr>
        <w:t xml:space="preserve"> RTECRREV </w:t>
      </w:r>
      <w:r w:rsidRPr="00A03B1B">
        <w:rPr>
          <w:bCs/>
          <w:i/>
          <w:vertAlign w:val="subscript"/>
          <w:lang w:val="it-IT" w:eastAsia="x-none"/>
        </w:rPr>
        <w:t xml:space="preserve">q, r, i  </w:t>
      </w:r>
      <w:r w:rsidRPr="00A03B1B">
        <w:rPr>
          <w:bCs/>
          <w:i/>
          <w:lang w:val="it-IT" w:eastAsia="x-none"/>
        </w:rPr>
        <w:t xml:space="preserve">+  </w:t>
      </w:r>
      <w:r w:rsidRPr="00A03B1B">
        <w:rPr>
          <w:bCs/>
          <w:iCs/>
        </w:rPr>
        <w:t>RTNSREV</w:t>
      </w:r>
      <w:r w:rsidRPr="00A03B1B">
        <w:rPr>
          <w:bCs/>
          <w:iCs/>
          <w:sz w:val="20"/>
          <w:lang w:val="x-none" w:eastAsia="x-none"/>
        </w:rPr>
        <w:t xml:space="preserve"> </w:t>
      </w:r>
      <w:r w:rsidRPr="00A03B1B">
        <w:rPr>
          <w:bCs/>
          <w:i/>
          <w:iCs/>
          <w:vertAlign w:val="subscript"/>
          <w:lang w:val="pt-BR" w:eastAsia="x-none"/>
        </w:rPr>
        <w:t>q, r, i</w:t>
      </w:r>
      <w:ins w:id="667" w:author="ERCOT" w:date="2025-07-28T14:19:00Z">
        <w:r w:rsidRPr="00A03B1B">
          <w:rPr>
            <w:i/>
            <w:szCs w:val="20"/>
            <w:lang w:val="it-IT"/>
          </w:rPr>
          <w:t xml:space="preserve"> + </w:t>
        </w:r>
        <w:r w:rsidRPr="00A03B1B">
          <w:rPr>
            <w:szCs w:val="20"/>
          </w:rPr>
          <w:t>RTDRRREV</w:t>
        </w:r>
        <w:r w:rsidRPr="00A03B1B">
          <w:rPr>
            <w:iCs/>
            <w:sz w:val="20"/>
            <w:szCs w:val="20"/>
          </w:rPr>
          <w:t xml:space="preserve"> </w:t>
        </w:r>
        <w:r w:rsidRPr="00A03B1B">
          <w:rPr>
            <w:i/>
            <w:iCs/>
            <w:szCs w:val="20"/>
            <w:vertAlign w:val="subscript"/>
            <w:lang w:val="pt-BR"/>
          </w:rPr>
          <w:t>q, r, i</w:t>
        </w:r>
      </w:ins>
    </w:p>
    <w:p w14:paraId="4F41B237" w14:textId="77777777" w:rsidR="00A03B1B" w:rsidRPr="00A03B1B" w:rsidRDefault="00A03B1B" w:rsidP="00A03B1B">
      <w:pPr>
        <w:spacing w:before="240"/>
        <w:rPr>
          <w:rFonts w:eastAsia="SimSun"/>
          <w:bCs/>
          <w:iCs/>
          <w:szCs w:val="20"/>
        </w:rPr>
      </w:pPr>
      <w:r w:rsidRPr="00A03B1B">
        <w:rPr>
          <w:rFonts w:eastAsia="SimSun"/>
          <w:iCs/>
          <w:szCs w:val="20"/>
        </w:rPr>
        <w:t>The above variables are defined as follows:</w:t>
      </w:r>
    </w:p>
    <w:tbl>
      <w:tblPr>
        <w:tblW w:w="5047"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67"/>
        <w:gridCol w:w="889"/>
        <w:gridCol w:w="6882"/>
      </w:tblGrid>
      <w:tr w:rsidR="00A03B1B" w:rsidRPr="00A03B1B" w14:paraId="72F298BC" w14:textId="77777777" w:rsidTr="00B31BB1">
        <w:trPr>
          <w:cantSplit/>
          <w:tblHeader/>
        </w:trPr>
        <w:tc>
          <w:tcPr>
            <w:tcW w:w="883" w:type="pct"/>
            <w:tcBorders>
              <w:top w:val="single" w:sz="4" w:space="0" w:color="auto"/>
              <w:left w:val="single" w:sz="4" w:space="0" w:color="auto"/>
              <w:bottom w:val="single" w:sz="6" w:space="0" w:color="auto"/>
              <w:right w:val="single" w:sz="6" w:space="0" w:color="auto"/>
            </w:tcBorders>
            <w:hideMark/>
          </w:tcPr>
          <w:p w14:paraId="265EBD67" w14:textId="77777777" w:rsidR="00A03B1B" w:rsidRPr="00A03B1B" w:rsidRDefault="00A03B1B" w:rsidP="00A03B1B">
            <w:pPr>
              <w:spacing w:after="120"/>
              <w:rPr>
                <w:rFonts w:eastAsia="SimSun"/>
                <w:b/>
                <w:iCs/>
                <w:sz w:val="20"/>
                <w:szCs w:val="20"/>
              </w:rPr>
            </w:pPr>
            <w:r w:rsidRPr="00A03B1B">
              <w:rPr>
                <w:rFonts w:eastAsia="SimSun"/>
                <w:b/>
                <w:iCs/>
                <w:sz w:val="20"/>
                <w:szCs w:val="20"/>
              </w:rPr>
              <w:lastRenderedPageBreak/>
              <w:t>Variable</w:t>
            </w:r>
          </w:p>
        </w:tc>
        <w:tc>
          <w:tcPr>
            <w:tcW w:w="471" w:type="pct"/>
            <w:tcBorders>
              <w:top w:val="single" w:sz="4" w:space="0" w:color="auto"/>
              <w:left w:val="single" w:sz="6" w:space="0" w:color="auto"/>
              <w:bottom w:val="single" w:sz="6" w:space="0" w:color="auto"/>
              <w:right w:val="single" w:sz="6" w:space="0" w:color="auto"/>
            </w:tcBorders>
            <w:hideMark/>
          </w:tcPr>
          <w:p w14:paraId="1B94CE98" w14:textId="77777777" w:rsidR="00A03B1B" w:rsidRPr="00A03B1B" w:rsidRDefault="00A03B1B" w:rsidP="00A03B1B">
            <w:pPr>
              <w:spacing w:after="120"/>
              <w:jc w:val="center"/>
              <w:rPr>
                <w:rFonts w:eastAsia="SimSun"/>
                <w:b/>
                <w:iCs/>
                <w:sz w:val="20"/>
                <w:szCs w:val="20"/>
              </w:rPr>
            </w:pPr>
            <w:r w:rsidRPr="00A03B1B">
              <w:rPr>
                <w:rFonts w:eastAsia="SimSun"/>
                <w:b/>
                <w:iCs/>
                <w:sz w:val="20"/>
                <w:szCs w:val="20"/>
              </w:rPr>
              <w:t>Unit</w:t>
            </w:r>
          </w:p>
        </w:tc>
        <w:tc>
          <w:tcPr>
            <w:tcW w:w="3646" w:type="pct"/>
            <w:tcBorders>
              <w:top w:val="single" w:sz="4" w:space="0" w:color="auto"/>
              <w:left w:val="single" w:sz="6" w:space="0" w:color="auto"/>
              <w:bottom w:val="single" w:sz="6" w:space="0" w:color="auto"/>
              <w:right w:val="single" w:sz="4" w:space="0" w:color="auto"/>
            </w:tcBorders>
            <w:hideMark/>
          </w:tcPr>
          <w:p w14:paraId="36C65D35" w14:textId="77777777" w:rsidR="00A03B1B" w:rsidRPr="00A03B1B" w:rsidRDefault="00A03B1B" w:rsidP="00A03B1B">
            <w:pPr>
              <w:spacing w:after="120"/>
              <w:rPr>
                <w:rFonts w:eastAsia="SimSun"/>
                <w:b/>
                <w:iCs/>
                <w:sz w:val="20"/>
                <w:szCs w:val="20"/>
              </w:rPr>
            </w:pPr>
            <w:r w:rsidRPr="00A03B1B">
              <w:rPr>
                <w:rFonts w:eastAsia="SimSun"/>
                <w:b/>
                <w:iCs/>
                <w:sz w:val="20"/>
                <w:szCs w:val="20"/>
              </w:rPr>
              <w:t>Definition</w:t>
            </w:r>
          </w:p>
        </w:tc>
      </w:tr>
      <w:tr w:rsidR="00A03B1B" w:rsidRPr="00A03B1B" w14:paraId="7BE9072A"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5FDA665F"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RUCEXRQC </w:t>
            </w:r>
            <w:r w:rsidRPr="00A03B1B">
              <w:rPr>
                <w:rFonts w:eastAsia="SimSun"/>
                <w:i/>
                <w:iCs/>
                <w:sz w:val="20"/>
                <w:szCs w:val="20"/>
                <w:vertAlign w:val="subscript"/>
              </w:rPr>
              <w:t>q, r, d</w:t>
            </w:r>
          </w:p>
        </w:tc>
        <w:tc>
          <w:tcPr>
            <w:tcW w:w="471" w:type="pct"/>
            <w:tcBorders>
              <w:top w:val="single" w:sz="6" w:space="0" w:color="auto"/>
              <w:left w:val="single" w:sz="6" w:space="0" w:color="auto"/>
              <w:bottom w:val="single" w:sz="6" w:space="0" w:color="auto"/>
              <w:right w:val="single" w:sz="6" w:space="0" w:color="auto"/>
            </w:tcBorders>
            <w:hideMark/>
          </w:tcPr>
          <w:p w14:paraId="589630F0"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14E04CA5" w14:textId="77777777" w:rsidR="00A03B1B" w:rsidRPr="00A03B1B" w:rsidRDefault="00A03B1B" w:rsidP="00A03B1B">
            <w:pPr>
              <w:spacing w:after="60"/>
              <w:rPr>
                <w:rFonts w:eastAsia="SimSun"/>
                <w:iCs/>
                <w:sz w:val="20"/>
                <w:szCs w:val="20"/>
              </w:rPr>
            </w:pPr>
            <w:r w:rsidRPr="00A03B1B">
              <w:rPr>
                <w:rFonts w:eastAsia="SimSun"/>
                <w:i/>
                <w:iCs/>
                <w:sz w:val="20"/>
                <w:szCs w:val="20"/>
              </w:rPr>
              <w:t>Revenue Less Cost During QSE-</w:t>
            </w:r>
            <w:proofErr w:type="spellStart"/>
            <w:r w:rsidRPr="00A03B1B">
              <w:rPr>
                <w:rFonts w:eastAsia="SimSun"/>
                <w:i/>
                <w:iCs/>
                <w:sz w:val="20"/>
                <w:szCs w:val="20"/>
              </w:rPr>
              <w:t>Clawback</w:t>
            </w:r>
            <w:proofErr w:type="spellEnd"/>
            <w:r w:rsidRPr="00A03B1B">
              <w:rPr>
                <w:rFonts w:eastAsia="SimSun"/>
                <w:i/>
                <w:iCs/>
                <w:sz w:val="20"/>
                <w:szCs w:val="20"/>
              </w:rPr>
              <w:t xml:space="preserve"> Intervals</w:t>
            </w:r>
            <w:r w:rsidRPr="00A03B1B">
              <w:rPr>
                <w:rFonts w:eastAsia="SimSun"/>
                <w:iCs/>
                <w:sz w:val="20"/>
                <w:szCs w:val="20"/>
              </w:rPr>
              <w:t xml:space="preserve">—The sum of the total revenue for Resource </w:t>
            </w:r>
            <w:proofErr w:type="spellStart"/>
            <w:r w:rsidRPr="00A03B1B">
              <w:rPr>
                <w:rFonts w:eastAsia="SimSun"/>
                <w:i/>
                <w:iCs/>
                <w:sz w:val="20"/>
                <w:szCs w:val="20"/>
              </w:rPr>
              <w:t>r</w:t>
            </w:r>
            <w:proofErr w:type="spellEnd"/>
            <w:r w:rsidRPr="00A03B1B">
              <w:rPr>
                <w:rFonts w:eastAsia="SimSun"/>
                <w:i/>
                <w:iCs/>
                <w:sz w:val="20"/>
                <w:szCs w:val="20"/>
              </w:rPr>
              <w:t xml:space="preserve"> </w:t>
            </w:r>
            <w:r w:rsidRPr="00A03B1B">
              <w:rPr>
                <w:rFonts w:eastAsia="SimSun"/>
                <w:iCs/>
                <w:sz w:val="20"/>
                <w:szCs w:val="20"/>
              </w:rPr>
              <w:t>less the cost during all QSE-</w:t>
            </w:r>
            <w:proofErr w:type="spellStart"/>
            <w:r w:rsidRPr="00A03B1B">
              <w:rPr>
                <w:rFonts w:eastAsia="SimSun"/>
                <w:iCs/>
                <w:sz w:val="20"/>
                <w:szCs w:val="20"/>
              </w:rPr>
              <w:t>Clawback</w:t>
            </w:r>
            <w:proofErr w:type="spellEnd"/>
            <w:r w:rsidRPr="00A03B1B">
              <w:rPr>
                <w:rFonts w:eastAsia="SimSun"/>
                <w:iCs/>
                <w:sz w:val="20"/>
                <w:szCs w:val="20"/>
              </w:rPr>
              <w:t xml:space="preserve"> Intervals for the Operating Day.  When one or more Combined Cycle Generation Resources are committed by RUC, Revenue Less Cost During QSE-</w:t>
            </w:r>
            <w:proofErr w:type="spellStart"/>
            <w:r w:rsidRPr="00A03B1B">
              <w:rPr>
                <w:rFonts w:eastAsia="SimSun"/>
                <w:iCs/>
                <w:sz w:val="20"/>
                <w:szCs w:val="20"/>
              </w:rPr>
              <w:t>Clawback</w:t>
            </w:r>
            <w:proofErr w:type="spellEnd"/>
            <w:r w:rsidRPr="00A03B1B">
              <w:rPr>
                <w:rFonts w:eastAsia="SimSun"/>
                <w:iCs/>
                <w:sz w:val="20"/>
                <w:szCs w:val="20"/>
              </w:rPr>
              <w:t xml:space="preserve"> Intervals is calculated for the Combined Cycle Train for all Combined Cycle Generation Resources earning revenue in QSE-</w:t>
            </w:r>
            <w:proofErr w:type="spellStart"/>
            <w:r w:rsidRPr="00A03B1B">
              <w:rPr>
                <w:rFonts w:eastAsia="SimSun"/>
                <w:iCs/>
                <w:sz w:val="20"/>
                <w:szCs w:val="20"/>
              </w:rPr>
              <w:t>Clawback</w:t>
            </w:r>
            <w:proofErr w:type="spellEnd"/>
            <w:r w:rsidRPr="00A03B1B">
              <w:rPr>
                <w:rFonts w:eastAsia="SimSun"/>
                <w:iCs/>
                <w:sz w:val="20"/>
                <w:szCs w:val="20"/>
              </w:rPr>
              <w:t xml:space="preserve"> Intervals.</w:t>
            </w:r>
          </w:p>
        </w:tc>
      </w:tr>
      <w:tr w:rsidR="00A03B1B" w:rsidRPr="00A03B1B" w14:paraId="3065CEFC"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35C4E36C"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RTSPP </w:t>
            </w:r>
            <w:r w:rsidRPr="00A03B1B">
              <w:rPr>
                <w:rFonts w:eastAsia="SimSun"/>
                <w:i/>
                <w:iCs/>
                <w:sz w:val="20"/>
                <w:szCs w:val="20"/>
                <w:vertAlign w:val="subscript"/>
              </w:rPr>
              <w:t>p, i</w:t>
            </w:r>
          </w:p>
        </w:tc>
        <w:tc>
          <w:tcPr>
            <w:tcW w:w="471" w:type="pct"/>
            <w:tcBorders>
              <w:top w:val="single" w:sz="6" w:space="0" w:color="auto"/>
              <w:left w:val="single" w:sz="6" w:space="0" w:color="auto"/>
              <w:bottom w:val="single" w:sz="6" w:space="0" w:color="auto"/>
              <w:right w:val="single" w:sz="6" w:space="0" w:color="auto"/>
            </w:tcBorders>
            <w:hideMark/>
          </w:tcPr>
          <w:p w14:paraId="5D55882A"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5559C9C" w14:textId="77777777" w:rsidR="00A03B1B" w:rsidRPr="00A03B1B" w:rsidRDefault="00A03B1B" w:rsidP="00A03B1B">
            <w:pPr>
              <w:spacing w:after="60"/>
              <w:rPr>
                <w:rFonts w:eastAsia="SimSun"/>
                <w:iCs/>
                <w:sz w:val="20"/>
                <w:szCs w:val="20"/>
              </w:rPr>
            </w:pPr>
            <w:r w:rsidRPr="00A03B1B">
              <w:rPr>
                <w:rFonts w:eastAsia="SimSun"/>
                <w:i/>
                <w:iCs/>
                <w:sz w:val="20"/>
                <w:szCs w:val="20"/>
              </w:rPr>
              <w:t>Real-Time Settlement Point Price</w:t>
            </w:r>
            <w:r w:rsidRPr="00A03B1B">
              <w:rPr>
                <w:rFonts w:eastAsia="SimSun"/>
                <w:iCs/>
                <w:sz w:val="20"/>
                <w:szCs w:val="20"/>
              </w:rPr>
              <w:t xml:space="preserve">—The Real-Time Settlement Point Price at the Resource’s Settlement Point for the Settlement Interval </w:t>
            </w:r>
            <w:r w:rsidRPr="00A03B1B">
              <w:rPr>
                <w:rFonts w:eastAsia="SimSun"/>
                <w:i/>
                <w:iCs/>
                <w:sz w:val="20"/>
                <w:szCs w:val="20"/>
              </w:rPr>
              <w:t>i</w:t>
            </w:r>
            <w:r w:rsidRPr="00A03B1B">
              <w:rPr>
                <w:rFonts w:eastAsia="SimSun"/>
                <w:iCs/>
                <w:sz w:val="20"/>
                <w:szCs w:val="20"/>
              </w:rPr>
              <w:t>.</w:t>
            </w:r>
          </w:p>
        </w:tc>
      </w:tr>
      <w:tr w:rsidR="00A03B1B" w:rsidRPr="00A03B1B" w14:paraId="5BDC0AC8"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4CC269DF"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MEPR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59645F0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7A9FB47D" w14:textId="77777777" w:rsidR="00A03B1B" w:rsidRPr="00A03B1B" w:rsidRDefault="00A03B1B" w:rsidP="00A03B1B">
            <w:pPr>
              <w:spacing w:after="60"/>
              <w:rPr>
                <w:rFonts w:eastAsia="SimSun"/>
                <w:iCs/>
                <w:sz w:val="20"/>
                <w:szCs w:val="20"/>
              </w:rPr>
            </w:pPr>
            <w:r w:rsidRPr="00A03B1B">
              <w:rPr>
                <w:rFonts w:eastAsia="SimSun"/>
                <w:i/>
                <w:iCs/>
                <w:sz w:val="20"/>
                <w:szCs w:val="20"/>
              </w:rPr>
              <w:t>Minimum-Energy Price</w:t>
            </w:r>
            <w:r w:rsidRPr="00A03B1B">
              <w:rPr>
                <w:rFonts w:eastAsia="SimSun"/>
                <w:iCs/>
                <w:sz w:val="20"/>
                <w:szCs w:val="20"/>
              </w:rPr>
              <w:t xml:space="preserve">—The Settlement price for Resource </w:t>
            </w:r>
            <w:r w:rsidRPr="00A03B1B">
              <w:rPr>
                <w:rFonts w:eastAsia="SimSun"/>
                <w:i/>
                <w:iCs/>
                <w:sz w:val="20"/>
                <w:szCs w:val="20"/>
              </w:rPr>
              <w:t xml:space="preserve">r </w:t>
            </w:r>
            <w:r w:rsidRPr="00A03B1B">
              <w:rPr>
                <w:rFonts w:eastAsia="SimSun"/>
                <w:iCs/>
                <w:sz w:val="20"/>
                <w:szCs w:val="20"/>
              </w:rPr>
              <w:t xml:space="preserve">for minimum energy for the Settlement Interval </w:t>
            </w:r>
            <w:r w:rsidRPr="00A03B1B">
              <w:rPr>
                <w:rFonts w:eastAsia="SimSun"/>
                <w:i/>
                <w:iCs/>
                <w:sz w:val="20"/>
                <w:szCs w:val="20"/>
              </w:rPr>
              <w:t>i</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7A84B87E"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23967FBD"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MEO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5FAF2A68"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5DFAD330" w14:textId="77777777" w:rsidR="00A03B1B" w:rsidRPr="00A03B1B" w:rsidRDefault="00A03B1B" w:rsidP="00A03B1B">
            <w:pPr>
              <w:spacing w:after="60"/>
              <w:rPr>
                <w:rFonts w:eastAsia="SimSun"/>
                <w:iCs/>
                <w:sz w:val="20"/>
                <w:szCs w:val="20"/>
              </w:rPr>
            </w:pPr>
            <w:r w:rsidRPr="00A03B1B">
              <w:rPr>
                <w:rFonts w:eastAsia="SimSun"/>
                <w:i/>
                <w:iCs/>
                <w:sz w:val="20"/>
                <w:szCs w:val="20"/>
              </w:rPr>
              <w:t>Minimum-Energy Offer</w:t>
            </w:r>
            <w:r w:rsidRPr="00A03B1B">
              <w:rPr>
                <w:rFonts w:eastAsia="SimSun"/>
                <w:iCs/>
                <w:sz w:val="20"/>
                <w:szCs w:val="20"/>
              </w:rPr>
              <w:t xml:space="preserve">—Represents an offer for the costs incurred by Resource </w:t>
            </w:r>
            <w:r w:rsidRPr="00A03B1B">
              <w:rPr>
                <w:rFonts w:eastAsia="SimSun"/>
                <w:i/>
                <w:iCs/>
                <w:sz w:val="20"/>
                <w:szCs w:val="20"/>
              </w:rPr>
              <w:t xml:space="preserve">r </w:t>
            </w:r>
            <w:r w:rsidRPr="00A03B1B">
              <w:rPr>
                <w:rFonts w:eastAsia="SimSun"/>
                <w:iCs/>
                <w:sz w:val="20"/>
                <w:szCs w:val="20"/>
              </w:rPr>
              <w:t xml:space="preserve">in producing energy at the Resource’s LSL for the Settlement Interval </w:t>
            </w:r>
            <w:r w:rsidRPr="00A03B1B">
              <w:rPr>
                <w:rFonts w:eastAsia="SimSun"/>
                <w:i/>
                <w:iCs/>
                <w:sz w:val="20"/>
                <w:szCs w:val="20"/>
              </w:rPr>
              <w:t>i</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3330A92E"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50A6B4BB"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MECAP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2670469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3C520FB0" w14:textId="77777777" w:rsidR="00A03B1B" w:rsidRPr="00A03B1B" w:rsidRDefault="00A03B1B" w:rsidP="00A03B1B">
            <w:pPr>
              <w:spacing w:after="60"/>
              <w:rPr>
                <w:rFonts w:eastAsia="SimSun"/>
                <w:i/>
                <w:iCs/>
                <w:sz w:val="20"/>
                <w:szCs w:val="20"/>
              </w:rPr>
            </w:pPr>
            <w:r w:rsidRPr="00A03B1B">
              <w:rPr>
                <w:rFonts w:eastAsia="SimSun"/>
                <w:i/>
                <w:iCs/>
                <w:sz w:val="20"/>
                <w:szCs w:val="20"/>
              </w:rPr>
              <w:t>Minimum-Energy Cap</w:t>
            </w:r>
            <w:r w:rsidRPr="00A03B1B">
              <w:rPr>
                <w:rFonts w:eastAsia="SimSun"/>
                <w:iCs/>
                <w:sz w:val="20"/>
                <w:szCs w:val="20"/>
              </w:rPr>
              <w:t xml:space="preserve">—The amount used for Resource </w:t>
            </w:r>
            <w:r w:rsidRPr="00A03B1B">
              <w:rPr>
                <w:rFonts w:eastAsia="SimSun"/>
                <w:i/>
                <w:iCs/>
                <w:sz w:val="20"/>
                <w:szCs w:val="20"/>
              </w:rPr>
              <w:t xml:space="preserve">r </w:t>
            </w:r>
            <w:r w:rsidRPr="00A03B1B">
              <w:rPr>
                <w:rFonts w:eastAsia="SimSun"/>
                <w:iCs/>
                <w:sz w:val="20"/>
                <w:szCs w:val="20"/>
              </w:rPr>
              <w:t xml:space="preserve">for minimum-energy costs.  The minimum cost is the Resource Category Minimum-Energy Generic Cap (RCGMEC) unless ERCOT has approved verifiable unit-specific minimum energy costs for that Resource, in which case the Minimum-Energy Cap is the verifiable unit-specific minimum energy cost.  See Section 5.6.1, Verifiable Costs, for more information on verifiable costs.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66CFEC52"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6CD7262C"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RCGMEC </w:t>
            </w:r>
            <w:r w:rsidRPr="00A03B1B">
              <w:rPr>
                <w:rFonts w:eastAsia="SimSun"/>
                <w:i/>
                <w:iCs/>
                <w:sz w:val="20"/>
                <w:szCs w:val="20"/>
                <w:vertAlign w:val="subscript"/>
              </w:rPr>
              <w:t>i</w:t>
            </w:r>
          </w:p>
        </w:tc>
        <w:tc>
          <w:tcPr>
            <w:tcW w:w="471" w:type="pct"/>
            <w:tcBorders>
              <w:top w:val="single" w:sz="6" w:space="0" w:color="auto"/>
              <w:left w:val="single" w:sz="6" w:space="0" w:color="auto"/>
              <w:bottom w:val="single" w:sz="6" w:space="0" w:color="auto"/>
              <w:right w:val="single" w:sz="6" w:space="0" w:color="auto"/>
            </w:tcBorders>
            <w:hideMark/>
          </w:tcPr>
          <w:p w14:paraId="14E0455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7AD209D3" w14:textId="77777777" w:rsidR="00A03B1B" w:rsidRPr="00A03B1B" w:rsidRDefault="00A03B1B" w:rsidP="00A03B1B">
            <w:pPr>
              <w:spacing w:after="60"/>
              <w:rPr>
                <w:rFonts w:eastAsia="SimSun"/>
                <w:iCs/>
                <w:sz w:val="20"/>
                <w:szCs w:val="20"/>
              </w:rPr>
            </w:pPr>
            <w:r w:rsidRPr="00A03B1B">
              <w:rPr>
                <w:rFonts w:eastAsia="SimSun"/>
                <w:i/>
                <w:iCs/>
                <w:sz w:val="20"/>
                <w:szCs w:val="20"/>
              </w:rPr>
              <w:t>Resource Category Generic Minimum-Energy Cost</w:t>
            </w:r>
            <w:r w:rsidRPr="00A03B1B">
              <w:rPr>
                <w:rFonts w:eastAsia="SimSun"/>
                <w:iCs/>
                <w:sz w:val="20"/>
                <w:szCs w:val="20"/>
              </w:rPr>
              <w:t>—The Resource Category Generic Minimum-Energy Cost cap for the category of the Resource, according to Section 4.4.9.2.3, Startup Offer and Minimum-Energy Offer Generic Caps, for the Operating Day.</w:t>
            </w:r>
          </w:p>
        </w:tc>
      </w:tr>
      <w:tr w:rsidR="00A03B1B" w:rsidRPr="00A03B1B" w14:paraId="12998244"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51A9EB9E"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RTEOCOST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EC0E077"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48702DCA" w14:textId="77777777" w:rsidR="00A03B1B" w:rsidRPr="00A03B1B" w:rsidRDefault="00A03B1B" w:rsidP="00A03B1B">
            <w:pPr>
              <w:spacing w:after="60"/>
              <w:rPr>
                <w:rFonts w:eastAsia="SimSun"/>
                <w:i/>
                <w:iCs/>
                <w:sz w:val="20"/>
                <w:szCs w:val="20"/>
              </w:rPr>
            </w:pPr>
            <w:r w:rsidRPr="00A03B1B">
              <w:rPr>
                <w:rFonts w:eastAsia="SimSun"/>
                <w:i/>
                <w:iCs/>
                <w:sz w:val="20"/>
                <w:szCs w:val="20"/>
              </w:rPr>
              <w:t xml:space="preserve">Real-Time Energy Offer Curve Cost </w:t>
            </w:r>
            <w:proofErr w:type="spellStart"/>
            <w:r w:rsidRPr="00A03B1B">
              <w:rPr>
                <w:rFonts w:eastAsia="SimSun"/>
                <w:i/>
                <w:iCs/>
                <w:sz w:val="20"/>
                <w:szCs w:val="20"/>
              </w:rPr>
              <w:t>Cap</w:t>
            </w:r>
            <w:r w:rsidRPr="00A03B1B">
              <w:rPr>
                <w:rFonts w:ascii="Symbol" w:eastAsia="Symbol" w:hAnsi="Symbol" w:cs="Symbol"/>
                <w:sz w:val="20"/>
                <w:szCs w:val="20"/>
              </w:rPr>
              <w:t>¾</w:t>
            </w:r>
            <w:r w:rsidRPr="00A03B1B">
              <w:rPr>
                <w:rFonts w:eastAsia="SimSun"/>
                <w:iCs/>
                <w:sz w:val="20"/>
                <w:szCs w:val="20"/>
              </w:rPr>
              <w:t>The</w:t>
            </w:r>
            <w:proofErr w:type="spellEnd"/>
            <w:r w:rsidRPr="00A03B1B">
              <w:rPr>
                <w:rFonts w:eastAsia="SimSun"/>
                <w:iCs/>
                <w:sz w:val="20"/>
                <w:szCs w:val="20"/>
              </w:rPr>
              <w:t xml:space="preserve"> Energy Offer Curve Cost Cap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Resource’s generation above the LSL for the Settlement Interval </w:t>
            </w:r>
            <w:r w:rsidRPr="00A03B1B">
              <w:rPr>
                <w:rFonts w:eastAsia="SimSun"/>
                <w:i/>
                <w:iCs/>
                <w:sz w:val="20"/>
                <w:szCs w:val="20"/>
              </w:rPr>
              <w:t xml:space="preserve">i. </w:t>
            </w:r>
            <w:r w:rsidRPr="00A03B1B">
              <w:rPr>
                <w:rFonts w:eastAsia="SimSun"/>
                <w:iCs/>
                <w:sz w:val="20"/>
                <w:szCs w:val="20"/>
              </w:rPr>
              <w:t xml:space="preserve"> See</w:t>
            </w:r>
            <w:r w:rsidRPr="00A03B1B">
              <w:rPr>
                <w:rFonts w:eastAsia="SimSun"/>
                <w:b/>
                <w:iCs/>
                <w:sz w:val="20"/>
                <w:szCs w:val="20"/>
              </w:rPr>
              <w:t xml:space="preserve"> </w:t>
            </w:r>
            <w:r w:rsidRPr="00A03B1B">
              <w:rPr>
                <w:rFonts w:eastAsia="SimSun"/>
                <w:iCs/>
                <w:sz w:val="20"/>
                <w:szCs w:val="20"/>
              </w:rPr>
              <w:t xml:space="preserve">Section 4.4.9.3.3.  Where for a Combined Cycle Train, the Resource </w:t>
            </w:r>
            <w:r w:rsidRPr="00A03B1B">
              <w:rPr>
                <w:rFonts w:eastAsia="SimSun"/>
                <w:i/>
                <w:iCs/>
                <w:sz w:val="20"/>
                <w:szCs w:val="20"/>
              </w:rPr>
              <w:t xml:space="preserve">r </w:t>
            </w:r>
            <w:r w:rsidRPr="00A03B1B">
              <w:rPr>
                <w:rFonts w:eastAsia="SimSun"/>
                <w:iCs/>
                <w:sz w:val="20"/>
                <w:szCs w:val="20"/>
              </w:rPr>
              <w:t>is the Combined Cycle Train.</w:t>
            </w:r>
          </w:p>
        </w:tc>
      </w:tr>
      <w:tr w:rsidR="00A03B1B" w:rsidRPr="00A03B1B" w14:paraId="02CF1FAF"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2627230D"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RTMG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467873FA"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MWh</w:t>
            </w:r>
          </w:p>
        </w:tc>
        <w:tc>
          <w:tcPr>
            <w:tcW w:w="3646" w:type="pct"/>
            <w:tcBorders>
              <w:top w:val="single" w:sz="6" w:space="0" w:color="auto"/>
              <w:left w:val="single" w:sz="6" w:space="0" w:color="auto"/>
              <w:bottom w:val="single" w:sz="6" w:space="0" w:color="auto"/>
              <w:right w:val="single" w:sz="4" w:space="0" w:color="auto"/>
            </w:tcBorders>
            <w:hideMark/>
          </w:tcPr>
          <w:p w14:paraId="160617E3" w14:textId="77777777" w:rsidR="00A03B1B" w:rsidRPr="00A03B1B" w:rsidRDefault="00A03B1B" w:rsidP="00A03B1B">
            <w:pPr>
              <w:spacing w:after="60"/>
              <w:rPr>
                <w:rFonts w:eastAsia="SimSun"/>
                <w:iCs/>
                <w:sz w:val="20"/>
                <w:szCs w:val="20"/>
              </w:rPr>
            </w:pPr>
            <w:r w:rsidRPr="00A03B1B">
              <w:rPr>
                <w:rFonts w:eastAsia="SimSun"/>
                <w:i/>
                <w:iCs/>
                <w:sz w:val="20"/>
                <w:szCs w:val="20"/>
              </w:rPr>
              <w:t>Real-Time Metered Generation</w:t>
            </w:r>
            <w:r w:rsidRPr="00A03B1B">
              <w:rPr>
                <w:rFonts w:eastAsia="SimSun"/>
                <w:iCs/>
                <w:sz w:val="20"/>
                <w:szCs w:val="20"/>
              </w:rPr>
              <w:t xml:space="preserve">—The Resource </w:t>
            </w:r>
            <w:r w:rsidRPr="00A03B1B">
              <w:rPr>
                <w:rFonts w:eastAsia="SimSun"/>
                <w:i/>
                <w:iCs/>
                <w:sz w:val="20"/>
                <w:szCs w:val="20"/>
              </w:rPr>
              <w:t>r</w:t>
            </w:r>
            <w:r w:rsidRPr="00A03B1B">
              <w:rPr>
                <w:rFonts w:eastAsia="SimSun"/>
                <w:iCs/>
                <w:sz w:val="20"/>
                <w:szCs w:val="20"/>
              </w:rPr>
              <w:t xml:space="preserve">’s metered generation for the Settlement Interval </w:t>
            </w:r>
            <w:r w:rsidRPr="00A03B1B">
              <w:rPr>
                <w:rFonts w:eastAsia="SimSun"/>
                <w:i/>
                <w:iCs/>
                <w:sz w:val="20"/>
                <w:szCs w:val="20"/>
              </w:rPr>
              <w:t>i</w:t>
            </w:r>
            <w:r w:rsidRPr="00A03B1B">
              <w:rPr>
                <w:rFonts w:eastAsia="SimSun"/>
                <w:iCs/>
                <w:sz w:val="20"/>
                <w:szCs w:val="20"/>
              </w:rPr>
              <w:t xml:space="preserve">.  Where for a Combined Cycle Train, the Resource </w:t>
            </w:r>
            <w:r w:rsidRPr="00A03B1B">
              <w:rPr>
                <w:rFonts w:eastAsia="SimSun"/>
                <w:i/>
                <w:iCs/>
                <w:sz w:val="20"/>
                <w:szCs w:val="20"/>
              </w:rPr>
              <w:t xml:space="preserve">r </w:t>
            </w:r>
            <w:r w:rsidRPr="00A03B1B">
              <w:rPr>
                <w:rFonts w:eastAsia="SimSun"/>
                <w:iCs/>
                <w:sz w:val="20"/>
                <w:szCs w:val="20"/>
              </w:rPr>
              <w:t>is the Combined Cycle Train.</w:t>
            </w:r>
          </w:p>
        </w:tc>
      </w:tr>
      <w:tr w:rsidR="00A03B1B" w:rsidRPr="00A03B1B" w14:paraId="14E3398E"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5EFF233C"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LSL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CF7AA82" w14:textId="77777777" w:rsidR="00A03B1B" w:rsidRPr="00A03B1B" w:rsidRDefault="00A03B1B" w:rsidP="00A03B1B">
            <w:pPr>
              <w:spacing w:after="60"/>
              <w:jc w:val="center"/>
              <w:rPr>
                <w:rFonts w:eastAsia="SimSun"/>
                <w:iCs/>
                <w:sz w:val="20"/>
                <w:szCs w:val="20"/>
              </w:rPr>
            </w:pPr>
            <w:r w:rsidRPr="00A03B1B">
              <w:rPr>
                <w:rFonts w:eastAsia="SimSun"/>
                <w:iCs/>
                <w:sz w:val="20"/>
                <w:szCs w:val="20"/>
              </w:rPr>
              <w:t>MW</w:t>
            </w:r>
          </w:p>
        </w:tc>
        <w:tc>
          <w:tcPr>
            <w:tcW w:w="3646" w:type="pct"/>
            <w:tcBorders>
              <w:top w:val="single" w:sz="6" w:space="0" w:color="auto"/>
              <w:left w:val="single" w:sz="6" w:space="0" w:color="auto"/>
              <w:bottom w:val="single" w:sz="6" w:space="0" w:color="auto"/>
              <w:right w:val="single" w:sz="4" w:space="0" w:color="auto"/>
            </w:tcBorders>
            <w:hideMark/>
          </w:tcPr>
          <w:p w14:paraId="44553BC8" w14:textId="77777777" w:rsidR="00A03B1B" w:rsidRPr="00A03B1B" w:rsidRDefault="00A03B1B" w:rsidP="00A03B1B">
            <w:pPr>
              <w:spacing w:after="60"/>
              <w:rPr>
                <w:rFonts w:eastAsia="SimSun"/>
                <w:iCs/>
                <w:sz w:val="20"/>
                <w:szCs w:val="20"/>
              </w:rPr>
            </w:pPr>
            <w:r w:rsidRPr="00A03B1B">
              <w:rPr>
                <w:rFonts w:eastAsia="SimSun"/>
                <w:i/>
                <w:iCs/>
                <w:sz w:val="20"/>
                <w:szCs w:val="20"/>
              </w:rPr>
              <w:t>Low Sustained Limit</w:t>
            </w:r>
            <w:r w:rsidRPr="00A03B1B">
              <w:rPr>
                <w:rFonts w:eastAsia="SimSun"/>
                <w:iCs/>
                <w:sz w:val="20"/>
                <w:szCs w:val="20"/>
              </w:rPr>
              <w:t xml:space="preserve">—The LSL of Generation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hour that includes the Settlement Interval </w:t>
            </w:r>
            <w:r w:rsidRPr="00A03B1B">
              <w:rPr>
                <w:rFonts w:eastAsia="SimSun"/>
                <w:i/>
                <w:iCs/>
                <w:sz w:val="20"/>
                <w:szCs w:val="20"/>
              </w:rPr>
              <w:t>i</w:t>
            </w:r>
            <w:r w:rsidRPr="00A03B1B">
              <w:rPr>
                <w:rFonts w:eastAsia="SimSun"/>
                <w:iCs/>
                <w:sz w:val="20"/>
                <w:szCs w:val="20"/>
              </w:rPr>
              <w:t xml:space="preserve">, as submitted in the COP.  Where for a Combined Cycle Train, the Resource </w:t>
            </w:r>
            <w:r w:rsidRPr="00A03B1B">
              <w:rPr>
                <w:rFonts w:eastAsia="SimSun"/>
                <w:i/>
                <w:iCs/>
                <w:sz w:val="20"/>
                <w:szCs w:val="20"/>
              </w:rPr>
              <w:t xml:space="preserve">r </w:t>
            </w:r>
            <w:r w:rsidRPr="00A03B1B">
              <w:rPr>
                <w:rFonts w:eastAsia="SimSun"/>
                <w:iCs/>
                <w:sz w:val="20"/>
                <w:szCs w:val="20"/>
              </w:rPr>
              <w:t>is a Combined Cycle Generation Resource within the Combined Cycle Train.</w:t>
            </w:r>
          </w:p>
        </w:tc>
      </w:tr>
      <w:tr w:rsidR="00A03B1B" w:rsidRPr="00A03B1B" w14:paraId="36009324" w14:textId="77777777" w:rsidTr="00B31BB1">
        <w:trPr>
          <w:cantSplit/>
        </w:trPr>
        <w:tc>
          <w:tcPr>
            <w:tcW w:w="883" w:type="pct"/>
            <w:tcBorders>
              <w:top w:val="single" w:sz="6" w:space="0" w:color="auto"/>
              <w:left w:val="single" w:sz="4" w:space="0" w:color="auto"/>
              <w:bottom w:val="single" w:sz="6" w:space="0" w:color="auto"/>
              <w:right w:val="single" w:sz="6" w:space="0" w:color="auto"/>
            </w:tcBorders>
          </w:tcPr>
          <w:p w14:paraId="6C23C484"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RTASREV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3336E42E"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5BDC85A9"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Real-Time Ancillary Service Revenue </w:t>
            </w:r>
            <w:r w:rsidRPr="00A03B1B">
              <w:rPr>
                <w:rFonts w:eastAsia="SimSun"/>
                <w:sz w:val="20"/>
                <w:szCs w:val="20"/>
              </w:rPr>
              <w:t xml:space="preserve">— The total Real-Time Ancillary Service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285039A2" w14:textId="77777777" w:rsidTr="00B31BB1">
        <w:trPr>
          <w:cantSplit/>
        </w:trPr>
        <w:tc>
          <w:tcPr>
            <w:tcW w:w="883" w:type="pct"/>
            <w:tcBorders>
              <w:top w:val="single" w:sz="6" w:space="0" w:color="auto"/>
              <w:left w:val="single" w:sz="4" w:space="0" w:color="auto"/>
              <w:bottom w:val="single" w:sz="6" w:space="0" w:color="auto"/>
              <w:right w:val="single" w:sz="6" w:space="0" w:color="auto"/>
            </w:tcBorders>
          </w:tcPr>
          <w:p w14:paraId="4F199163" w14:textId="77777777" w:rsidR="00A03B1B" w:rsidRPr="00A03B1B" w:rsidRDefault="00A03B1B" w:rsidP="00A03B1B">
            <w:pPr>
              <w:spacing w:after="60"/>
              <w:rPr>
                <w:rFonts w:eastAsia="SimSun"/>
                <w:iCs/>
                <w:sz w:val="20"/>
                <w:szCs w:val="20"/>
              </w:rPr>
            </w:pPr>
            <w:r w:rsidRPr="00A03B1B">
              <w:rPr>
                <w:rFonts w:eastAsia="SimSun"/>
                <w:sz w:val="20"/>
                <w:szCs w:val="20"/>
              </w:rPr>
              <w:t xml:space="preserve">RTRUREV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22EB5D7B"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3A6DFB58"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Real-Time Reg-Up Revenue </w:t>
            </w:r>
            <w:r w:rsidRPr="00A03B1B">
              <w:rPr>
                <w:rFonts w:eastAsia="SimSun"/>
                <w:sz w:val="20"/>
                <w:szCs w:val="20"/>
              </w:rPr>
              <w:t xml:space="preserve">— The Real-Time Reg-Up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Real-Time Ancillary Service Imbalance Payment or Charge.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02F739C2" w14:textId="77777777" w:rsidTr="00B31BB1">
        <w:trPr>
          <w:cantSplit/>
        </w:trPr>
        <w:tc>
          <w:tcPr>
            <w:tcW w:w="883" w:type="pct"/>
            <w:tcBorders>
              <w:top w:val="single" w:sz="6" w:space="0" w:color="auto"/>
              <w:left w:val="single" w:sz="4" w:space="0" w:color="auto"/>
              <w:bottom w:val="single" w:sz="6" w:space="0" w:color="auto"/>
              <w:right w:val="single" w:sz="6" w:space="0" w:color="auto"/>
            </w:tcBorders>
          </w:tcPr>
          <w:p w14:paraId="28BFCD73" w14:textId="77777777" w:rsidR="00A03B1B" w:rsidRPr="00A03B1B" w:rsidRDefault="00A03B1B" w:rsidP="00A03B1B">
            <w:pPr>
              <w:spacing w:after="60"/>
              <w:rPr>
                <w:rFonts w:eastAsia="SimSun"/>
                <w:iCs/>
                <w:sz w:val="20"/>
                <w:szCs w:val="20"/>
              </w:rPr>
            </w:pPr>
            <w:r w:rsidRPr="00A03B1B">
              <w:rPr>
                <w:rFonts w:eastAsia="SimSun"/>
                <w:sz w:val="20"/>
                <w:szCs w:val="20"/>
              </w:rPr>
              <w:t xml:space="preserve">RTRDREV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61398732"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770481DF"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Real-Time Reg-Down Revenue </w:t>
            </w:r>
            <w:r w:rsidRPr="00A03B1B">
              <w:rPr>
                <w:rFonts w:eastAsia="SimSun"/>
                <w:sz w:val="20"/>
                <w:szCs w:val="20"/>
              </w:rPr>
              <w:t xml:space="preserve">— The Real-Time Reg-Down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5F6D1F16" w14:textId="77777777" w:rsidTr="00B31BB1">
        <w:trPr>
          <w:cantSplit/>
        </w:trPr>
        <w:tc>
          <w:tcPr>
            <w:tcW w:w="883" w:type="pct"/>
            <w:tcBorders>
              <w:top w:val="single" w:sz="6" w:space="0" w:color="auto"/>
              <w:left w:val="single" w:sz="4" w:space="0" w:color="auto"/>
              <w:bottom w:val="single" w:sz="6" w:space="0" w:color="auto"/>
              <w:right w:val="single" w:sz="6" w:space="0" w:color="auto"/>
            </w:tcBorders>
          </w:tcPr>
          <w:p w14:paraId="616F70C3" w14:textId="77777777" w:rsidR="00A03B1B" w:rsidRPr="00A03B1B" w:rsidRDefault="00A03B1B" w:rsidP="00A03B1B">
            <w:pPr>
              <w:spacing w:after="60"/>
              <w:rPr>
                <w:rFonts w:eastAsia="SimSun"/>
                <w:iCs/>
                <w:sz w:val="20"/>
                <w:szCs w:val="20"/>
              </w:rPr>
            </w:pPr>
            <w:r w:rsidRPr="00A03B1B">
              <w:rPr>
                <w:rFonts w:eastAsia="SimSun"/>
                <w:sz w:val="20"/>
                <w:szCs w:val="20"/>
              </w:rPr>
              <w:lastRenderedPageBreak/>
              <w:t xml:space="preserve">RTRRREV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0B45C5E8"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0EC61054"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Real-Time Responsive Reserve Revenue </w:t>
            </w:r>
            <w:r w:rsidRPr="00A03B1B">
              <w:rPr>
                <w:rFonts w:eastAsia="SimSun"/>
                <w:sz w:val="20"/>
                <w:szCs w:val="20"/>
              </w:rPr>
              <w:t xml:space="preserve">— The Real-Time RRS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3F57CE1A" w14:textId="77777777" w:rsidTr="00B31BB1">
        <w:trPr>
          <w:cantSplit/>
        </w:trPr>
        <w:tc>
          <w:tcPr>
            <w:tcW w:w="883" w:type="pct"/>
            <w:tcBorders>
              <w:top w:val="single" w:sz="6" w:space="0" w:color="auto"/>
              <w:left w:val="single" w:sz="4" w:space="0" w:color="auto"/>
              <w:bottom w:val="single" w:sz="6" w:space="0" w:color="auto"/>
              <w:right w:val="single" w:sz="6" w:space="0" w:color="auto"/>
            </w:tcBorders>
          </w:tcPr>
          <w:p w14:paraId="784E6E26" w14:textId="77777777" w:rsidR="00A03B1B" w:rsidRPr="00A03B1B" w:rsidRDefault="00A03B1B" w:rsidP="00A03B1B">
            <w:pPr>
              <w:spacing w:after="60"/>
              <w:rPr>
                <w:rFonts w:eastAsia="SimSun"/>
                <w:iCs/>
                <w:sz w:val="20"/>
                <w:szCs w:val="20"/>
              </w:rPr>
            </w:pPr>
            <w:r w:rsidRPr="00A03B1B">
              <w:rPr>
                <w:rFonts w:eastAsia="SimSun"/>
                <w:sz w:val="20"/>
                <w:szCs w:val="20"/>
              </w:rPr>
              <w:t xml:space="preserve">RTNSREV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73E49BDE"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243C7B6D"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Real-Time Non-Spin Revenue </w:t>
            </w:r>
            <w:r w:rsidRPr="00A03B1B">
              <w:rPr>
                <w:rFonts w:eastAsia="SimSun"/>
                <w:sz w:val="20"/>
                <w:szCs w:val="20"/>
              </w:rPr>
              <w:t xml:space="preserve">— The Real-Time Non-Spin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129891B3" w14:textId="77777777" w:rsidTr="00B31BB1">
        <w:trPr>
          <w:cantSplit/>
          <w:ins w:id="668" w:author="ERCOT" w:date="2025-12-08T11:00:00Z"/>
        </w:trPr>
        <w:tc>
          <w:tcPr>
            <w:tcW w:w="883" w:type="pct"/>
            <w:tcBorders>
              <w:top w:val="single" w:sz="6" w:space="0" w:color="auto"/>
              <w:left w:val="single" w:sz="4" w:space="0" w:color="auto"/>
              <w:bottom w:val="single" w:sz="6" w:space="0" w:color="auto"/>
              <w:right w:val="single" w:sz="6" w:space="0" w:color="auto"/>
            </w:tcBorders>
          </w:tcPr>
          <w:p w14:paraId="268A9C8E" w14:textId="77777777" w:rsidR="00A03B1B" w:rsidRPr="00A03B1B" w:rsidRDefault="00A03B1B" w:rsidP="00A03B1B">
            <w:pPr>
              <w:spacing w:after="60"/>
              <w:rPr>
                <w:ins w:id="669" w:author="ERCOT" w:date="2025-12-08T11:00:00Z"/>
                <w:rFonts w:eastAsia="SimSun"/>
                <w:sz w:val="20"/>
                <w:szCs w:val="20"/>
              </w:rPr>
            </w:pPr>
            <w:ins w:id="670" w:author="ERCOT" w:date="2025-12-08T11:00:00Z">
              <w:r w:rsidRPr="00A03B1B">
                <w:rPr>
                  <w:rFonts w:eastAsia="SimSun"/>
                  <w:sz w:val="20"/>
                  <w:szCs w:val="20"/>
                </w:rPr>
                <w:t xml:space="preserve">RTDRRREV </w:t>
              </w:r>
              <w:r w:rsidRPr="00A03B1B">
                <w:rPr>
                  <w:rFonts w:eastAsia="SimSun"/>
                  <w:i/>
                  <w:sz w:val="20"/>
                  <w:szCs w:val="20"/>
                  <w:vertAlign w:val="subscript"/>
                </w:rPr>
                <w:t>q, r, i</w:t>
              </w:r>
            </w:ins>
          </w:p>
        </w:tc>
        <w:tc>
          <w:tcPr>
            <w:tcW w:w="471" w:type="pct"/>
            <w:tcBorders>
              <w:top w:val="single" w:sz="6" w:space="0" w:color="auto"/>
              <w:left w:val="single" w:sz="6" w:space="0" w:color="auto"/>
              <w:bottom w:val="single" w:sz="6" w:space="0" w:color="auto"/>
              <w:right w:val="single" w:sz="6" w:space="0" w:color="auto"/>
            </w:tcBorders>
          </w:tcPr>
          <w:p w14:paraId="2EA4B6A6" w14:textId="77777777" w:rsidR="00A03B1B" w:rsidRPr="00A03B1B" w:rsidRDefault="00A03B1B" w:rsidP="00A03B1B">
            <w:pPr>
              <w:spacing w:after="60"/>
              <w:jc w:val="center"/>
              <w:rPr>
                <w:ins w:id="671" w:author="ERCOT" w:date="2025-12-08T11:00:00Z"/>
                <w:rFonts w:eastAsia="SimSun"/>
                <w:sz w:val="20"/>
                <w:szCs w:val="20"/>
              </w:rPr>
            </w:pPr>
            <w:ins w:id="672" w:author="ERCOT" w:date="2025-12-08T11:00:00Z">
              <w:r w:rsidRPr="00A03B1B">
                <w:rPr>
                  <w:rFonts w:eastAsia="SimSun"/>
                  <w:sz w:val="20"/>
                  <w:szCs w:val="20"/>
                </w:rPr>
                <w:t>$</w:t>
              </w:r>
            </w:ins>
          </w:p>
        </w:tc>
        <w:tc>
          <w:tcPr>
            <w:tcW w:w="3646" w:type="pct"/>
            <w:tcBorders>
              <w:top w:val="single" w:sz="6" w:space="0" w:color="auto"/>
              <w:left w:val="single" w:sz="6" w:space="0" w:color="auto"/>
              <w:bottom w:val="single" w:sz="6" w:space="0" w:color="auto"/>
              <w:right w:val="single" w:sz="4" w:space="0" w:color="auto"/>
            </w:tcBorders>
          </w:tcPr>
          <w:p w14:paraId="7FFFC795" w14:textId="77777777" w:rsidR="00A03B1B" w:rsidRPr="00A03B1B" w:rsidRDefault="00A03B1B" w:rsidP="00A03B1B">
            <w:pPr>
              <w:spacing w:after="60"/>
              <w:rPr>
                <w:ins w:id="673" w:author="ERCOT" w:date="2025-12-08T11:00:00Z"/>
                <w:rFonts w:eastAsia="SimSun"/>
                <w:i/>
                <w:sz w:val="20"/>
                <w:szCs w:val="20"/>
              </w:rPr>
            </w:pPr>
            <w:ins w:id="674" w:author="ERCOT" w:date="2025-12-08T11:00:00Z">
              <w:r w:rsidRPr="00A03B1B">
                <w:rPr>
                  <w:rFonts w:eastAsia="SimSun"/>
                  <w:i/>
                  <w:sz w:val="20"/>
                  <w:szCs w:val="20"/>
                </w:rPr>
                <w:t xml:space="preserve">Real-Time Dispatchable Reliability Reserve Service Revenue </w:t>
              </w:r>
              <w:r w:rsidRPr="00A03B1B">
                <w:rPr>
                  <w:rFonts w:eastAsia="SimSun"/>
                  <w:sz w:val="20"/>
                  <w:szCs w:val="20"/>
                </w:rPr>
                <w:t xml:space="preserve">— The Real-Time DRRS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Where for a Combined Cycle Train, the Resource </w:t>
              </w:r>
              <w:r w:rsidRPr="00A03B1B">
                <w:rPr>
                  <w:rFonts w:eastAsia="SimSun"/>
                  <w:i/>
                  <w:sz w:val="20"/>
                  <w:szCs w:val="20"/>
                </w:rPr>
                <w:t>r</w:t>
              </w:r>
              <w:r w:rsidRPr="00A03B1B">
                <w:rPr>
                  <w:rFonts w:eastAsia="SimSun"/>
                  <w:sz w:val="20"/>
                  <w:szCs w:val="20"/>
                </w:rPr>
                <w:t xml:space="preserve"> is the Combined Cycle Train.</w:t>
              </w:r>
            </w:ins>
          </w:p>
        </w:tc>
      </w:tr>
      <w:tr w:rsidR="00A03B1B" w:rsidRPr="00A03B1B" w14:paraId="111CE025" w14:textId="77777777" w:rsidTr="00B31BB1">
        <w:trPr>
          <w:cantSplit/>
        </w:trPr>
        <w:tc>
          <w:tcPr>
            <w:tcW w:w="883" w:type="pct"/>
            <w:tcBorders>
              <w:top w:val="single" w:sz="6" w:space="0" w:color="auto"/>
              <w:left w:val="single" w:sz="4" w:space="0" w:color="auto"/>
              <w:bottom w:val="single" w:sz="6" w:space="0" w:color="auto"/>
              <w:right w:val="single" w:sz="6" w:space="0" w:color="auto"/>
            </w:tcBorders>
          </w:tcPr>
          <w:p w14:paraId="021A292B" w14:textId="77777777" w:rsidR="00A03B1B" w:rsidRPr="00A03B1B" w:rsidRDefault="00A03B1B" w:rsidP="00A03B1B">
            <w:pPr>
              <w:spacing w:after="60"/>
              <w:rPr>
                <w:rFonts w:eastAsia="SimSun"/>
                <w:iCs/>
                <w:sz w:val="20"/>
                <w:szCs w:val="20"/>
              </w:rPr>
            </w:pPr>
            <w:r w:rsidRPr="00A03B1B">
              <w:rPr>
                <w:rFonts w:eastAsia="SimSun"/>
                <w:sz w:val="20"/>
                <w:szCs w:val="20"/>
              </w:rPr>
              <w:t xml:space="preserve">RTECRREV </w:t>
            </w:r>
            <w:r w:rsidRPr="00A03B1B">
              <w:rPr>
                <w:rFonts w:eastAsia="SimSun"/>
                <w:i/>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tcPr>
          <w:p w14:paraId="40A9FF62" w14:textId="77777777" w:rsidR="00A03B1B" w:rsidRPr="00A03B1B" w:rsidRDefault="00A03B1B" w:rsidP="00A03B1B">
            <w:pPr>
              <w:spacing w:after="60"/>
              <w:jc w:val="center"/>
              <w:rPr>
                <w:rFonts w:eastAsia="SimSun"/>
                <w:iCs/>
                <w:sz w:val="20"/>
                <w:szCs w:val="20"/>
              </w:rPr>
            </w:pPr>
            <w:r w:rsidRPr="00A03B1B">
              <w:rPr>
                <w:rFonts w:eastAsia="SimSun"/>
                <w:sz w:val="20"/>
                <w:szCs w:val="20"/>
              </w:rPr>
              <w:t>$</w:t>
            </w:r>
          </w:p>
        </w:tc>
        <w:tc>
          <w:tcPr>
            <w:tcW w:w="3646" w:type="pct"/>
            <w:tcBorders>
              <w:top w:val="single" w:sz="6" w:space="0" w:color="auto"/>
              <w:left w:val="single" w:sz="6" w:space="0" w:color="auto"/>
              <w:bottom w:val="single" w:sz="6" w:space="0" w:color="auto"/>
              <w:right w:val="single" w:sz="4" w:space="0" w:color="auto"/>
            </w:tcBorders>
          </w:tcPr>
          <w:p w14:paraId="54B72540"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Real-Time ERCOT Contingency Reserve Service Revenue </w:t>
            </w:r>
            <w:r w:rsidRPr="00A03B1B">
              <w:rPr>
                <w:rFonts w:eastAsia="SimSun"/>
                <w:sz w:val="20"/>
                <w:szCs w:val="20"/>
              </w:rPr>
              <w:t xml:space="preserve">— The Real-Time ECRS revenue for QSE </w:t>
            </w:r>
            <w:r w:rsidRPr="00A03B1B">
              <w:rPr>
                <w:rFonts w:eastAsia="SimSun"/>
                <w:i/>
                <w:sz w:val="20"/>
                <w:szCs w:val="20"/>
              </w:rPr>
              <w:t>q</w:t>
            </w:r>
            <w:r w:rsidRPr="00A03B1B">
              <w:rPr>
                <w:rFonts w:eastAsia="SimSun"/>
                <w:sz w:val="20"/>
                <w:szCs w:val="20"/>
              </w:rPr>
              <w:t xml:space="preserve"> calculated for Resource </w:t>
            </w:r>
            <w:r w:rsidRPr="00A03B1B">
              <w:rPr>
                <w:rFonts w:eastAsia="SimSun"/>
                <w:i/>
                <w:sz w:val="20"/>
                <w:szCs w:val="20"/>
              </w:rPr>
              <w:t>r</w:t>
            </w:r>
            <w:r w:rsidRPr="00A03B1B">
              <w:rPr>
                <w:rFonts w:eastAsia="SimSun"/>
                <w:sz w:val="20"/>
                <w:szCs w:val="20"/>
              </w:rPr>
              <w:t xml:space="preserve"> for the 15-minute Settlement Interval </w:t>
            </w:r>
            <w:r w:rsidRPr="00A03B1B">
              <w:rPr>
                <w:rFonts w:eastAsia="SimSun"/>
                <w:i/>
                <w:sz w:val="20"/>
                <w:szCs w:val="20"/>
              </w:rPr>
              <w:t>i</w:t>
            </w:r>
            <w:r w:rsidRPr="00A03B1B">
              <w:rPr>
                <w:rFonts w:eastAsia="SimSun"/>
                <w:sz w:val="20"/>
                <w:szCs w:val="20"/>
              </w:rPr>
              <w:t xml:space="preserve">.  See Section 6.7.5.  Where for a Combined Cycle Train, the Resource </w:t>
            </w:r>
            <w:r w:rsidRPr="00A03B1B">
              <w:rPr>
                <w:rFonts w:eastAsia="SimSun"/>
                <w:i/>
                <w:sz w:val="20"/>
                <w:szCs w:val="20"/>
              </w:rPr>
              <w:t>r</w:t>
            </w:r>
            <w:r w:rsidRPr="00A03B1B">
              <w:rPr>
                <w:rFonts w:eastAsia="SimSun"/>
                <w:sz w:val="20"/>
                <w:szCs w:val="20"/>
              </w:rPr>
              <w:t xml:space="preserve"> is the Combined Cycle Train.</w:t>
            </w:r>
          </w:p>
        </w:tc>
      </w:tr>
      <w:tr w:rsidR="00A03B1B" w:rsidRPr="00A03B1B" w14:paraId="01EA44E3"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1BCFA164"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VSSVARAMT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076F4AC7"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539478C7" w14:textId="77777777" w:rsidR="00A03B1B" w:rsidRPr="00A03B1B" w:rsidRDefault="00A03B1B" w:rsidP="00A03B1B">
            <w:pPr>
              <w:spacing w:after="60"/>
              <w:rPr>
                <w:rFonts w:eastAsia="SimSun"/>
                <w:i/>
                <w:iCs/>
                <w:sz w:val="20"/>
                <w:szCs w:val="20"/>
              </w:rPr>
            </w:pPr>
            <w:r w:rsidRPr="00A03B1B">
              <w:rPr>
                <w:rFonts w:eastAsia="SimSun"/>
                <w:i/>
                <w:sz w:val="20"/>
                <w:szCs w:val="20"/>
              </w:rPr>
              <w:t xml:space="preserve">Voltage Support Service </w:t>
            </w:r>
            <w:proofErr w:type="spellStart"/>
            <w:r w:rsidRPr="00A03B1B">
              <w:rPr>
                <w:rFonts w:eastAsia="SimSun"/>
                <w:i/>
                <w:sz w:val="20"/>
                <w:szCs w:val="20"/>
              </w:rPr>
              <w:t>VAr</w:t>
            </w:r>
            <w:proofErr w:type="spellEnd"/>
            <w:r w:rsidRPr="00A03B1B">
              <w:rPr>
                <w:rFonts w:eastAsia="SimSun"/>
                <w:i/>
                <w:sz w:val="20"/>
                <w:szCs w:val="20"/>
              </w:rPr>
              <w:t xml:space="preserve"> Amount—</w:t>
            </w:r>
            <w:r w:rsidRPr="00A03B1B">
              <w:rPr>
                <w:rFonts w:eastAsia="SimSun"/>
                <w:sz w:val="20"/>
                <w:szCs w:val="20"/>
              </w:rPr>
              <w:t xml:space="preserve">The payment to the QSE for the VSS provided by Generation Resource r for the 15-minute Settlement Interval </w:t>
            </w:r>
            <w:r w:rsidRPr="00A03B1B">
              <w:rPr>
                <w:rFonts w:eastAsia="SimSun"/>
                <w:i/>
                <w:sz w:val="20"/>
                <w:szCs w:val="20"/>
              </w:rPr>
              <w:t>i</w:t>
            </w:r>
            <w:r w:rsidRPr="00A03B1B">
              <w:rPr>
                <w:rFonts w:eastAsia="SimSun"/>
                <w:sz w:val="20"/>
                <w:szCs w:val="20"/>
              </w:rPr>
              <w:t>.  See Section 6.6.7.1, Voltage Support Service Payments.  Payment for VSS is made to the Combined Cycle Train.</w:t>
            </w:r>
            <w:r w:rsidRPr="00A03B1B" w:rsidDel="00CB54C9">
              <w:rPr>
                <w:rFonts w:eastAsia="SimSun"/>
                <w:i/>
                <w:sz w:val="20"/>
                <w:szCs w:val="20"/>
              </w:rPr>
              <w:t xml:space="preserve"> </w:t>
            </w:r>
          </w:p>
        </w:tc>
      </w:tr>
      <w:tr w:rsidR="00A03B1B" w:rsidRPr="00A03B1B" w14:paraId="7CFA7E70"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13615CBC"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VSSEAMT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192F487B"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45FC594B" w14:textId="77777777" w:rsidR="00A03B1B" w:rsidRPr="00A03B1B" w:rsidRDefault="00A03B1B" w:rsidP="00A03B1B">
            <w:pPr>
              <w:spacing w:after="60"/>
              <w:rPr>
                <w:rFonts w:eastAsia="SimSun"/>
                <w:i/>
                <w:iCs/>
                <w:sz w:val="20"/>
                <w:szCs w:val="20"/>
              </w:rPr>
            </w:pPr>
            <w:r w:rsidRPr="00A03B1B">
              <w:rPr>
                <w:rFonts w:eastAsia="SimSun"/>
                <w:i/>
                <w:sz w:val="20"/>
                <w:szCs w:val="20"/>
              </w:rPr>
              <w:t>Voltage Support Service Energy Amount—</w:t>
            </w:r>
            <w:r w:rsidRPr="00A03B1B">
              <w:rPr>
                <w:rFonts w:eastAsia="SimSun"/>
                <w:sz w:val="20"/>
                <w:szCs w:val="20"/>
              </w:rPr>
              <w:t xml:space="preserve">The lost opportunity payment to the QSE for ERCOT-directed VSS from the Generation Resource r for the 15-minute Settlement Interval </w:t>
            </w:r>
            <w:r w:rsidRPr="00A03B1B">
              <w:rPr>
                <w:rFonts w:eastAsia="SimSun"/>
                <w:i/>
                <w:sz w:val="20"/>
                <w:szCs w:val="20"/>
              </w:rPr>
              <w:t>i</w:t>
            </w:r>
            <w:r w:rsidRPr="00A03B1B">
              <w:rPr>
                <w:rFonts w:eastAsia="SimSun"/>
                <w:sz w:val="20"/>
                <w:szCs w:val="20"/>
              </w:rPr>
              <w:t>.  See Section 6.6.7.1.  Payment for VSS is made to the Combined Cycle Train.</w:t>
            </w:r>
            <w:r w:rsidRPr="00A03B1B">
              <w:rPr>
                <w:rFonts w:eastAsia="SimSun"/>
                <w:i/>
                <w:sz w:val="20"/>
                <w:szCs w:val="20"/>
              </w:rPr>
              <w:t xml:space="preserve"> </w:t>
            </w:r>
          </w:p>
        </w:tc>
      </w:tr>
      <w:tr w:rsidR="00A03B1B" w:rsidRPr="00A03B1B" w14:paraId="4E37EE1A"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30D199FB"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EMREAMT </w:t>
            </w:r>
            <w:r w:rsidRPr="00A03B1B">
              <w:rPr>
                <w:rFonts w:eastAsia="SimSun"/>
                <w:i/>
                <w:iCs/>
                <w:sz w:val="20"/>
                <w:szCs w:val="20"/>
                <w:vertAlign w:val="subscript"/>
              </w:rPr>
              <w:t>q, r, i</w:t>
            </w:r>
          </w:p>
        </w:tc>
        <w:tc>
          <w:tcPr>
            <w:tcW w:w="471" w:type="pct"/>
            <w:tcBorders>
              <w:top w:val="single" w:sz="6" w:space="0" w:color="auto"/>
              <w:left w:val="single" w:sz="6" w:space="0" w:color="auto"/>
              <w:bottom w:val="single" w:sz="6" w:space="0" w:color="auto"/>
              <w:right w:val="single" w:sz="6" w:space="0" w:color="auto"/>
            </w:tcBorders>
            <w:hideMark/>
          </w:tcPr>
          <w:p w14:paraId="740CFF6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46" w:type="pct"/>
            <w:tcBorders>
              <w:top w:val="single" w:sz="6" w:space="0" w:color="auto"/>
              <w:left w:val="single" w:sz="6" w:space="0" w:color="auto"/>
              <w:bottom w:val="single" w:sz="6" w:space="0" w:color="auto"/>
              <w:right w:val="single" w:sz="4" w:space="0" w:color="auto"/>
            </w:tcBorders>
            <w:hideMark/>
          </w:tcPr>
          <w:p w14:paraId="31B02994" w14:textId="77777777" w:rsidR="00A03B1B" w:rsidRPr="00A03B1B" w:rsidRDefault="00A03B1B" w:rsidP="00A03B1B">
            <w:pPr>
              <w:spacing w:after="60"/>
              <w:rPr>
                <w:rFonts w:eastAsia="SimSun"/>
                <w:i/>
                <w:iCs/>
                <w:sz w:val="20"/>
                <w:szCs w:val="20"/>
              </w:rPr>
            </w:pPr>
            <w:r w:rsidRPr="00A03B1B">
              <w:rPr>
                <w:rFonts w:eastAsia="SimSun"/>
                <w:i/>
                <w:sz w:val="20"/>
                <w:szCs w:val="20"/>
              </w:rPr>
              <w:t>Emergency Energy Amount—</w:t>
            </w:r>
            <w:r w:rsidRPr="00A03B1B">
              <w:rPr>
                <w:rFonts w:eastAsia="SimSun"/>
                <w:sz w:val="20"/>
                <w:szCs w:val="20"/>
              </w:rPr>
              <w:t xml:space="preserve">The payment to the QSE </w:t>
            </w:r>
            <w:proofErr w:type="gramStart"/>
            <w:r w:rsidRPr="00A03B1B">
              <w:rPr>
                <w:rFonts w:eastAsia="SimSun"/>
                <w:sz w:val="20"/>
                <w:szCs w:val="20"/>
              </w:rPr>
              <w:t>as</w:t>
            </w:r>
            <w:proofErr w:type="gramEnd"/>
            <w:r w:rsidRPr="00A03B1B">
              <w:rPr>
                <w:rFonts w:eastAsia="SimSun"/>
                <w:sz w:val="20"/>
                <w:szCs w:val="20"/>
              </w:rPr>
              <w:t xml:space="preserve"> additional compensation for the additional energy or Ancillary Services produced or consumed by the Resource </w:t>
            </w:r>
            <w:r w:rsidRPr="00A03B1B">
              <w:rPr>
                <w:rFonts w:eastAsia="SimSun"/>
                <w:i/>
                <w:sz w:val="20"/>
                <w:szCs w:val="20"/>
              </w:rPr>
              <w:t>r</w:t>
            </w:r>
            <w:r w:rsidRPr="00A03B1B">
              <w:rPr>
                <w:rFonts w:eastAsia="SimSun"/>
                <w:sz w:val="20"/>
                <w:szCs w:val="20"/>
              </w:rPr>
              <w:t xml:space="preserve"> in Real-Time during the Emergency Condition, for the 15-minute Settlement Interval </w:t>
            </w:r>
            <w:r w:rsidRPr="00A03B1B">
              <w:rPr>
                <w:rFonts w:eastAsia="SimSun"/>
                <w:i/>
                <w:sz w:val="20"/>
                <w:szCs w:val="20"/>
              </w:rPr>
              <w:t>i</w:t>
            </w:r>
            <w:r w:rsidRPr="00A03B1B">
              <w:rPr>
                <w:rFonts w:eastAsia="SimSun"/>
                <w:sz w:val="20"/>
                <w:szCs w:val="20"/>
              </w:rPr>
              <w:t>.  See Section 6.6.9.1, Payment for Emergency Operations Settlement.  Payment for emergency energy is made to the Combined Cycle Train.</w:t>
            </w:r>
          </w:p>
        </w:tc>
      </w:tr>
      <w:tr w:rsidR="00A03B1B" w:rsidRPr="00A03B1B" w14:paraId="699FA99E"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52B64565" w14:textId="77777777" w:rsidR="00A03B1B" w:rsidRPr="00A03B1B" w:rsidRDefault="00A03B1B" w:rsidP="00A03B1B">
            <w:pPr>
              <w:spacing w:after="60"/>
              <w:rPr>
                <w:rFonts w:eastAsia="SimSun"/>
                <w:iCs/>
                <w:sz w:val="20"/>
                <w:szCs w:val="20"/>
              </w:rPr>
            </w:pPr>
            <w:r w:rsidRPr="00A03B1B">
              <w:rPr>
                <w:rFonts w:eastAsia="SimSun"/>
                <w:i/>
                <w:iCs/>
                <w:sz w:val="20"/>
                <w:szCs w:val="20"/>
              </w:rPr>
              <w:t>q</w:t>
            </w:r>
          </w:p>
        </w:tc>
        <w:tc>
          <w:tcPr>
            <w:tcW w:w="471" w:type="pct"/>
            <w:tcBorders>
              <w:top w:val="single" w:sz="6" w:space="0" w:color="auto"/>
              <w:left w:val="single" w:sz="6" w:space="0" w:color="auto"/>
              <w:bottom w:val="single" w:sz="6" w:space="0" w:color="auto"/>
              <w:right w:val="single" w:sz="6" w:space="0" w:color="auto"/>
            </w:tcBorders>
            <w:hideMark/>
          </w:tcPr>
          <w:p w14:paraId="35910763"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17D536B0" w14:textId="77777777" w:rsidR="00A03B1B" w:rsidRPr="00A03B1B" w:rsidRDefault="00A03B1B" w:rsidP="00A03B1B">
            <w:pPr>
              <w:spacing w:after="60"/>
              <w:rPr>
                <w:rFonts w:eastAsia="SimSun"/>
                <w:iCs/>
                <w:sz w:val="20"/>
                <w:szCs w:val="20"/>
              </w:rPr>
            </w:pPr>
            <w:r w:rsidRPr="00A03B1B">
              <w:rPr>
                <w:rFonts w:eastAsia="SimSun"/>
                <w:iCs/>
                <w:sz w:val="20"/>
                <w:szCs w:val="20"/>
              </w:rPr>
              <w:t>A QSE.</w:t>
            </w:r>
          </w:p>
        </w:tc>
      </w:tr>
      <w:tr w:rsidR="00A03B1B" w:rsidRPr="00A03B1B" w14:paraId="3CFE4DDD"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2D3B0EA2" w14:textId="77777777" w:rsidR="00A03B1B" w:rsidRPr="00A03B1B" w:rsidRDefault="00A03B1B" w:rsidP="00A03B1B">
            <w:pPr>
              <w:spacing w:after="60"/>
              <w:rPr>
                <w:rFonts w:eastAsia="SimSun"/>
                <w:iCs/>
                <w:sz w:val="20"/>
                <w:szCs w:val="20"/>
              </w:rPr>
            </w:pPr>
            <w:r w:rsidRPr="00A03B1B">
              <w:rPr>
                <w:rFonts w:eastAsia="SimSun"/>
                <w:i/>
                <w:iCs/>
                <w:sz w:val="20"/>
                <w:szCs w:val="20"/>
              </w:rPr>
              <w:t>r</w:t>
            </w:r>
          </w:p>
        </w:tc>
        <w:tc>
          <w:tcPr>
            <w:tcW w:w="471" w:type="pct"/>
            <w:tcBorders>
              <w:top w:val="single" w:sz="6" w:space="0" w:color="auto"/>
              <w:left w:val="single" w:sz="6" w:space="0" w:color="auto"/>
              <w:bottom w:val="single" w:sz="6" w:space="0" w:color="auto"/>
              <w:right w:val="single" w:sz="6" w:space="0" w:color="auto"/>
            </w:tcBorders>
            <w:hideMark/>
          </w:tcPr>
          <w:p w14:paraId="4DAD1679"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0443ED96" w14:textId="77777777" w:rsidR="00A03B1B" w:rsidRPr="00A03B1B" w:rsidRDefault="00A03B1B" w:rsidP="00A03B1B">
            <w:pPr>
              <w:spacing w:after="60"/>
              <w:rPr>
                <w:rFonts w:eastAsia="SimSun"/>
                <w:iCs/>
                <w:sz w:val="20"/>
                <w:szCs w:val="20"/>
              </w:rPr>
            </w:pPr>
            <w:r w:rsidRPr="00A03B1B">
              <w:rPr>
                <w:rFonts w:eastAsia="SimSun"/>
                <w:iCs/>
                <w:sz w:val="20"/>
                <w:szCs w:val="20"/>
              </w:rPr>
              <w:t>A RUC-committed Generation Resource.</w:t>
            </w:r>
          </w:p>
        </w:tc>
      </w:tr>
      <w:tr w:rsidR="00A03B1B" w:rsidRPr="00A03B1B" w14:paraId="3747841E"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02FDDDDF" w14:textId="77777777" w:rsidR="00A03B1B" w:rsidRPr="00A03B1B" w:rsidRDefault="00A03B1B" w:rsidP="00A03B1B">
            <w:pPr>
              <w:spacing w:after="60"/>
              <w:rPr>
                <w:rFonts w:eastAsia="SimSun"/>
                <w:iCs/>
                <w:sz w:val="20"/>
                <w:szCs w:val="20"/>
              </w:rPr>
            </w:pPr>
            <w:r w:rsidRPr="00A03B1B">
              <w:rPr>
                <w:rFonts w:eastAsia="SimSun"/>
                <w:i/>
                <w:iCs/>
                <w:sz w:val="20"/>
                <w:szCs w:val="20"/>
              </w:rPr>
              <w:t>d</w:t>
            </w:r>
          </w:p>
        </w:tc>
        <w:tc>
          <w:tcPr>
            <w:tcW w:w="471" w:type="pct"/>
            <w:tcBorders>
              <w:top w:val="single" w:sz="6" w:space="0" w:color="auto"/>
              <w:left w:val="single" w:sz="6" w:space="0" w:color="auto"/>
              <w:bottom w:val="single" w:sz="6" w:space="0" w:color="auto"/>
              <w:right w:val="single" w:sz="6" w:space="0" w:color="auto"/>
            </w:tcBorders>
            <w:hideMark/>
          </w:tcPr>
          <w:p w14:paraId="60356B88"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7C6B3119" w14:textId="77777777" w:rsidR="00A03B1B" w:rsidRPr="00A03B1B" w:rsidRDefault="00A03B1B" w:rsidP="00A03B1B">
            <w:pPr>
              <w:spacing w:after="60"/>
              <w:rPr>
                <w:rFonts w:eastAsia="SimSun"/>
                <w:iCs/>
                <w:sz w:val="20"/>
                <w:szCs w:val="20"/>
              </w:rPr>
            </w:pPr>
            <w:r w:rsidRPr="00A03B1B">
              <w:rPr>
                <w:rFonts w:eastAsia="SimSun"/>
                <w:iCs/>
                <w:sz w:val="20"/>
                <w:szCs w:val="20"/>
              </w:rPr>
              <w:t>An Operating Day containing the RUC-commitment.</w:t>
            </w:r>
          </w:p>
        </w:tc>
      </w:tr>
      <w:tr w:rsidR="00A03B1B" w:rsidRPr="00A03B1B" w14:paraId="44EC227B" w14:textId="77777777" w:rsidTr="00B31BB1">
        <w:trPr>
          <w:cantSplit/>
        </w:trPr>
        <w:tc>
          <w:tcPr>
            <w:tcW w:w="883" w:type="pct"/>
            <w:tcBorders>
              <w:top w:val="single" w:sz="6" w:space="0" w:color="auto"/>
              <w:left w:val="single" w:sz="4" w:space="0" w:color="auto"/>
              <w:bottom w:val="single" w:sz="6" w:space="0" w:color="auto"/>
              <w:right w:val="single" w:sz="6" w:space="0" w:color="auto"/>
            </w:tcBorders>
            <w:hideMark/>
          </w:tcPr>
          <w:p w14:paraId="4DA44C70" w14:textId="77777777" w:rsidR="00A03B1B" w:rsidRPr="00A03B1B" w:rsidRDefault="00A03B1B" w:rsidP="00A03B1B">
            <w:pPr>
              <w:spacing w:after="60"/>
              <w:rPr>
                <w:rFonts w:eastAsia="SimSun"/>
                <w:i/>
                <w:iCs/>
                <w:sz w:val="20"/>
                <w:szCs w:val="20"/>
              </w:rPr>
            </w:pPr>
            <w:r w:rsidRPr="00A03B1B">
              <w:rPr>
                <w:rFonts w:eastAsia="SimSun"/>
                <w:i/>
                <w:iCs/>
                <w:sz w:val="20"/>
                <w:szCs w:val="20"/>
              </w:rPr>
              <w:t>p</w:t>
            </w:r>
          </w:p>
        </w:tc>
        <w:tc>
          <w:tcPr>
            <w:tcW w:w="471" w:type="pct"/>
            <w:tcBorders>
              <w:top w:val="single" w:sz="6" w:space="0" w:color="auto"/>
              <w:left w:val="single" w:sz="6" w:space="0" w:color="auto"/>
              <w:bottom w:val="single" w:sz="6" w:space="0" w:color="auto"/>
              <w:right w:val="single" w:sz="6" w:space="0" w:color="auto"/>
            </w:tcBorders>
            <w:hideMark/>
          </w:tcPr>
          <w:p w14:paraId="331540DA"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6" w:type="pct"/>
            <w:tcBorders>
              <w:top w:val="single" w:sz="6" w:space="0" w:color="auto"/>
              <w:left w:val="single" w:sz="6" w:space="0" w:color="auto"/>
              <w:bottom w:val="single" w:sz="6" w:space="0" w:color="auto"/>
              <w:right w:val="single" w:sz="4" w:space="0" w:color="auto"/>
            </w:tcBorders>
            <w:hideMark/>
          </w:tcPr>
          <w:p w14:paraId="5165AEB4" w14:textId="77777777" w:rsidR="00A03B1B" w:rsidRPr="00A03B1B" w:rsidRDefault="00A03B1B" w:rsidP="00A03B1B">
            <w:pPr>
              <w:spacing w:after="60"/>
              <w:rPr>
                <w:rFonts w:eastAsia="SimSun"/>
                <w:i/>
                <w:iCs/>
                <w:sz w:val="20"/>
                <w:szCs w:val="20"/>
              </w:rPr>
            </w:pPr>
            <w:r w:rsidRPr="00A03B1B">
              <w:rPr>
                <w:rFonts w:eastAsia="SimSun"/>
                <w:iCs/>
                <w:sz w:val="20"/>
                <w:szCs w:val="20"/>
              </w:rPr>
              <w:t>A Resource Node Settlement Point.</w:t>
            </w:r>
          </w:p>
        </w:tc>
      </w:tr>
      <w:tr w:rsidR="00A03B1B" w:rsidRPr="00A03B1B" w14:paraId="635A1837" w14:textId="77777777" w:rsidTr="00B31BB1">
        <w:trPr>
          <w:cantSplit/>
        </w:trPr>
        <w:tc>
          <w:tcPr>
            <w:tcW w:w="883" w:type="pct"/>
            <w:tcBorders>
              <w:top w:val="single" w:sz="6" w:space="0" w:color="auto"/>
              <w:left w:val="single" w:sz="4" w:space="0" w:color="auto"/>
              <w:bottom w:val="single" w:sz="4" w:space="0" w:color="auto"/>
              <w:right w:val="single" w:sz="6" w:space="0" w:color="auto"/>
            </w:tcBorders>
            <w:hideMark/>
          </w:tcPr>
          <w:p w14:paraId="31F3A286" w14:textId="77777777" w:rsidR="00A03B1B" w:rsidRPr="00A03B1B" w:rsidRDefault="00A03B1B" w:rsidP="00A03B1B">
            <w:pPr>
              <w:spacing w:after="60"/>
              <w:rPr>
                <w:rFonts w:eastAsia="SimSun"/>
                <w:i/>
                <w:iCs/>
                <w:sz w:val="20"/>
                <w:szCs w:val="20"/>
              </w:rPr>
            </w:pPr>
            <w:r w:rsidRPr="00A03B1B">
              <w:rPr>
                <w:rFonts w:eastAsia="SimSun"/>
                <w:i/>
                <w:iCs/>
                <w:sz w:val="20"/>
                <w:szCs w:val="20"/>
              </w:rPr>
              <w:t>i</w:t>
            </w:r>
          </w:p>
        </w:tc>
        <w:tc>
          <w:tcPr>
            <w:tcW w:w="471" w:type="pct"/>
            <w:tcBorders>
              <w:top w:val="single" w:sz="6" w:space="0" w:color="auto"/>
              <w:left w:val="single" w:sz="6" w:space="0" w:color="auto"/>
              <w:bottom w:val="single" w:sz="4" w:space="0" w:color="auto"/>
              <w:right w:val="single" w:sz="6" w:space="0" w:color="auto"/>
            </w:tcBorders>
            <w:hideMark/>
          </w:tcPr>
          <w:p w14:paraId="6AAEC059"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46" w:type="pct"/>
            <w:tcBorders>
              <w:top w:val="single" w:sz="6" w:space="0" w:color="auto"/>
              <w:left w:val="single" w:sz="6" w:space="0" w:color="auto"/>
              <w:bottom w:val="single" w:sz="4" w:space="0" w:color="auto"/>
              <w:right w:val="single" w:sz="4" w:space="0" w:color="auto"/>
            </w:tcBorders>
            <w:hideMark/>
          </w:tcPr>
          <w:p w14:paraId="4D161616" w14:textId="77777777" w:rsidR="00A03B1B" w:rsidRPr="00A03B1B" w:rsidRDefault="00A03B1B" w:rsidP="00A03B1B">
            <w:pPr>
              <w:spacing w:after="60"/>
              <w:rPr>
                <w:rFonts w:eastAsia="SimSun"/>
                <w:iCs/>
                <w:sz w:val="20"/>
                <w:szCs w:val="20"/>
              </w:rPr>
            </w:pPr>
            <w:r w:rsidRPr="00A03B1B">
              <w:rPr>
                <w:rFonts w:eastAsia="SimSun"/>
                <w:iCs/>
                <w:sz w:val="20"/>
                <w:szCs w:val="20"/>
              </w:rPr>
              <w:t>A 15-minute Settlement Interval within the hour that is identified as a QSE-</w:t>
            </w:r>
            <w:proofErr w:type="spellStart"/>
            <w:r w:rsidRPr="00A03B1B">
              <w:rPr>
                <w:rFonts w:eastAsia="SimSun"/>
                <w:iCs/>
                <w:sz w:val="20"/>
                <w:szCs w:val="20"/>
              </w:rPr>
              <w:t>Clawback</w:t>
            </w:r>
            <w:proofErr w:type="spellEnd"/>
            <w:r w:rsidRPr="00A03B1B">
              <w:rPr>
                <w:rFonts w:eastAsia="SimSun"/>
                <w:iCs/>
                <w:sz w:val="20"/>
                <w:szCs w:val="20"/>
              </w:rPr>
              <w:t xml:space="preserve"> Interval.</w:t>
            </w:r>
          </w:p>
        </w:tc>
      </w:tr>
    </w:tbl>
    <w:p w14:paraId="125FE819" w14:textId="77777777" w:rsidR="00A03B1B" w:rsidRPr="00A03B1B" w:rsidRDefault="00A03B1B" w:rsidP="00A03B1B">
      <w:pPr>
        <w:keepNext/>
        <w:tabs>
          <w:tab w:val="left" w:pos="1080"/>
        </w:tabs>
        <w:spacing w:before="480" w:after="240"/>
        <w:ind w:left="1080" w:hanging="1080"/>
        <w:outlineLvl w:val="2"/>
        <w:rPr>
          <w:rFonts w:eastAsia="SimSun"/>
          <w:b/>
          <w:i/>
        </w:rPr>
      </w:pPr>
      <w:r w:rsidRPr="00A03B1B">
        <w:rPr>
          <w:rFonts w:eastAsia="SimSun"/>
          <w:b/>
          <w:i/>
        </w:rPr>
        <w:t>5.7.2</w:t>
      </w:r>
      <w:r w:rsidRPr="00A03B1B">
        <w:rPr>
          <w:rFonts w:eastAsia="SimSun"/>
        </w:rPr>
        <w:tab/>
      </w:r>
      <w:r w:rsidRPr="00A03B1B">
        <w:rPr>
          <w:rFonts w:eastAsia="SimSun"/>
          <w:b/>
          <w:i/>
        </w:rPr>
        <w:t xml:space="preserve">RUC </w:t>
      </w:r>
      <w:proofErr w:type="spellStart"/>
      <w:r w:rsidRPr="00A03B1B">
        <w:rPr>
          <w:rFonts w:eastAsia="SimSun"/>
          <w:b/>
          <w:i/>
        </w:rPr>
        <w:t>Clawback</w:t>
      </w:r>
      <w:proofErr w:type="spellEnd"/>
      <w:r w:rsidRPr="00A03B1B">
        <w:rPr>
          <w:rFonts w:eastAsia="SimSun"/>
          <w:b/>
          <w:i/>
        </w:rPr>
        <w:t xml:space="preserve"> Charge</w:t>
      </w:r>
      <w:bookmarkEnd w:id="600"/>
      <w:bookmarkEnd w:id="601"/>
      <w:bookmarkEnd w:id="602"/>
      <w:bookmarkEnd w:id="603"/>
      <w:bookmarkEnd w:id="604"/>
      <w:bookmarkEnd w:id="605"/>
      <w:bookmarkEnd w:id="606"/>
      <w:bookmarkEnd w:id="607"/>
    </w:p>
    <w:p w14:paraId="0457D310" w14:textId="77777777" w:rsidR="00A03B1B" w:rsidRPr="00A03B1B" w:rsidRDefault="00A03B1B" w:rsidP="00A03B1B">
      <w:pPr>
        <w:spacing w:after="240"/>
        <w:ind w:left="720" w:hanging="720"/>
        <w:rPr>
          <w:rFonts w:eastAsia="SimSun"/>
          <w:iCs/>
          <w:szCs w:val="20"/>
        </w:rPr>
      </w:pPr>
      <w:bookmarkStart w:id="675" w:name="_Toc106616866"/>
      <w:r w:rsidRPr="00A03B1B">
        <w:rPr>
          <w:rFonts w:eastAsia="SimSun"/>
          <w:iCs/>
          <w:szCs w:val="20"/>
        </w:rPr>
        <w:t>(1)</w:t>
      </w:r>
      <w:r w:rsidRPr="00A03B1B">
        <w:rPr>
          <w:rFonts w:eastAsia="SimSun"/>
          <w:iCs/>
          <w:szCs w:val="20"/>
        </w:rPr>
        <w:tab/>
        <w:t xml:space="preserve">A QSE for a Resource shall pay a RUC </w:t>
      </w:r>
      <w:proofErr w:type="spellStart"/>
      <w:r w:rsidRPr="00A03B1B">
        <w:rPr>
          <w:rFonts w:eastAsia="SimSun"/>
          <w:iCs/>
          <w:szCs w:val="20"/>
        </w:rPr>
        <w:t>Clawback</w:t>
      </w:r>
      <w:proofErr w:type="spellEnd"/>
      <w:r w:rsidRPr="00A03B1B">
        <w:rPr>
          <w:rFonts w:eastAsia="SimSun"/>
          <w:iCs/>
          <w:szCs w:val="20"/>
        </w:rPr>
        <w:t xml:space="preserve"> Charge for the Operating Day if the RUC Guarantee is less than the sum of:</w:t>
      </w:r>
      <w:bookmarkEnd w:id="675"/>
    </w:p>
    <w:p w14:paraId="3848C755" w14:textId="77777777" w:rsidR="00A03B1B" w:rsidRPr="00A03B1B" w:rsidRDefault="00A03B1B" w:rsidP="00A03B1B">
      <w:pPr>
        <w:spacing w:after="240"/>
        <w:ind w:left="1440" w:hanging="720"/>
        <w:rPr>
          <w:rFonts w:eastAsia="SimSun"/>
          <w:szCs w:val="20"/>
        </w:rPr>
      </w:pPr>
      <w:bookmarkStart w:id="676" w:name="_Toc106616867"/>
      <w:r w:rsidRPr="00A03B1B">
        <w:rPr>
          <w:rFonts w:eastAsia="SimSun"/>
          <w:szCs w:val="20"/>
        </w:rPr>
        <w:t>(a)</w:t>
      </w:r>
      <w:r w:rsidRPr="00A03B1B">
        <w:rPr>
          <w:rFonts w:eastAsia="SimSun"/>
          <w:szCs w:val="20"/>
        </w:rPr>
        <w:tab/>
        <w:t>RUC Minimum-Energy Revenue calculated in Section 5.7.1.2, RUC Minimum-Energy Revenue;</w:t>
      </w:r>
    </w:p>
    <w:p w14:paraId="5B13DC66" w14:textId="77777777" w:rsidR="00A03B1B" w:rsidRPr="00A03B1B" w:rsidRDefault="00A03B1B" w:rsidP="00A03B1B">
      <w:pPr>
        <w:spacing w:after="240"/>
        <w:ind w:left="1440" w:hanging="720"/>
        <w:rPr>
          <w:rFonts w:eastAsia="SimSun"/>
          <w:szCs w:val="20"/>
        </w:rPr>
      </w:pPr>
      <w:r w:rsidRPr="00A03B1B">
        <w:rPr>
          <w:rFonts w:eastAsia="SimSun"/>
          <w:szCs w:val="20"/>
        </w:rPr>
        <w:t>(b)</w:t>
      </w:r>
      <w:r w:rsidRPr="00A03B1B">
        <w:rPr>
          <w:rFonts w:eastAsia="SimSun"/>
          <w:szCs w:val="20"/>
        </w:rPr>
        <w:tab/>
        <w:t>Revenue Less Cost Above LSL During RUC-Committed Hours calculated in  Section 5.7.1.3, Revenue Less Cost Above LSL During RUC-Committed Hours; and</w:t>
      </w:r>
      <w:bookmarkEnd w:id="676"/>
      <w:r w:rsidRPr="00A03B1B">
        <w:rPr>
          <w:rFonts w:eastAsia="SimSun"/>
          <w:szCs w:val="20"/>
        </w:rPr>
        <w:t xml:space="preserve"> </w:t>
      </w:r>
    </w:p>
    <w:p w14:paraId="23FB0AB3" w14:textId="77777777" w:rsidR="00A03B1B" w:rsidRPr="00A03B1B" w:rsidRDefault="00A03B1B" w:rsidP="00A03B1B">
      <w:pPr>
        <w:spacing w:after="240"/>
        <w:ind w:left="1440" w:hanging="720"/>
        <w:rPr>
          <w:rFonts w:eastAsia="SimSun"/>
          <w:szCs w:val="20"/>
        </w:rPr>
      </w:pPr>
      <w:bookmarkStart w:id="677" w:name="_Toc106616868"/>
      <w:r w:rsidRPr="00A03B1B">
        <w:rPr>
          <w:rFonts w:eastAsia="SimSun"/>
          <w:szCs w:val="20"/>
        </w:rPr>
        <w:lastRenderedPageBreak/>
        <w:t>(c)</w:t>
      </w:r>
      <w:r w:rsidRPr="00A03B1B">
        <w:rPr>
          <w:rFonts w:eastAsia="SimSun"/>
          <w:szCs w:val="20"/>
        </w:rPr>
        <w:tab/>
        <w:t>Revenue Less Cost During QSE-</w:t>
      </w:r>
      <w:proofErr w:type="spellStart"/>
      <w:r w:rsidRPr="00A03B1B">
        <w:rPr>
          <w:rFonts w:eastAsia="SimSun"/>
          <w:szCs w:val="20"/>
        </w:rPr>
        <w:t>Clawback</w:t>
      </w:r>
      <w:proofErr w:type="spellEnd"/>
      <w:r w:rsidRPr="00A03B1B">
        <w:rPr>
          <w:rFonts w:eastAsia="SimSun"/>
          <w:szCs w:val="20"/>
        </w:rPr>
        <w:t xml:space="preserve"> Intervals calculated in Section 5.7.1.4, Revenue Less Cost During QSE </w:t>
      </w:r>
      <w:proofErr w:type="spellStart"/>
      <w:r w:rsidRPr="00A03B1B">
        <w:rPr>
          <w:rFonts w:eastAsia="SimSun"/>
          <w:szCs w:val="20"/>
        </w:rPr>
        <w:t>Clawback</w:t>
      </w:r>
      <w:proofErr w:type="spellEnd"/>
      <w:r w:rsidRPr="00A03B1B">
        <w:rPr>
          <w:rFonts w:eastAsia="SimSun"/>
          <w:szCs w:val="20"/>
        </w:rPr>
        <w:t xml:space="preserve"> Intervals.</w:t>
      </w:r>
      <w:bookmarkEnd w:id="677"/>
      <w:r w:rsidRPr="00A03B1B">
        <w:rPr>
          <w:rFonts w:eastAsia="SimSun"/>
          <w:szCs w:val="20"/>
        </w:rPr>
        <w:t xml:space="preserve"> </w:t>
      </w:r>
    </w:p>
    <w:p w14:paraId="70D6401A" w14:textId="77777777" w:rsidR="00A03B1B" w:rsidRPr="00A03B1B" w:rsidRDefault="00A03B1B" w:rsidP="00A03B1B">
      <w:pPr>
        <w:spacing w:before="240" w:after="240"/>
        <w:ind w:left="720" w:hanging="720"/>
        <w:rPr>
          <w:rFonts w:eastAsia="SimSun"/>
          <w:szCs w:val="20"/>
        </w:rPr>
      </w:pPr>
      <w:r w:rsidRPr="00A03B1B">
        <w:rPr>
          <w:rFonts w:eastAsia="SimSun"/>
          <w:szCs w:val="20"/>
        </w:rPr>
        <w:t>(2)</w:t>
      </w:r>
      <w:r w:rsidRPr="00A03B1B">
        <w:rPr>
          <w:rFonts w:eastAsia="SimSun"/>
          <w:szCs w:val="20"/>
        </w:rPr>
        <w:tab/>
        <w:t xml:space="preserve">The RUC </w:t>
      </w:r>
      <w:proofErr w:type="spellStart"/>
      <w:r w:rsidRPr="00A03B1B">
        <w:rPr>
          <w:rFonts w:eastAsia="SimSun"/>
          <w:szCs w:val="20"/>
        </w:rPr>
        <w:t>Clawback</w:t>
      </w:r>
      <w:proofErr w:type="spellEnd"/>
      <w:r w:rsidRPr="00A03B1B">
        <w:rPr>
          <w:rFonts w:eastAsia="SimSun"/>
          <w:szCs w:val="20"/>
        </w:rPr>
        <w:t xml:space="preserve"> Charge for a Resource, including RMR Units, for each Operating Day is allocated evenly over the RUC-Committed Hours for that Resource.  </w:t>
      </w:r>
    </w:p>
    <w:p w14:paraId="666625CC" w14:textId="77777777" w:rsidR="00A03B1B" w:rsidRPr="00A03B1B" w:rsidRDefault="00A03B1B" w:rsidP="00A03B1B">
      <w:pPr>
        <w:spacing w:before="240" w:after="240"/>
        <w:ind w:left="720" w:hanging="720"/>
        <w:rPr>
          <w:rFonts w:eastAsia="SimSun"/>
          <w:szCs w:val="20"/>
        </w:rPr>
      </w:pPr>
      <w:r w:rsidRPr="00A03B1B">
        <w:rPr>
          <w:rFonts w:eastAsia="SimSun"/>
          <w:iCs/>
          <w:szCs w:val="20"/>
        </w:rPr>
        <w:t>(3)</w:t>
      </w:r>
      <w:r w:rsidRPr="00A03B1B">
        <w:rPr>
          <w:rFonts w:eastAsia="SimSun"/>
          <w:iCs/>
          <w:szCs w:val="20"/>
        </w:rPr>
        <w:tab/>
        <w:t xml:space="preserve">ESRs </w:t>
      </w:r>
      <w:ins w:id="678" w:author="ERCOT" w:date="2024-03-07T12:22:00Z">
        <w:r w:rsidRPr="00A03B1B">
          <w:rPr>
            <w:rFonts w:eastAsia="SimSun"/>
            <w:iCs/>
            <w:szCs w:val="20"/>
          </w:rPr>
          <w:t xml:space="preserve">and DRRS </w:t>
        </w:r>
      </w:ins>
      <w:ins w:id="679" w:author="ERCOT" w:date="2024-04-19T10:14:00Z">
        <w:r w:rsidRPr="00A03B1B">
          <w:rPr>
            <w:rFonts w:eastAsia="SimSun"/>
            <w:iCs/>
            <w:szCs w:val="20"/>
          </w:rPr>
          <w:t>d</w:t>
        </w:r>
      </w:ins>
      <w:ins w:id="680" w:author="ERCOT" w:date="2024-03-07T12:22:00Z">
        <w:r w:rsidRPr="00A03B1B">
          <w:rPr>
            <w:rFonts w:eastAsia="SimSun"/>
            <w:iCs/>
            <w:szCs w:val="20"/>
          </w:rPr>
          <w:t xml:space="preserve">eployments </w:t>
        </w:r>
      </w:ins>
      <w:r w:rsidRPr="00A03B1B">
        <w:rPr>
          <w:rFonts w:eastAsia="SimSun"/>
          <w:iCs/>
          <w:szCs w:val="20"/>
        </w:rPr>
        <w:t xml:space="preserve">are not subject to RUC </w:t>
      </w:r>
      <w:proofErr w:type="spellStart"/>
      <w:r w:rsidRPr="00A03B1B">
        <w:rPr>
          <w:rFonts w:eastAsia="SimSun"/>
          <w:iCs/>
          <w:szCs w:val="20"/>
        </w:rPr>
        <w:t>Clawback</w:t>
      </w:r>
      <w:proofErr w:type="spellEnd"/>
      <w:r w:rsidRPr="00A03B1B">
        <w:rPr>
          <w:rFonts w:eastAsia="SimSun"/>
          <w:iCs/>
          <w:szCs w:val="20"/>
        </w:rPr>
        <w:t xml:space="preserve"> Charges.</w:t>
      </w:r>
    </w:p>
    <w:p w14:paraId="77C4E2CA" w14:textId="77777777" w:rsidR="00A03B1B" w:rsidRPr="00A03B1B" w:rsidRDefault="00A03B1B" w:rsidP="00A03B1B">
      <w:pPr>
        <w:spacing w:after="240"/>
        <w:ind w:left="720" w:hanging="720"/>
        <w:rPr>
          <w:rFonts w:eastAsia="SimSun"/>
          <w:iCs/>
          <w:szCs w:val="20"/>
        </w:rPr>
      </w:pPr>
      <w:r w:rsidRPr="00A03B1B">
        <w:rPr>
          <w:rFonts w:eastAsia="SimSun"/>
          <w:iCs/>
          <w:szCs w:val="20"/>
        </w:rPr>
        <w:t>(4)</w:t>
      </w:r>
      <w:r w:rsidRPr="00A03B1B">
        <w:rPr>
          <w:rFonts w:eastAsia="SimSun"/>
          <w:iCs/>
          <w:szCs w:val="20"/>
        </w:rPr>
        <w:tab/>
        <w:t xml:space="preserve">For each RUC-committed Resource, the RUC </w:t>
      </w:r>
      <w:proofErr w:type="spellStart"/>
      <w:r w:rsidRPr="00A03B1B">
        <w:rPr>
          <w:rFonts w:eastAsia="SimSun"/>
          <w:iCs/>
          <w:szCs w:val="20"/>
        </w:rPr>
        <w:t>Clawback</w:t>
      </w:r>
      <w:proofErr w:type="spellEnd"/>
      <w:r w:rsidRPr="00A03B1B">
        <w:rPr>
          <w:rFonts w:eastAsia="SimSun"/>
          <w:iCs/>
          <w:szCs w:val="20"/>
        </w:rPr>
        <w:t xml:space="preserve"> Charge for each RUC-Committed Hour of the Operating Day is calculated as follows:</w:t>
      </w:r>
    </w:p>
    <w:p w14:paraId="573D5DDC" w14:textId="77777777" w:rsidR="00A03B1B" w:rsidRPr="00A03B1B" w:rsidRDefault="00A03B1B" w:rsidP="00A03B1B">
      <w:pPr>
        <w:tabs>
          <w:tab w:val="left" w:pos="2340"/>
          <w:tab w:val="left" w:pos="2880"/>
        </w:tabs>
        <w:spacing w:after="240"/>
        <w:ind w:left="3067" w:hanging="2347"/>
        <w:rPr>
          <w:rFonts w:eastAsia="SimSun"/>
          <w:b/>
        </w:rPr>
      </w:pPr>
      <w:r w:rsidRPr="00A03B1B">
        <w:rPr>
          <w:rFonts w:eastAsia="SimSun"/>
          <w:b/>
        </w:rPr>
        <w:t xml:space="preserve">RUCCBAMT </w:t>
      </w:r>
      <w:r w:rsidRPr="00A03B1B">
        <w:rPr>
          <w:rFonts w:eastAsia="SimSun"/>
          <w:b/>
          <w:i/>
          <w:vertAlign w:val="subscript"/>
        </w:rPr>
        <w:t>q, r, h</w:t>
      </w:r>
      <w:r w:rsidRPr="00A03B1B">
        <w:rPr>
          <w:rFonts w:eastAsia="SimSun"/>
          <w:b/>
        </w:rPr>
        <w:t xml:space="preserve"> </w:t>
      </w:r>
      <w:r w:rsidRPr="00A03B1B">
        <w:rPr>
          <w:rFonts w:eastAsia="SimSun"/>
        </w:rPr>
        <w:tab/>
      </w:r>
      <w:r w:rsidRPr="00A03B1B">
        <w:rPr>
          <w:rFonts w:eastAsia="SimSun"/>
          <w:b/>
        </w:rPr>
        <w:t>=</w:t>
      </w:r>
      <w:r w:rsidRPr="00A03B1B">
        <w:rPr>
          <w:rFonts w:eastAsia="SimSun"/>
        </w:rPr>
        <w:tab/>
      </w:r>
      <w:r w:rsidRPr="00A03B1B">
        <w:rPr>
          <w:rFonts w:eastAsia="SimSun"/>
          <w:b/>
        </w:rPr>
        <w:t xml:space="preserve">Max (0, RUCMEREV </w:t>
      </w:r>
      <w:r w:rsidRPr="00A03B1B">
        <w:rPr>
          <w:rFonts w:eastAsia="SimSun"/>
          <w:b/>
          <w:i/>
          <w:vertAlign w:val="subscript"/>
        </w:rPr>
        <w:t>q, r, d</w:t>
      </w:r>
      <w:r w:rsidRPr="00A03B1B">
        <w:rPr>
          <w:rFonts w:eastAsia="SimSun"/>
          <w:b/>
        </w:rPr>
        <w:t xml:space="preserve"> + RUCEXRR </w:t>
      </w:r>
      <w:r w:rsidRPr="00A03B1B">
        <w:rPr>
          <w:rFonts w:eastAsia="SimSun"/>
          <w:b/>
          <w:i/>
          <w:vertAlign w:val="subscript"/>
        </w:rPr>
        <w:t>q, r, d</w:t>
      </w:r>
      <w:r w:rsidRPr="00A03B1B">
        <w:rPr>
          <w:rFonts w:eastAsia="SimSun"/>
          <w:b/>
        </w:rPr>
        <w:t xml:space="preserve"> + RUCEXRQC </w:t>
      </w:r>
      <w:r w:rsidRPr="00A03B1B">
        <w:rPr>
          <w:rFonts w:eastAsia="SimSun"/>
          <w:b/>
          <w:i/>
          <w:vertAlign w:val="subscript"/>
        </w:rPr>
        <w:t>q, r, d</w:t>
      </w:r>
      <w:r w:rsidRPr="00A03B1B">
        <w:rPr>
          <w:rFonts w:eastAsia="SimSun"/>
          <w:b/>
        </w:rPr>
        <w:t xml:space="preserve"> –  RUCACREV </w:t>
      </w:r>
      <w:r w:rsidRPr="00A03B1B">
        <w:rPr>
          <w:rFonts w:eastAsia="SimSun"/>
          <w:b/>
          <w:i/>
          <w:vertAlign w:val="subscript"/>
        </w:rPr>
        <w:t>q, r, d</w:t>
      </w:r>
      <w:r w:rsidRPr="00A03B1B">
        <w:rPr>
          <w:rFonts w:eastAsia="SimSun"/>
          <w:b/>
        </w:rPr>
        <w:t xml:space="preserve"> – RUCG </w:t>
      </w:r>
      <w:r w:rsidRPr="00A03B1B">
        <w:rPr>
          <w:rFonts w:eastAsia="SimSun"/>
          <w:b/>
          <w:i/>
          <w:vertAlign w:val="subscript"/>
        </w:rPr>
        <w:t>q, r, d</w:t>
      </w:r>
      <w:r w:rsidRPr="00A03B1B">
        <w:rPr>
          <w:rFonts w:eastAsia="SimSun"/>
          <w:b/>
        </w:rPr>
        <w:t xml:space="preserve">) / RUCHR </w:t>
      </w:r>
      <w:r w:rsidRPr="00A03B1B">
        <w:rPr>
          <w:rFonts w:eastAsia="SimSun"/>
          <w:b/>
          <w:i/>
          <w:vertAlign w:val="subscript"/>
        </w:rPr>
        <w:t>q, r, d</w:t>
      </w:r>
    </w:p>
    <w:p w14:paraId="6846B223" w14:textId="77777777" w:rsidR="00A03B1B" w:rsidRPr="00A03B1B" w:rsidRDefault="00A03B1B" w:rsidP="00A03B1B">
      <w:pPr>
        <w:spacing w:after="240"/>
        <w:ind w:left="720"/>
        <w:rPr>
          <w:rFonts w:eastAsia="SimSun"/>
          <w:iCs/>
          <w:szCs w:val="20"/>
        </w:rPr>
      </w:pPr>
      <w:proofErr w:type="gramStart"/>
      <w:r w:rsidRPr="00A03B1B">
        <w:rPr>
          <w:rFonts w:eastAsia="SimSun"/>
          <w:iCs/>
          <w:szCs w:val="20"/>
        </w:rPr>
        <w:t>Where</w:t>
      </w:r>
      <w:proofErr w:type="gramEnd"/>
      <w:r w:rsidRPr="00A03B1B">
        <w:rPr>
          <w:rFonts w:eastAsia="SimSun"/>
          <w:iCs/>
          <w:szCs w:val="20"/>
        </w:rPr>
        <w:t xml:space="preserve">, </w:t>
      </w:r>
    </w:p>
    <w:p w14:paraId="7B2CD429" w14:textId="77777777" w:rsidR="00A03B1B" w:rsidRPr="00A03B1B" w:rsidRDefault="00A03B1B" w:rsidP="00A03B1B">
      <w:pPr>
        <w:spacing w:after="240"/>
        <w:ind w:left="720"/>
        <w:rPr>
          <w:rFonts w:eastAsia="SimSun"/>
          <w:bCs/>
          <w:iCs/>
          <w:szCs w:val="20"/>
        </w:rPr>
      </w:pPr>
      <w:r w:rsidRPr="00A03B1B">
        <w:rPr>
          <w:rFonts w:eastAsia="SimSun"/>
          <w:iCs/>
          <w:szCs w:val="20"/>
        </w:rPr>
        <w:t>The RUCAC</w:t>
      </w:r>
      <w:r w:rsidRPr="00A03B1B">
        <w:rPr>
          <w:rFonts w:eastAsia="SimSun"/>
          <w:szCs w:val="20"/>
        </w:rPr>
        <w:t xml:space="preserve"> revenue</w:t>
      </w:r>
      <w:r w:rsidRPr="00A03B1B">
        <w:rPr>
          <w:rFonts w:eastAsia="SimSun"/>
          <w:iCs/>
          <w:szCs w:val="20"/>
        </w:rPr>
        <w:t xml:space="preserve"> is calculated for a Combined Cycle Train as follows</w:t>
      </w:r>
      <w:r w:rsidRPr="00A03B1B">
        <w:rPr>
          <w:rFonts w:eastAsia="SimSun"/>
          <w:bCs/>
          <w:iCs/>
          <w:szCs w:val="20"/>
        </w:rPr>
        <w:t>:</w:t>
      </w:r>
    </w:p>
    <w:p w14:paraId="01D414DF" w14:textId="6718E34B" w:rsidR="00A03B1B" w:rsidRPr="00A03B1B" w:rsidRDefault="00A03B1B" w:rsidP="00A03B1B">
      <w:pPr>
        <w:tabs>
          <w:tab w:val="left" w:pos="2340"/>
          <w:tab w:val="left" w:pos="2880"/>
        </w:tabs>
        <w:spacing w:after="240"/>
        <w:ind w:left="3067" w:hanging="2347"/>
        <w:rPr>
          <w:rFonts w:eastAsia="SimSun"/>
          <w:b/>
          <w:bCs/>
        </w:rPr>
      </w:pPr>
      <w:r w:rsidRPr="00A03B1B">
        <w:rPr>
          <w:rFonts w:eastAsia="SimSun"/>
          <w:b/>
          <w:bCs/>
        </w:rPr>
        <w:t xml:space="preserve">RUCACREV </w:t>
      </w:r>
      <w:r w:rsidRPr="00A03B1B">
        <w:rPr>
          <w:rFonts w:eastAsia="SimSun"/>
          <w:b/>
          <w:bCs/>
          <w:i/>
          <w:iCs/>
          <w:vertAlign w:val="subscript"/>
        </w:rPr>
        <w:t>q, r, d</w:t>
      </w:r>
      <w:r w:rsidRPr="00A03B1B">
        <w:rPr>
          <w:rFonts w:eastAsia="SimSun"/>
          <w:b/>
          <w:lang w:val="x-none" w:eastAsia="x-none"/>
        </w:rPr>
        <w:tab/>
      </w:r>
      <w:r w:rsidRPr="00A03B1B">
        <w:rPr>
          <w:rFonts w:eastAsia="SimSun"/>
          <w:b/>
          <w:bCs/>
        </w:rPr>
        <w:t xml:space="preserve">=  Max{0, </w:t>
      </w:r>
      <w:r w:rsidRPr="00A03B1B">
        <w:rPr>
          <w:rFonts w:eastAsia="SimSun"/>
          <w:b/>
          <w:noProof/>
          <w:position w:val="-20"/>
          <w:lang w:val="x-none" w:eastAsia="x-none"/>
        </w:rPr>
        <w:drawing>
          <wp:inline distT="0" distB="0" distL="0" distR="0" wp14:anchorId="1B32132A" wp14:editId="73322DED">
            <wp:extent cx="152400" cy="304800"/>
            <wp:effectExtent l="0" t="0" r="0" b="0"/>
            <wp:docPr id="106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A03B1B">
        <w:rPr>
          <w:rFonts w:eastAsia="SimSun"/>
          <w:b/>
          <w:bCs/>
        </w:rPr>
        <w:t xml:space="preserve"> RUCMEREV96 </w:t>
      </w:r>
      <w:r w:rsidRPr="00A03B1B">
        <w:rPr>
          <w:rFonts w:eastAsia="SimSun"/>
          <w:b/>
          <w:bCs/>
          <w:i/>
          <w:iCs/>
          <w:vertAlign w:val="subscript"/>
        </w:rPr>
        <w:t>q, r, i</w:t>
      </w:r>
      <w:r w:rsidRPr="00A03B1B">
        <w:rPr>
          <w:rFonts w:eastAsia="SimSun"/>
          <w:b/>
          <w:bCs/>
        </w:rPr>
        <w:t xml:space="preserve"> + Max(0, </w:t>
      </w:r>
      <w:r w:rsidRPr="00A03B1B">
        <w:rPr>
          <w:rFonts w:eastAsia="SimSun"/>
          <w:b/>
          <w:noProof/>
          <w:position w:val="-20"/>
          <w:lang w:val="x-none" w:eastAsia="x-none"/>
        </w:rPr>
        <w:drawing>
          <wp:inline distT="0" distB="0" distL="0" distR="0" wp14:anchorId="187B1EFB" wp14:editId="0571EAA3">
            <wp:extent cx="152400" cy="304800"/>
            <wp:effectExtent l="0" t="0" r="0" b="0"/>
            <wp:docPr id="106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52400" cy="304800"/>
                    </a:xfrm>
                    <a:prstGeom prst="rect">
                      <a:avLst/>
                    </a:prstGeom>
                    <a:noFill/>
                    <a:ln>
                      <a:noFill/>
                    </a:ln>
                  </pic:spPr>
                </pic:pic>
              </a:graphicData>
            </a:graphic>
          </wp:inline>
        </w:drawing>
      </w:r>
      <w:r w:rsidRPr="00A03B1B">
        <w:rPr>
          <w:rFonts w:eastAsia="SimSun"/>
          <w:b/>
          <w:bCs/>
        </w:rPr>
        <w:t xml:space="preserve">RUCEXRR96 </w:t>
      </w:r>
      <w:r w:rsidRPr="00A03B1B">
        <w:rPr>
          <w:rFonts w:eastAsia="SimSun"/>
          <w:b/>
          <w:bCs/>
          <w:i/>
          <w:iCs/>
          <w:vertAlign w:val="subscript"/>
        </w:rPr>
        <w:t>q, r, i</w:t>
      </w:r>
      <w:r w:rsidRPr="00A03B1B">
        <w:rPr>
          <w:rFonts w:eastAsia="SimSun"/>
          <w:b/>
          <w:bCs/>
        </w:rPr>
        <w:t xml:space="preserve">)}  </w:t>
      </w:r>
    </w:p>
    <w:p w14:paraId="403158BF" w14:textId="77777777" w:rsidR="00A03B1B" w:rsidRPr="00A03B1B" w:rsidRDefault="00A03B1B" w:rsidP="00A03B1B">
      <w:pPr>
        <w:rPr>
          <w:rFonts w:eastAsia="SimSun"/>
          <w:iCs/>
          <w:szCs w:val="20"/>
        </w:rPr>
      </w:pPr>
      <w:r w:rsidRPr="00A03B1B">
        <w:rPr>
          <w:rFonts w:eastAsia="SimSun"/>
          <w:iCs/>
          <w:szCs w:val="20"/>
        </w:rPr>
        <w:t>The above variables are defined as follows:</w:t>
      </w:r>
    </w:p>
    <w:tbl>
      <w:tblPr>
        <w:tblW w:w="935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7"/>
        <w:gridCol w:w="812"/>
        <w:gridCol w:w="6777"/>
      </w:tblGrid>
      <w:tr w:rsidR="00A03B1B" w:rsidRPr="00A03B1B" w14:paraId="0E29A037" w14:textId="77777777" w:rsidTr="00B31BB1">
        <w:trPr>
          <w:cantSplit/>
          <w:tblHeader/>
        </w:trPr>
        <w:tc>
          <w:tcPr>
            <w:tcW w:w="944" w:type="pct"/>
          </w:tcPr>
          <w:p w14:paraId="402677E6" w14:textId="77777777" w:rsidR="00A03B1B" w:rsidRPr="00A03B1B" w:rsidRDefault="00A03B1B" w:rsidP="00A03B1B">
            <w:pPr>
              <w:spacing w:after="120"/>
              <w:rPr>
                <w:rFonts w:eastAsia="SimSun"/>
                <w:b/>
                <w:iCs/>
                <w:sz w:val="20"/>
                <w:szCs w:val="20"/>
              </w:rPr>
            </w:pPr>
            <w:r w:rsidRPr="00A03B1B">
              <w:rPr>
                <w:rFonts w:eastAsia="SimSun"/>
                <w:b/>
                <w:iCs/>
                <w:sz w:val="20"/>
                <w:szCs w:val="20"/>
              </w:rPr>
              <w:t>Variable</w:t>
            </w:r>
          </w:p>
        </w:tc>
        <w:tc>
          <w:tcPr>
            <w:tcW w:w="434" w:type="pct"/>
          </w:tcPr>
          <w:p w14:paraId="1ED27B3D" w14:textId="77777777" w:rsidR="00A03B1B" w:rsidRPr="00A03B1B" w:rsidRDefault="00A03B1B" w:rsidP="00A03B1B">
            <w:pPr>
              <w:spacing w:after="120"/>
              <w:jc w:val="center"/>
              <w:rPr>
                <w:rFonts w:eastAsia="SimSun"/>
                <w:b/>
                <w:iCs/>
                <w:sz w:val="20"/>
                <w:szCs w:val="20"/>
              </w:rPr>
            </w:pPr>
            <w:r w:rsidRPr="00A03B1B">
              <w:rPr>
                <w:rFonts w:eastAsia="SimSun"/>
                <w:b/>
                <w:iCs/>
                <w:sz w:val="20"/>
                <w:szCs w:val="20"/>
              </w:rPr>
              <w:t>Unit</w:t>
            </w:r>
          </w:p>
        </w:tc>
        <w:tc>
          <w:tcPr>
            <w:tcW w:w="3622" w:type="pct"/>
          </w:tcPr>
          <w:p w14:paraId="0BCE8DFB" w14:textId="77777777" w:rsidR="00A03B1B" w:rsidRPr="00A03B1B" w:rsidRDefault="00A03B1B" w:rsidP="00A03B1B">
            <w:pPr>
              <w:spacing w:after="120"/>
              <w:rPr>
                <w:rFonts w:eastAsia="SimSun"/>
                <w:b/>
                <w:iCs/>
                <w:sz w:val="20"/>
                <w:szCs w:val="20"/>
              </w:rPr>
            </w:pPr>
            <w:r w:rsidRPr="00A03B1B">
              <w:rPr>
                <w:rFonts w:eastAsia="SimSun"/>
                <w:b/>
                <w:iCs/>
                <w:sz w:val="20"/>
                <w:szCs w:val="20"/>
              </w:rPr>
              <w:t>Definition</w:t>
            </w:r>
          </w:p>
        </w:tc>
      </w:tr>
      <w:tr w:rsidR="00A03B1B" w:rsidRPr="00A03B1B" w14:paraId="1363AA7C" w14:textId="77777777" w:rsidTr="00B31BB1">
        <w:trPr>
          <w:cantSplit/>
        </w:trPr>
        <w:tc>
          <w:tcPr>
            <w:tcW w:w="944" w:type="pct"/>
          </w:tcPr>
          <w:p w14:paraId="6DF42323"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RUCCBAMT </w:t>
            </w:r>
            <w:r w:rsidRPr="00A03B1B">
              <w:rPr>
                <w:rFonts w:eastAsia="SimSun"/>
                <w:i/>
                <w:iCs/>
                <w:sz w:val="20"/>
                <w:szCs w:val="20"/>
                <w:vertAlign w:val="subscript"/>
              </w:rPr>
              <w:t>q, r, h</w:t>
            </w:r>
          </w:p>
        </w:tc>
        <w:tc>
          <w:tcPr>
            <w:tcW w:w="434" w:type="pct"/>
          </w:tcPr>
          <w:p w14:paraId="49F4E8A8"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22" w:type="pct"/>
          </w:tcPr>
          <w:p w14:paraId="538E4115" w14:textId="77777777" w:rsidR="00A03B1B" w:rsidRPr="00A03B1B" w:rsidRDefault="00A03B1B" w:rsidP="00A03B1B">
            <w:pPr>
              <w:spacing w:after="60"/>
              <w:rPr>
                <w:rFonts w:eastAsia="SimSun"/>
                <w:iCs/>
                <w:sz w:val="20"/>
                <w:szCs w:val="20"/>
              </w:rPr>
            </w:pPr>
            <w:r w:rsidRPr="00A03B1B">
              <w:rPr>
                <w:rFonts w:eastAsia="SimSun"/>
                <w:i/>
                <w:iCs/>
                <w:sz w:val="20"/>
                <w:szCs w:val="20"/>
              </w:rPr>
              <w:t xml:space="preserve">RUC </w:t>
            </w:r>
            <w:proofErr w:type="spellStart"/>
            <w:r w:rsidRPr="00A03B1B">
              <w:rPr>
                <w:rFonts w:eastAsia="SimSun"/>
                <w:i/>
                <w:iCs/>
                <w:sz w:val="20"/>
                <w:szCs w:val="20"/>
              </w:rPr>
              <w:t>Clawback</w:t>
            </w:r>
            <w:proofErr w:type="spellEnd"/>
            <w:r w:rsidRPr="00A03B1B">
              <w:rPr>
                <w:rFonts w:eastAsia="SimSun"/>
                <w:i/>
                <w:iCs/>
                <w:sz w:val="20"/>
                <w:szCs w:val="20"/>
              </w:rPr>
              <w:t xml:space="preserve"> Charge</w:t>
            </w:r>
            <w:r w:rsidRPr="00A03B1B">
              <w:rPr>
                <w:rFonts w:eastAsia="SimSun"/>
                <w:iCs/>
                <w:sz w:val="20"/>
                <w:szCs w:val="20"/>
              </w:rPr>
              <w:t xml:space="preserve">––The RUC </w:t>
            </w:r>
            <w:proofErr w:type="spellStart"/>
            <w:r w:rsidRPr="00A03B1B">
              <w:rPr>
                <w:rFonts w:eastAsia="SimSun"/>
                <w:iCs/>
                <w:sz w:val="20"/>
                <w:szCs w:val="20"/>
              </w:rPr>
              <w:t>Clawback</w:t>
            </w:r>
            <w:proofErr w:type="spellEnd"/>
            <w:r w:rsidRPr="00A03B1B">
              <w:rPr>
                <w:rFonts w:eastAsia="SimSun"/>
                <w:iCs/>
                <w:sz w:val="20"/>
                <w:szCs w:val="20"/>
              </w:rPr>
              <w:t xml:space="preserve"> Charge to a QSE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 xml:space="preserve">q </w:t>
            </w:r>
            <w:r w:rsidRPr="00A03B1B">
              <w:rPr>
                <w:rFonts w:eastAsia="SimSun"/>
                <w:iCs/>
                <w:sz w:val="20"/>
                <w:szCs w:val="20"/>
              </w:rPr>
              <w:t xml:space="preserve">as described in this Section, for each RUC-Committed Hour </w:t>
            </w:r>
            <w:r w:rsidRPr="00A03B1B">
              <w:rPr>
                <w:rFonts w:eastAsia="SimSun"/>
                <w:i/>
                <w:iCs/>
                <w:sz w:val="20"/>
                <w:szCs w:val="20"/>
              </w:rPr>
              <w:t>h</w:t>
            </w:r>
            <w:r w:rsidRPr="00A03B1B">
              <w:rPr>
                <w:rFonts w:eastAsia="SimSun"/>
                <w:iCs/>
                <w:sz w:val="20"/>
                <w:szCs w:val="20"/>
              </w:rPr>
              <w:t xml:space="preserve"> of the Operating Day for that Resource.  When one or more Combined Cycle Generation Resources are committed by RUC, a charge is made to the Combined Cycle Train for all RUC-committed Combined Cycle Generation Resources.</w:t>
            </w:r>
          </w:p>
        </w:tc>
      </w:tr>
      <w:tr w:rsidR="00A03B1B" w:rsidRPr="00A03B1B" w14:paraId="6B18A6AB" w14:textId="77777777" w:rsidTr="00B31BB1">
        <w:trPr>
          <w:cantSplit/>
        </w:trPr>
        <w:tc>
          <w:tcPr>
            <w:tcW w:w="944" w:type="pct"/>
          </w:tcPr>
          <w:p w14:paraId="71900114"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RUCG </w:t>
            </w:r>
            <w:r w:rsidRPr="00A03B1B">
              <w:rPr>
                <w:rFonts w:eastAsia="SimSun"/>
                <w:i/>
                <w:iCs/>
                <w:sz w:val="20"/>
                <w:szCs w:val="20"/>
                <w:vertAlign w:val="subscript"/>
              </w:rPr>
              <w:t>q, r, d</w:t>
            </w:r>
          </w:p>
        </w:tc>
        <w:tc>
          <w:tcPr>
            <w:tcW w:w="434" w:type="pct"/>
          </w:tcPr>
          <w:p w14:paraId="3C8658A6"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22" w:type="pct"/>
          </w:tcPr>
          <w:p w14:paraId="09039FDD" w14:textId="77777777" w:rsidR="00A03B1B" w:rsidRPr="00A03B1B" w:rsidRDefault="00A03B1B" w:rsidP="00A03B1B">
            <w:pPr>
              <w:spacing w:after="60"/>
              <w:rPr>
                <w:rFonts w:eastAsia="SimSun"/>
                <w:iCs/>
                <w:sz w:val="20"/>
                <w:szCs w:val="20"/>
              </w:rPr>
            </w:pPr>
            <w:r w:rsidRPr="00A03B1B">
              <w:rPr>
                <w:rFonts w:eastAsia="SimSun"/>
                <w:i/>
                <w:iCs/>
                <w:sz w:val="20"/>
                <w:szCs w:val="20"/>
              </w:rPr>
              <w:t>RUC Guarantee</w:t>
            </w:r>
            <w:r w:rsidRPr="00A03B1B">
              <w:rPr>
                <w:rFonts w:eastAsia="SimSun"/>
                <w:iCs/>
                <w:sz w:val="20"/>
                <w:szCs w:val="20"/>
              </w:rPr>
              <w:t xml:space="preserve">—The sum of eligible Startup Costs and Minimum-Energy Costs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during all RUC-Committed Hours, for the Operating Day</w:t>
            </w:r>
            <w:r w:rsidRPr="00A03B1B">
              <w:rPr>
                <w:rFonts w:eastAsia="SimSun"/>
                <w:i/>
                <w:iCs/>
                <w:sz w:val="20"/>
                <w:szCs w:val="20"/>
              </w:rPr>
              <w:t xml:space="preserve"> d</w:t>
            </w:r>
            <w:r w:rsidRPr="00A03B1B">
              <w:rPr>
                <w:rFonts w:eastAsia="SimSun"/>
                <w:iCs/>
                <w:sz w:val="20"/>
                <w:szCs w:val="20"/>
              </w:rPr>
              <w:t>.  See Section 5.7.1.1, RUC Guarantee.  When one or more Combined Cycle Generation Resources are committed by RUC, guaranteed costs are calculated for the Combined Cycle Train for all RUC-committed Combined Cycle Generation Resources.</w:t>
            </w:r>
          </w:p>
        </w:tc>
      </w:tr>
      <w:tr w:rsidR="00A03B1B" w:rsidRPr="00A03B1B" w14:paraId="538FB1FA" w14:textId="77777777" w:rsidTr="00B31BB1">
        <w:trPr>
          <w:cantSplit/>
        </w:trPr>
        <w:tc>
          <w:tcPr>
            <w:tcW w:w="944" w:type="pct"/>
          </w:tcPr>
          <w:p w14:paraId="2BBECF9B"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RUCMEREV </w:t>
            </w:r>
            <w:r w:rsidRPr="00A03B1B">
              <w:rPr>
                <w:rFonts w:eastAsia="SimSun"/>
                <w:i/>
                <w:iCs/>
                <w:sz w:val="20"/>
                <w:szCs w:val="20"/>
                <w:vertAlign w:val="subscript"/>
              </w:rPr>
              <w:t>q, r, d</w:t>
            </w:r>
          </w:p>
        </w:tc>
        <w:tc>
          <w:tcPr>
            <w:tcW w:w="434" w:type="pct"/>
          </w:tcPr>
          <w:p w14:paraId="522F2CEC"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22" w:type="pct"/>
          </w:tcPr>
          <w:p w14:paraId="76DB3BBD" w14:textId="77777777" w:rsidR="00A03B1B" w:rsidRPr="00A03B1B" w:rsidRDefault="00A03B1B" w:rsidP="00A03B1B">
            <w:pPr>
              <w:spacing w:after="60"/>
              <w:rPr>
                <w:rFonts w:eastAsia="SimSun"/>
                <w:iCs/>
                <w:sz w:val="20"/>
                <w:szCs w:val="20"/>
              </w:rPr>
            </w:pPr>
            <w:r w:rsidRPr="00A03B1B">
              <w:rPr>
                <w:rFonts w:eastAsia="SimSun"/>
                <w:i/>
                <w:iCs/>
                <w:sz w:val="20"/>
                <w:szCs w:val="20"/>
              </w:rPr>
              <w:t>RUC Minimum-Energy Revenue</w:t>
            </w:r>
            <w:r w:rsidRPr="00A03B1B">
              <w:rPr>
                <w:rFonts w:eastAsia="SimSun"/>
                <w:iCs/>
                <w:sz w:val="20"/>
                <w:szCs w:val="20"/>
              </w:rPr>
              <w:t xml:space="preserve">—The sum of the energy revenues for generation of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up to LSL during all RUC-Committed Hours, for the Operating Day</w:t>
            </w:r>
            <w:r w:rsidRPr="00A03B1B">
              <w:rPr>
                <w:rFonts w:eastAsia="SimSun"/>
                <w:i/>
                <w:iCs/>
                <w:sz w:val="20"/>
                <w:szCs w:val="20"/>
              </w:rPr>
              <w:t xml:space="preserve"> d</w:t>
            </w:r>
            <w:r w:rsidRPr="00A03B1B">
              <w:rPr>
                <w:rFonts w:eastAsia="SimSun"/>
                <w:iCs/>
                <w:sz w:val="20"/>
                <w:szCs w:val="20"/>
              </w:rPr>
              <w:t>.  See Section 5.7.1.2.  When one or more Combined Cycle Generation Resources are committed by RUC, RUC Minimum-Energy Revenue is calculated for the Combined Cycle Train for all RUC-committed Combined Cycle Generation Resources.</w:t>
            </w:r>
          </w:p>
        </w:tc>
      </w:tr>
      <w:tr w:rsidR="00A03B1B" w:rsidRPr="00A03B1B" w14:paraId="17EB751A" w14:textId="77777777" w:rsidTr="00B31BB1">
        <w:trPr>
          <w:cantSplit/>
        </w:trPr>
        <w:tc>
          <w:tcPr>
            <w:tcW w:w="944" w:type="pct"/>
          </w:tcPr>
          <w:p w14:paraId="4AABA873"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RUCEXRR </w:t>
            </w:r>
            <w:r w:rsidRPr="00A03B1B">
              <w:rPr>
                <w:rFonts w:eastAsia="SimSun"/>
                <w:i/>
                <w:iCs/>
                <w:sz w:val="20"/>
                <w:szCs w:val="20"/>
                <w:vertAlign w:val="subscript"/>
              </w:rPr>
              <w:t>q, r, d</w:t>
            </w:r>
          </w:p>
        </w:tc>
        <w:tc>
          <w:tcPr>
            <w:tcW w:w="434" w:type="pct"/>
          </w:tcPr>
          <w:p w14:paraId="366A1B72"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22" w:type="pct"/>
          </w:tcPr>
          <w:p w14:paraId="1FABABD3" w14:textId="77777777" w:rsidR="00A03B1B" w:rsidRPr="00A03B1B" w:rsidRDefault="00A03B1B" w:rsidP="00A03B1B">
            <w:pPr>
              <w:spacing w:after="60"/>
              <w:rPr>
                <w:rFonts w:eastAsia="SimSun"/>
                <w:iCs/>
                <w:sz w:val="20"/>
                <w:szCs w:val="20"/>
              </w:rPr>
            </w:pPr>
            <w:r w:rsidRPr="00A03B1B">
              <w:rPr>
                <w:rFonts w:eastAsia="SimSun"/>
                <w:i/>
                <w:iCs/>
                <w:sz w:val="20"/>
                <w:szCs w:val="20"/>
              </w:rPr>
              <w:t>Revenue Less Cost Above LSL During RUC-Committed Hours</w:t>
            </w:r>
            <w:r w:rsidRPr="00A03B1B">
              <w:rPr>
                <w:rFonts w:eastAsia="SimSun"/>
                <w:iCs/>
                <w:sz w:val="20"/>
                <w:szCs w:val="20"/>
              </w:rPr>
              <w:t xml:space="preserve">—The sum of the total revenue for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above the LSL less the cost during all RUC-Committed Hours, for the Operating Day</w:t>
            </w:r>
            <w:r w:rsidRPr="00A03B1B">
              <w:rPr>
                <w:rFonts w:eastAsia="SimSun"/>
                <w:i/>
                <w:iCs/>
                <w:sz w:val="20"/>
                <w:szCs w:val="20"/>
              </w:rPr>
              <w:t xml:space="preserve"> d</w:t>
            </w:r>
            <w:r w:rsidRPr="00A03B1B">
              <w:rPr>
                <w:rFonts w:eastAsia="SimSun"/>
                <w:iCs/>
                <w:sz w:val="20"/>
                <w:szCs w:val="20"/>
              </w:rPr>
              <w:t>.  See Section 5.7.1.3.  When one or more Combined Cycle Generation Resources are committed by RUC, Revenue Less Cost Above LSL During RUC-Committed Hours is calculated for the Combined Cycle Train for all RUC-committed Combined Cycle Generation Resources.</w:t>
            </w:r>
          </w:p>
        </w:tc>
      </w:tr>
      <w:tr w:rsidR="00A03B1B" w:rsidRPr="00A03B1B" w14:paraId="0DFC8833" w14:textId="77777777" w:rsidTr="00B31BB1">
        <w:trPr>
          <w:cantSplit/>
        </w:trPr>
        <w:tc>
          <w:tcPr>
            <w:tcW w:w="944" w:type="pct"/>
          </w:tcPr>
          <w:p w14:paraId="3EF829CE" w14:textId="77777777" w:rsidR="00A03B1B" w:rsidRPr="00A03B1B" w:rsidRDefault="00A03B1B" w:rsidP="00A03B1B">
            <w:pPr>
              <w:spacing w:after="60"/>
              <w:rPr>
                <w:rFonts w:eastAsia="SimSun"/>
                <w:iCs/>
                <w:sz w:val="20"/>
                <w:szCs w:val="20"/>
              </w:rPr>
            </w:pPr>
            <w:r w:rsidRPr="00A03B1B">
              <w:rPr>
                <w:rFonts w:eastAsia="SimSun"/>
                <w:iCs/>
                <w:sz w:val="20"/>
                <w:szCs w:val="20"/>
              </w:rPr>
              <w:lastRenderedPageBreak/>
              <w:t xml:space="preserve">RUCEXRQC </w:t>
            </w:r>
            <w:r w:rsidRPr="00A03B1B">
              <w:rPr>
                <w:rFonts w:eastAsia="SimSun"/>
                <w:i/>
                <w:iCs/>
                <w:sz w:val="20"/>
                <w:szCs w:val="20"/>
                <w:vertAlign w:val="subscript"/>
              </w:rPr>
              <w:t>q, r, d</w:t>
            </w:r>
          </w:p>
        </w:tc>
        <w:tc>
          <w:tcPr>
            <w:tcW w:w="434" w:type="pct"/>
          </w:tcPr>
          <w:p w14:paraId="5168A8FD" w14:textId="77777777" w:rsidR="00A03B1B" w:rsidRPr="00A03B1B" w:rsidRDefault="00A03B1B" w:rsidP="00A03B1B">
            <w:pPr>
              <w:spacing w:after="60"/>
              <w:jc w:val="center"/>
              <w:rPr>
                <w:rFonts w:eastAsia="SimSun"/>
                <w:iCs/>
                <w:sz w:val="20"/>
                <w:szCs w:val="20"/>
              </w:rPr>
            </w:pPr>
            <w:r w:rsidRPr="00A03B1B">
              <w:rPr>
                <w:rFonts w:eastAsia="SimSun"/>
                <w:iCs/>
                <w:sz w:val="20"/>
                <w:szCs w:val="20"/>
              </w:rPr>
              <w:t>$</w:t>
            </w:r>
          </w:p>
        </w:tc>
        <w:tc>
          <w:tcPr>
            <w:tcW w:w="3622" w:type="pct"/>
          </w:tcPr>
          <w:p w14:paraId="3727D3FE" w14:textId="77777777" w:rsidR="00A03B1B" w:rsidRPr="00A03B1B" w:rsidRDefault="00A03B1B" w:rsidP="00A03B1B">
            <w:pPr>
              <w:spacing w:after="60"/>
              <w:rPr>
                <w:rFonts w:eastAsia="SimSun"/>
                <w:iCs/>
                <w:sz w:val="20"/>
                <w:szCs w:val="20"/>
              </w:rPr>
            </w:pPr>
            <w:r w:rsidRPr="00A03B1B">
              <w:rPr>
                <w:rFonts w:eastAsia="SimSun"/>
                <w:i/>
                <w:iCs/>
                <w:sz w:val="20"/>
                <w:szCs w:val="20"/>
              </w:rPr>
              <w:t>Revenue Less Cost from QSE-</w:t>
            </w:r>
            <w:proofErr w:type="spellStart"/>
            <w:r w:rsidRPr="00A03B1B">
              <w:rPr>
                <w:rFonts w:eastAsia="SimSun"/>
                <w:i/>
                <w:iCs/>
                <w:sz w:val="20"/>
                <w:szCs w:val="20"/>
              </w:rPr>
              <w:t>Clawback</w:t>
            </w:r>
            <w:proofErr w:type="spellEnd"/>
            <w:r w:rsidRPr="00A03B1B">
              <w:rPr>
                <w:rFonts w:eastAsia="SimSun"/>
                <w:i/>
                <w:iCs/>
                <w:sz w:val="20"/>
                <w:szCs w:val="20"/>
              </w:rPr>
              <w:t xml:space="preserve"> Intervals</w:t>
            </w:r>
            <w:r w:rsidRPr="00A03B1B">
              <w:rPr>
                <w:rFonts w:eastAsia="SimSun"/>
                <w:iCs/>
                <w:sz w:val="20"/>
                <w:szCs w:val="20"/>
              </w:rPr>
              <w:t xml:space="preserve">—The sum of the total revenue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less the cost during all QSE-</w:t>
            </w:r>
            <w:proofErr w:type="spellStart"/>
            <w:r w:rsidRPr="00A03B1B">
              <w:rPr>
                <w:rFonts w:eastAsia="SimSun"/>
                <w:iCs/>
                <w:sz w:val="20"/>
                <w:szCs w:val="20"/>
              </w:rPr>
              <w:t>Clawback</w:t>
            </w:r>
            <w:proofErr w:type="spellEnd"/>
            <w:r w:rsidRPr="00A03B1B">
              <w:rPr>
                <w:rFonts w:eastAsia="SimSun"/>
                <w:iCs/>
                <w:sz w:val="20"/>
                <w:szCs w:val="20"/>
              </w:rPr>
              <w:t xml:space="preserve"> Intervals for the Operating Day</w:t>
            </w:r>
            <w:r w:rsidRPr="00A03B1B">
              <w:rPr>
                <w:rFonts w:eastAsia="SimSun"/>
                <w:i/>
                <w:iCs/>
                <w:sz w:val="20"/>
                <w:szCs w:val="20"/>
              </w:rPr>
              <w:t xml:space="preserve"> d</w:t>
            </w:r>
            <w:r w:rsidRPr="00A03B1B">
              <w:rPr>
                <w:rFonts w:eastAsia="SimSun"/>
                <w:iCs/>
                <w:sz w:val="20"/>
                <w:szCs w:val="20"/>
              </w:rPr>
              <w:t>.  See Section 5.7.1.4.  When one or more Combined Cycle Generation Resources are committed by RUC, Revenue Less Cost from QSE-</w:t>
            </w:r>
            <w:proofErr w:type="spellStart"/>
            <w:r w:rsidRPr="00A03B1B">
              <w:rPr>
                <w:rFonts w:eastAsia="SimSun"/>
                <w:iCs/>
                <w:sz w:val="20"/>
                <w:szCs w:val="20"/>
              </w:rPr>
              <w:t>Clawback</w:t>
            </w:r>
            <w:proofErr w:type="spellEnd"/>
            <w:r w:rsidRPr="00A03B1B">
              <w:rPr>
                <w:rFonts w:eastAsia="SimSun"/>
                <w:iCs/>
                <w:sz w:val="20"/>
                <w:szCs w:val="20"/>
              </w:rPr>
              <w:t xml:space="preserve"> Intervals is calculated for the Combined Cycle Train for all Combined Cycle Generation Resources earning revenue in QSE </w:t>
            </w:r>
            <w:proofErr w:type="spellStart"/>
            <w:r w:rsidRPr="00A03B1B">
              <w:rPr>
                <w:rFonts w:eastAsia="SimSun"/>
                <w:iCs/>
                <w:sz w:val="20"/>
                <w:szCs w:val="20"/>
              </w:rPr>
              <w:t>Clawback</w:t>
            </w:r>
            <w:proofErr w:type="spellEnd"/>
            <w:r w:rsidRPr="00A03B1B">
              <w:rPr>
                <w:rFonts w:eastAsia="SimSun"/>
                <w:iCs/>
                <w:sz w:val="20"/>
                <w:szCs w:val="20"/>
              </w:rPr>
              <w:t xml:space="preserve"> Intervals.</w:t>
            </w:r>
          </w:p>
        </w:tc>
      </w:tr>
      <w:tr w:rsidR="00A03B1B" w:rsidRPr="00A03B1B" w14:paraId="7F455576" w14:textId="77777777" w:rsidTr="00B31BB1">
        <w:trPr>
          <w:cantSplit/>
        </w:trPr>
        <w:tc>
          <w:tcPr>
            <w:tcW w:w="944" w:type="pct"/>
          </w:tcPr>
          <w:p w14:paraId="2C01C699"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RUCACREV </w:t>
            </w:r>
            <w:r w:rsidRPr="00A03B1B">
              <w:rPr>
                <w:rFonts w:eastAsia="SimSun"/>
                <w:i/>
                <w:iCs/>
                <w:sz w:val="20"/>
                <w:szCs w:val="20"/>
                <w:vertAlign w:val="subscript"/>
              </w:rPr>
              <w:t>q, r, d</w:t>
            </w:r>
          </w:p>
        </w:tc>
        <w:tc>
          <w:tcPr>
            <w:tcW w:w="434" w:type="pct"/>
          </w:tcPr>
          <w:p w14:paraId="5B2CACA7" w14:textId="77777777" w:rsidR="00A03B1B" w:rsidRPr="00A03B1B" w:rsidRDefault="00A03B1B" w:rsidP="00A03B1B">
            <w:pPr>
              <w:spacing w:after="60" w:line="360" w:lineRule="auto"/>
              <w:jc w:val="center"/>
              <w:rPr>
                <w:rFonts w:eastAsia="SimSun"/>
                <w:iCs/>
                <w:sz w:val="20"/>
                <w:szCs w:val="20"/>
              </w:rPr>
            </w:pPr>
            <w:r w:rsidRPr="00A03B1B">
              <w:rPr>
                <w:rFonts w:eastAsia="SimSun"/>
                <w:iCs/>
                <w:sz w:val="20"/>
                <w:szCs w:val="20"/>
              </w:rPr>
              <w:t>$</w:t>
            </w:r>
          </w:p>
        </w:tc>
        <w:tc>
          <w:tcPr>
            <w:tcW w:w="3622" w:type="pct"/>
          </w:tcPr>
          <w:p w14:paraId="5BE87109" w14:textId="77777777" w:rsidR="00A03B1B" w:rsidRPr="00A03B1B" w:rsidRDefault="00A03B1B" w:rsidP="00A03B1B">
            <w:pPr>
              <w:spacing w:after="60"/>
              <w:rPr>
                <w:rFonts w:eastAsia="SimSun"/>
                <w:i/>
                <w:iCs/>
                <w:sz w:val="20"/>
                <w:szCs w:val="20"/>
              </w:rPr>
            </w:pPr>
            <w:r w:rsidRPr="00A03B1B">
              <w:rPr>
                <w:rFonts w:eastAsia="SimSun"/>
                <w:i/>
                <w:iCs/>
                <w:sz w:val="20"/>
                <w:szCs w:val="20"/>
              </w:rPr>
              <w:t>Revenue from RUCAC Hours</w:t>
            </w:r>
            <w:r w:rsidRPr="00A03B1B">
              <w:rPr>
                <w:rFonts w:eastAsia="SimSun"/>
                <w:iCs/>
                <w:sz w:val="20"/>
                <w:szCs w:val="20"/>
              </w:rPr>
              <w:t xml:space="preserve">—The net positive sum for the energy revenues for generation of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up to LSL and the total revenue for Resource </w:t>
            </w:r>
            <w:r w:rsidRPr="00A03B1B">
              <w:rPr>
                <w:rFonts w:eastAsia="SimSun"/>
                <w:i/>
                <w:iCs/>
                <w:sz w:val="20"/>
                <w:szCs w:val="20"/>
              </w:rPr>
              <w:t>r</w:t>
            </w:r>
            <w:r w:rsidRPr="00A03B1B">
              <w:rPr>
                <w:rFonts w:eastAsia="SimSun"/>
                <w:iCs/>
                <w:sz w:val="20"/>
                <w:szCs w:val="20"/>
              </w:rPr>
              <w:t xml:space="preserve"> operating above its LSL less the cost during all RUCAC-Hours, for the Operating Day </w:t>
            </w:r>
            <w:r w:rsidRPr="00A03B1B">
              <w:rPr>
                <w:rFonts w:eastAsia="SimSun"/>
                <w:i/>
                <w:iCs/>
                <w:sz w:val="20"/>
                <w:szCs w:val="20"/>
              </w:rPr>
              <w:t>d</w:t>
            </w:r>
            <w:r w:rsidRPr="00A03B1B">
              <w:rPr>
                <w:rFonts w:eastAsia="SimSun"/>
                <w:iCs/>
                <w:sz w:val="20"/>
                <w:szCs w:val="20"/>
              </w:rPr>
              <w:t xml:space="preserve">.  When one or more Combined Cycle Generation Resources are RUCAC, revenue from RUCAC Hours is calculated for the Combined Cycle Train for all Combined Cycle Generation Resources that were RUC-committed during </w:t>
            </w:r>
            <w:proofErr w:type="gramStart"/>
            <w:r w:rsidRPr="00A03B1B">
              <w:rPr>
                <w:rFonts w:eastAsia="SimSun"/>
                <w:iCs/>
                <w:sz w:val="20"/>
                <w:szCs w:val="20"/>
              </w:rPr>
              <w:t>the RUCAC</w:t>
            </w:r>
            <w:proofErr w:type="gramEnd"/>
            <w:r w:rsidRPr="00A03B1B">
              <w:rPr>
                <w:rFonts w:eastAsia="SimSun"/>
                <w:iCs/>
                <w:sz w:val="20"/>
                <w:szCs w:val="20"/>
              </w:rPr>
              <w:t>-Hours.</w:t>
            </w:r>
          </w:p>
        </w:tc>
      </w:tr>
      <w:tr w:rsidR="00A03B1B" w:rsidRPr="00A03B1B" w14:paraId="657F179C" w14:textId="77777777" w:rsidTr="00B31BB1">
        <w:trPr>
          <w:cantSplit/>
        </w:trPr>
        <w:tc>
          <w:tcPr>
            <w:tcW w:w="944" w:type="pct"/>
          </w:tcPr>
          <w:p w14:paraId="21EC7EFD"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RUCMEREV96 </w:t>
            </w:r>
            <w:r w:rsidRPr="00A03B1B">
              <w:rPr>
                <w:rFonts w:eastAsia="SimSun"/>
                <w:i/>
                <w:iCs/>
                <w:sz w:val="20"/>
                <w:szCs w:val="20"/>
                <w:vertAlign w:val="subscript"/>
              </w:rPr>
              <w:t>q, r, i</w:t>
            </w:r>
          </w:p>
        </w:tc>
        <w:tc>
          <w:tcPr>
            <w:tcW w:w="434" w:type="pct"/>
          </w:tcPr>
          <w:p w14:paraId="08D071C7" w14:textId="77777777" w:rsidR="00A03B1B" w:rsidRPr="00A03B1B" w:rsidRDefault="00A03B1B" w:rsidP="00A03B1B">
            <w:pPr>
              <w:spacing w:after="60" w:line="360" w:lineRule="auto"/>
              <w:jc w:val="center"/>
              <w:rPr>
                <w:rFonts w:eastAsia="SimSun"/>
                <w:iCs/>
                <w:sz w:val="20"/>
                <w:szCs w:val="20"/>
              </w:rPr>
            </w:pPr>
            <w:r w:rsidRPr="00A03B1B">
              <w:rPr>
                <w:rFonts w:eastAsia="SimSun"/>
                <w:iCs/>
                <w:sz w:val="20"/>
                <w:szCs w:val="20"/>
              </w:rPr>
              <w:t>$</w:t>
            </w:r>
          </w:p>
        </w:tc>
        <w:tc>
          <w:tcPr>
            <w:tcW w:w="3622" w:type="pct"/>
          </w:tcPr>
          <w:p w14:paraId="3FA985CE" w14:textId="77777777" w:rsidR="00A03B1B" w:rsidRPr="00A03B1B" w:rsidRDefault="00A03B1B" w:rsidP="00A03B1B">
            <w:pPr>
              <w:spacing w:after="60"/>
              <w:rPr>
                <w:rFonts w:eastAsia="SimSun"/>
                <w:i/>
                <w:iCs/>
                <w:sz w:val="20"/>
                <w:szCs w:val="20"/>
              </w:rPr>
            </w:pPr>
            <w:r w:rsidRPr="00A03B1B">
              <w:rPr>
                <w:rFonts w:eastAsia="SimSun"/>
                <w:i/>
                <w:iCs/>
                <w:sz w:val="20"/>
                <w:szCs w:val="20"/>
              </w:rPr>
              <w:t>RUC Minimum-Energy Revenue by Interval</w:t>
            </w:r>
            <w:r w:rsidRPr="00A03B1B">
              <w:rPr>
                <w:rFonts w:eastAsia="SimSun"/>
                <w:iCs/>
                <w:sz w:val="20"/>
                <w:szCs w:val="20"/>
              </w:rPr>
              <w:t xml:space="preserve">—The energy revenues for generation of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up to LSL during all RUC-Committed Hours, for the Settlement Interval </w:t>
            </w:r>
            <w:r w:rsidRPr="00A03B1B">
              <w:rPr>
                <w:rFonts w:eastAsia="SimSun"/>
                <w:i/>
                <w:iCs/>
                <w:sz w:val="20"/>
                <w:szCs w:val="20"/>
              </w:rPr>
              <w:t>i</w:t>
            </w:r>
            <w:r w:rsidRPr="00A03B1B">
              <w:rPr>
                <w:rFonts w:eastAsia="SimSun"/>
                <w:iCs/>
                <w:sz w:val="20"/>
                <w:szCs w:val="20"/>
              </w:rPr>
              <w:t xml:space="preserve">.  When one or more Combined Cycle Generation Resources are committed by RUC, RUC Minimum-Energy Revenue is calculated for the Combined Cycle Train for all RUC-committed Combined Cycle Generation Resources.  During RUCAC-Intervals for a Combined Cycle Train, the minimum energy revenue is calculated as the difference between the minimum energy revenue of the RUC-committed configuration and the QSE-committed </w:t>
            </w:r>
            <w:ins w:id="681" w:author="ERCOT" w:date="2024-05-20T15:29:00Z">
              <w:r w:rsidRPr="00A03B1B">
                <w:rPr>
                  <w:rFonts w:eastAsia="SimSun"/>
                  <w:iCs/>
                  <w:sz w:val="20"/>
                  <w:szCs w:val="20"/>
                </w:rPr>
                <w:t>or DRRS</w:t>
              </w:r>
            </w:ins>
            <w:ins w:id="682" w:author="ERCOT" w:date="2024-05-29T07:42:00Z">
              <w:r w:rsidRPr="00A03B1B">
                <w:rPr>
                  <w:rFonts w:eastAsia="SimSun"/>
                  <w:iCs/>
                  <w:sz w:val="20"/>
                  <w:szCs w:val="20"/>
                </w:rPr>
                <w:t>-</w:t>
              </w:r>
            </w:ins>
            <w:ins w:id="683" w:author="ERCOT" w:date="2024-05-20T15:29:00Z">
              <w:r w:rsidRPr="00A03B1B">
                <w:rPr>
                  <w:rFonts w:eastAsia="SimSun"/>
                  <w:iCs/>
                  <w:sz w:val="20"/>
                  <w:szCs w:val="20"/>
                </w:rPr>
                <w:t xml:space="preserve">deployed </w:t>
              </w:r>
            </w:ins>
            <w:r w:rsidRPr="00A03B1B">
              <w:rPr>
                <w:rFonts w:eastAsia="SimSun"/>
                <w:iCs/>
                <w:sz w:val="20"/>
                <w:szCs w:val="20"/>
              </w:rPr>
              <w:t>configuration.</w:t>
            </w:r>
          </w:p>
        </w:tc>
      </w:tr>
      <w:tr w:rsidR="00A03B1B" w:rsidRPr="00A03B1B" w14:paraId="2EEC4A92" w14:textId="77777777" w:rsidTr="00B31BB1">
        <w:trPr>
          <w:cantSplit/>
        </w:trPr>
        <w:tc>
          <w:tcPr>
            <w:tcW w:w="944" w:type="pct"/>
          </w:tcPr>
          <w:p w14:paraId="57B9AB77"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RUCEXRR96 </w:t>
            </w:r>
            <w:r w:rsidRPr="00A03B1B">
              <w:rPr>
                <w:rFonts w:eastAsia="SimSun"/>
                <w:i/>
                <w:iCs/>
                <w:sz w:val="20"/>
                <w:szCs w:val="20"/>
                <w:vertAlign w:val="subscript"/>
              </w:rPr>
              <w:t>q, r, i</w:t>
            </w:r>
          </w:p>
        </w:tc>
        <w:tc>
          <w:tcPr>
            <w:tcW w:w="434" w:type="pct"/>
          </w:tcPr>
          <w:p w14:paraId="08F3CE5F" w14:textId="77777777" w:rsidR="00A03B1B" w:rsidRPr="00A03B1B" w:rsidRDefault="00A03B1B" w:rsidP="00A03B1B">
            <w:pPr>
              <w:spacing w:after="60" w:line="360" w:lineRule="auto"/>
              <w:jc w:val="center"/>
              <w:rPr>
                <w:rFonts w:eastAsia="SimSun"/>
                <w:iCs/>
                <w:sz w:val="20"/>
                <w:szCs w:val="20"/>
              </w:rPr>
            </w:pPr>
            <w:r w:rsidRPr="00A03B1B">
              <w:rPr>
                <w:rFonts w:eastAsia="SimSun"/>
                <w:iCs/>
                <w:sz w:val="20"/>
                <w:szCs w:val="20"/>
              </w:rPr>
              <w:t>$</w:t>
            </w:r>
          </w:p>
        </w:tc>
        <w:tc>
          <w:tcPr>
            <w:tcW w:w="3622" w:type="pct"/>
          </w:tcPr>
          <w:p w14:paraId="0C40D9B2" w14:textId="77777777" w:rsidR="00A03B1B" w:rsidRPr="00A03B1B" w:rsidRDefault="00A03B1B" w:rsidP="00A03B1B">
            <w:pPr>
              <w:spacing w:after="60"/>
              <w:rPr>
                <w:rFonts w:eastAsia="SimSun"/>
                <w:i/>
                <w:iCs/>
                <w:sz w:val="20"/>
                <w:szCs w:val="20"/>
              </w:rPr>
            </w:pPr>
            <w:r w:rsidRPr="00A03B1B">
              <w:rPr>
                <w:rFonts w:eastAsia="SimSun"/>
                <w:i/>
                <w:iCs/>
                <w:sz w:val="20"/>
                <w:szCs w:val="20"/>
              </w:rPr>
              <w:t>Revenue Less Cost Above LSL During RUC-Committed Hours by Interval</w:t>
            </w:r>
            <w:r w:rsidRPr="00A03B1B">
              <w:rPr>
                <w:rFonts w:eastAsia="SimSun"/>
                <w:iCs/>
                <w:sz w:val="20"/>
                <w:szCs w:val="20"/>
              </w:rPr>
              <w:t xml:space="preserve">—The total revenue for Resource </w:t>
            </w:r>
            <w:r w:rsidRPr="00A03B1B">
              <w:rPr>
                <w:rFonts w:eastAsia="SimSun"/>
                <w:i/>
                <w:iCs/>
                <w:sz w:val="20"/>
                <w:szCs w:val="20"/>
              </w:rPr>
              <w:t xml:space="preserve">r </w:t>
            </w:r>
            <w:r w:rsidRPr="00A03B1B">
              <w:rPr>
                <w:rFonts w:eastAsia="SimSun"/>
                <w:iCs/>
                <w:sz w:val="20"/>
                <w:szCs w:val="20"/>
              </w:rPr>
              <w:t xml:space="preserve">represented by QSE </w:t>
            </w:r>
            <w:r w:rsidRPr="00A03B1B">
              <w:rPr>
                <w:rFonts w:eastAsia="SimSun"/>
                <w:i/>
                <w:iCs/>
                <w:sz w:val="20"/>
                <w:szCs w:val="20"/>
              </w:rPr>
              <w:t>q</w:t>
            </w:r>
            <w:r w:rsidRPr="00A03B1B">
              <w:rPr>
                <w:rFonts w:eastAsia="SimSun"/>
                <w:iCs/>
                <w:sz w:val="20"/>
                <w:szCs w:val="20"/>
              </w:rPr>
              <w:t xml:space="preserve"> operating above its LSL less the cost during all RUC-Committed hours, for the Settlement Interval </w:t>
            </w:r>
            <w:r w:rsidRPr="00A03B1B">
              <w:rPr>
                <w:rFonts w:eastAsia="SimSun"/>
                <w:i/>
                <w:iCs/>
                <w:sz w:val="20"/>
                <w:szCs w:val="20"/>
              </w:rPr>
              <w:t>i</w:t>
            </w:r>
            <w:r w:rsidRPr="00A03B1B">
              <w:rPr>
                <w:rFonts w:eastAsia="SimSun"/>
                <w:iCs/>
                <w:sz w:val="20"/>
                <w:szCs w:val="20"/>
              </w:rPr>
              <w:t>.  When one or more Combined Cycle Generation Resources are committed by RUC, revenue less cost above LSL is calculated for the Combined Cycle Train for all RUC-committed Combined Cycle Generation Resources.</w:t>
            </w:r>
          </w:p>
        </w:tc>
      </w:tr>
      <w:tr w:rsidR="00A03B1B" w:rsidRPr="00A03B1B" w14:paraId="76BDC89E" w14:textId="77777777" w:rsidTr="00B31BB1">
        <w:trPr>
          <w:cantSplit/>
        </w:trPr>
        <w:tc>
          <w:tcPr>
            <w:tcW w:w="944" w:type="pct"/>
          </w:tcPr>
          <w:p w14:paraId="39F592C3" w14:textId="77777777" w:rsidR="00A03B1B" w:rsidRPr="00A03B1B" w:rsidRDefault="00A03B1B" w:rsidP="00A03B1B">
            <w:pPr>
              <w:spacing w:after="60"/>
              <w:rPr>
                <w:rFonts w:eastAsia="SimSun"/>
                <w:iCs/>
                <w:sz w:val="20"/>
                <w:szCs w:val="20"/>
              </w:rPr>
            </w:pPr>
            <w:r w:rsidRPr="00A03B1B">
              <w:rPr>
                <w:rFonts w:eastAsia="SimSun"/>
                <w:iCs/>
                <w:sz w:val="20"/>
                <w:szCs w:val="20"/>
              </w:rPr>
              <w:t xml:space="preserve">RUCHR </w:t>
            </w:r>
            <w:r w:rsidRPr="00A03B1B">
              <w:rPr>
                <w:rFonts w:eastAsia="SimSun"/>
                <w:i/>
                <w:iCs/>
                <w:sz w:val="20"/>
                <w:szCs w:val="20"/>
                <w:vertAlign w:val="subscript"/>
              </w:rPr>
              <w:t>q, r, d</w:t>
            </w:r>
          </w:p>
        </w:tc>
        <w:tc>
          <w:tcPr>
            <w:tcW w:w="434" w:type="pct"/>
          </w:tcPr>
          <w:p w14:paraId="1D0C26D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22" w:type="pct"/>
          </w:tcPr>
          <w:p w14:paraId="763BFF4B" w14:textId="77777777" w:rsidR="00A03B1B" w:rsidRPr="00A03B1B" w:rsidRDefault="00A03B1B" w:rsidP="00A03B1B">
            <w:pPr>
              <w:spacing w:after="60"/>
              <w:rPr>
                <w:rFonts w:eastAsia="SimSun"/>
                <w:iCs/>
                <w:sz w:val="20"/>
                <w:szCs w:val="20"/>
              </w:rPr>
            </w:pPr>
            <w:r w:rsidRPr="00A03B1B">
              <w:rPr>
                <w:rFonts w:eastAsia="SimSun"/>
                <w:i/>
                <w:iCs/>
                <w:sz w:val="20"/>
                <w:szCs w:val="20"/>
              </w:rPr>
              <w:t>RUC Hour</w:t>
            </w:r>
            <w:r w:rsidRPr="00A03B1B">
              <w:rPr>
                <w:rFonts w:eastAsia="SimSun"/>
                <w:iCs/>
                <w:sz w:val="20"/>
                <w:szCs w:val="20"/>
              </w:rPr>
              <w:t xml:space="preserve">—The total number of RUC-Committed Hours, for Resource </w:t>
            </w:r>
            <w:r w:rsidRPr="00A03B1B">
              <w:rPr>
                <w:rFonts w:eastAsia="SimSun"/>
                <w:i/>
                <w:iCs/>
                <w:sz w:val="20"/>
                <w:szCs w:val="20"/>
              </w:rPr>
              <w:t>r</w:t>
            </w:r>
            <w:r w:rsidRPr="00A03B1B">
              <w:rPr>
                <w:rFonts w:eastAsia="SimSun"/>
                <w:iCs/>
                <w:sz w:val="20"/>
                <w:szCs w:val="20"/>
              </w:rPr>
              <w:t xml:space="preserve"> represented by QSE </w:t>
            </w:r>
            <w:r w:rsidRPr="00A03B1B">
              <w:rPr>
                <w:rFonts w:eastAsia="SimSun"/>
                <w:i/>
                <w:iCs/>
                <w:sz w:val="20"/>
                <w:szCs w:val="20"/>
              </w:rPr>
              <w:t>q</w:t>
            </w:r>
            <w:r w:rsidRPr="00A03B1B">
              <w:rPr>
                <w:rFonts w:eastAsia="SimSun"/>
                <w:iCs/>
                <w:sz w:val="20"/>
                <w:szCs w:val="20"/>
              </w:rPr>
              <w:t xml:space="preserve"> for the Operating Day</w:t>
            </w:r>
            <w:r w:rsidRPr="00A03B1B">
              <w:rPr>
                <w:rFonts w:eastAsia="SimSun"/>
                <w:i/>
                <w:iCs/>
                <w:sz w:val="20"/>
                <w:szCs w:val="20"/>
              </w:rPr>
              <w:t xml:space="preserve"> d</w:t>
            </w:r>
            <w:r w:rsidRPr="00A03B1B">
              <w:rPr>
                <w:rFonts w:eastAsia="SimSun"/>
                <w:iCs/>
                <w:sz w:val="20"/>
                <w:szCs w:val="20"/>
              </w:rPr>
              <w:t>.  When one or more Combined Cycle Generation Resources are committed by RUC, the total number of RUC-Committed Hours is calculated for the Combined Cycle Train for all RUC-committed Combined Cycle Generation Resources.</w:t>
            </w:r>
          </w:p>
        </w:tc>
      </w:tr>
      <w:tr w:rsidR="00A03B1B" w:rsidRPr="00A03B1B" w14:paraId="3C4E0457" w14:textId="77777777" w:rsidTr="00B31BB1">
        <w:trPr>
          <w:cantSplit/>
        </w:trPr>
        <w:tc>
          <w:tcPr>
            <w:tcW w:w="944" w:type="pct"/>
          </w:tcPr>
          <w:p w14:paraId="69C656A6" w14:textId="77777777" w:rsidR="00A03B1B" w:rsidRPr="00A03B1B" w:rsidRDefault="00A03B1B" w:rsidP="00A03B1B">
            <w:pPr>
              <w:spacing w:after="60"/>
              <w:rPr>
                <w:rFonts w:eastAsia="SimSun"/>
                <w:iCs/>
                <w:sz w:val="20"/>
                <w:szCs w:val="20"/>
              </w:rPr>
            </w:pPr>
            <w:r w:rsidRPr="00A03B1B">
              <w:rPr>
                <w:rFonts w:eastAsia="SimSun"/>
                <w:i/>
                <w:iCs/>
                <w:sz w:val="20"/>
                <w:szCs w:val="20"/>
              </w:rPr>
              <w:t>q</w:t>
            </w:r>
          </w:p>
        </w:tc>
        <w:tc>
          <w:tcPr>
            <w:tcW w:w="434" w:type="pct"/>
          </w:tcPr>
          <w:p w14:paraId="78F704E1"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22" w:type="pct"/>
          </w:tcPr>
          <w:p w14:paraId="37831F21" w14:textId="77777777" w:rsidR="00A03B1B" w:rsidRPr="00A03B1B" w:rsidRDefault="00A03B1B" w:rsidP="00A03B1B">
            <w:pPr>
              <w:spacing w:after="60"/>
              <w:rPr>
                <w:rFonts w:eastAsia="SimSun"/>
                <w:iCs/>
                <w:sz w:val="20"/>
                <w:szCs w:val="20"/>
              </w:rPr>
            </w:pPr>
            <w:r w:rsidRPr="00A03B1B">
              <w:rPr>
                <w:rFonts w:eastAsia="SimSun"/>
                <w:iCs/>
                <w:sz w:val="20"/>
                <w:szCs w:val="20"/>
              </w:rPr>
              <w:t>A QSE.</w:t>
            </w:r>
          </w:p>
        </w:tc>
      </w:tr>
      <w:tr w:rsidR="00A03B1B" w:rsidRPr="00A03B1B" w14:paraId="488FEE1E" w14:textId="77777777" w:rsidTr="00B31BB1">
        <w:trPr>
          <w:cantSplit/>
        </w:trPr>
        <w:tc>
          <w:tcPr>
            <w:tcW w:w="944" w:type="pct"/>
          </w:tcPr>
          <w:p w14:paraId="18093ECC" w14:textId="77777777" w:rsidR="00A03B1B" w:rsidRPr="00A03B1B" w:rsidRDefault="00A03B1B" w:rsidP="00A03B1B">
            <w:pPr>
              <w:spacing w:after="60"/>
              <w:rPr>
                <w:rFonts w:eastAsia="SimSun"/>
                <w:iCs/>
                <w:sz w:val="20"/>
                <w:szCs w:val="20"/>
              </w:rPr>
            </w:pPr>
            <w:r w:rsidRPr="00A03B1B">
              <w:rPr>
                <w:rFonts w:eastAsia="SimSun"/>
                <w:i/>
                <w:iCs/>
                <w:sz w:val="20"/>
                <w:szCs w:val="20"/>
              </w:rPr>
              <w:t>r</w:t>
            </w:r>
          </w:p>
        </w:tc>
        <w:tc>
          <w:tcPr>
            <w:tcW w:w="434" w:type="pct"/>
          </w:tcPr>
          <w:p w14:paraId="35BACCA3"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22" w:type="pct"/>
          </w:tcPr>
          <w:p w14:paraId="5A49495A" w14:textId="77777777" w:rsidR="00A03B1B" w:rsidRPr="00A03B1B" w:rsidRDefault="00A03B1B" w:rsidP="00A03B1B">
            <w:pPr>
              <w:spacing w:after="60"/>
              <w:rPr>
                <w:rFonts w:eastAsia="SimSun"/>
                <w:iCs/>
                <w:sz w:val="20"/>
                <w:szCs w:val="20"/>
              </w:rPr>
            </w:pPr>
            <w:r w:rsidRPr="00A03B1B">
              <w:rPr>
                <w:rFonts w:eastAsia="SimSun"/>
                <w:iCs/>
                <w:sz w:val="20"/>
                <w:szCs w:val="20"/>
              </w:rPr>
              <w:t>A RUC-committed Generation Resource.</w:t>
            </w:r>
          </w:p>
        </w:tc>
      </w:tr>
      <w:tr w:rsidR="00A03B1B" w:rsidRPr="00A03B1B" w14:paraId="388B4C0F" w14:textId="77777777" w:rsidTr="00B31BB1">
        <w:trPr>
          <w:cantSplit/>
        </w:trPr>
        <w:tc>
          <w:tcPr>
            <w:tcW w:w="944" w:type="pct"/>
          </w:tcPr>
          <w:p w14:paraId="54AEC85E" w14:textId="77777777" w:rsidR="00A03B1B" w:rsidRPr="00A03B1B" w:rsidRDefault="00A03B1B" w:rsidP="00A03B1B">
            <w:pPr>
              <w:spacing w:after="60"/>
              <w:rPr>
                <w:rFonts w:eastAsia="SimSun"/>
                <w:iCs/>
                <w:sz w:val="20"/>
                <w:szCs w:val="20"/>
              </w:rPr>
            </w:pPr>
            <w:r w:rsidRPr="00A03B1B">
              <w:rPr>
                <w:rFonts w:eastAsia="SimSun"/>
                <w:i/>
                <w:iCs/>
                <w:sz w:val="20"/>
                <w:szCs w:val="20"/>
              </w:rPr>
              <w:t>d</w:t>
            </w:r>
          </w:p>
        </w:tc>
        <w:tc>
          <w:tcPr>
            <w:tcW w:w="434" w:type="pct"/>
          </w:tcPr>
          <w:p w14:paraId="5049A553"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22" w:type="pct"/>
          </w:tcPr>
          <w:p w14:paraId="34583F90" w14:textId="77777777" w:rsidR="00A03B1B" w:rsidRPr="00A03B1B" w:rsidRDefault="00A03B1B" w:rsidP="00A03B1B">
            <w:pPr>
              <w:spacing w:after="60"/>
              <w:rPr>
                <w:rFonts w:eastAsia="SimSun"/>
                <w:iCs/>
                <w:sz w:val="20"/>
                <w:szCs w:val="20"/>
              </w:rPr>
            </w:pPr>
            <w:r w:rsidRPr="00A03B1B">
              <w:rPr>
                <w:rFonts w:eastAsia="SimSun"/>
                <w:iCs/>
                <w:sz w:val="20"/>
                <w:szCs w:val="20"/>
              </w:rPr>
              <w:t>An Operating Day containing the RUC-commitment.</w:t>
            </w:r>
          </w:p>
        </w:tc>
      </w:tr>
      <w:tr w:rsidR="00A03B1B" w:rsidRPr="00A03B1B" w14:paraId="755F0B71" w14:textId="77777777" w:rsidTr="00B31BB1">
        <w:trPr>
          <w:cantSplit/>
        </w:trPr>
        <w:tc>
          <w:tcPr>
            <w:tcW w:w="944" w:type="pct"/>
          </w:tcPr>
          <w:p w14:paraId="52F19FA2" w14:textId="77777777" w:rsidR="00A03B1B" w:rsidRPr="00A03B1B" w:rsidRDefault="00A03B1B" w:rsidP="00A03B1B">
            <w:pPr>
              <w:spacing w:after="60"/>
              <w:rPr>
                <w:rFonts w:eastAsia="SimSun"/>
                <w:iCs/>
                <w:sz w:val="20"/>
                <w:szCs w:val="20"/>
              </w:rPr>
            </w:pPr>
            <w:r w:rsidRPr="00A03B1B">
              <w:rPr>
                <w:rFonts w:eastAsia="SimSun"/>
                <w:i/>
                <w:iCs/>
                <w:sz w:val="20"/>
                <w:szCs w:val="20"/>
              </w:rPr>
              <w:t>h</w:t>
            </w:r>
          </w:p>
        </w:tc>
        <w:tc>
          <w:tcPr>
            <w:tcW w:w="434" w:type="pct"/>
          </w:tcPr>
          <w:p w14:paraId="1A85EEEF"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22" w:type="pct"/>
          </w:tcPr>
          <w:p w14:paraId="1F2BFB93" w14:textId="77777777" w:rsidR="00A03B1B" w:rsidRPr="00A03B1B" w:rsidRDefault="00A03B1B" w:rsidP="00A03B1B">
            <w:pPr>
              <w:spacing w:after="60"/>
              <w:rPr>
                <w:rFonts w:eastAsia="SimSun"/>
                <w:iCs/>
                <w:sz w:val="20"/>
                <w:szCs w:val="20"/>
              </w:rPr>
            </w:pPr>
            <w:r w:rsidRPr="00A03B1B">
              <w:rPr>
                <w:rFonts w:eastAsia="SimSun"/>
                <w:iCs/>
                <w:sz w:val="20"/>
                <w:szCs w:val="20"/>
              </w:rPr>
              <w:t>An hour in the RUC-commitment period.</w:t>
            </w:r>
          </w:p>
        </w:tc>
      </w:tr>
      <w:tr w:rsidR="00A03B1B" w:rsidRPr="00A03B1B" w14:paraId="5D907FA1" w14:textId="77777777" w:rsidTr="00B31BB1">
        <w:trPr>
          <w:cantSplit/>
        </w:trPr>
        <w:tc>
          <w:tcPr>
            <w:tcW w:w="944" w:type="pct"/>
          </w:tcPr>
          <w:p w14:paraId="5A46F479" w14:textId="77777777" w:rsidR="00A03B1B" w:rsidRPr="00A03B1B" w:rsidRDefault="00A03B1B" w:rsidP="00A03B1B">
            <w:pPr>
              <w:spacing w:after="60"/>
              <w:rPr>
                <w:rFonts w:eastAsia="SimSun"/>
                <w:i/>
                <w:iCs/>
                <w:sz w:val="20"/>
                <w:szCs w:val="20"/>
              </w:rPr>
            </w:pPr>
            <w:r w:rsidRPr="00A03B1B">
              <w:rPr>
                <w:rFonts w:eastAsia="SimSun"/>
                <w:i/>
                <w:iCs/>
                <w:sz w:val="20"/>
                <w:szCs w:val="20"/>
              </w:rPr>
              <w:t>i</w:t>
            </w:r>
          </w:p>
        </w:tc>
        <w:tc>
          <w:tcPr>
            <w:tcW w:w="434" w:type="pct"/>
          </w:tcPr>
          <w:p w14:paraId="6F1D9AB3" w14:textId="77777777" w:rsidR="00A03B1B" w:rsidRPr="00A03B1B" w:rsidRDefault="00A03B1B" w:rsidP="00A03B1B">
            <w:pPr>
              <w:spacing w:after="60"/>
              <w:jc w:val="center"/>
              <w:rPr>
                <w:rFonts w:eastAsia="SimSun"/>
                <w:iCs/>
                <w:sz w:val="20"/>
                <w:szCs w:val="20"/>
              </w:rPr>
            </w:pPr>
            <w:r w:rsidRPr="00A03B1B">
              <w:rPr>
                <w:rFonts w:eastAsia="SimSun"/>
                <w:iCs/>
                <w:sz w:val="20"/>
                <w:szCs w:val="20"/>
              </w:rPr>
              <w:t>none</w:t>
            </w:r>
          </w:p>
        </w:tc>
        <w:tc>
          <w:tcPr>
            <w:tcW w:w="3622" w:type="pct"/>
          </w:tcPr>
          <w:p w14:paraId="5DC4AF93" w14:textId="77777777" w:rsidR="00A03B1B" w:rsidRPr="00A03B1B" w:rsidRDefault="00A03B1B" w:rsidP="00A03B1B">
            <w:pPr>
              <w:spacing w:after="60"/>
              <w:rPr>
                <w:rFonts w:eastAsia="SimSun"/>
                <w:iCs/>
                <w:sz w:val="20"/>
                <w:szCs w:val="20"/>
              </w:rPr>
            </w:pPr>
            <w:r w:rsidRPr="00A03B1B">
              <w:rPr>
                <w:rFonts w:eastAsia="SimSun"/>
                <w:iCs/>
                <w:sz w:val="20"/>
                <w:szCs w:val="20"/>
              </w:rPr>
              <w:t>A 15-minute Settlement Interval within the hour that includes a RUCAC instruction.</w:t>
            </w:r>
          </w:p>
        </w:tc>
      </w:tr>
    </w:tbl>
    <w:p w14:paraId="0B7D2C8B" w14:textId="77777777" w:rsidR="00A03B1B" w:rsidRPr="00A03B1B" w:rsidRDefault="00A03B1B" w:rsidP="00A03B1B">
      <w:pPr>
        <w:keepNext/>
        <w:tabs>
          <w:tab w:val="left" w:pos="1620"/>
        </w:tabs>
        <w:spacing w:before="480" w:after="240"/>
        <w:ind w:left="1627" w:hanging="1627"/>
        <w:outlineLvl w:val="4"/>
        <w:rPr>
          <w:b/>
          <w:bCs/>
          <w:i/>
          <w:iCs/>
          <w:szCs w:val="26"/>
        </w:rPr>
      </w:pPr>
      <w:r w:rsidRPr="00A03B1B">
        <w:rPr>
          <w:b/>
          <w:bCs/>
          <w:i/>
          <w:iCs/>
          <w:szCs w:val="26"/>
        </w:rPr>
        <w:t>5.7.4.1.1</w:t>
      </w:r>
      <w:r w:rsidRPr="00A03B1B">
        <w:rPr>
          <w:b/>
          <w:bCs/>
          <w:i/>
          <w:iCs/>
          <w:szCs w:val="26"/>
        </w:rPr>
        <w:tab/>
        <w:t>Capacity Shortfall Ratio Share</w:t>
      </w:r>
    </w:p>
    <w:p w14:paraId="5C2276EF" w14:textId="77777777" w:rsidR="00A03B1B" w:rsidRPr="00A03B1B" w:rsidRDefault="00A03B1B" w:rsidP="00A03B1B">
      <w:pPr>
        <w:spacing w:after="240"/>
        <w:ind w:left="720" w:hanging="720"/>
      </w:pPr>
      <w:r w:rsidRPr="00A03B1B">
        <w:rPr>
          <w:szCs w:val="20"/>
        </w:rPr>
        <w:t>(1)</w:t>
      </w:r>
      <w:r w:rsidRPr="00A03B1B">
        <w:rPr>
          <w:szCs w:val="20"/>
        </w:rPr>
        <w:tab/>
        <w:t xml:space="preserve">In calculating the shortfall amount for each QSE, the Resource capacity (RCAPSNAP and RCAPADJ) shall be </w:t>
      </w:r>
      <w:r w:rsidRPr="00A03B1B">
        <w:t xml:space="preserve">calculated for a Generation Resource that meets any of the following conditions: </w:t>
      </w:r>
    </w:p>
    <w:p w14:paraId="31398FA2" w14:textId="77777777" w:rsidR="00A03B1B" w:rsidRPr="00A03B1B" w:rsidRDefault="00A03B1B" w:rsidP="00A03B1B">
      <w:pPr>
        <w:spacing w:after="240"/>
        <w:ind w:firstLine="720"/>
        <w:rPr>
          <w:iCs/>
        </w:rPr>
      </w:pPr>
      <w:r w:rsidRPr="00A03B1B">
        <w:rPr>
          <w:iCs/>
        </w:rPr>
        <w:t>(a)</w:t>
      </w:r>
      <w:r w:rsidRPr="00A03B1B">
        <w:rPr>
          <w:iCs/>
        </w:rPr>
        <w:tab/>
        <w:t xml:space="preserve">QSE-committed;  </w:t>
      </w:r>
    </w:p>
    <w:p w14:paraId="08480768" w14:textId="77777777" w:rsidR="00A03B1B" w:rsidRPr="00A03B1B" w:rsidRDefault="00A03B1B" w:rsidP="00A03B1B">
      <w:pPr>
        <w:spacing w:after="240"/>
        <w:ind w:left="1440" w:hanging="720"/>
        <w:rPr>
          <w:iCs/>
        </w:rPr>
      </w:pPr>
      <w:r w:rsidRPr="00A03B1B">
        <w:rPr>
          <w:iCs/>
        </w:rPr>
        <w:lastRenderedPageBreak/>
        <w:t>(b)</w:t>
      </w:r>
      <w:r w:rsidRPr="00A03B1B">
        <w:rPr>
          <w:iCs/>
        </w:rPr>
        <w:tab/>
        <w:t>Planning to operate as a Quick Start Generation Resource (QSGR) for the Settlement Interval as shown by the COP Status of OFFQS in the RUC Snapshot for the RUC Process and/or Adjustment Period; or</w:t>
      </w:r>
    </w:p>
    <w:p w14:paraId="4E50D42E" w14:textId="77777777" w:rsidR="00A03B1B" w:rsidRPr="00A03B1B" w:rsidRDefault="00A03B1B" w:rsidP="00A03B1B">
      <w:pPr>
        <w:spacing w:after="240"/>
        <w:ind w:left="1440" w:hanging="720"/>
        <w:rPr>
          <w:iCs/>
        </w:rPr>
      </w:pPr>
      <w:r w:rsidRPr="00A03B1B">
        <w:rPr>
          <w:iCs/>
        </w:rPr>
        <w:t>(c)</w:t>
      </w:r>
      <w:r w:rsidRPr="00A03B1B">
        <w:rPr>
          <w:iCs/>
        </w:rPr>
        <w:tab/>
        <w:t xml:space="preserve">A Switchable Generation Resource (SWGR) that is released by a non-ERCOT Control Area Operator (CAO) </w:t>
      </w:r>
      <w:proofErr w:type="gramStart"/>
      <w:r w:rsidRPr="00A03B1B">
        <w:rPr>
          <w:iCs/>
        </w:rPr>
        <w:t>to operate</w:t>
      </w:r>
      <w:proofErr w:type="gramEnd"/>
      <w:r w:rsidRPr="00A03B1B">
        <w:rPr>
          <w:iCs/>
        </w:rPr>
        <w:t xml:space="preserve"> in the ERCOT Control Area due to an ERCOT RUC instruction for an actual or anticipated Energy Emergency Alert (EEA) condition and that is shown as On-Line in its COP; or </w:t>
      </w:r>
    </w:p>
    <w:p w14:paraId="0DE8D9C8" w14:textId="77777777" w:rsidR="00A03B1B" w:rsidRPr="00A03B1B" w:rsidRDefault="00A03B1B" w:rsidP="00A03B1B">
      <w:pPr>
        <w:spacing w:after="240"/>
        <w:ind w:left="1440" w:hanging="720"/>
        <w:rPr>
          <w:iCs/>
        </w:rPr>
      </w:pPr>
      <w:r w:rsidRPr="00A03B1B">
        <w:rPr>
          <w:iCs/>
        </w:rPr>
        <w:t>(d)</w:t>
      </w:r>
      <w:r w:rsidRPr="00A03B1B">
        <w:rPr>
          <w:iCs/>
        </w:rPr>
        <w:tab/>
        <w:t>If the Settlement Interval is a RUCAC-Interval, the Combined Cycle Generation Resource that was QSE-committed at the time the RUCAC was issued, excluding the condition for SWGRs as describe in paragraph (c) above.</w:t>
      </w:r>
    </w:p>
    <w:p w14:paraId="38F784CE" w14:textId="77777777" w:rsidR="00A03B1B" w:rsidRPr="00A03B1B" w:rsidRDefault="00A03B1B" w:rsidP="00A03B1B">
      <w:pPr>
        <w:spacing w:after="240"/>
        <w:ind w:left="720" w:hanging="720"/>
        <w:rPr>
          <w:szCs w:val="20"/>
        </w:rPr>
      </w:pPr>
      <w:r w:rsidRPr="00A03B1B">
        <w:rPr>
          <w:szCs w:val="20"/>
        </w:rPr>
        <w:t>(2)</w:t>
      </w:r>
      <w:r w:rsidRPr="00A03B1B">
        <w:rPr>
          <w:szCs w:val="20"/>
        </w:rPr>
        <w:tab/>
        <w:t xml:space="preserve">In calculating the amount short for each QSE, the available capacity of an IRR when determining responsibility for the corresponding RUC charges shall be the lesser of the HSL value, as reflected in the COP, and the Wind-powered Generation Resource Production Potential (WGRPP), as described in Section 4.2.2, Wind-Powered Generation Resource Production Potential, for a Wind-powered Generation Resource (WGR), or the </w:t>
      </w:r>
      <w:proofErr w:type="spellStart"/>
      <w:r w:rsidRPr="00A03B1B">
        <w:rPr>
          <w:szCs w:val="20"/>
        </w:rPr>
        <w:t>PhotoVoltaic</w:t>
      </w:r>
      <w:proofErr w:type="spellEnd"/>
      <w:r w:rsidRPr="00A03B1B">
        <w:rPr>
          <w:szCs w:val="20"/>
        </w:rPr>
        <w:t xml:space="preserve"> Generation Resource Production Potential (PVGRPP), as described in Section 4.2.3, </w:t>
      </w:r>
      <w:proofErr w:type="spellStart"/>
      <w:r w:rsidRPr="00A03B1B">
        <w:rPr>
          <w:szCs w:val="20"/>
        </w:rPr>
        <w:t>PhotoVoltaic</w:t>
      </w:r>
      <w:proofErr w:type="spellEnd"/>
      <w:r w:rsidRPr="00A03B1B">
        <w:rPr>
          <w:szCs w:val="20"/>
        </w:rPr>
        <w:t xml:space="preserve"> Generation Resource Production Potential, for a </w:t>
      </w:r>
      <w:proofErr w:type="spellStart"/>
      <w:r w:rsidRPr="00A03B1B">
        <w:rPr>
          <w:szCs w:val="20"/>
        </w:rPr>
        <w:t>PhotoVoltaic</w:t>
      </w:r>
      <w:proofErr w:type="spellEnd"/>
      <w:r w:rsidRPr="00A03B1B">
        <w:rPr>
          <w:szCs w:val="20"/>
        </w:rPr>
        <w:t xml:space="preserve"> Generation Resource (PVGR), at the time of RUC execution.  For an IRR, the RCAPSNAP variable used below shall be equal to the minimum of the WGRPP or PVGRPP described above and the HSL value as reflected in the QSE’s COP, at the time of the RUC execution. </w:t>
      </w:r>
    </w:p>
    <w:p w14:paraId="0AAEA0B1" w14:textId="77777777" w:rsidR="00A03B1B" w:rsidRPr="00A03B1B" w:rsidRDefault="00A03B1B" w:rsidP="00A03B1B">
      <w:pPr>
        <w:spacing w:after="240"/>
        <w:ind w:left="720" w:hanging="720"/>
        <w:rPr>
          <w:szCs w:val="20"/>
        </w:rPr>
      </w:pPr>
      <w:r w:rsidRPr="00A03B1B">
        <w:rPr>
          <w:szCs w:val="20"/>
        </w:rPr>
        <w:t>(3)</w:t>
      </w:r>
      <w:r w:rsidRPr="00A03B1B">
        <w:rPr>
          <w:szCs w:val="20"/>
        </w:rPr>
        <w:tab/>
        <w:t>In calculating the amount short for each QSE, the QSE must be given a capacity credit for non-Intermittent Renewable Resources (IRRs) that were given notice of decommitment within the two hours before the Operating Hour as a result of the RUC process by setting the RCAPSNAP and RCAPADJ variables used below set equal to the RCAPSNAP value for the Resource immediately before the decommitment instruction was given.</w:t>
      </w:r>
    </w:p>
    <w:p w14:paraId="68574F36" w14:textId="77777777" w:rsidR="00A03B1B" w:rsidRPr="00A03B1B" w:rsidRDefault="00A03B1B" w:rsidP="00A03B1B">
      <w:pPr>
        <w:spacing w:after="240"/>
        <w:ind w:left="720" w:hanging="720"/>
        <w:rPr>
          <w:szCs w:val="20"/>
        </w:rPr>
      </w:pPr>
      <w:r w:rsidRPr="00A03B1B">
        <w:rPr>
          <w:szCs w:val="20"/>
        </w:rPr>
        <w:t>(4)</w:t>
      </w:r>
      <w:r w:rsidRPr="00A03B1B">
        <w:rPr>
          <w:szCs w:val="20"/>
        </w:rPr>
        <w:tab/>
        <w:t>In calculating the short amount for each QSE, if the RCAPSNAP for a non-IRR was credited to the QSE during the RUC Snapshot but the Resource experiences a Forced Outage within two hours before the start of the Settlement Interval, then the RCAPSNAP for that Resource is also credited to the QSE in the RCAPADJ.</w:t>
      </w:r>
    </w:p>
    <w:p w14:paraId="7886AB32" w14:textId="77777777" w:rsidR="00A03B1B" w:rsidRPr="00A03B1B" w:rsidRDefault="00A03B1B" w:rsidP="00A03B1B">
      <w:pPr>
        <w:spacing w:after="240"/>
        <w:ind w:left="720" w:hanging="720"/>
        <w:rPr>
          <w:szCs w:val="20"/>
        </w:rPr>
      </w:pPr>
      <w:r w:rsidRPr="00A03B1B">
        <w:rPr>
          <w:szCs w:val="20"/>
        </w:rPr>
        <w:t>(5)</w:t>
      </w:r>
      <w:r w:rsidRPr="00A03B1B">
        <w:rPr>
          <w:szCs w:val="20"/>
        </w:rPr>
        <w:tab/>
        <w:t>In calculating the short amount for each QSE, if the DCIMPSNAP was credited to the QSE during the RUC Snapshot but the entire Direct Current Tie (DC Tie) experiences a Forced Outage within two hours before the start of the Settlement Interval, then the DCIMPSNAP is also credited to the QSE in the DCIMPADJ.</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128D0C23" w14:textId="77777777" w:rsidTr="00B31BB1">
        <w:trPr>
          <w:trHeight w:val="656"/>
        </w:trPr>
        <w:tc>
          <w:tcPr>
            <w:tcW w:w="9350" w:type="dxa"/>
            <w:shd w:val="pct12" w:color="auto" w:fill="auto"/>
          </w:tcPr>
          <w:p w14:paraId="6162A289" w14:textId="77777777" w:rsidR="00A03B1B" w:rsidRPr="00A03B1B" w:rsidRDefault="00A03B1B" w:rsidP="00A03B1B">
            <w:pPr>
              <w:spacing w:after="240"/>
              <w:rPr>
                <w:b/>
                <w:i/>
                <w:iCs/>
                <w:szCs w:val="20"/>
              </w:rPr>
            </w:pPr>
            <w:r w:rsidRPr="00A03B1B">
              <w:rPr>
                <w:b/>
                <w:i/>
                <w:iCs/>
                <w:szCs w:val="20"/>
              </w:rPr>
              <w:t>[NPRR1032:  Replace paragraph (5) above with the following upon system implementation:]</w:t>
            </w:r>
          </w:p>
          <w:p w14:paraId="200247E6" w14:textId="77777777" w:rsidR="00A03B1B" w:rsidRPr="00A03B1B" w:rsidRDefault="00A03B1B" w:rsidP="00A03B1B">
            <w:pPr>
              <w:spacing w:after="240"/>
              <w:ind w:left="720" w:hanging="720"/>
              <w:rPr>
                <w:szCs w:val="20"/>
              </w:rPr>
            </w:pPr>
            <w:r w:rsidRPr="00A03B1B">
              <w:rPr>
                <w:szCs w:val="20"/>
              </w:rPr>
              <w:t>(5)</w:t>
            </w:r>
            <w:r w:rsidRPr="00A03B1B">
              <w:rPr>
                <w:szCs w:val="20"/>
              </w:rPr>
              <w:tab/>
              <w:t xml:space="preserve">In calculating the short amount for each QSE, if the DCIMPSNAP was credited to the QSE during the RUC Snapshot but the entire Direct Current Tie (DC Tie) experiences </w:t>
            </w:r>
            <w:r w:rsidRPr="00A03B1B">
              <w:rPr>
                <w:szCs w:val="20"/>
              </w:rPr>
              <w:lastRenderedPageBreak/>
              <w:t>a Forced Outage within two hours before the start of the Settlement Interval, then the DCIMPSNAP is also credited to the QSE in the RTDCIMP.</w:t>
            </w:r>
          </w:p>
        </w:tc>
      </w:tr>
    </w:tbl>
    <w:p w14:paraId="48175C6D" w14:textId="77777777" w:rsidR="00A03B1B" w:rsidRPr="00A03B1B" w:rsidRDefault="00A03B1B" w:rsidP="00A03B1B">
      <w:pPr>
        <w:spacing w:before="240" w:after="240"/>
        <w:ind w:left="720" w:hanging="720"/>
        <w:rPr>
          <w:szCs w:val="20"/>
        </w:rPr>
      </w:pPr>
      <w:r w:rsidRPr="00A03B1B">
        <w:rPr>
          <w:szCs w:val="20"/>
        </w:rPr>
        <w:lastRenderedPageBreak/>
        <w:t>(6)</w:t>
      </w:r>
      <w:r w:rsidRPr="00A03B1B">
        <w:rPr>
          <w:szCs w:val="20"/>
        </w:rPr>
        <w:tab/>
        <w:t>For Combined Cycle Generation Resources, if more than one Combined Cycle Generation Resource is shown On-Line in its COP for the same Settlement hour, then the provisions of paragraph (6)(a) of Section 3.9.1, Current Operating Plan (COP) Criteria, apply in the determination of the On-Line Combined Cycle Generation Resource for that Settlement hour.</w:t>
      </w:r>
    </w:p>
    <w:p w14:paraId="4341A6E7" w14:textId="77777777" w:rsidR="00A03B1B" w:rsidRPr="00A03B1B" w:rsidRDefault="00A03B1B" w:rsidP="00A03B1B">
      <w:pPr>
        <w:spacing w:after="240"/>
        <w:ind w:left="720" w:hanging="720"/>
        <w:rPr>
          <w:szCs w:val="20"/>
        </w:rPr>
      </w:pPr>
      <w:r w:rsidRPr="00A03B1B">
        <w:rPr>
          <w:szCs w:val="20"/>
        </w:rPr>
        <w:t>(7)</w:t>
      </w:r>
      <w:r w:rsidRPr="00A03B1B">
        <w:rPr>
          <w:szCs w:val="20"/>
        </w:rPr>
        <w:tab/>
        <w:t xml:space="preserve">The QSE Ancillary Service shortfall calculation in MW for each hour in the RUC Snapshot or for the end of the Adjustment Period involves solving an optimization that minimizes any potential Ancillary Service shortfall for a QSE.   This is done by determining the optimal utilization of Ancillary Service capabilities within each QSE’s portfolio of Resources to meet its net Ancillary Service position for each Ancillary Service sub-type.  </w:t>
      </w:r>
      <w:proofErr w:type="gramStart"/>
      <w:r w:rsidRPr="00A03B1B">
        <w:rPr>
          <w:szCs w:val="20"/>
        </w:rPr>
        <w:t>A QSE’s</w:t>
      </w:r>
      <w:proofErr w:type="gramEnd"/>
      <w:r w:rsidRPr="00A03B1B">
        <w:rPr>
          <w:szCs w:val="20"/>
        </w:rPr>
        <w:t xml:space="preserve"> Ancillary Service shortfall for an hour is the difference between the QSE’s net Ancillary Service position and its coverage of Ancillary Services using the outputs of this optimization based on the QSE’s Resource Ancillary Service capabilities for that hour as reflected in the COPs submitted by the QSE.</w:t>
      </w:r>
    </w:p>
    <w:p w14:paraId="48ACB593" w14:textId="77777777" w:rsidR="00A03B1B" w:rsidRPr="00A03B1B" w:rsidRDefault="00A03B1B" w:rsidP="00A03B1B">
      <w:pPr>
        <w:spacing w:after="240"/>
        <w:ind w:left="1416" w:hanging="696"/>
        <w:rPr>
          <w:szCs w:val="20"/>
        </w:rPr>
      </w:pPr>
      <w:r w:rsidRPr="00A03B1B">
        <w:rPr>
          <w:szCs w:val="20"/>
        </w:rPr>
        <w:t>(a)</w:t>
      </w:r>
      <w:r w:rsidRPr="00A03B1B">
        <w:rPr>
          <w:szCs w:val="20"/>
        </w:rPr>
        <w:tab/>
        <w:t>For each Ancillary Service sub-type, the Ancillary Service MW capability for each Resource in the QSE’s portfolio for a given hour in the RUC Snapshot or at the end of the Adjustment Period (</w:t>
      </w:r>
      <w:r w:rsidRPr="00A03B1B">
        <w:rPr>
          <w:szCs w:val="28"/>
        </w:rPr>
        <w:t xml:space="preserve">ASMWCAPSNAP </w:t>
      </w:r>
      <w:r w:rsidRPr="00A03B1B">
        <w:rPr>
          <w:iCs/>
          <w:szCs w:val="20"/>
        </w:rPr>
        <w:t xml:space="preserve">and </w:t>
      </w:r>
      <w:r w:rsidRPr="00A03B1B">
        <w:rPr>
          <w:szCs w:val="28"/>
        </w:rPr>
        <w:t>ASMWCAPADJ</w:t>
      </w:r>
      <w:r w:rsidRPr="00A03B1B">
        <w:rPr>
          <w:szCs w:val="20"/>
        </w:rPr>
        <w:t>) is calculated as the minimum of:</w:t>
      </w:r>
    </w:p>
    <w:p w14:paraId="24BE9116" w14:textId="77777777" w:rsidR="00A03B1B" w:rsidRPr="00A03B1B" w:rsidRDefault="00A03B1B" w:rsidP="00A03B1B">
      <w:pPr>
        <w:spacing w:after="240" w:line="259" w:lineRule="auto"/>
        <w:ind w:left="2136" w:hanging="720"/>
        <w:rPr>
          <w:szCs w:val="20"/>
        </w:rPr>
      </w:pPr>
      <w:r w:rsidRPr="00A03B1B">
        <w:rPr>
          <w:szCs w:val="20"/>
        </w:rPr>
        <w:t>(i)</w:t>
      </w:r>
      <w:r w:rsidRPr="00A03B1B">
        <w:rPr>
          <w:szCs w:val="20"/>
        </w:rPr>
        <w:tab/>
        <w:t xml:space="preserve">HSL minus LSL in the COP if the Resource is On-Line (ON, ONOS, ONSC, </w:t>
      </w:r>
      <w:ins w:id="684" w:author="ERCOT" w:date="2025-09-10T13:29:00Z">
        <w:r w:rsidRPr="00A03B1B">
          <w:rPr>
            <w:rFonts w:eastAsia="SimSun"/>
          </w:rPr>
          <w:t>ONEMR, ONRUC, ONOPTOUT</w:t>
        </w:r>
      </w:ins>
      <w:ins w:id="685" w:author="ERCOT" w:date="2025-10-24T20:57:00Z">
        <w:r w:rsidRPr="00A03B1B">
          <w:rPr>
            <w:rFonts w:eastAsia="SimSun"/>
          </w:rPr>
          <w:t>,</w:t>
        </w:r>
      </w:ins>
      <w:ins w:id="686" w:author="ERCOT" w:date="2025-12-08T11:11:00Z">
        <w:r w:rsidRPr="00A03B1B">
          <w:rPr>
            <w:rFonts w:eastAsia="SimSun"/>
          </w:rPr>
          <w:t xml:space="preserve"> </w:t>
        </w:r>
      </w:ins>
      <w:r w:rsidRPr="00A03B1B">
        <w:rPr>
          <w:szCs w:val="20"/>
        </w:rPr>
        <w:t>and ONL).  If a Generation Resource COP Resource Status is OFF</w:t>
      </w:r>
      <w:ins w:id="687" w:author="ERCOT" w:date="2025-12-08T11:12:00Z">
        <w:r w:rsidRPr="00A03B1B">
          <w:rPr>
            <w:szCs w:val="20"/>
          </w:rPr>
          <w:t>,</w:t>
        </w:r>
      </w:ins>
      <w:del w:id="688" w:author="ERCOT" w:date="2025-12-08T11:12:00Z">
        <w:r w:rsidRPr="00A03B1B" w:rsidDel="00AB3D81">
          <w:rPr>
            <w:szCs w:val="20"/>
          </w:rPr>
          <w:delText xml:space="preserve"> or</w:delText>
        </w:r>
      </w:del>
      <w:r w:rsidRPr="00A03B1B">
        <w:rPr>
          <w:szCs w:val="20"/>
        </w:rPr>
        <w:t xml:space="preserve"> OFFQS</w:t>
      </w:r>
      <w:ins w:id="689" w:author="ERCOT" w:date="2025-12-08T11:12:00Z">
        <w:r w:rsidRPr="00A03B1B">
          <w:rPr>
            <w:rFonts w:eastAsia="SimSun"/>
          </w:rPr>
          <w:t>, or DRRS</w:t>
        </w:r>
      </w:ins>
      <w:r w:rsidRPr="00A03B1B">
        <w:rPr>
          <w:szCs w:val="20"/>
        </w:rPr>
        <w:t>, only the COP HSL is used.  For a Combined Cycle Train, the Resource refers to a particular Combined Cycle Generation Resource belonging to that Combined Cycle Train.  For a Combined Cycle Train, select the Combined Cycle Generation Resource that is On-Line (ON</w:t>
      </w:r>
      <w:ins w:id="690" w:author="ERCOT" w:date="2025-12-08T11:12:00Z">
        <w:r w:rsidRPr="00A03B1B">
          <w:rPr>
            <w:rFonts w:eastAsia="SimSun"/>
          </w:rPr>
          <w:t>, ONEMR, ONRUC, ONOPTOUT,</w:t>
        </w:r>
      </w:ins>
      <w:r w:rsidRPr="00A03B1B">
        <w:rPr>
          <w:szCs w:val="20"/>
        </w:rPr>
        <w:t xml:space="preserve"> or ONOS) with the highest HSL.  If none of the Combined Cycle Generation Resources of a Combined Cycle Train are On-Line, then select the Combined Cycle Generation Resource that has the highest HSL and a COP Resource Status of OFF and that can be started up within 30 minutes;</w:t>
      </w:r>
    </w:p>
    <w:p w14:paraId="3DD0B3D0" w14:textId="77777777" w:rsidR="00A03B1B" w:rsidRPr="00A03B1B" w:rsidRDefault="00A03B1B" w:rsidP="00A03B1B">
      <w:pPr>
        <w:spacing w:after="240" w:line="259" w:lineRule="auto"/>
        <w:ind w:left="2136" w:hanging="720"/>
        <w:rPr>
          <w:szCs w:val="20"/>
        </w:rPr>
      </w:pPr>
      <w:r w:rsidRPr="00A03B1B">
        <w:rPr>
          <w:szCs w:val="20"/>
        </w:rPr>
        <w:t>(ii)</w:t>
      </w:r>
      <w:r w:rsidRPr="00A03B1B">
        <w:rPr>
          <w:szCs w:val="20"/>
        </w:rPr>
        <w:tab/>
        <w:t>Submitted Ancillary Service Offer MW quantity for the Ancillary Service type/sub-type;</w:t>
      </w:r>
    </w:p>
    <w:p w14:paraId="0A8EFC98" w14:textId="77777777" w:rsidR="00A03B1B" w:rsidRPr="00A03B1B" w:rsidRDefault="00A03B1B" w:rsidP="00A03B1B">
      <w:pPr>
        <w:spacing w:after="240" w:line="259" w:lineRule="auto"/>
        <w:ind w:left="2136" w:hanging="720"/>
        <w:rPr>
          <w:szCs w:val="20"/>
        </w:rPr>
      </w:pPr>
      <w:r w:rsidRPr="00A03B1B">
        <w:rPr>
          <w:szCs w:val="20"/>
        </w:rPr>
        <w:t>(iii)</w:t>
      </w:r>
      <w:r w:rsidRPr="00A03B1B">
        <w:rPr>
          <w:szCs w:val="20"/>
        </w:rPr>
        <w:tab/>
        <w:t>Submitted COP Ancillary Service MW capability; and</w:t>
      </w:r>
    </w:p>
    <w:p w14:paraId="2A7D1861" w14:textId="77777777" w:rsidR="00A03B1B" w:rsidRPr="00A03B1B" w:rsidRDefault="00A03B1B" w:rsidP="00A03B1B">
      <w:pPr>
        <w:spacing w:after="240" w:line="259" w:lineRule="auto"/>
        <w:ind w:left="2136" w:hanging="720"/>
        <w:rPr>
          <w:szCs w:val="20"/>
        </w:rPr>
      </w:pPr>
      <w:r w:rsidRPr="00A03B1B">
        <w:rPr>
          <w:szCs w:val="20"/>
        </w:rPr>
        <w:t>(iv)</w:t>
      </w:r>
      <w:r w:rsidRPr="00A03B1B">
        <w:rPr>
          <w:szCs w:val="20"/>
        </w:rPr>
        <w:tab/>
        <w:t xml:space="preserve">Qualified Ancillary Service MW amount for the Ancillary Service sub-type.  For Resources with COP Resource Status of OFFQS, the qualified MW amounts for Reg-Up, Reg-Down, and RRS will be set to zero.  For </w:t>
      </w:r>
      <w:r w:rsidRPr="00A03B1B">
        <w:rPr>
          <w:szCs w:val="20"/>
        </w:rPr>
        <w:lastRenderedPageBreak/>
        <w:t xml:space="preserve">Resources with a COP Resource Status of OFF, the qualified MW amounts for Reg-Up, Reg-Down, RRS, and ECRS will be set to zero. </w:t>
      </w:r>
      <w:r w:rsidRPr="00A03B1B">
        <w:rPr>
          <w:rFonts w:eastAsia="SimSun"/>
        </w:rPr>
        <w:t xml:space="preserve"> </w:t>
      </w:r>
      <w:ins w:id="691" w:author="ERCOT" w:date="2025-09-10T13:40:00Z">
        <w:r w:rsidRPr="00A03B1B">
          <w:rPr>
            <w:rFonts w:eastAsia="SimSun"/>
          </w:rPr>
          <w:t>For Resources with a COP Resource Status of DRRS, the qualified MW amounts for Reg-Up, Reg-Down, RRS, ECRS</w:t>
        </w:r>
      </w:ins>
      <w:ins w:id="692" w:author="ERCOT" w:date="2025-10-24T20:58:00Z">
        <w:r w:rsidRPr="00A03B1B">
          <w:rPr>
            <w:rFonts w:eastAsia="SimSun"/>
          </w:rPr>
          <w:t>,</w:t>
        </w:r>
      </w:ins>
      <w:ins w:id="693" w:author="ERCOT" w:date="2025-09-10T13:40:00Z">
        <w:r w:rsidRPr="00A03B1B">
          <w:rPr>
            <w:rFonts w:eastAsia="SimSun"/>
          </w:rPr>
          <w:t xml:space="preserve"> and </w:t>
        </w:r>
      </w:ins>
      <w:ins w:id="694" w:author="ERCOT" w:date="2025-09-10T13:41:00Z">
        <w:r w:rsidRPr="00A03B1B">
          <w:rPr>
            <w:rFonts w:eastAsia="SimSun"/>
          </w:rPr>
          <w:t>Non-Spin</w:t>
        </w:r>
      </w:ins>
      <w:ins w:id="695" w:author="ERCOT" w:date="2025-09-10T13:40:00Z">
        <w:r w:rsidRPr="00A03B1B">
          <w:rPr>
            <w:rFonts w:eastAsia="SimSun"/>
          </w:rPr>
          <w:t xml:space="preserve"> will be set to zero.</w:t>
        </w:r>
      </w:ins>
    </w:p>
    <w:p w14:paraId="1C1D0DD1" w14:textId="77777777" w:rsidR="00A03B1B" w:rsidRPr="00A03B1B" w:rsidRDefault="00A03B1B" w:rsidP="00A03B1B">
      <w:pPr>
        <w:spacing w:after="240"/>
        <w:ind w:left="1416" w:hanging="696"/>
        <w:rPr>
          <w:szCs w:val="20"/>
        </w:rPr>
      </w:pPr>
      <w:r w:rsidRPr="00A03B1B">
        <w:rPr>
          <w:szCs w:val="20"/>
        </w:rPr>
        <w:t>(b)</w:t>
      </w:r>
      <w:r w:rsidRPr="00A03B1B">
        <w:rPr>
          <w:szCs w:val="20"/>
        </w:rPr>
        <w:tab/>
        <w:t>The QSE Ancillary Service shortfall calculation enforces the following constraints for each hour using data from the RUC Snapshot or the end of the Adjustment Period:</w:t>
      </w:r>
    </w:p>
    <w:p w14:paraId="21A7D6D5" w14:textId="77777777" w:rsidR="00A03B1B" w:rsidRPr="00A03B1B" w:rsidRDefault="00A03B1B" w:rsidP="00A03B1B">
      <w:pPr>
        <w:spacing w:after="240" w:line="259" w:lineRule="auto"/>
        <w:ind w:left="2136" w:hanging="720"/>
        <w:rPr>
          <w:szCs w:val="20"/>
        </w:rPr>
      </w:pPr>
      <w:proofErr w:type="gramStart"/>
      <w:r w:rsidRPr="00A03B1B">
        <w:rPr>
          <w:szCs w:val="20"/>
        </w:rPr>
        <w:t>(i)</w:t>
      </w:r>
      <w:r w:rsidRPr="00A03B1B">
        <w:rPr>
          <w:szCs w:val="20"/>
        </w:rPr>
        <w:tab/>
        <w:t>Ensure</w:t>
      </w:r>
      <w:proofErr w:type="gramEnd"/>
      <w:r w:rsidRPr="00A03B1B">
        <w:rPr>
          <w:szCs w:val="20"/>
        </w:rPr>
        <w:t xml:space="preserve"> that </w:t>
      </w:r>
      <w:proofErr w:type="gramStart"/>
      <w:r w:rsidRPr="00A03B1B">
        <w:rPr>
          <w:szCs w:val="20"/>
        </w:rPr>
        <w:t>a QSE’s</w:t>
      </w:r>
      <w:proofErr w:type="gramEnd"/>
      <w:r w:rsidRPr="00A03B1B">
        <w:rPr>
          <w:szCs w:val="20"/>
        </w:rPr>
        <w:t xml:space="preserve"> portfolio of Resource capacities are only used to cover </w:t>
      </w:r>
      <w:proofErr w:type="gramStart"/>
      <w:r w:rsidRPr="00A03B1B">
        <w:rPr>
          <w:szCs w:val="20"/>
        </w:rPr>
        <w:t>that QSE’s</w:t>
      </w:r>
      <w:proofErr w:type="gramEnd"/>
      <w:r w:rsidRPr="00A03B1B">
        <w:rPr>
          <w:szCs w:val="20"/>
        </w:rPr>
        <w:t xml:space="preserve"> net Ancillary Service position by each Ancillary Service sub-type.</w:t>
      </w:r>
    </w:p>
    <w:p w14:paraId="3EE95CEE" w14:textId="77777777" w:rsidR="00A03B1B" w:rsidRPr="00A03B1B" w:rsidRDefault="00A03B1B" w:rsidP="00A03B1B">
      <w:pPr>
        <w:spacing w:after="240" w:line="259" w:lineRule="auto"/>
        <w:ind w:left="2136" w:hanging="720"/>
        <w:rPr>
          <w:szCs w:val="20"/>
        </w:rPr>
      </w:pPr>
      <w:r w:rsidRPr="00A03B1B">
        <w:rPr>
          <w:szCs w:val="20"/>
        </w:rPr>
        <w:t>(ii)</w:t>
      </w:r>
      <w:r w:rsidRPr="00A03B1B">
        <w:rPr>
          <w:szCs w:val="20"/>
        </w:rPr>
        <w:tab/>
        <w:t>A QSE’s Fast Frequency Response (FFR) Service (FFRS) position can be covered by the QSE’s portfolio of ESRs qualified to provide FFRS, Load Resources having a high-set under-frequency Relay that are qualified for Responsive Reserve (RRS) or Controllable Load Resources (CLRs), Generation Resources, and ESRs that are qualified to provide RRS as Primary Frequency Response.</w:t>
      </w:r>
    </w:p>
    <w:p w14:paraId="199EEF1B" w14:textId="77777777" w:rsidR="00A03B1B" w:rsidRPr="00A03B1B" w:rsidRDefault="00A03B1B" w:rsidP="00A03B1B">
      <w:pPr>
        <w:spacing w:after="240" w:line="259" w:lineRule="auto"/>
        <w:ind w:left="2136" w:hanging="720"/>
        <w:rPr>
          <w:szCs w:val="20"/>
        </w:rPr>
      </w:pPr>
      <w:r w:rsidRPr="00A03B1B">
        <w:rPr>
          <w:szCs w:val="20"/>
        </w:rPr>
        <w:t>(iii)</w:t>
      </w:r>
      <w:r w:rsidRPr="00A03B1B">
        <w:rPr>
          <w:szCs w:val="20"/>
        </w:rPr>
        <w:tab/>
      </w:r>
      <w:proofErr w:type="gramStart"/>
      <w:r w:rsidRPr="00A03B1B">
        <w:rPr>
          <w:szCs w:val="20"/>
        </w:rPr>
        <w:t>A QSE’s</w:t>
      </w:r>
      <w:proofErr w:type="gramEnd"/>
      <w:r w:rsidRPr="00A03B1B">
        <w:rPr>
          <w:szCs w:val="20"/>
        </w:rPr>
        <w:t xml:space="preserve"> RRS position of the type provided by Load Resources having a high-set under-frequency Relay that are qualified for RRS can be covered by the QSE’s portfolio of Load Resources qualified to provide this type of RRS or CLRs, Generation Resources, and ESRs that are qualified to provide RRS as Primary Frequency Response.</w:t>
      </w:r>
    </w:p>
    <w:p w14:paraId="01478DB8" w14:textId="77777777" w:rsidR="00A03B1B" w:rsidRPr="00A03B1B" w:rsidRDefault="00A03B1B" w:rsidP="00A03B1B">
      <w:pPr>
        <w:spacing w:after="240" w:line="259" w:lineRule="auto"/>
        <w:ind w:left="2136" w:hanging="720"/>
        <w:rPr>
          <w:szCs w:val="20"/>
        </w:rPr>
      </w:pPr>
      <w:r w:rsidRPr="00A03B1B">
        <w:rPr>
          <w:szCs w:val="20"/>
        </w:rPr>
        <w:t>(iv)</w:t>
      </w:r>
      <w:r w:rsidRPr="00A03B1B">
        <w:rPr>
          <w:szCs w:val="20"/>
        </w:rPr>
        <w:tab/>
        <w:t>A QSE’s ERCOT Contingency Reserve Service (ECRS) position of the type that is not SCED-dispatchable can be covered by the QSE’s portfolio of Load Resources that are qualified to provide non-SCED dispatchable ECRS, or by CLRs, Generation Resources, and ESRs that are qualified to provide ECRS of the type that is SCED-dispatchable.</w:t>
      </w:r>
    </w:p>
    <w:p w14:paraId="31147415" w14:textId="77777777" w:rsidR="00A03B1B" w:rsidRPr="00A03B1B" w:rsidRDefault="00A03B1B" w:rsidP="00A03B1B">
      <w:pPr>
        <w:spacing w:after="240" w:line="259" w:lineRule="auto"/>
        <w:ind w:left="2136" w:hanging="720"/>
        <w:rPr>
          <w:szCs w:val="20"/>
        </w:rPr>
      </w:pPr>
      <w:r w:rsidRPr="00A03B1B">
        <w:rPr>
          <w:szCs w:val="20"/>
        </w:rPr>
        <w:t>(v)</w:t>
      </w:r>
      <w:r w:rsidRPr="00A03B1B">
        <w:rPr>
          <w:szCs w:val="20"/>
        </w:rPr>
        <w:tab/>
      </w:r>
      <w:proofErr w:type="gramStart"/>
      <w:r w:rsidRPr="00A03B1B">
        <w:rPr>
          <w:szCs w:val="20"/>
        </w:rPr>
        <w:t>A QSE’s</w:t>
      </w:r>
      <w:proofErr w:type="gramEnd"/>
      <w:r w:rsidRPr="00A03B1B">
        <w:rPr>
          <w:szCs w:val="20"/>
        </w:rPr>
        <w:t xml:space="preserve"> Non-Spinning Reserve (Non-Spin) position of the type that is not SCED-dispatchable can be covered by the QSE’s portfolios of Load Resources that are qualified to provide non-SCED dispatchable Non-Spin, or by CLRs, Generation Resources, and ESRs that are qualified to provide Non-Spin of the type that is SCED-dispatchable.</w:t>
      </w:r>
    </w:p>
    <w:p w14:paraId="78B611DC" w14:textId="77777777" w:rsidR="00A03B1B" w:rsidRPr="00A03B1B" w:rsidRDefault="00A03B1B" w:rsidP="00A03B1B">
      <w:pPr>
        <w:spacing w:after="240" w:line="259" w:lineRule="auto"/>
        <w:ind w:left="2136" w:hanging="720"/>
        <w:rPr>
          <w:szCs w:val="20"/>
        </w:rPr>
      </w:pPr>
      <w:r w:rsidRPr="00A03B1B">
        <w:rPr>
          <w:szCs w:val="20"/>
        </w:rPr>
        <w:t>(vi)</w:t>
      </w:r>
      <w:r w:rsidRPr="00A03B1B">
        <w:rPr>
          <w:szCs w:val="20"/>
        </w:rPr>
        <w:tab/>
        <w:t>For each Resource and Ancillary Service sub-type:</w:t>
      </w:r>
    </w:p>
    <w:p w14:paraId="7BD80E28" w14:textId="77777777" w:rsidR="00A03B1B" w:rsidRPr="00A03B1B" w:rsidRDefault="00A03B1B" w:rsidP="00A03B1B">
      <w:pPr>
        <w:spacing w:after="160" w:line="259" w:lineRule="auto"/>
        <w:ind w:left="2856" w:hanging="720"/>
        <w:rPr>
          <w:szCs w:val="20"/>
        </w:rPr>
      </w:pPr>
      <w:r w:rsidRPr="00A03B1B">
        <w:rPr>
          <w:szCs w:val="20"/>
        </w:rPr>
        <w:t>(A)</w:t>
      </w:r>
      <w:r w:rsidRPr="00A03B1B">
        <w:rPr>
          <w:szCs w:val="20"/>
        </w:rPr>
        <w:tab/>
        <w:t>Ancillary Service capacity used for each Ancillary Service sub-type cannot exceed that Resource’s Ancillary Service capability for that Ancillary Service sub-type.</w:t>
      </w:r>
      <w:r w:rsidRPr="00A03B1B">
        <w:rPr>
          <w:rFonts w:eastAsia="SimSun"/>
        </w:rPr>
        <w:t xml:space="preserve">  </w:t>
      </w:r>
      <w:ins w:id="696" w:author="ERCOT" w:date="2025-09-10T13:46:00Z">
        <w:r w:rsidRPr="00A03B1B">
          <w:rPr>
            <w:rFonts w:eastAsia="SimSun"/>
          </w:rPr>
          <w:t xml:space="preserve">For Ancillary Service type of </w:t>
        </w:r>
        <w:r w:rsidRPr="00A03B1B">
          <w:rPr>
            <w:rFonts w:eastAsia="SimSun"/>
          </w:rPr>
          <w:lastRenderedPageBreak/>
          <w:t>DRRS, the Ancillary Service capacity used from a Resource</w:t>
        </w:r>
      </w:ins>
      <w:ins w:id="697" w:author="ERCOT" w:date="2025-09-10T13:47:00Z">
        <w:del w:id="698" w:author="ERCOT" w:date="2025-09-15T10:40:00Z">
          <w:r w:rsidRPr="00A03B1B">
            <w:rPr>
              <w:rFonts w:eastAsia="SimSun"/>
            </w:rPr>
            <w:delText>,</w:delText>
          </w:r>
        </w:del>
        <w:r w:rsidRPr="00A03B1B">
          <w:rPr>
            <w:rFonts w:eastAsia="SimSun"/>
          </w:rPr>
          <w:t xml:space="preserve"> cannot exceed that Resource’s HSL.</w:t>
        </w:r>
      </w:ins>
    </w:p>
    <w:p w14:paraId="2AA4060D" w14:textId="77777777" w:rsidR="00A03B1B" w:rsidRPr="00A03B1B" w:rsidRDefault="00A03B1B" w:rsidP="00A03B1B">
      <w:pPr>
        <w:spacing w:after="160" w:line="259" w:lineRule="auto"/>
        <w:ind w:left="2856" w:hanging="720"/>
        <w:rPr>
          <w:szCs w:val="20"/>
        </w:rPr>
      </w:pPr>
      <w:r w:rsidRPr="00A03B1B">
        <w:rPr>
          <w:szCs w:val="20"/>
        </w:rPr>
        <w:t>(B)</w:t>
      </w:r>
      <w:r w:rsidRPr="00A03B1B">
        <w:rPr>
          <w:szCs w:val="20"/>
        </w:rPr>
        <w:tab/>
        <w:t xml:space="preserve">The sum of all the Ancillary Service capacities used for each Ancillary Service sub-type cannot exceed the COP HSL minus LSL limits.  For Generation Resources that have a Resource Status of </w:t>
      </w:r>
      <w:proofErr w:type="gramStart"/>
      <w:r w:rsidRPr="00A03B1B">
        <w:rPr>
          <w:szCs w:val="20"/>
        </w:rPr>
        <w:t>OFF</w:t>
      </w:r>
      <w:proofErr w:type="gramEnd"/>
      <w:r w:rsidRPr="00A03B1B">
        <w:rPr>
          <w:szCs w:val="20"/>
        </w:rPr>
        <w:t xml:space="preserve"> and the Ancillary Service type is Non-Spin, consider LSL to be zero.  </w:t>
      </w:r>
      <w:del w:id="699" w:author="ERCOT" w:date="2025-09-10T13:47:00Z">
        <w:r w:rsidRPr="00A03B1B" w:rsidDel="00C51316">
          <w:rPr>
            <w:rFonts w:eastAsia="SimSun"/>
          </w:rPr>
          <w:delText>Likewise, f</w:delText>
        </w:r>
      </w:del>
      <w:ins w:id="700" w:author="ERCOT" w:date="2025-09-10T13:47:00Z">
        <w:r w:rsidRPr="00A03B1B">
          <w:rPr>
            <w:rFonts w:eastAsia="SimSun"/>
          </w:rPr>
          <w:t>F</w:t>
        </w:r>
      </w:ins>
      <w:r w:rsidRPr="00A03B1B">
        <w:rPr>
          <w:rFonts w:eastAsia="SimSun"/>
        </w:rPr>
        <w:t xml:space="preserve">or Generation Resources that have a Resource Status of </w:t>
      </w:r>
      <w:proofErr w:type="gramStart"/>
      <w:r w:rsidRPr="00A03B1B">
        <w:rPr>
          <w:rFonts w:eastAsia="SimSun"/>
        </w:rPr>
        <w:t>OFFQS</w:t>
      </w:r>
      <w:proofErr w:type="gramEnd"/>
      <w:r w:rsidRPr="00A03B1B">
        <w:rPr>
          <w:rFonts w:eastAsia="SimSun"/>
        </w:rPr>
        <w:t xml:space="preserve"> and the Ancillary Service type is Non-Spin or ECRS, consider LSL to be zero.</w:t>
      </w:r>
      <w:ins w:id="701" w:author="ERCOT" w:date="2025-09-10T13:47:00Z">
        <w:r w:rsidRPr="00A03B1B">
          <w:rPr>
            <w:rFonts w:eastAsia="SimSun"/>
          </w:rPr>
          <w:t xml:space="preserve"> For Generation Resources that have a Resource Status of </w:t>
        </w:r>
      </w:ins>
      <w:proofErr w:type="gramStart"/>
      <w:ins w:id="702" w:author="ERCOT" w:date="2025-09-10T13:48:00Z">
        <w:r w:rsidRPr="00A03B1B">
          <w:rPr>
            <w:rFonts w:eastAsia="SimSun"/>
          </w:rPr>
          <w:t>DRRS</w:t>
        </w:r>
      </w:ins>
      <w:proofErr w:type="gramEnd"/>
      <w:ins w:id="703" w:author="ERCOT" w:date="2025-09-10T13:47:00Z">
        <w:r w:rsidRPr="00A03B1B">
          <w:rPr>
            <w:rFonts w:eastAsia="SimSun"/>
          </w:rPr>
          <w:t xml:space="preserve"> and the Ancillary Service type is </w:t>
        </w:r>
      </w:ins>
      <w:ins w:id="704" w:author="ERCOT" w:date="2025-09-10T13:48:00Z">
        <w:r w:rsidRPr="00A03B1B">
          <w:rPr>
            <w:rFonts w:eastAsia="SimSun"/>
          </w:rPr>
          <w:t>DRRS</w:t>
        </w:r>
      </w:ins>
      <w:ins w:id="705" w:author="ERCOT" w:date="2025-09-10T13:47:00Z">
        <w:r w:rsidRPr="00A03B1B">
          <w:rPr>
            <w:rFonts w:eastAsia="SimSun"/>
          </w:rPr>
          <w:t>, consider LSL to be zero.</w:t>
        </w:r>
      </w:ins>
    </w:p>
    <w:p w14:paraId="7188DB64" w14:textId="77777777" w:rsidR="00A03B1B" w:rsidRPr="00A03B1B" w:rsidRDefault="00A03B1B" w:rsidP="00A03B1B">
      <w:pPr>
        <w:spacing w:after="160" w:line="259" w:lineRule="auto"/>
        <w:ind w:left="2856" w:hanging="720"/>
        <w:rPr>
          <w:szCs w:val="20"/>
        </w:rPr>
      </w:pPr>
      <w:r w:rsidRPr="00A03B1B">
        <w:rPr>
          <w:szCs w:val="20"/>
        </w:rPr>
        <w:t>(C)</w:t>
      </w:r>
      <w:r w:rsidRPr="00A03B1B">
        <w:rPr>
          <w:szCs w:val="20"/>
        </w:rPr>
        <w:tab/>
        <w:t>For ESRs, consider:</w:t>
      </w:r>
    </w:p>
    <w:p w14:paraId="2A556DC9" w14:textId="77777777" w:rsidR="00A03B1B" w:rsidRPr="00A03B1B" w:rsidRDefault="00A03B1B" w:rsidP="00A03B1B">
      <w:pPr>
        <w:spacing w:after="240" w:line="259" w:lineRule="auto"/>
        <w:ind w:left="3576" w:hanging="720"/>
        <w:rPr>
          <w:szCs w:val="20"/>
        </w:rPr>
      </w:pPr>
      <w:r w:rsidRPr="00A03B1B">
        <w:rPr>
          <w:szCs w:val="20"/>
        </w:rPr>
        <w:t>(1)</w:t>
      </w:r>
      <w:r w:rsidRPr="00A03B1B">
        <w:rPr>
          <w:szCs w:val="20"/>
        </w:rPr>
        <w:tab/>
        <w:t>Duration requirements for each Ancillary Service type and the submitted COP values for Hour Beginning Planned State of Charge (HBSOC), Minimum SOC (</w:t>
      </w:r>
      <w:proofErr w:type="spellStart"/>
      <w:r w:rsidRPr="00A03B1B">
        <w:rPr>
          <w:szCs w:val="20"/>
        </w:rPr>
        <w:t>MinSOC</w:t>
      </w:r>
      <w:proofErr w:type="spellEnd"/>
      <w:r w:rsidRPr="00A03B1B">
        <w:rPr>
          <w:szCs w:val="20"/>
        </w:rPr>
        <w:t>) and Maximum SOC (</w:t>
      </w:r>
      <w:proofErr w:type="spellStart"/>
      <w:r w:rsidRPr="00A03B1B">
        <w:rPr>
          <w:szCs w:val="20"/>
        </w:rPr>
        <w:t>MaxSOC</w:t>
      </w:r>
      <w:proofErr w:type="spellEnd"/>
      <w:r w:rsidRPr="00A03B1B">
        <w:rPr>
          <w:szCs w:val="20"/>
        </w:rPr>
        <w:t xml:space="preserve">); </w:t>
      </w:r>
    </w:p>
    <w:p w14:paraId="2A618592" w14:textId="77777777" w:rsidR="00A03B1B" w:rsidRPr="00A03B1B" w:rsidRDefault="00A03B1B" w:rsidP="00A03B1B">
      <w:pPr>
        <w:spacing w:after="240" w:line="259" w:lineRule="auto"/>
        <w:ind w:left="3576" w:hanging="720"/>
        <w:rPr>
          <w:szCs w:val="20"/>
        </w:rPr>
      </w:pPr>
      <w:r w:rsidRPr="00A03B1B">
        <w:rPr>
          <w:szCs w:val="20"/>
        </w:rPr>
        <w:t>(2)</w:t>
      </w:r>
      <w:r w:rsidRPr="00A03B1B">
        <w:rPr>
          <w:szCs w:val="20"/>
        </w:rPr>
        <w:tab/>
        <w:t>Ancillary Service deployment factors, duration requirements for different Ancillary Service types or sub-types, and the difference between the submitted COP HBSOC for the hour under consideration and the next hour; and</w:t>
      </w:r>
    </w:p>
    <w:p w14:paraId="7A4E0BCD" w14:textId="77777777" w:rsidR="00A03B1B" w:rsidRPr="00A03B1B" w:rsidRDefault="00A03B1B" w:rsidP="00A03B1B">
      <w:pPr>
        <w:spacing w:after="240" w:line="259" w:lineRule="auto"/>
        <w:ind w:left="3576" w:hanging="720"/>
        <w:rPr>
          <w:szCs w:val="20"/>
        </w:rPr>
      </w:pPr>
      <w:r w:rsidRPr="00A03B1B">
        <w:rPr>
          <w:szCs w:val="20"/>
        </w:rPr>
        <w:t>(3)</w:t>
      </w:r>
      <w:r w:rsidRPr="00A03B1B">
        <w:rPr>
          <w:szCs w:val="20"/>
        </w:rPr>
        <w:tab/>
        <w:t xml:space="preserve">The charge or discharge MW required to satisfy the above constraints. </w:t>
      </w:r>
    </w:p>
    <w:p w14:paraId="1F27A88B" w14:textId="77777777" w:rsidR="00A03B1B" w:rsidRPr="00A03B1B" w:rsidRDefault="00A03B1B" w:rsidP="00A03B1B">
      <w:pPr>
        <w:spacing w:after="240"/>
        <w:ind w:left="1416" w:hanging="696"/>
        <w:rPr>
          <w:szCs w:val="20"/>
        </w:rPr>
      </w:pPr>
      <w:r w:rsidRPr="00A03B1B">
        <w:rPr>
          <w:szCs w:val="20"/>
        </w:rPr>
        <w:t>(c)</w:t>
      </w:r>
      <w:r w:rsidRPr="00A03B1B">
        <w:rPr>
          <w:szCs w:val="20"/>
        </w:rPr>
        <w:tab/>
        <w:t xml:space="preserve">The outputs of the optimization for each Resource are: </w:t>
      </w:r>
    </w:p>
    <w:p w14:paraId="4F7993B8" w14:textId="77777777" w:rsidR="00A03B1B" w:rsidRPr="00A03B1B" w:rsidRDefault="00A03B1B" w:rsidP="00A03B1B">
      <w:pPr>
        <w:spacing w:after="240" w:line="259" w:lineRule="auto"/>
        <w:ind w:left="2136" w:hanging="720"/>
        <w:rPr>
          <w:szCs w:val="20"/>
        </w:rPr>
      </w:pPr>
      <w:r w:rsidRPr="00A03B1B">
        <w:rPr>
          <w:szCs w:val="20"/>
        </w:rPr>
        <w:t>(i)</w:t>
      </w:r>
      <w:r w:rsidRPr="00A03B1B">
        <w:rPr>
          <w:szCs w:val="20"/>
        </w:rPr>
        <w:tab/>
        <w:t>The Resource’s MW capacity used to cover its QSE’s net Ancillary Service position by Ancillary Service sub-type for a given hour.  These values are ASMWCAPUSNAP for a given hour in the RUC Snapshot and ASMWCAPUADJ for the end of the Adjustment Period.</w:t>
      </w:r>
    </w:p>
    <w:p w14:paraId="0624CEAB" w14:textId="77777777" w:rsidR="00A03B1B" w:rsidRPr="00A03B1B" w:rsidRDefault="00A03B1B" w:rsidP="00A03B1B">
      <w:pPr>
        <w:spacing w:after="240" w:line="259" w:lineRule="auto"/>
        <w:ind w:left="2136" w:hanging="720"/>
        <w:rPr>
          <w:szCs w:val="20"/>
        </w:rPr>
      </w:pPr>
      <w:r w:rsidRPr="00A03B1B">
        <w:rPr>
          <w:szCs w:val="20"/>
        </w:rPr>
        <w:t>(ii)</w:t>
      </w:r>
      <w:r w:rsidRPr="00A03B1B">
        <w:rPr>
          <w:szCs w:val="20"/>
        </w:rPr>
        <w:tab/>
        <w:t xml:space="preserve">For an ESR, the MW discharge (positive) or charge (negative) required to support the ESR’s calculated Ancillary Service coverage of its QSE’s net Ancillary Service position, considering the submitted COP values for </w:t>
      </w:r>
      <w:proofErr w:type="spellStart"/>
      <w:r w:rsidRPr="00A03B1B">
        <w:rPr>
          <w:szCs w:val="20"/>
        </w:rPr>
        <w:t>MinSOC</w:t>
      </w:r>
      <w:proofErr w:type="spellEnd"/>
      <w:r w:rsidRPr="00A03B1B">
        <w:rPr>
          <w:szCs w:val="20"/>
        </w:rPr>
        <w:t xml:space="preserve">, </w:t>
      </w:r>
      <w:proofErr w:type="spellStart"/>
      <w:r w:rsidRPr="00A03B1B">
        <w:rPr>
          <w:szCs w:val="20"/>
        </w:rPr>
        <w:t>MaxSOC</w:t>
      </w:r>
      <w:proofErr w:type="spellEnd"/>
      <w:r w:rsidRPr="00A03B1B">
        <w:rPr>
          <w:szCs w:val="20"/>
        </w:rPr>
        <w:t>, and the difference in the HBSOC for the hour under consideration and the next hour.  This value will also account for Ancillary Service deployment factors and the duration requirements for energy and different Ancillary Service types.  These values are MWSNAP for a given hour in the RUC Snapshot and MWADJ for the end of the Adjustment Period.</w:t>
      </w:r>
    </w:p>
    <w:p w14:paraId="4D191AE9" w14:textId="77777777" w:rsidR="00A03B1B" w:rsidRPr="00A03B1B" w:rsidRDefault="00A03B1B" w:rsidP="00A03B1B">
      <w:pPr>
        <w:spacing w:after="240"/>
        <w:ind w:left="720" w:hanging="720"/>
        <w:rPr>
          <w:szCs w:val="20"/>
        </w:rPr>
      </w:pPr>
      <w:r w:rsidRPr="00A03B1B">
        <w:rPr>
          <w:szCs w:val="20"/>
        </w:rPr>
        <w:lastRenderedPageBreak/>
        <w:t>(8)</w:t>
      </w:r>
      <w:r w:rsidRPr="00A03B1B">
        <w:rPr>
          <w:szCs w:val="20"/>
        </w:rPr>
        <w:tab/>
        <w:t>The capacity shortfall ratio share of a specific QSE for a particular RUC process is calculated, for a 15-minute Settlement Interval, as follows:</w:t>
      </w:r>
    </w:p>
    <w:p w14:paraId="572A3D9A" w14:textId="77777777" w:rsidR="00A03B1B" w:rsidRPr="00A03B1B" w:rsidRDefault="00A03B1B" w:rsidP="00A03B1B">
      <w:pPr>
        <w:tabs>
          <w:tab w:val="left" w:pos="2340"/>
          <w:tab w:val="left" w:pos="3420"/>
        </w:tabs>
        <w:spacing w:after="240"/>
        <w:ind w:left="3420" w:hanging="2700"/>
        <w:rPr>
          <w:b/>
          <w:bCs/>
        </w:rPr>
      </w:pPr>
      <w:r w:rsidRPr="00A03B1B">
        <w:rPr>
          <w:b/>
          <w:bCs/>
        </w:rPr>
        <w:t xml:space="preserve">RUCSFRS </w:t>
      </w:r>
      <w:proofErr w:type="spellStart"/>
      <w:r w:rsidRPr="00A03B1B">
        <w:rPr>
          <w:b/>
          <w:bCs/>
          <w:i/>
          <w:vertAlign w:val="subscript"/>
        </w:rPr>
        <w:t>ruc</w:t>
      </w:r>
      <w:proofErr w:type="spellEnd"/>
      <w:r w:rsidRPr="00A03B1B">
        <w:rPr>
          <w:b/>
          <w:bCs/>
          <w:i/>
          <w:vertAlign w:val="subscript"/>
        </w:rPr>
        <w:t>, i, q</w:t>
      </w:r>
      <w:r w:rsidRPr="00A03B1B">
        <w:rPr>
          <w:b/>
          <w:bCs/>
        </w:rPr>
        <w:tab/>
        <w:t>=</w:t>
      </w:r>
      <w:r w:rsidRPr="00A03B1B">
        <w:rPr>
          <w:b/>
          <w:bCs/>
        </w:rPr>
        <w:tab/>
        <w:t xml:space="preserve">RUCSF </w:t>
      </w:r>
      <w:proofErr w:type="spellStart"/>
      <w:r w:rsidRPr="00A03B1B">
        <w:rPr>
          <w:b/>
          <w:bCs/>
          <w:i/>
          <w:vertAlign w:val="subscript"/>
        </w:rPr>
        <w:t>ruc</w:t>
      </w:r>
      <w:proofErr w:type="spellEnd"/>
      <w:r w:rsidRPr="00A03B1B">
        <w:rPr>
          <w:b/>
          <w:bCs/>
          <w:i/>
          <w:vertAlign w:val="subscript"/>
        </w:rPr>
        <w:t>, i, q</w:t>
      </w:r>
      <w:r w:rsidRPr="00A03B1B">
        <w:rPr>
          <w:b/>
          <w:bCs/>
        </w:rPr>
        <w:t xml:space="preserve"> / RUCSFTOT </w:t>
      </w:r>
      <w:proofErr w:type="spellStart"/>
      <w:r w:rsidRPr="00A03B1B">
        <w:rPr>
          <w:b/>
          <w:bCs/>
          <w:i/>
          <w:vertAlign w:val="subscript"/>
        </w:rPr>
        <w:t>ruc</w:t>
      </w:r>
      <w:proofErr w:type="spellEnd"/>
      <w:r w:rsidRPr="00A03B1B">
        <w:rPr>
          <w:b/>
          <w:bCs/>
          <w:i/>
          <w:vertAlign w:val="subscript"/>
        </w:rPr>
        <w:t>, i</w:t>
      </w:r>
    </w:p>
    <w:p w14:paraId="0A8A1870" w14:textId="77777777" w:rsidR="00A03B1B" w:rsidRPr="00A03B1B" w:rsidRDefault="00A03B1B" w:rsidP="00A03B1B">
      <w:pPr>
        <w:spacing w:after="240"/>
        <w:ind w:firstLine="720"/>
      </w:pPr>
      <w:r w:rsidRPr="00A03B1B">
        <w:t>Where:</w:t>
      </w:r>
    </w:p>
    <w:p w14:paraId="6ED82BD8" w14:textId="77777777" w:rsidR="00A03B1B" w:rsidRPr="00A03B1B" w:rsidRDefault="00A03B1B" w:rsidP="00A03B1B">
      <w:pPr>
        <w:tabs>
          <w:tab w:val="left" w:pos="2340"/>
          <w:tab w:val="left" w:pos="3420"/>
        </w:tabs>
        <w:spacing w:after="240"/>
        <w:ind w:left="3420" w:hanging="2700"/>
        <w:rPr>
          <w:bCs/>
          <w:i/>
          <w:vertAlign w:val="subscript"/>
        </w:rPr>
      </w:pPr>
      <w:r w:rsidRPr="00A03B1B">
        <w:rPr>
          <w:bCs/>
        </w:rPr>
        <w:t xml:space="preserve">RUCSFTOT </w:t>
      </w:r>
      <w:proofErr w:type="spellStart"/>
      <w:r w:rsidRPr="00A03B1B">
        <w:rPr>
          <w:bCs/>
          <w:i/>
          <w:vertAlign w:val="subscript"/>
        </w:rPr>
        <w:t>ruc</w:t>
      </w:r>
      <w:proofErr w:type="spellEnd"/>
      <w:r w:rsidRPr="00A03B1B">
        <w:rPr>
          <w:bCs/>
          <w:i/>
          <w:vertAlign w:val="subscript"/>
        </w:rPr>
        <w:t>, i</w:t>
      </w:r>
      <w:r w:rsidRPr="00A03B1B">
        <w:rPr>
          <w:bCs/>
        </w:rPr>
        <w:tab/>
        <w:t>=</w:t>
      </w:r>
      <w:r w:rsidRPr="00A03B1B">
        <w:rPr>
          <w:bCs/>
        </w:rPr>
        <w:tab/>
      </w:r>
      <w:r w:rsidRPr="00A03B1B">
        <w:rPr>
          <w:bCs/>
          <w:position w:val="-22"/>
        </w:rPr>
        <w:object w:dxaOrig="220" w:dyaOrig="460" w14:anchorId="14DBA0D9">
          <v:shape id="_x0000_i1034" type="#_x0000_t75" style="width:8.4pt;height:20.4pt" o:ole="">
            <v:imagedata r:id="rId33" o:title=""/>
          </v:shape>
          <o:OLEObject Type="Embed" ProgID="Equation.3" ShapeID="_x0000_i1034" DrawAspect="Content" ObjectID="_1831214038" r:id="rId34"/>
        </w:object>
      </w:r>
      <w:r w:rsidRPr="00A03B1B">
        <w:rPr>
          <w:bCs/>
        </w:rPr>
        <w:t xml:space="preserve">RUCSF </w:t>
      </w:r>
      <w:proofErr w:type="spellStart"/>
      <w:r w:rsidRPr="00A03B1B">
        <w:rPr>
          <w:bCs/>
          <w:i/>
          <w:vertAlign w:val="subscript"/>
        </w:rPr>
        <w:t>ruc</w:t>
      </w:r>
      <w:proofErr w:type="spellEnd"/>
      <w:r w:rsidRPr="00A03B1B">
        <w:rPr>
          <w:bCs/>
          <w:i/>
          <w:vertAlign w:val="subscript"/>
        </w:rPr>
        <w:t>, i, q</w:t>
      </w:r>
    </w:p>
    <w:p w14:paraId="7616EF48" w14:textId="77777777" w:rsidR="00A03B1B" w:rsidRPr="00A03B1B" w:rsidRDefault="00A03B1B" w:rsidP="00A03B1B">
      <w:pPr>
        <w:spacing w:after="240"/>
        <w:ind w:left="720" w:hanging="720"/>
        <w:rPr>
          <w:szCs w:val="20"/>
        </w:rPr>
      </w:pPr>
      <w:r w:rsidRPr="00A03B1B">
        <w:rPr>
          <w:szCs w:val="20"/>
        </w:rPr>
        <w:t>(9)</w:t>
      </w:r>
      <w:r w:rsidRPr="00A03B1B">
        <w:rPr>
          <w:szCs w:val="20"/>
        </w:rPr>
        <w:tab/>
        <w:t>The RUC Shortfall in MW for one QSE for one 15-minute Settlement Interval is:</w:t>
      </w:r>
    </w:p>
    <w:p w14:paraId="68E69A0F" w14:textId="77777777" w:rsidR="00A03B1B" w:rsidRPr="00A03B1B" w:rsidRDefault="00A03B1B" w:rsidP="00A03B1B">
      <w:pPr>
        <w:tabs>
          <w:tab w:val="left" w:pos="2340"/>
          <w:tab w:val="left" w:pos="3420"/>
        </w:tabs>
        <w:spacing w:after="240"/>
        <w:ind w:left="3420" w:hanging="2700"/>
        <w:rPr>
          <w:b/>
          <w:bCs/>
        </w:rPr>
      </w:pPr>
      <w:r w:rsidRPr="00A03B1B">
        <w:rPr>
          <w:b/>
          <w:bCs/>
        </w:rPr>
        <w:t xml:space="preserve">RUCSF </w:t>
      </w:r>
      <w:proofErr w:type="spellStart"/>
      <w:r w:rsidRPr="00A03B1B">
        <w:rPr>
          <w:b/>
          <w:bCs/>
          <w:i/>
          <w:vertAlign w:val="subscript"/>
        </w:rPr>
        <w:t>ruc</w:t>
      </w:r>
      <w:proofErr w:type="spellEnd"/>
      <w:r w:rsidRPr="00A03B1B">
        <w:rPr>
          <w:b/>
          <w:bCs/>
          <w:i/>
          <w:vertAlign w:val="subscript"/>
        </w:rPr>
        <w:t>, i, q</w:t>
      </w:r>
      <w:r w:rsidRPr="00A03B1B">
        <w:rPr>
          <w:b/>
          <w:bCs/>
        </w:rPr>
        <w:tab/>
        <w:t>=</w:t>
      </w:r>
      <w:r w:rsidRPr="00A03B1B">
        <w:rPr>
          <w:b/>
          <w:bCs/>
        </w:rPr>
        <w:tab/>
        <w:t xml:space="preserve">Max (0, Max (RUCSFSNAP </w:t>
      </w:r>
      <w:proofErr w:type="spellStart"/>
      <w:r w:rsidRPr="00A03B1B">
        <w:rPr>
          <w:b/>
          <w:bCs/>
          <w:i/>
          <w:vertAlign w:val="subscript"/>
        </w:rPr>
        <w:t>ruc</w:t>
      </w:r>
      <w:proofErr w:type="spellEnd"/>
      <w:r w:rsidRPr="00A03B1B">
        <w:rPr>
          <w:b/>
          <w:bCs/>
          <w:i/>
          <w:vertAlign w:val="subscript"/>
        </w:rPr>
        <w:t>, q, i</w:t>
      </w:r>
      <w:r w:rsidRPr="00A03B1B">
        <w:rPr>
          <w:b/>
          <w:bCs/>
        </w:rPr>
        <w:t xml:space="preserve">, RUCSFADJ </w:t>
      </w:r>
      <w:proofErr w:type="spellStart"/>
      <w:r w:rsidRPr="00A03B1B">
        <w:rPr>
          <w:b/>
          <w:bCs/>
          <w:i/>
          <w:vertAlign w:val="subscript"/>
        </w:rPr>
        <w:t>ruc</w:t>
      </w:r>
      <w:proofErr w:type="spellEnd"/>
      <w:r w:rsidRPr="00A03B1B">
        <w:rPr>
          <w:b/>
          <w:bCs/>
          <w:i/>
          <w:vertAlign w:val="subscript"/>
        </w:rPr>
        <w:t>, q, i</w:t>
      </w:r>
      <w:r w:rsidRPr="00A03B1B">
        <w:rPr>
          <w:b/>
          <w:bCs/>
        </w:rPr>
        <w:t xml:space="preserve">) – </w:t>
      </w:r>
      <w:r w:rsidRPr="00A03B1B">
        <w:rPr>
          <w:b/>
          <w:bCs/>
          <w:position w:val="-22"/>
        </w:rPr>
        <w:object w:dxaOrig="980" w:dyaOrig="460" w14:anchorId="48B66618">
          <v:shape id="_x0000_i1035" type="#_x0000_t75" style="width:51.6pt;height:20.4pt" o:ole="">
            <v:imagedata r:id="rId35" o:title=""/>
          </v:shape>
          <o:OLEObject Type="Embed" ProgID="Equation.3" ShapeID="_x0000_i1035" DrawAspect="Content" ObjectID="_1831214039" r:id="rId36"/>
        </w:object>
      </w:r>
      <w:r w:rsidRPr="00A03B1B">
        <w:rPr>
          <w:b/>
          <w:bCs/>
        </w:rPr>
        <w:t xml:space="preserve">RUCCAPCREDIT </w:t>
      </w:r>
      <w:r w:rsidRPr="00A03B1B">
        <w:rPr>
          <w:b/>
          <w:bCs/>
          <w:i/>
          <w:vertAlign w:val="subscript"/>
        </w:rPr>
        <w:t>q, i, z</w:t>
      </w:r>
      <w:r w:rsidRPr="00A03B1B">
        <w:rPr>
          <w:b/>
          <w:bCs/>
        </w:rPr>
        <w:t>)</w:t>
      </w:r>
    </w:p>
    <w:p w14:paraId="71B129DB" w14:textId="77777777" w:rsidR="00A03B1B" w:rsidRPr="00A03B1B" w:rsidRDefault="00A03B1B" w:rsidP="00A03B1B">
      <w:pPr>
        <w:spacing w:after="240"/>
        <w:ind w:left="720" w:hanging="720"/>
        <w:rPr>
          <w:szCs w:val="20"/>
        </w:rPr>
      </w:pPr>
      <w:r w:rsidRPr="00A03B1B">
        <w:rPr>
          <w:szCs w:val="20"/>
        </w:rPr>
        <w:t>(10)</w:t>
      </w:r>
      <w:r w:rsidRPr="00A03B1B">
        <w:rPr>
          <w:szCs w:val="20"/>
        </w:rPr>
        <w:tab/>
        <w:t>The RUC Shortfall in MW for one QSE for one 15-minute Settlement Interval, as measured at the RUC Snapshot, is:</w:t>
      </w:r>
    </w:p>
    <w:p w14:paraId="349FB2CA" w14:textId="77777777" w:rsidR="00A03B1B" w:rsidRPr="00A03B1B" w:rsidRDefault="00A03B1B" w:rsidP="00A03B1B">
      <w:pPr>
        <w:tabs>
          <w:tab w:val="left" w:pos="2340"/>
          <w:tab w:val="left" w:pos="3420"/>
        </w:tabs>
        <w:spacing w:after="240"/>
        <w:ind w:left="3420" w:hanging="2700"/>
        <w:rPr>
          <w:b/>
          <w:bCs/>
        </w:rPr>
      </w:pPr>
      <w:r w:rsidRPr="00A03B1B">
        <w:rPr>
          <w:b/>
          <w:bCs/>
        </w:rPr>
        <w:t xml:space="preserve">RUCSFSNAP </w:t>
      </w:r>
      <w:proofErr w:type="spellStart"/>
      <w:r w:rsidRPr="00A03B1B">
        <w:rPr>
          <w:b/>
          <w:bCs/>
          <w:i/>
          <w:vertAlign w:val="subscript"/>
        </w:rPr>
        <w:t>ruc</w:t>
      </w:r>
      <w:proofErr w:type="spellEnd"/>
      <w:r w:rsidRPr="00A03B1B">
        <w:rPr>
          <w:b/>
          <w:bCs/>
          <w:i/>
          <w:vertAlign w:val="subscript"/>
        </w:rPr>
        <w:t>, q, i</w:t>
      </w:r>
      <w:r w:rsidRPr="00A03B1B">
        <w:rPr>
          <w:b/>
          <w:bCs/>
        </w:rPr>
        <w:tab/>
        <w:t>=</w:t>
      </w:r>
      <w:r w:rsidRPr="00A03B1B">
        <w:rPr>
          <w:b/>
          <w:bCs/>
        </w:rPr>
        <w:tab/>
        <w:t xml:space="preserve">Max (RUCOSFSNAP </w:t>
      </w:r>
      <w:proofErr w:type="spellStart"/>
      <w:r w:rsidRPr="00A03B1B">
        <w:rPr>
          <w:b/>
          <w:bCs/>
          <w:i/>
          <w:vertAlign w:val="subscript"/>
        </w:rPr>
        <w:t>ruc</w:t>
      </w:r>
      <w:proofErr w:type="spellEnd"/>
      <w:r w:rsidRPr="00A03B1B">
        <w:rPr>
          <w:b/>
          <w:bCs/>
          <w:i/>
          <w:vertAlign w:val="subscript"/>
        </w:rPr>
        <w:t xml:space="preserve">, q, i </w:t>
      </w:r>
      <w:r w:rsidRPr="00A03B1B">
        <w:rPr>
          <w:b/>
          <w:bCs/>
        </w:rPr>
        <w:t xml:space="preserve">, RUCASFSNAP </w:t>
      </w:r>
      <w:proofErr w:type="spellStart"/>
      <w:r w:rsidRPr="00A03B1B">
        <w:rPr>
          <w:b/>
          <w:bCs/>
          <w:i/>
          <w:vertAlign w:val="subscript"/>
        </w:rPr>
        <w:t>ruc</w:t>
      </w:r>
      <w:proofErr w:type="spellEnd"/>
      <w:r w:rsidRPr="00A03B1B">
        <w:rPr>
          <w:b/>
          <w:bCs/>
          <w:i/>
          <w:vertAlign w:val="subscript"/>
        </w:rPr>
        <w:t>, q, i</w:t>
      </w:r>
      <w:r w:rsidRPr="00A03B1B">
        <w:rPr>
          <w:b/>
          <w:bCs/>
        </w:rPr>
        <w:t>)</w:t>
      </w:r>
    </w:p>
    <w:p w14:paraId="6D9ACF83" w14:textId="77777777" w:rsidR="00A03B1B" w:rsidRPr="00A03B1B" w:rsidRDefault="00A03B1B" w:rsidP="00A03B1B">
      <w:pPr>
        <w:spacing w:after="240"/>
        <w:ind w:left="720" w:hanging="720"/>
        <w:rPr>
          <w:szCs w:val="20"/>
        </w:rPr>
      </w:pPr>
      <w:r w:rsidRPr="00A03B1B">
        <w:rPr>
          <w:szCs w:val="20"/>
        </w:rPr>
        <w:t>(11)</w:t>
      </w:r>
      <w:r w:rsidRPr="00A03B1B">
        <w:rPr>
          <w:szCs w:val="20"/>
        </w:rPr>
        <w:tab/>
        <w:t>The overall shortfall in MW that a QSE had according to the RUC Snapshot for a 15-minute Settlement Interval is:</w:t>
      </w:r>
    </w:p>
    <w:p w14:paraId="6717D683" w14:textId="77777777" w:rsidR="00A03B1B" w:rsidRPr="00A03B1B" w:rsidRDefault="00A03B1B" w:rsidP="00A03B1B">
      <w:pPr>
        <w:spacing w:before="240" w:after="240"/>
        <w:ind w:left="3240" w:hanging="2520"/>
        <w:rPr>
          <w:b/>
          <w:szCs w:val="20"/>
        </w:rPr>
      </w:pPr>
      <w:r w:rsidRPr="00A03B1B">
        <w:rPr>
          <w:b/>
          <w:szCs w:val="20"/>
        </w:rPr>
        <w:t xml:space="preserve">RUCOSFSNAP </w:t>
      </w:r>
      <w:proofErr w:type="spellStart"/>
      <w:r w:rsidRPr="00A03B1B">
        <w:rPr>
          <w:b/>
          <w:i/>
          <w:szCs w:val="20"/>
          <w:vertAlign w:val="subscript"/>
        </w:rPr>
        <w:t>ruc</w:t>
      </w:r>
      <w:proofErr w:type="spellEnd"/>
      <w:r w:rsidRPr="00A03B1B">
        <w:rPr>
          <w:b/>
          <w:i/>
          <w:szCs w:val="20"/>
          <w:vertAlign w:val="subscript"/>
        </w:rPr>
        <w:t xml:space="preserve">, q, i   </w:t>
      </w:r>
      <w:r w:rsidRPr="00A03B1B">
        <w:rPr>
          <w:b/>
          <w:szCs w:val="20"/>
        </w:rPr>
        <w:t>=  Max (0, ((</w:t>
      </w:r>
      <w:r w:rsidRPr="00A03B1B">
        <w:rPr>
          <w:b/>
          <w:position w:val="-22"/>
          <w:szCs w:val="20"/>
        </w:rPr>
        <w:object w:dxaOrig="220" w:dyaOrig="460" w14:anchorId="18778894">
          <v:shape id="_x0000_i1036" type="#_x0000_t75" style="width:10.8pt;height:23.4pt" o:ole="">
            <v:imagedata r:id="rId37" o:title=""/>
          </v:shape>
          <o:OLEObject Type="Embed" ProgID="Equation.3" ShapeID="_x0000_i1036" DrawAspect="Content" ObjectID="_1831214040" r:id="rId38"/>
        </w:object>
      </w:r>
      <w:r w:rsidRPr="00A03B1B">
        <w:rPr>
          <w:b/>
          <w:szCs w:val="20"/>
        </w:rPr>
        <w:t xml:space="preserve">RTAML </w:t>
      </w:r>
      <w:r w:rsidRPr="00A03B1B">
        <w:rPr>
          <w:b/>
          <w:i/>
          <w:szCs w:val="20"/>
          <w:vertAlign w:val="subscript"/>
        </w:rPr>
        <w:t xml:space="preserve">q, p, i </w:t>
      </w:r>
      <w:r w:rsidRPr="00A03B1B">
        <w:rPr>
          <w:b/>
          <w:szCs w:val="20"/>
        </w:rPr>
        <w:t xml:space="preserve">* 4) + ASONPOSSNAP </w:t>
      </w:r>
      <w:proofErr w:type="spellStart"/>
      <w:r w:rsidRPr="00A03B1B">
        <w:rPr>
          <w:b/>
          <w:i/>
          <w:szCs w:val="20"/>
          <w:vertAlign w:val="subscript"/>
        </w:rPr>
        <w:t>ruc</w:t>
      </w:r>
      <w:proofErr w:type="spellEnd"/>
      <w:r w:rsidRPr="00A03B1B">
        <w:rPr>
          <w:b/>
          <w:i/>
          <w:szCs w:val="20"/>
          <w:vertAlign w:val="subscript"/>
        </w:rPr>
        <w:t>, q, i</w:t>
      </w:r>
      <w:r w:rsidRPr="00A03B1B" w:rsidDel="00375840">
        <w:rPr>
          <w:b/>
          <w:szCs w:val="20"/>
        </w:rPr>
        <w:t xml:space="preserve"> </w:t>
      </w:r>
      <w:r w:rsidRPr="00A03B1B">
        <w:rPr>
          <w:b/>
          <w:szCs w:val="20"/>
        </w:rPr>
        <w:t xml:space="preserve"> – RUCCAPSNAP </w:t>
      </w:r>
      <w:proofErr w:type="spellStart"/>
      <w:r w:rsidRPr="00A03B1B">
        <w:rPr>
          <w:b/>
          <w:i/>
          <w:szCs w:val="20"/>
          <w:vertAlign w:val="subscript"/>
        </w:rPr>
        <w:t>ruc</w:t>
      </w:r>
      <w:proofErr w:type="spellEnd"/>
      <w:r w:rsidRPr="00A03B1B">
        <w:rPr>
          <w:b/>
          <w:i/>
          <w:szCs w:val="20"/>
          <w:vertAlign w:val="subscript"/>
        </w:rPr>
        <w:t>, q, i</w:t>
      </w:r>
      <w:r w:rsidRPr="00A03B1B">
        <w:rPr>
          <w:b/>
          <w:szCs w:val="20"/>
        </w:rPr>
        <w:t>))</w:t>
      </w:r>
    </w:p>
    <w:p w14:paraId="188D5E99" w14:textId="77777777" w:rsidR="00A03B1B" w:rsidRPr="00A03B1B" w:rsidRDefault="00A03B1B" w:rsidP="00A03B1B">
      <w:pPr>
        <w:spacing w:after="240"/>
        <w:ind w:left="720"/>
        <w:rPr>
          <w:szCs w:val="20"/>
        </w:rPr>
      </w:pPr>
      <w:r w:rsidRPr="00A03B1B">
        <w:rPr>
          <w:szCs w:val="20"/>
        </w:rPr>
        <w:t>The QSE’s On-Line Ancillary Service Position according to the RUC Snapshot for a 15-minute Settlement Interval is:</w:t>
      </w:r>
    </w:p>
    <w:p w14:paraId="0272C27E" w14:textId="77777777" w:rsidR="00A03B1B" w:rsidRPr="00A03B1B" w:rsidRDefault="00A03B1B" w:rsidP="00A03B1B">
      <w:pPr>
        <w:spacing w:after="240"/>
        <w:ind w:left="3420" w:hanging="2700"/>
        <w:rPr>
          <w:ins w:id="706" w:author="ERCOT" w:date="2025-09-10T13:55:00Z"/>
          <w:rFonts w:eastAsia="SimSun"/>
          <w:b/>
        </w:rPr>
      </w:pPr>
      <w:r w:rsidRPr="00A03B1B">
        <w:rPr>
          <w:rFonts w:eastAsia="SimSun"/>
          <w:b/>
        </w:rPr>
        <w:t xml:space="preserve">ASONPOSSNAP </w:t>
      </w:r>
      <w:proofErr w:type="spellStart"/>
      <w:r w:rsidRPr="00A03B1B">
        <w:rPr>
          <w:rFonts w:eastAsia="SimSun"/>
          <w:b/>
          <w:i/>
          <w:vertAlign w:val="subscript"/>
        </w:rPr>
        <w:t>ruc</w:t>
      </w:r>
      <w:proofErr w:type="spellEnd"/>
      <w:r w:rsidRPr="00A03B1B">
        <w:rPr>
          <w:rFonts w:eastAsia="SimSun"/>
          <w:b/>
          <w:i/>
          <w:vertAlign w:val="subscript"/>
        </w:rPr>
        <w:t xml:space="preserve">, q, i   </w:t>
      </w:r>
      <w:r w:rsidRPr="00A03B1B">
        <w:rPr>
          <w:rFonts w:eastAsia="SimSun"/>
          <w:b/>
        </w:rPr>
        <w:t xml:space="preserve">=  RUPOSSNAP </w:t>
      </w:r>
      <w:proofErr w:type="spellStart"/>
      <w:r w:rsidRPr="00A03B1B">
        <w:rPr>
          <w:rFonts w:eastAsia="SimSun"/>
          <w:b/>
          <w:i/>
          <w:vertAlign w:val="subscript"/>
        </w:rPr>
        <w:t>ruc</w:t>
      </w:r>
      <w:proofErr w:type="spellEnd"/>
      <w:r w:rsidRPr="00A03B1B">
        <w:rPr>
          <w:rFonts w:eastAsia="SimSun"/>
          <w:b/>
          <w:i/>
          <w:vertAlign w:val="subscript"/>
        </w:rPr>
        <w:t>, q, h</w:t>
      </w:r>
      <w:r w:rsidRPr="00A03B1B">
        <w:rPr>
          <w:rFonts w:eastAsia="SimSun"/>
          <w:b/>
        </w:rPr>
        <w:t xml:space="preserve">  + RRPOSSNAP </w:t>
      </w:r>
      <w:proofErr w:type="spellStart"/>
      <w:r w:rsidRPr="00A03B1B">
        <w:rPr>
          <w:rFonts w:eastAsia="SimSun"/>
          <w:b/>
          <w:i/>
          <w:vertAlign w:val="subscript"/>
        </w:rPr>
        <w:t>ruc</w:t>
      </w:r>
      <w:proofErr w:type="spellEnd"/>
      <w:r w:rsidRPr="00A03B1B">
        <w:rPr>
          <w:rFonts w:eastAsia="SimSun"/>
          <w:b/>
          <w:i/>
          <w:vertAlign w:val="subscript"/>
        </w:rPr>
        <w:t>, q, h</w:t>
      </w:r>
      <w:r w:rsidRPr="00A03B1B">
        <w:rPr>
          <w:rFonts w:eastAsia="SimSun"/>
          <w:b/>
        </w:rPr>
        <w:t xml:space="preserve"> +                                  ECRPOSSNAP </w:t>
      </w:r>
      <w:proofErr w:type="spellStart"/>
      <w:r w:rsidRPr="00A03B1B">
        <w:rPr>
          <w:rFonts w:eastAsia="SimSun"/>
          <w:b/>
          <w:i/>
          <w:vertAlign w:val="subscript"/>
        </w:rPr>
        <w:t>ruc</w:t>
      </w:r>
      <w:proofErr w:type="spellEnd"/>
      <w:r w:rsidRPr="00A03B1B">
        <w:rPr>
          <w:rFonts w:eastAsia="SimSun"/>
          <w:b/>
          <w:i/>
          <w:vertAlign w:val="subscript"/>
        </w:rPr>
        <w:t>, q, h</w:t>
      </w:r>
      <w:r w:rsidRPr="00A03B1B">
        <w:rPr>
          <w:rFonts w:eastAsia="SimSun"/>
          <w:b/>
        </w:rPr>
        <w:t xml:space="preserve"> </w:t>
      </w:r>
    </w:p>
    <w:p w14:paraId="079C0404" w14:textId="77777777" w:rsidR="00A03B1B" w:rsidRPr="00A03B1B" w:rsidRDefault="00A03B1B" w:rsidP="00A03B1B">
      <w:pPr>
        <w:spacing w:after="240"/>
        <w:ind w:left="3420" w:hanging="2700"/>
        <w:rPr>
          <w:ins w:id="707" w:author="ERCOT" w:date="2025-09-10T13:56:00Z"/>
          <w:rFonts w:eastAsia="SimSun"/>
          <w:b/>
        </w:rPr>
      </w:pPr>
      <w:ins w:id="708" w:author="ERCOT" w:date="2025-09-10T14:27:00Z">
        <w:r w:rsidRPr="00A03B1B">
          <w:rPr>
            <w:rFonts w:eastAsia="SimSun"/>
            <w:b/>
          </w:rPr>
          <w:t xml:space="preserve">                                         </w:t>
        </w:r>
      </w:ins>
      <w:r w:rsidRPr="00A03B1B">
        <w:rPr>
          <w:rFonts w:eastAsia="SimSun"/>
          <w:b/>
        </w:rPr>
        <w:t>+ Max (</w:t>
      </w:r>
      <w:proofErr w:type="gramStart"/>
      <w:r w:rsidRPr="00A03B1B">
        <w:rPr>
          <w:rFonts w:eastAsia="SimSun"/>
          <w:b/>
        </w:rPr>
        <w:t>0, (</w:t>
      </w:r>
      <w:proofErr w:type="gramEnd"/>
      <w:ins w:id="709" w:author="ERCOT" w:date="2025-09-10T13:56:00Z">
        <w:r w:rsidRPr="00A03B1B">
          <w:rPr>
            <w:rFonts w:eastAsia="SimSun"/>
            <w:b/>
          </w:rPr>
          <w:t>(</w:t>
        </w:r>
      </w:ins>
      <w:r w:rsidRPr="00A03B1B">
        <w:rPr>
          <w:rFonts w:eastAsia="SimSun"/>
          <w:b/>
        </w:rPr>
        <w:t xml:space="preserve">NSPOSSNAP </w:t>
      </w:r>
      <w:proofErr w:type="spellStart"/>
      <w:r w:rsidRPr="00A03B1B">
        <w:rPr>
          <w:rFonts w:eastAsia="SimSun"/>
          <w:b/>
          <w:i/>
          <w:vertAlign w:val="subscript"/>
        </w:rPr>
        <w:t>ruc</w:t>
      </w:r>
      <w:proofErr w:type="spellEnd"/>
      <w:r w:rsidRPr="00A03B1B">
        <w:rPr>
          <w:rFonts w:eastAsia="SimSun"/>
          <w:b/>
          <w:i/>
          <w:vertAlign w:val="subscript"/>
        </w:rPr>
        <w:t>, q, h</w:t>
      </w:r>
      <w:r w:rsidRPr="00A03B1B">
        <w:rPr>
          <w:rFonts w:eastAsia="SimSun"/>
          <w:b/>
        </w:rPr>
        <w:t xml:space="preserve"> </w:t>
      </w:r>
      <w:ins w:id="710" w:author="ERCOT" w:date="2025-09-10T13:55:00Z">
        <w:r w:rsidRPr="00A03B1B">
          <w:rPr>
            <w:rFonts w:eastAsia="SimSun"/>
            <w:b/>
          </w:rPr>
          <w:t xml:space="preserve">+ DRPOSSNAP </w:t>
        </w:r>
        <w:proofErr w:type="spellStart"/>
        <w:r w:rsidRPr="00A03B1B">
          <w:rPr>
            <w:rFonts w:eastAsia="SimSun"/>
            <w:b/>
            <w:i/>
            <w:vertAlign w:val="subscript"/>
          </w:rPr>
          <w:t>ruc</w:t>
        </w:r>
        <w:proofErr w:type="spellEnd"/>
        <w:r w:rsidRPr="00A03B1B">
          <w:rPr>
            <w:rFonts w:eastAsia="SimSun"/>
            <w:b/>
            <w:i/>
            <w:vertAlign w:val="subscript"/>
          </w:rPr>
          <w:t>, q, h</w:t>
        </w:r>
        <w:r w:rsidRPr="00A03B1B">
          <w:rPr>
            <w:rFonts w:eastAsia="SimSun"/>
            <w:b/>
          </w:rPr>
          <w:t xml:space="preserve"> </w:t>
        </w:r>
      </w:ins>
      <w:ins w:id="711" w:author="ERCOT" w:date="2025-09-10T13:56:00Z">
        <w:r w:rsidRPr="00A03B1B">
          <w:rPr>
            <w:rFonts w:eastAsia="SimSun"/>
            <w:b/>
          </w:rPr>
          <w:t>)</w:t>
        </w:r>
      </w:ins>
    </w:p>
    <w:p w14:paraId="0752AF54" w14:textId="77777777" w:rsidR="00A03B1B" w:rsidRPr="00A03B1B" w:rsidRDefault="00A03B1B" w:rsidP="00A03B1B">
      <w:pPr>
        <w:spacing w:after="240"/>
        <w:ind w:left="3420" w:hanging="2700"/>
        <w:rPr>
          <w:rFonts w:eastAsia="SimSun"/>
          <w:b/>
          <w:bCs/>
        </w:rPr>
      </w:pPr>
      <w:ins w:id="712" w:author="ERCOT" w:date="2025-09-10T14:27:00Z">
        <w:r w:rsidRPr="00A03B1B">
          <w:rPr>
            <w:rFonts w:eastAsia="SimSun"/>
            <w:b/>
            <w:bCs/>
          </w:rPr>
          <w:t xml:space="preserve">                                         </w:t>
        </w:r>
      </w:ins>
      <w:r w:rsidRPr="00A03B1B">
        <w:rPr>
          <w:rFonts w:eastAsia="SimSun"/>
          <w:b/>
          <w:bCs/>
        </w:rPr>
        <w:t xml:space="preserve">– </w:t>
      </w:r>
      <w:r w:rsidRPr="00A03B1B">
        <w:rPr>
          <w:rFonts w:eastAsia="SimSun"/>
          <w:b/>
          <w:position w:val="-18"/>
        </w:rPr>
        <w:object w:dxaOrig="220" w:dyaOrig="420" w14:anchorId="3CBF51C9">
          <v:shape id="_x0000_i1037" type="#_x0000_t75" style="width:9pt;height:21.6pt" o:ole="">
            <v:imagedata r:id="rId39" o:title=""/>
          </v:shape>
          <o:OLEObject Type="Embed" ProgID="Equation.3" ShapeID="_x0000_i1037" DrawAspect="Content" ObjectID="_1831214041" r:id="rId40"/>
        </w:object>
      </w:r>
      <w:r w:rsidRPr="00A03B1B">
        <w:rPr>
          <w:rFonts w:eastAsia="SimSun"/>
          <w:b/>
          <w:bCs/>
        </w:rPr>
        <w:t>ASOFFOFRSNAP</w:t>
      </w:r>
      <w:r w:rsidRPr="00A03B1B">
        <w:rPr>
          <w:rFonts w:eastAsia="SimSun"/>
          <w:b/>
          <w:bCs/>
          <w:i/>
          <w:iCs/>
          <w:vertAlign w:val="subscript"/>
        </w:rPr>
        <w:t xml:space="preserve"> </w:t>
      </w:r>
      <w:proofErr w:type="spellStart"/>
      <w:r w:rsidRPr="00A03B1B">
        <w:rPr>
          <w:rFonts w:eastAsia="SimSun"/>
          <w:b/>
          <w:bCs/>
          <w:i/>
          <w:iCs/>
          <w:vertAlign w:val="subscript"/>
        </w:rPr>
        <w:t>ruc</w:t>
      </w:r>
      <w:proofErr w:type="spellEnd"/>
      <w:r w:rsidRPr="00A03B1B">
        <w:rPr>
          <w:rFonts w:eastAsia="SimSun"/>
          <w:b/>
          <w:bCs/>
          <w:i/>
          <w:iCs/>
          <w:vertAlign w:val="subscript"/>
        </w:rPr>
        <w:t>, q, r, h</w:t>
      </w:r>
      <w:r w:rsidRPr="00A03B1B">
        <w:rPr>
          <w:rFonts w:eastAsia="SimSun"/>
          <w:b/>
          <w:bCs/>
        </w:rPr>
        <w:t>))</w:t>
      </w:r>
    </w:p>
    <w:p w14:paraId="0A1CD186" w14:textId="77777777" w:rsidR="00A03B1B" w:rsidRPr="00A03B1B" w:rsidRDefault="00A03B1B" w:rsidP="00A03B1B">
      <w:pPr>
        <w:spacing w:after="240"/>
        <w:ind w:left="720" w:hanging="720"/>
        <w:rPr>
          <w:szCs w:val="20"/>
        </w:rPr>
      </w:pPr>
      <w:r w:rsidRPr="00A03B1B">
        <w:rPr>
          <w:szCs w:val="20"/>
        </w:rPr>
        <w:tab/>
        <w:t>The amount of capacity that a QSE had according to the RUC Snapshot for a 15-minute Settlement Interval is:</w:t>
      </w:r>
    </w:p>
    <w:p w14:paraId="0E9EA5C0" w14:textId="77777777" w:rsidR="00A03B1B" w:rsidRPr="00A03B1B" w:rsidRDefault="00A03B1B" w:rsidP="00A03B1B">
      <w:pPr>
        <w:tabs>
          <w:tab w:val="left" w:pos="2340"/>
          <w:tab w:val="left" w:pos="3420"/>
        </w:tabs>
        <w:spacing w:after="240"/>
        <w:ind w:left="3420" w:hanging="2700"/>
        <w:rPr>
          <w:b/>
          <w:bCs/>
          <w:position w:val="-22"/>
          <w:szCs w:val="20"/>
        </w:rPr>
      </w:pPr>
      <w:r w:rsidRPr="00A03B1B">
        <w:rPr>
          <w:b/>
          <w:bCs/>
        </w:rPr>
        <w:t xml:space="preserve">RUCCAPSNAP </w:t>
      </w:r>
      <w:proofErr w:type="spellStart"/>
      <w:r w:rsidRPr="00A03B1B">
        <w:rPr>
          <w:b/>
          <w:bCs/>
          <w:i/>
          <w:vertAlign w:val="subscript"/>
        </w:rPr>
        <w:t>ruc</w:t>
      </w:r>
      <w:proofErr w:type="spellEnd"/>
      <w:r w:rsidRPr="00A03B1B">
        <w:rPr>
          <w:b/>
          <w:bCs/>
          <w:i/>
          <w:vertAlign w:val="subscript"/>
        </w:rPr>
        <w:t>, q, i</w:t>
      </w:r>
      <w:r w:rsidRPr="00A03B1B">
        <w:rPr>
          <w:b/>
          <w:bCs/>
        </w:rPr>
        <w:t xml:space="preserve"> =</w:t>
      </w:r>
      <w:r w:rsidRPr="00A03B1B">
        <w:rPr>
          <w:b/>
          <w:bCs/>
        </w:rPr>
        <w:tab/>
      </w:r>
      <w:r w:rsidRPr="00A03B1B">
        <w:rPr>
          <w:b/>
          <w:bCs/>
          <w:position w:val="-18"/>
        </w:rPr>
        <w:object w:dxaOrig="220" w:dyaOrig="420" w14:anchorId="12B15275">
          <v:shape id="_x0000_i1038" type="#_x0000_t75" style="width:8.4pt;height:21pt" o:ole="">
            <v:imagedata r:id="rId41" o:title=""/>
          </v:shape>
          <o:OLEObject Type="Embed" ProgID="Equation.3" ShapeID="_x0000_i1038" DrawAspect="Content" ObjectID="_1831214042" r:id="rId42"/>
        </w:object>
      </w:r>
      <w:r w:rsidRPr="00A03B1B">
        <w:rPr>
          <w:b/>
          <w:bCs/>
        </w:rPr>
        <w:t xml:space="preserve">RCAPSNAP </w:t>
      </w:r>
      <w:proofErr w:type="spellStart"/>
      <w:r w:rsidRPr="00A03B1B">
        <w:rPr>
          <w:b/>
          <w:bCs/>
          <w:i/>
          <w:vertAlign w:val="subscript"/>
        </w:rPr>
        <w:t>ruc</w:t>
      </w:r>
      <w:proofErr w:type="spellEnd"/>
      <w:r w:rsidRPr="00A03B1B">
        <w:rPr>
          <w:b/>
          <w:bCs/>
          <w:i/>
          <w:vertAlign w:val="subscript"/>
        </w:rPr>
        <w:t>, q, r, h</w:t>
      </w:r>
      <w:r w:rsidRPr="00A03B1B">
        <w:rPr>
          <w:b/>
          <w:bCs/>
        </w:rPr>
        <w:t xml:space="preserve"> + (RUCCPSNAP </w:t>
      </w:r>
      <w:proofErr w:type="spellStart"/>
      <w:r w:rsidRPr="00A03B1B">
        <w:rPr>
          <w:b/>
          <w:bCs/>
          <w:i/>
          <w:vertAlign w:val="subscript"/>
        </w:rPr>
        <w:t>ruc</w:t>
      </w:r>
      <w:proofErr w:type="spellEnd"/>
      <w:r w:rsidRPr="00A03B1B">
        <w:rPr>
          <w:b/>
          <w:bCs/>
          <w:i/>
          <w:vertAlign w:val="subscript"/>
        </w:rPr>
        <w:t>, q, h</w:t>
      </w:r>
      <w:r w:rsidRPr="00A03B1B">
        <w:rPr>
          <w:b/>
          <w:bCs/>
        </w:rPr>
        <w:t xml:space="preserve"> – RUCCSSNAP </w:t>
      </w:r>
      <w:proofErr w:type="spellStart"/>
      <w:r w:rsidRPr="00A03B1B">
        <w:rPr>
          <w:b/>
          <w:bCs/>
          <w:i/>
          <w:vertAlign w:val="subscript"/>
        </w:rPr>
        <w:t>ruc</w:t>
      </w:r>
      <w:proofErr w:type="spellEnd"/>
      <w:r w:rsidRPr="00A03B1B">
        <w:rPr>
          <w:b/>
          <w:bCs/>
          <w:i/>
          <w:vertAlign w:val="subscript"/>
        </w:rPr>
        <w:t>, q, h</w:t>
      </w:r>
      <w:r w:rsidRPr="00A03B1B">
        <w:rPr>
          <w:b/>
          <w:bCs/>
        </w:rPr>
        <w:t>) + (</w:t>
      </w:r>
      <w:r w:rsidRPr="00A03B1B">
        <w:rPr>
          <w:b/>
          <w:bCs/>
          <w:position w:val="-22"/>
        </w:rPr>
        <w:object w:dxaOrig="220" w:dyaOrig="460" w14:anchorId="37B4FC17">
          <v:shape id="_x0000_i1039" type="#_x0000_t75" style="width:8.4pt;height:20.4pt" o:ole="">
            <v:imagedata r:id="rId43" o:title=""/>
          </v:shape>
          <o:OLEObject Type="Embed" ProgID="Equation.3" ShapeID="_x0000_i1039" DrawAspect="Content" ObjectID="_1831214043" r:id="rId44"/>
        </w:object>
      </w:r>
      <w:r w:rsidRPr="00A03B1B">
        <w:rPr>
          <w:b/>
          <w:bCs/>
        </w:rPr>
        <w:t xml:space="preserve">DAEP </w:t>
      </w:r>
      <w:r w:rsidRPr="00A03B1B">
        <w:rPr>
          <w:b/>
          <w:bCs/>
          <w:i/>
          <w:vertAlign w:val="subscript"/>
        </w:rPr>
        <w:t>q, p, h</w:t>
      </w:r>
      <w:r w:rsidRPr="00A03B1B">
        <w:rPr>
          <w:b/>
          <w:bCs/>
        </w:rPr>
        <w:t xml:space="preserve"> –</w:t>
      </w:r>
      <w:r w:rsidRPr="00A03B1B">
        <w:rPr>
          <w:b/>
          <w:bCs/>
          <w:position w:val="-22"/>
        </w:rPr>
        <w:object w:dxaOrig="220" w:dyaOrig="460" w14:anchorId="3537D0ED">
          <v:shape id="_x0000_i1040" type="#_x0000_t75" style="width:8.4pt;height:20.4pt" o:ole="">
            <v:imagedata r:id="rId45" o:title=""/>
          </v:shape>
          <o:OLEObject Type="Embed" ProgID="Equation.3" ShapeID="_x0000_i1040" DrawAspect="Content" ObjectID="_1831214044" r:id="rId46"/>
        </w:object>
      </w:r>
      <w:r w:rsidRPr="00A03B1B">
        <w:rPr>
          <w:b/>
          <w:bCs/>
        </w:rPr>
        <w:t xml:space="preserve">DAES </w:t>
      </w:r>
      <w:r w:rsidRPr="00A03B1B">
        <w:rPr>
          <w:b/>
          <w:bCs/>
          <w:i/>
          <w:vertAlign w:val="subscript"/>
        </w:rPr>
        <w:t>q, p, h</w:t>
      </w:r>
      <w:r w:rsidRPr="00A03B1B">
        <w:rPr>
          <w:b/>
          <w:bCs/>
        </w:rPr>
        <w:t>) + (</w:t>
      </w:r>
      <w:r w:rsidRPr="00A03B1B">
        <w:rPr>
          <w:b/>
          <w:bCs/>
          <w:position w:val="-22"/>
        </w:rPr>
        <w:object w:dxaOrig="220" w:dyaOrig="460" w14:anchorId="3956F462">
          <v:shape id="_x0000_i1041" type="#_x0000_t75" style="width:8.4pt;height:20.4pt" o:ole="">
            <v:imagedata r:id="rId47" o:title=""/>
          </v:shape>
          <o:OLEObject Type="Embed" ProgID="Equation.3" ShapeID="_x0000_i1041" DrawAspect="Content" ObjectID="_1831214045" r:id="rId48"/>
        </w:object>
      </w:r>
      <w:r w:rsidRPr="00A03B1B">
        <w:rPr>
          <w:b/>
          <w:bCs/>
        </w:rPr>
        <w:t xml:space="preserve">RTQQEPSNAP </w:t>
      </w:r>
      <w:proofErr w:type="spellStart"/>
      <w:r w:rsidRPr="00A03B1B">
        <w:rPr>
          <w:b/>
          <w:bCs/>
          <w:i/>
          <w:vertAlign w:val="subscript"/>
        </w:rPr>
        <w:t>ruc</w:t>
      </w:r>
      <w:proofErr w:type="spellEnd"/>
      <w:r w:rsidRPr="00A03B1B">
        <w:rPr>
          <w:b/>
          <w:bCs/>
          <w:i/>
          <w:vertAlign w:val="subscript"/>
        </w:rPr>
        <w:t>, q, p, i</w:t>
      </w:r>
      <w:r w:rsidRPr="00A03B1B">
        <w:rPr>
          <w:b/>
          <w:bCs/>
        </w:rPr>
        <w:t xml:space="preserve"> – </w:t>
      </w:r>
      <w:r w:rsidRPr="00A03B1B">
        <w:rPr>
          <w:b/>
          <w:bCs/>
          <w:position w:val="-22"/>
        </w:rPr>
        <w:object w:dxaOrig="220" w:dyaOrig="460" w14:anchorId="57EA16BC">
          <v:shape id="_x0000_i1042" type="#_x0000_t75" style="width:8.4pt;height:20.4pt" o:ole="">
            <v:imagedata r:id="rId49" o:title=""/>
          </v:shape>
          <o:OLEObject Type="Embed" ProgID="Equation.3" ShapeID="_x0000_i1042" DrawAspect="Content" ObjectID="_1831214046" r:id="rId50"/>
        </w:object>
      </w:r>
      <w:r w:rsidRPr="00A03B1B">
        <w:rPr>
          <w:b/>
          <w:bCs/>
        </w:rPr>
        <w:t xml:space="preserve">RTQQESSNAP </w:t>
      </w:r>
      <w:proofErr w:type="spellStart"/>
      <w:r w:rsidRPr="00A03B1B">
        <w:rPr>
          <w:b/>
          <w:bCs/>
          <w:i/>
          <w:vertAlign w:val="subscript"/>
        </w:rPr>
        <w:t>ruc</w:t>
      </w:r>
      <w:proofErr w:type="spellEnd"/>
      <w:r w:rsidRPr="00A03B1B">
        <w:rPr>
          <w:b/>
          <w:bCs/>
          <w:i/>
          <w:vertAlign w:val="subscript"/>
        </w:rPr>
        <w:t>, q, p, i</w:t>
      </w:r>
      <w:r w:rsidRPr="00A03B1B">
        <w:rPr>
          <w:b/>
          <w:bCs/>
        </w:rPr>
        <w:t>) +</w:t>
      </w:r>
      <w:r w:rsidRPr="00A03B1B">
        <w:rPr>
          <w:b/>
          <w:bCs/>
          <w:position w:val="-22"/>
        </w:rPr>
        <w:t xml:space="preserve"> </w:t>
      </w:r>
      <w:r w:rsidRPr="00A03B1B">
        <w:rPr>
          <w:b/>
          <w:bCs/>
          <w:position w:val="-22"/>
        </w:rPr>
        <w:object w:dxaOrig="220" w:dyaOrig="460" w14:anchorId="4A7720E8">
          <v:shape id="_x0000_i1043" type="#_x0000_t75" style="width:8.4pt;height:20.4pt" o:ole="">
            <v:imagedata r:id="rId43" o:title=""/>
          </v:shape>
          <o:OLEObject Type="Embed" ProgID="Equation.3" ShapeID="_x0000_i1043" DrawAspect="Content" ObjectID="_1831214047" r:id="rId51"/>
        </w:object>
      </w:r>
      <w:r w:rsidRPr="00A03B1B">
        <w:rPr>
          <w:b/>
          <w:bCs/>
          <w:position w:val="-22"/>
        </w:rPr>
        <w:t xml:space="preserve"> </w:t>
      </w:r>
      <w:r w:rsidRPr="00A03B1B">
        <w:rPr>
          <w:b/>
          <w:bCs/>
        </w:rPr>
        <w:t xml:space="preserve">DCIMPSNAP </w:t>
      </w:r>
      <w:proofErr w:type="spellStart"/>
      <w:r w:rsidRPr="00A03B1B">
        <w:rPr>
          <w:b/>
          <w:bCs/>
          <w:i/>
          <w:vertAlign w:val="subscript"/>
        </w:rPr>
        <w:t>ruc</w:t>
      </w:r>
      <w:proofErr w:type="spellEnd"/>
      <w:r w:rsidRPr="00A03B1B">
        <w:rPr>
          <w:b/>
          <w:bCs/>
          <w:i/>
          <w:vertAlign w:val="subscript"/>
        </w:rPr>
        <w:t>, q, p, i</w:t>
      </w:r>
      <w:r w:rsidRPr="00A03B1B">
        <w:rPr>
          <w:b/>
          <w:bCs/>
        </w:rPr>
        <w:t xml:space="preserve"> + </w:t>
      </w:r>
      <w:r w:rsidRPr="00A03B1B">
        <w:rPr>
          <w:b/>
          <w:bCs/>
          <w:position w:val="-18"/>
        </w:rPr>
        <w:object w:dxaOrig="220" w:dyaOrig="420" w14:anchorId="573652B9">
          <v:shape id="_x0000_i1044" type="#_x0000_t75" style="width:10.8pt;height:21pt" o:ole="">
            <v:imagedata r:id="rId39" o:title=""/>
          </v:shape>
          <o:OLEObject Type="Embed" ProgID="Equation.3" ShapeID="_x0000_i1044" DrawAspect="Content" ObjectID="_1831214048" r:id="rId52"/>
        </w:object>
      </w:r>
      <w:r w:rsidRPr="00A03B1B">
        <w:rPr>
          <w:b/>
          <w:bCs/>
        </w:rPr>
        <w:t>ASOFRLRSNAP</w:t>
      </w:r>
      <w:r w:rsidRPr="00A03B1B">
        <w:rPr>
          <w:b/>
          <w:bCs/>
          <w:i/>
          <w:vertAlign w:val="subscript"/>
        </w:rPr>
        <w:t xml:space="preserve"> </w:t>
      </w:r>
      <w:proofErr w:type="spellStart"/>
      <w:r w:rsidRPr="00A03B1B">
        <w:rPr>
          <w:b/>
          <w:bCs/>
          <w:i/>
          <w:vertAlign w:val="subscript"/>
        </w:rPr>
        <w:t>ruc</w:t>
      </w:r>
      <w:proofErr w:type="spellEnd"/>
      <w:r w:rsidRPr="00A03B1B">
        <w:rPr>
          <w:b/>
          <w:bCs/>
          <w:i/>
          <w:vertAlign w:val="subscript"/>
        </w:rPr>
        <w:t>, q, r, h</w:t>
      </w:r>
      <w:r w:rsidRPr="00A03B1B">
        <w:rPr>
          <w:b/>
          <w:bCs/>
          <w:i/>
          <w:szCs w:val="20"/>
          <w:vertAlign w:val="subscript"/>
        </w:rPr>
        <w:t xml:space="preserve"> </w:t>
      </w:r>
      <w:r w:rsidRPr="00A03B1B">
        <w:rPr>
          <w:b/>
          <w:bCs/>
          <w:szCs w:val="20"/>
        </w:rPr>
        <w:t xml:space="preserve">+ ESRMWSNAP </w:t>
      </w:r>
      <w:proofErr w:type="spellStart"/>
      <w:r w:rsidRPr="00A03B1B">
        <w:rPr>
          <w:b/>
          <w:bCs/>
          <w:i/>
          <w:szCs w:val="20"/>
          <w:vertAlign w:val="subscript"/>
        </w:rPr>
        <w:t>ruc</w:t>
      </w:r>
      <w:proofErr w:type="spellEnd"/>
      <w:r w:rsidRPr="00A03B1B">
        <w:rPr>
          <w:b/>
          <w:bCs/>
          <w:i/>
          <w:szCs w:val="20"/>
          <w:vertAlign w:val="subscript"/>
        </w:rPr>
        <w:t>, q, h</w:t>
      </w:r>
      <w:r w:rsidRPr="00A03B1B">
        <w:rPr>
          <w:b/>
          <w:bCs/>
          <w:szCs w:val="20"/>
        </w:rPr>
        <w:t xml:space="preserve"> + ESRASSNAP </w:t>
      </w:r>
      <w:proofErr w:type="spellStart"/>
      <w:r w:rsidRPr="00A03B1B">
        <w:rPr>
          <w:b/>
          <w:bCs/>
          <w:i/>
          <w:szCs w:val="20"/>
          <w:vertAlign w:val="subscript"/>
        </w:rPr>
        <w:t>ruc</w:t>
      </w:r>
      <w:proofErr w:type="spellEnd"/>
      <w:r w:rsidRPr="00A03B1B">
        <w:rPr>
          <w:b/>
          <w:bCs/>
          <w:i/>
          <w:szCs w:val="20"/>
          <w:vertAlign w:val="subscript"/>
        </w:rPr>
        <w:t>, q, h</w:t>
      </w:r>
      <w:r w:rsidRPr="00A03B1B">
        <w:rPr>
          <w:b/>
          <w:bCs/>
          <w:szCs w:val="20"/>
        </w:rPr>
        <w:t xml:space="preserve"> </w:t>
      </w:r>
      <w:r w:rsidRPr="00A03B1B">
        <w:rPr>
          <w:b/>
          <w:bCs/>
          <w:position w:val="-22"/>
          <w:szCs w:val="20"/>
        </w:rPr>
        <w:t xml:space="preserve"> </w:t>
      </w:r>
    </w:p>
    <w:p w14:paraId="77497FCB" w14:textId="77777777" w:rsidR="00A03B1B" w:rsidRPr="00A03B1B" w:rsidRDefault="00A03B1B" w:rsidP="00A03B1B">
      <w:pPr>
        <w:tabs>
          <w:tab w:val="left" w:pos="2340"/>
          <w:tab w:val="left" w:pos="3420"/>
        </w:tabs>
        <w:spacing w:after="240"/>
        <w:ind w:left="692"/>
        <w:rPr>
          <w:szCs w:val="20"/>
        </w:rPr>
      </w:pPr>
      <w:r w:rsidRPr="00A03B1B">
        <w:rPr>
          <w:szCs w:val="20"/>
        </w:rPr>
        <w:lastRenderedPageBreak/>
        <w:t xml:space="preserve">Where: </w:t>
      </w:r>
    </w:p>
    <w:p w14:paraId="59B88385" w14:textId="77777777" w:rsidR="00A03B1B" w:rsidRPr="00A03B1B" w:rsidRDefault="00A03B1B" w:rsidP="00A03B1B">
      <w:pPr>
        <w:spacing w:after="240" w:line="259" w:lineRule="auto"/>
        <w:ind w:left="692"/>
        <w:rPr>
          <w:szCs w:val="20"/>
        </w:rPr>
      </w:pPr>
      <w:r w:rsidRPr="00A03B1B">
        <w:rPr>
          <w:szCs w:val="20"/>
        </w:rPr>
        <w:t xml:space="preserve">The QSE’s net up Ancillary Service position (Reg-Up + RRS + ECRS + Non-Spin) covered by the QSE’s portfolio of ESRs is: </w:t>
      </w:r>
    </w:p>
    <w:p w14:paraId="169A75C9" w14:textId="5387EE62" w:rsidR="00A03B1B" w:rsidRPr="00A03B1B" w:rsidRDefault="00A03B1B" w:rsidP="00A03B1B">
      <w:pPr>
        <w:spacing w:after="240"/>
        <w:ind w:left="692"/>
        <w:rPr>
          <w:szCs w:val="20"/>
        </w:rPr>
      </w:pPr>
      <w:r w:rsidRPr="00A03B1B">
        <w:rPr>
          <w:szCs w:val="28"/>
        </w:rPr>
        <w:t xml:space="preserve">ESRASSNAP </w:t>
      </w:r>
      <w:proofErr w:type="spellStart"/>
      <w:r w:rsidRPr="00A03B1B">
        <w:rPr>
          <w:i/>
          <w:szCs w:val="20"/>
          <w:vertAlign w:val="subscript"/>
        </w:rPr>
        <w:t>ruc</w:t>
      </w:r>
      <w:proofErr w:type="spellEnd"/>
      <w:r w:rsidRPr="00A03B1B">
        <w:rPr>
          <w:i/>
          <w:szCs w:val="20"/>
          <w:vertAlign w:val="subscript"/>
        </w:rPr>
        <w:t>, q, h</w:t>
      </w:r>
      <w:r w:rsidRPr="00A03B1B">
        <w:rPr>
          <w:szCs w:val="20"/>
        </w:rPr>
        <w:t xml:space="preserve"> = </w:t>
      </w:r>
      <w:r w:rsidRPr="00A03B1B">
        <w:rPr>
          <w:position w:val="-18"/>
          <w:szCs w:val="20"/>
        </w:rPr>
        <w:object w:dxaOrig="220" w:dyaOrig="420" w14:anchorId="5A10795E">
          <v:shape id="_x0000_i1045" type="#_x0000_t75" style="width:12.6pt;height:24pt" o:ole="">
            <v:imagedata r:id="rId39" o:title=""/>
          </v:shape>
          <o:OLEObject Type="Embed" ProgID="Equation.3" ShapeID="_x0000_i1045" DrawAspect="Content" ObjectID="_1831214049" r:id="rId53"/>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A03B1B">
        <w:rPr>
          <w:szCs w:val="28"/>
        </w:rPr>
        <w:t xml:space="preserve">ASMWCAPUSNAP </w:t>
      </w:r>
      <w:proofErr w:type="spellStart"/>
      <w:r w:rsidRPr="00A03B1B">
        <w:rPr>
          <w:i/>
          <w:szCs w:val="20"/>
          <w:vertAlign w:val="subscript"/>
        </w:rPr>
        <w:t>ruc</w:t>
      </w:r>
      <w:proofErr w:type="spellEnd"/>
      <w:r w:rsidRPr="00A03B1B">
        <w:rPr>
          <w:i/>
          <w:szCs w:val="20"/>
          <w:vertAlign w:val="subscript"/>
        </w:rPr>
        <w:t xml:space="preserve">, q, h, </w:t>
      </w:r>
      <w:proofErr w:type="spellStart"/>
      <w:r w:rsidRPr="00A03B1B">
        <w:rPr>
          <w:i/>
          <w:szCs w:val="20"/>
          <w:vertAlign w:val="subscript"/>
        </w:rPr>
        <w:t>ASSubType</w:t>
      </w:r>
      <w:proofErr w:type="spellEnd"/>
      <w:r w:rsidRPr="00A03B1B">
        <w:rPr>
          <w:i/>
          <w:szCs w:val="20"/>
          <w:vertAlign w:val="subscript"/>
        </w:rPr>
        <w:t>, r</w:t>
      </w:r>
    </w:p>
    <w:p w14:paraId="3EA56C26" w14:textId="77777777" w:rsidR="00A03B1B" w:rsidRPr="00A03B1B" w:rsidRDefault="00A03B1B" w:rsidP="00A03B1B">
      <w:pPr>
        <w:spacing w:after="240" w:line="259" w:lineRule="auto"/>
        <w:ind w:left="692"/>
        <w:rPr>
          <w:szCs w:val="20"/>
        </w:rPr>
      </w:pPr>
      <w:r w:rsidRPr="00A03B1B">
        <w:rPr>
          <w:szCs w:val="20"/>
        </w:rPr>
        <w:t xml:space="preserve">The sum of the QSE’s ESR discharging (positive) or charging (negative) output is: </w:t>
      </w:r>
    </w:p>
    <w:p w14:paraId="6B32B642" w14:textId="77777777" w:rsidR="00A03B1B" w:rsidRPr="00A03B1B" w:rsidRDefault="00A03B1B" w:rsidP="00A03B1B">
      <w:pPr>
        <w:tabs>
          <w:tab w:val="left" w:pos="2340"/>
          <w:tab w:val="left" w:pos="3420"/>
        </w:tabs>
        <w:spacing w:after="240"/>
        <w:ind w:left="3420" w:hanging="2700"/>
        <w:rPr>
          <w:b/>
          <w:bCs/>
        </w:rPr>
      </w:pPr>
      <w:r w:rsidRPr="00A03B1B">
        <w:rPr>
          <w:szCs w:val="28"/>
        </w:rPr>
        <w:t xml:space="preserve">ESRMWSNAP </w:t>
      </w:r>
      <w:proofErr w:type="spellStart"/>
      <w:r w:rsidRPr="00A03B1B">
        <w:rPr>
          <w:i/>
          <w:szCs w:val="20"/>
          <w:vertAlign w:val="subscript"/>
        </w:rPr>
        <w:t>ruc</w:t>
      </w:r>
      <w:proofErr w:type="spellEnd"/>
      <w:r w:rsidRPr="00A03B1B">
        <w:rPr>
          <w:i/>
          <w:szCs w:val="20"/>
          <w:vertAlign w:val="subscript"/>
        </w:rPr>
        <w:t>, q, h</w:t>
      </w:r>
      <w:r w:rsidRPr="00A03B1B">
        <w:rPr>
          <w:iCs/>
          <w:szCs w:val="20"/>
        </w:rPr>
        <w:t xml:space="preserve"> </w:t>
      </w:r>
      <w:r w:rsidRPr="00A03B1B">
        <w:rPr>
          <w:szCs w:val="20"/>
        </w:rPr>
        <w:t xml:space="preserve">= </w:t>
      </w:r>
      <w:r w:rsidRPr="00A03B1B">
        <w:rPr>
          <w:position w:val="-18"/>
          <w:szCs w:val="20"/>
        </w:rPr>
        <w:object w:dxaOrig="220" w:dyaOrig="420" w14:anchorId="450CF625">
          <v:shape id="_x0000_i1046" type="#_x0000_t75" style="width:13.2pt;height:24pt" o:ole="">
            <v:imagedata r:id="rId39" o:title=""/>
          </v:shape>
          <o:OLEObject Type="Embed" ProgID="Equation.3" ShapeID="_x0000_i1046" DrawAspect="Content" ObjectID="_1831214050" r:id="rId54"/>
        </w:object>
      </w:r>
      <w:r w:rsidRPr="00A03B1B">
        <w:rPr>
          <w:szCs w:val="28"/>
        </w:rPr>
        <w:t xml:space="preserve">MWSNAP </w:t>
      </w:r>
      <w:proofErr w:type="spellStart"/>
      <w:r w:rsidRPr="00A03B1B">
        <w:rPr>
          <w:i/>
          <w:szCs w:val="20"/>
          <w:vertAlign w:val="subscript"/>
        </w:rPr>
        <w:t>ruc</w:t>
      </w:r>
      <w:proofErr w:type="spellEnd"/>
      <w:r w:rsidRPr="00A03B1B">
        <w:rPr>
          <w:i/>
          <w:szCs w:val="20"/>
          <w:vertAlign w:val="subscript"/>
        </w:rPr>
        <w:t>, q, h, r</w:t>
      </w:r>
    </w:p>
    <w:p w14:paraId="1386F49F" w14:textId="77777777" w:rsidR="00A03B1B" w:rsidRPr="00A03B1B" w:rsidRDefault="00A03B1B" w:rsidP="00A03B1B">
      <w:pPr>
        <w:spacing w:after="240"/>
        <w:ind w:left="720" w:hanging="720"/>
        <w:rPr>
          <w:szCs w:val="20"/>
        </w:rPr>
      </w:pPr>
      <w:r w:rsidRPr="00A03B1B">
        <w:rPr>
          <w:szCs w:val="20"/>
        </w:rPr>
        <w:t>(12)</w:t>
      </w:r>
      <w:r w:rsidRPr="00A03B1B">
        <w:rPr>
          <w:szCs w:val="20"/>
        </w:rPr>
        <w:tab/>
        <w:t>The Ancillary Service shortfall in MW that a QSE had according to the RUC Snapshot for a 15-minute Settlement Interval is:</w:t>
      </w:r>
    </w:p>
    <w:p w14:paraId="3B6327F1" w14:textId="77777777" w:rsidR="00A03B1B" w:rsidRPr="00A03B1B" w:rsidRDefault="00A03B1B" w:rsidP="00A03B1B">
      <w:pPr>
        <w:spacing w:after="240"/>
        <w:ind w:left="720"/>
        <w:rPr>
          <w:bCs/>
          <w:iCs/>
          <w:szCs w:val="20"/>
        </w:rPr>
      </w:pPr>
      <w:r w:rsidRPr="00A03B1B">
        <w:rPr>
          <w:b/>
          <w:szCs w:val="20"/>
        </w:rPr>
        <w:t xml:space="preserve">RUCASFSNAP </w:t>
      </w:r>
      <w:proofErr w:type="spellStart"/>
      <w:r w:rsidRPr="00A03B1B">
        <w:rPr>
          <w:b/>
          <w:i/>
          <w:szCs w:val="20"/>
          <w:vertAlign w:val="subscript"/>
        </w:rPr>
        <w:t>ruc</w:t>
      </w:r>
      <w:proofErr w:type="spellEnd"/>
      <w:r w:rsidRPr="00A03B1B">
        <w:rPr>
          <w:b/>
          <w:i/>
          <w:szCs w:val="20"/>
          <w:vertAlign w:val="subscript"/>
        </w:rPr>
        <w:t xml:space="preserve">, q, i   </w:t>
      </w:r>
      <w:r w:rsidRPr="00A03B1B">
        <w:rPr>
          <w:b/>
          <w:szCs w:val="20"/>
        </w:rPr>
        <w:t xml:space="preserve">=  RUPOSSNAP </w:t>
      </w:r>
      <w:proofErr w:type="spellStart"/>
      <w:r w:rsidRPr="00A03B1B">
        <w:rPr>
          <w:b/>
          <w:i/>
          <w:szCs w:val="20"/>
          <w:vertAlign w:val="subscript"/>
        </w:rPr>
        <w:t>ruc</w:t>
      </w:r>
      <w:proofErr w:type="spellEnd"/>
      <w:r w:rsidRPr="00A03B1B">
        <w:rPr>
          <w:b/>
          <w:i/>
          <w:szCs w:val="20"/>
          <w:vertAlign w:val="subscript"/>
        </w:rPr>
        <w:t>, q, h</w:t>
      </w:r>
      <w:r w:rsidRPr="00A03B1B">
        <w:rPr>
          <w:bCs/>
          <w:iCs/>
          <w:szCs w:val="20"/>
        </w:rPr>
        <w:t xml:space="preserve"> </w:t>
      </w:r>
      <w:r w:rsidRPr="00A03B1B">
        <w:rPr>
          <w:szCs w:val="20"/>
        </w:rPr>
        <w:t xml:space="preserve">+ </w:t>
      </w:r>
      <w:r w:rsidRPr="00A03B1B">
        <w:rPr>
          <w:b/>
          <w:i/>
          <w:szCs w:val="20"/>
          <w:vertAlign w:val="subscript"/>
        </w:rPr>
        <w:t xml:space="preserve"> </w:t>
      </w:r>
      <w:r w:rsidRPr="00A03B1B">
        <w:rPr>
          <w:b/>
          <w:szCs w:val="20"/>
        </w:rPr>
        <w:t xml:space="preserve">RDPOSSNAP </w:t>
      </w:r>
      <w:proofErr w:type="spellStart"/>
      <w:r w:rsidRPr="00A03B1B">
        <w:rPr>
          <w:b/>
          <w:i/>
          <w:szCs w:val="20"/>
          <w:vertAlign w:val="subscript"/>
        </w:rPr>
        <w:t>ruc</w:t>
      </w:r>
      <w:proofErr w:type="spellEnd"/>
      <w:r w:rsidRPr="00A03B1B">
        <w:rPr>
          <w:b/>
          <w:i/>
          <w:szCs w:val="20"/>
          <w:vertAlign w:val="subscript"/>
        </w:rPr>
        <w:t>, q, h</w:t>
      </w:r>
      <w:r w:rsidRPr="00A03B1B">
        <w:rPr>
          <w:bCs/>
          <w:iCs/>
          <w:szCs w:val="20"/>
        </w:rPr>
        <w:t xml:space="preserve"> </w:t>
      </w:r>
    </w:p>
    <w:p w14:paraId="66001A85" w14:textId="77777777" w:rsidR="00A03B1B" w:rsidRPr="00A03B1B" w:rsidRDefault="00A03B1B" w:rsidP="00A03B1B">
      <w:pPr>
        <w:spacing w:after="240"/>
        <w:ind w:left="3122" w:firstLine="90"/>
        <w:rPr>
          <w:bCs/>
          <w:iCs/>
          <w:szCs w:val="20"/>
        </w:rPr>
      </w:pPr>
      <w:r w:rsidRPr="00A03B1B">
        <w:rPr>
          <w:szCs w:val="20"/>
        </w:rPr>
        <w:t>+</w:t>
      </w:r>
      <w:r w:rsidRPr="00A03B1B">
        <w:rPr>
          <w:b/>
          <w:szCs w:val="20"/>
        </w:rPr>
        <w:t xml:space="preserve"> RRPOSSNAP </w:t>
      </w:r>
      <w:proofErr w:type="spellStart"/>
      <w:r w:rsidRPr="00A03B1B">
        <w:rPr>
          <w:b/>
          <w:i/>
          <w:szCs w:val="20"/>
          <w:vertAlign w:val="subscript"/>
        </w:rPr>
        <w:t>ruc</w:t>
      </w:r>
      <w:proofErr w:type="spellEnd"/>
      <w:r w:rsidRPr="00A03B1B">
        <w:rPr>
          <w:b/>
          <w:i/>
          <w:szCs w:val="20"/>
          <w:vertAlign w:val="subscript"/>
        </w:rPr>
        <w:t>, q, h</w:t>
      </w:r>
      <w:r w:rsidRPr="00A03B1B">
        <w:rPr>
          <w:bCs/>
          <w:iCs/>
          <w:szCs w:val="20"/>
        </w:rPr>
        <w:t xml:space="preserve"> </w:t>
      </w:r>
      <w:r w:rsidRPr="00A03B1B">
        <w:rPr>
          <w:szCs w:val="20"/>
        </w:rPr>
        <w:t>+</w:t>
      </w:r>
      <w:r w:rsidRPr="00A03B1B">
        <w:rPr>
          <w:b/>
          <w:szCs w:val="20"/>
        </w:rPr>
        <w:t xml:space="preserve"> ECRPOSSNAP </w:t>
      </w:r>
      <w:proofErr w:type="spellStart"/>
      <w:r w:rsidRPr="00A03B1B">
        <w:rPr>
          <w:b/>
          <w:i/>
          <w:szCs w:val="20"/>
          <w:vertAlign w:val="subscript"/>
        </w:rPr>
        <w:t>ruc</w:t>
      </w:r>
      <w:proofErr w:type="spellEnd"/>
      <w:r w:rsidRPr="00A03B1B">
        <w:rPr>
          <w:b/>
          <w:i/>
          <w:szCs w:val="20"/>
          <w:vertAlign w:val="subscript"/>
        </w:rPr>
        <w:t>, q, h</w:t>
      </w:r>
      <w:r w:rsidRPr="00A03B1B">
        <w:rPr>
          <w:bCs/>
          <w:iCs/>
          <w:szCs w:val="20"/>
        </w:rPr>
        <w:t xml:space="preserve"> </w:t>
      </w:r>
    </w:p>
    <w:p w14:paraId="2D065595" w14:textId="77777777" w:rsidR="00A03B1B" w:rsidRPr="00A03B1B" w:rsidRDefault="00A03B1B" w:rsidP="00A03B1B">
      <w:pPr>
        <w:spacing w:after="240"/>
        <w:ind w:left="3122" w:firstLine="90"/>
        <w:rPr>
          <w:rFonts w:eastAsia="SimSun"/>
          <w:bCs/>
          <w:iCs/>
        </w:rPr>
      </w:pPr>
      <w:r w:rsidRPr="00A03B1B">
        <w:rPr>
          <w:szCs w:val="20"/>
        </w:rPr>
        <w:t xml:space="preserve">+ </w:t>
      </w:r>
      <w:r w:rsidRPr="00A03B1B">
        <w:rPr>
          <w:b/>
          <w:szCs w:val="20"/>
        </w:rPr>
        <w:t xml:space="preserve">NSPOSSNAP </w:t>
      </w:r>
      <w:proofErr w:type="spellStart"/>
      <w:r w:rsidRPr="00A03B1B">
        <w:rPr>
          <w:b/>
          <w:i/>
          <w:szCs w:val="20"/>
          <w:vertAlign w:val="subscript"/>
        </w:rPr>
        <w:t>ruc</w:t>
      </w:r>
      <w:proofErr w:type="spellEnd"/>
      <w:r w:rsidRPr="00A03B1B">
        <w:rPr>
          <w:b/>
          <w:i/>
          <w:szCs w:val="20"/>
          <w:vertAlign w:val="subscript"/>
        </w:rPr>
        <w:t>, q, h</w:t>
      </w:r>
      <w:r w:rsidRPr="00A03B1B">
        <w:rPr>
          <w:bCs/>
          <w:iCs/>
          <w:szCs w:val="20"/>
        </w:rPr>
        <w:t xml:space="preserve"> </w:t>
      </w:r>
      <w:r w:rsidRPr="00A03B1B">
        <w:rPr>
          <w:rFonts w:eastAsia="SimSun"/>
          <w:bCs/>
          <w:iCs/>
        </w:rPr>
        <w:t xml:space="preserve"> </w:t>
      </w:r>
      <w:ins w:id="713" w:author="ERCOT" w:date="2025-09-10T14:30:00Z">
        <w:r w:rsidRPr="00A03B1B">
          <w:rPr>
            <w:rFonts w:eastAsia="SimSun"/>
          </w:rPr>
          <w:t xml:space="preserve">+ </w:t>
        </w:r>
        <w:r w:rsidRPr="00A03B1B">
          <w:rPr>
            <w:rFonts w:eastAsia="SimSun"/>
            <w:b/>
          </w:rPr>
          <w:t xml:space="preserve">DRPOSSNAP </w:t>
        </w:r>
        <w:proofErr w:type="spellStart"/>
        <w:r w:rsidRPr="00A03B1B">
          <w:rPr>
            <w:rFonts w:eastAsia="SimSun"/>
            <w:b/>
            <w:i/>
            <w:vertAlign w:val="subscript"/>
          </w:rPr>
          <w:t>ruc</w:t>
        </w:r>
        <w:proofErr w:type="spellEnd"/>
        <w:r w:rsidRPr="00A03B1B">
          <w:rPr>
            <w:rFonts w:eastAsia="SimSun"/>
            <w:b/>
            <w:i/>
            <w:vertAlign w:val="subscript"/>
          </w:rPr>
          <w:t>, q, h</w:t>
        </w:r>
        <w:r w:rsidRPr="00A03B1B">
          <w:rPr>
            <w:rFonts w:eastAsia="SimSun"/>
            <w:bCs/>
            <w:iCs/>
          </w:rPr>
          <w:t xml:space="preserve"> </w:t>
        </w:r>
      </w:ins>
    </w:p>
    <w:p w14:paraId="670DF2DE" w14:textId="77777777" w:rsidR="00A03B1B" w:rsidRPr="00A03B1B" w:rsidRDefault="00A03B1B" w:rsidP="00A03B1B">
      <w:pPr>
        <w:spacing w:after="240"/>
        <w:ind w:left="3122" w:firstLine="90"/>
        <w:rPr>
          <w:b/>
          <w:bCs/>
          <w:iCs/>
          <w:szCs w:val="20"/>
        </w:rPr>
      </w:pPr>
      <w:r w:rsidRPr="00A03B1B">
        <w:rPr>
          <w:b/>
          <w:bCs/>
          <w:szCs w:val="20"/>
        </w:rPr>
        <w:t>– ASMWCAPUQSNAP</w:t>
      </w:r>
      <w:r w:rsidRPr="00A03B1B">
        <w:rPr>
          <w:b/>
          <w:bCs/>
          <w:i/>
          <w:szCs w:val="20"/>
          <w:vertAlign w:val="subscript"/>
        </w:rPr>
        <w:t xml:space="preserve"> </w:t>
      </w:r>
      <w:proofErr w:type="spellStart"/>
      <w:r w:rsidRPr="00A03B1B">
        <w:rPr>
          <w:b/>
          <w:bCs/>
          <w:i/>
          <w:szCs w:val="20"/>
          <w:vertAlign w:val="subscript"/>
        </w:rPr>
        <w:t>ruc</w:t>
      </w:r>
      <w:proofErr w:type="spellEnd"/>
      <w:r w:rsidRPr="00A03B1B">
        <w:rPr>
          <w:b/>
          <w:bCs/>
          <w:i/>
          <w:szCs w:val="20"/>
          <w:vertAlign w:val="subscript"/>
        </w:rPr>
        <w:t>, q, h</w:t>
      </w:r>
    </w:p>
    <w:p w14:paraId="1D2B2244" w14:textId="77777777" w:rsidR="00A03B1B" w:rsidRPr="00A03B1B" w:rsidRDefault="00A03B1B" w:rsidP="00A03B1B">
      <w:pPr>
        <w:spacing w:after="240"/>
        <w:ind w:left="720"/>
        <w:rPr>
          <w:szCs w:val="20"/>
        </w:rPr>
      </w:pPr>
      <w:r w:rsidRPr="00A03B1B">
        <w:rPr>
          <w:szCs w:val="20"/>
        </w:rPr>
        <w:t>Where:</w:t>
      </w:r>
    </w:p>
    <w:p w14:paraId="1ACE4899" w14:textId="795D5C0D" w:rsidR="00A03B1B" w:rsidRPr="00A03B1B" w:rsidRDefault="00A03B1B" w:rsidP="00A03B1B">
      <w:pPr>
        <w:spacing w:after="240"/>
        <w:ind w:left="720"/>
        <w:rPr>
          <w:szCs w:val="20"/>
        </w:rPr>
      </w:pPr>
      <w:r w:rsidRPr="00A03B1B">
        <w:rPr>
          <w:szCs w:val="20"/>
        </w:rPr>
        <w:t>ASMWCAPUQSNAP</w:t>
      </w:r>
      <w:r w:rsidRPr="00A03B1B">
        <w:rPr>
          <w:i/>
          <w:szCs w:val="20"/>
          <w:vertAlign w:val="subscript"/>
          <w:lang w:val="it-IT"/>
        </w:rPr>
        <w:t xml:space="preserve"> ruc, </w:t>
      </w:r>
      <w:r w:rsidRPr="00A03B1B">
        <w:rPr>
          <w:i/>
          <w:szCs w:val="20"/>
          <w:vertAlign w:val="subscript"/>
        </w:rPr>
        <w:t xml:space="preserve">q, h </w:t>
      </w:r>
      <w:r w:rsidRPr="00A03B1B">
        <w:rPr>
          <w:szCs w:val="20"/>
        </w:rPr>
        <w:t xml:space="preserve"> = </w:t>
      </w:r>
      <w:r w:rsidRPr="00A03B1B">
        <w:rPr>
          <w:b/>
          <w:bCs/>
          <w:position w:val="-18"/>
          <w:szCs w:val="20"/>
        </w:rPr>
        <w:object w:dxaOrig="220" w:dyaOrig="420" w14:anchorId="1D4BD1F8">
          <v:shape id="_x0000_i1047" type="#_x0000_t75" style="width:13.2pt;height:24pt" o:ole="">
            <v:imagedata r:id="rId41" o:title=""/>
          </v:shape>
          <o:OLEObject Type="Embed" ProgID="Equation.3" ShapeID="_x0000_i1047" DrawAspect="Content" ObjectID="_1831214051" r:id="rId55"/>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A03B1B">
        <w:rPr>
          <w:szCs w:val="28"/>
        </w:rPr>
        <w:t xml:space="preserve">ASMWCAPUSNAP </w:t>
      </w:r>
      <w:proofErr w:type="spellStart"/>
      <w:r w:rsidRPr="00A03B1B">
        <w:rPr>
          <w:i/>
          <w:szCs w:val="20"/>
          <w:vertAlign w:val="subscript"/>
        </w:rPr>
        <w:t>ruc</w:t>
      </w:r>
      <w:proofErr w:type="spellEnd"/>
      <w:r w:rsidRPr="00A03B1B">
        <w:rPr>
          <w:i/>
          <w:szCs w:val="20"/>
          <w:vertAlign w:val="subscript"/>
        </w:rPr>
        <w:t xml:space="preserve">, q, h, </w:t>
      </w:r>
      <w:proofErr w:type="spellStart"/>
      <w:r w:rsidRPr="00A03B1B">
        <w:rPr>
          <w:i/>
          <w:szCs w:val="20"/>
          <w:vertAlign w:val="subscript"/>
        </w:rPr>
        <w:t>ASSubType</w:t>
      </w:r>
      <w:proofErr w:type="spellEnd"/>
      <w:r w:rsidRPr="00A03B1B">
        <w:rPr>
          <w:i/>
          <w:szCs w:val="20"/>
          <w:vertAlign w:val="subscript"/>
        </w:rPr>
        <w:t>, r</w:t>
      </w:r>
    </w:p>
    <w:p w14:paraId="76C3CA67" w14:textId="77777777" w:rsidR="00A03B1B" w:rsidRPr="00A03B1B" w:rsidRDefault="00A03B1B" w:rsidP="00A03B1B">
      <w:pPr>
        <w:spacing w:after="240"/>
        <w:ind w:left="2946" w:hanging="2226"/>
        <w:rPr>
          <w:iCs/>
          <w:szCs w:val="20"/>
        </w:rPr>
      </w:pPr>
      <w:r w:rsidRPr="00A03B1B">
        <w:rPr>
          <w:szCs w:val="20"/>
        </w:rPr>
        <w:t>RRPOS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Max(0, PFPOS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Max(0, UFPOS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FFPOS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iCs/>
          <w:szCs w:val="20"/>
        </w:rPr>
        <w:t>))</w:t>
      </w:r>
    </w:p>
    <w:p w14:paraId="5038D3CB" w14:textId="77777777" w:rsidR="00A03B1B" w:rsidRPr="00A03B1B" w:rsidRDefault="00A03B1B" w:rsidP="00A03B1B">
      <w:pPr>
        <w:spacing w:after="240"/>
        <w:ind w:left="1440" w:hanging="720"/>
        <w:rPr>
          <w:iCs/>
          <w:szCs w:val="20"/>
        </w:rPr>
      </w:pPr>
      <w:r w:rsidRPr="00A03B1B">
        <w:rPr>
          <w:szCs w:val="20"/>
        </w:rPr>
        <w:t>ECRPOS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Max(0, ECSPOS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ECMPOS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iCs/>
          <w:szCs w:val="20"/>
        </w:rPr>
        <w:t>)</w:t>
      </w:r>
    </w:p>
    <w:p w14:paraId="2F21EEAF" w14:textId="77777777" w:rsidR="00A03B1B" w:rsidRPr="00A03B1B" w:rsidRDefault="00A03B1B" w:rsidP="00A03B1B">
      <w:pPr>
        <w:spacing w:after="240"/>
        <w:ind w:left="1440" w:hanging="720"/>
        <w:rPr>
          <w:iCs/>
          <w:szCs w:val="20"/>
        </w:rPr>
      </w:pPr>
      <w:r w:rsidRPr="00A03B1B">
        <w:rPr>
          <w:szCs w:val="20"/>
        </w:rPr>
        <w:t>NSPOS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Max(0, NSSPOS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szCs w:val="20"/>
        </w:rPr>
        <w:t xml:space="preserve"> + NSMPOS</w:t>
      </w:r>
      <w:r w:rsidRPr="00A03B1B">
        <w:rPr>
          <w:szCs w:val="20"/>
          <w:lang w:val="it-IT"/>
        </w:rPr>
        <w:t>SNAP</w:t>
      </w:r>
      <w:r w:rsidRPr="00A03B1B">
        <w:rPr>
          <w:szCs w:val="20"/>
        </w:rPr>
        <w:t xml:space="preserve"> </w:t>
      </w:r>
      <w:r w:rsidRPr="00A03B1B">
        <w:rPr>
          <w:i/>
          <w:szCs w:val="20"/>
          <w:vertAlign w:val="subscript"/>
          <w:lang w:val="it-IT"/>
        </w:rPr>
        <w:t xml:space="preserve">ruc, </w:t>
      </w:r>
      <w:r w:rsidRPr="00A03B1B">
        <w:rPr>
          <w:i/>
          <w:szCs w:val="20"/>
          <w:vertAlign w:val="subscript"/>
        </w:rPr>
        <w:t>q, h</w:t>
      </w:r>
      <w:r w:rsidRPr="00A03B1B">
        <w:rPr>
          <w:iCs/>
          <w:szCs w:val="20"/>
        </w:rPr>
        <w:t>)</w:t>
      </w:r>
    </w:p>
    <w:p w14:paraId="43CE848B" w14:textId="77777777" w:rsidR="00A03B1B" w:rsidRPr="00A03B1B" w:rsidRDefault="00A03B1B" w:rsidP="00A03B1B">
      <w:pPr>
        <w:spacing w:after="240"/>
        <w:ind w:left="720" w:hanging="720"/>
        <w:rPr>
          <w:szCs w:val="20"/>
        </w:rPr>
      </w:pPr>
      <w:r w:rsidRPr="00A03B1B">
        <w:rPr>
          <w:szCs w:val="20"/>
        </w:rPr>
        <w:t>(13)</w:t>
      </w:r>
      <w:r w:rsidRPr="00A03B1B">
        <w:rPr>
          <w:szCs w:val="20"/>
        </w:rPr>
        <w:tab/>
        <w:t>The RUC Shortfall in MW for one QSE for one 15-minute Settlement Interval, as measured at the end of the Adjustment Period, is:</w:t>
      </w:r>
    </w:p>
    <w:p w14:paraId="64BFA195" w14:textId="77777777" w:rsidR="00A03B1B" w:rsidRPr="00A03B1B" w:rsidRDefault="00A03B1B" w:rsidP="00A03B1B">
      <w:pPr>
        <w:tabs>
          <w:tab w:val="left" w:pos="2340"/>
          <w:tab w:val="left" w:pos="3420"/>
        </w:tabs>
        <w:spacing w:after="240"/>
        <w:ind w:left="3420" w:hanging="2700"/>
        <w:rPr>
          <w:b/>
          <w:bCs/>
          <w:lang w:val="it-IT"/>
        </w:rPr>
      </w:pPr>
      <w:r w:rsidRPr="00A03B1B">
        <w:rPr>
          <w:b/>
          <w:bCs/>
          <w:lang w:val="it-IT"/>
        </w:rPr>
        <w:t xml:space="preserve">RUCSFADJ </w:t>
      </w:r>
      <w:r w:rsidRPr="00A03B1B">
        <w:rPr>
          <w:b/>
          <w:bCs/>
          <w:i/>
          <w:vertAlign w:val="subscript"/>
          <w:lang w:val="it-IT"/>
        </w:rPr>
        <w:t>ruc, q, i</w:t>
      </w:r>
      <w:r w:rsidRPr="00A03B1B">
        <w:rPr>
          <w:b/>
          <w:bCs/>
          <w:lang w:val="it-IT"/>
        </w:rPr>
        <w:tab/>
        <w:t>=</w:t>
      </w:r>
      <w:r w:rsidRPr="00A03B1B">
        <w:rPr>
          <w:b/>
          <w:bCs/>
          <w:lang w:val="it-IT"/>
        </w:rPr>
        <w:tab/>
        <w:t xml:space="preserve">Max (RUCOSFADJ </w:t>
      </w:r>
      <w:r w:rsidRPr="00A03B1B">
        <w:rPr>
          <w:b/>
          <w:bCs/>
          <w:i/>
          <w:vertAlign w:val="subscript"/>
          <w:lang w:val="it-IT"/>
        </w:rPr>
        <w:t>ruc, q, i</w:t>
      </w:r>
      <w:r w:rsidRPr="00A03B1B">
        <w:rPr>
          <w:b/>
          <w:bCs/>
          <w:lang w:val="it-IT"/>
        </w:rPr>
        <w:t xml:space="preserve">, RUCASFADJ </w:t>
      </w:r>
      <w:r w:rsidRPr="00A03B1B">
        <w:rPr>
          <w:b/>
          <w:bCs/>
          <w:i/>
          <w:vertAlign w:val="subscript"/>
          <w:lang w:val="it-IT"/>
        </w:rPr>
        <w:t xml:space="preserve">q, i </w:t>
      </w:r>
      <w:r w:rsidRPr="00A03B1B">
        <w:rPr>
          <w:b/>
          <w:bCs/>
          <w:lang w:val="it-IT"/>
        </w:rPr>
        <w:t>)</w:t>
      </w:r>
    </w:p>
    <w:p w14:paraId="26A6D036" w14:textId="77777777" w:rsidR="00A03B1B" w:rsidRPr="00A03B1B" w:rsidRDefault="00A03B1B" w:rsidP="00A03B1B">
      <w:pPr>
        <w:spacing w:after="240"/>
        <w:ind w:left="720" w:hanging="720"/>
        <w:rPr>
          <w:szCs w:val="20"/>
        </w:rPr>
      </w:pPr>
      <w:r w:rsidRPr="00A03B1B">
        <w:rPr>
          <w:szCs w:val="20"/>
        </w:rPr>
        <w:t>(14)</w:t>
      </w:r>
      <w:r w:rsidRPr="00A03B1B">
        <w:rPr>
          <w:szCs w:val="20"/>
        </w:rPr>
        <w:tab/>
        <w:t>The overall shortfall in MW that a QSE had at the end of the Adjustment Period for a 15-minute Settlement Interval, but including capacity from IRRs as seen in the RUC Snapshot, is:</w:t>
      </w:r>
    </w:p>
    <w:p w14:paraId="688E5D7D" w14:textId="77777777" w:rsidR="00A03B1B" w:rsidRPr="00A03B1B" w:rsidRDefault="00A03B1B" w:rsidP="00A03B1B">
      <w:pPr>
        <w:tabs>
          <w:tab w:val="left" w:pos="2340"/>
          <w:tab w:val="left" w:pos="3420"/>
        </w:tabs>
        <w:spacing w:after="240"/>
        <w:ind w:left="3420" w:hanging="2700"/>
        <w:rPr>
          <w:b/>
          <w:bCs/>
        </w:rPr>
      </w:pPr>
      <w:r w:rsidRPr="00A03B1B">
        <w:rPr>
          <w:b/>
          <w:bCs/>
        </w:rPr>
        <w:t xml:space="preserve">RUCOSFADJ </w:t>
      </w:r>
      <w:proofErr w:type="spellStart"/>
      <w:r w:rsidRPr="00A03B1B">
        <w:rPr>
          <w:b/>
          <w:bCs/>
          <w:i/>
          <w:vertAlign w:val="subscript"/>
        </w:rPr>
        <w:t>ruc</w:t>
      </w:r>
      <w:proofErr w:type="spellEnd"/>
      <w:r w:rsidRPr="00A03B1B">
        <w:rPr>
          <w:b/>
          <w:bCs/>
          <w:i/>
          <w:vertAlign w:val="subscript"/>
        </w:rPr>
        <w:t xml:space="preserve">, q, i </w:t>
      </w:r>
      <w:r w:rsidRPr="00A03B1B">
        <w:rPr>
          <w:b/>
          <w:bCs/>
        </w:rPr>
        <w:t xml:space="preserve"> = Max (0, ((</w:t>
      </w:r>
      <w:r w:rsidRPr="00A03B1B">
        <w:rPr>
          <w:b/>
          <w:bCs/>
          <w:position w:val="-22"/>
        </w:rPr>
        <w:object w:dxaOrig="220" w:dyaOrig="460" w14:anchorId="00C2D97C">
          <v:shape id="_x0000_i1048" type="#_x0000_t75" style="width:10.8pt;height:23.4pt" o:ole="">
            <v:imagedata r:id="rId37" o:title=""/>
          </v:shape>
          <o:OLEObject Type="Embed" ProgID="Equation.3" ShapeID="_x0000_i1048" DrawAspect="Content" ObjectID="_1831214052" r:id="rId56"/>
        </w:object>
      </w:r>
      <w:r w:rsidRPr="00A03B1B">
        <w:rPr>
          <w:b/>
          <w:bCs/>
        </w:rPr>
        <w:t xml:space="preserve">RTAML </w:t>
      </w:r>
      <w:r w:rsidRPr="00A03B1B">
        <w:rPr>
          <w:b/>
          <w:bCs/>
          <w:i/>
          <w:vertAlign w:val="subscript"/>
        </w:rPr>
        <w:t>q, p, i</w:t>
      </w:r>
      <w:r w:rsidRPr="00A03B1B">
        <w:rPr>
          <w:b/>
          <w:bCs/>
        </w:rPr>
        <w:t xml:space="preserve"> *4) + ASONPOSADJ</w:t>
      </w:r>
      <w:r w:rsidRPr="00A03B1B" w:rsidDel="00411364">
        <w:rPr>
          <w:b/>
          <w:bCs/>
        </w:rPr>
        <w:t xml:space="preserve"> </w:t>
      </w:r>
      <w:r w:rsidRPr="00A03B1B">
        <w:rPr>
          <w:b/>
          <w:bCs/>
          <w:i/>
          <w:vertAlign w:val="subscript"/>
        </w:rPr>
        <w:t>q, i</w:t>
      </w:r>
      <w:r w:rsidRPr="00A03B1B">
        <w:rPr>
          <w:b/>
          <w:bCs/>
        </w:rPr>
        <w:t xml:space="preserve"> – (</w:t>
      </w:r>
      <w:r w:rsidRPr="00A03B1B">
        <w:rPr>
          <w:b/>
          <w:bCs/>
          <w:position w:val="-22"/>
        </w:rPr>
        <w:object w:dxaOrig="780" w:dyaOrig="460" w14:anchorId="4E1E1AF9">
          <v:shape id="_x0000_i1049" type="#_x0000_t75" style="width:38.4pt;height:24.6pt" o:ole="">
            <v:imagedata r:id="rId57" o:title=""/>
          </v:shape>
          <o:OLEObject Type="Embed" ProgID="Equation.3" ShapeID="_x0000_i1049" DrawAspect="Content" ObjectID="_1831214053" r:id="rId58"/>
        </w:object>
      </w:r>
      <w:r w:rsidRPr="00A03B1B">
        <w:rPr>
          <w:b/>
          <w:bCs/>
        </w:rPr>
        <w:t>RCAPSNAP</w:t>
      </w:r>
      <w:r w:rsidRPr="00A03B1B">
        <w:rPr>
          <w:b/>
          <w:bCs/>
          <w:i/>
          <w:vertAlign w:val="subscript"/>
        </w:rPr>
        <w:t xml:space="preserve"> </w:t>
      </w:r>
      <w:proofErr w:type="spellStart"/>
      <w:r w:rsidRPr="00A03B1B">
        <w:rPr>
          <w:b/>
          <w:bCs/>
          <w:i/>
          <w:vertAlign w:val="subscript"/>
        </w:rPr>
        <w:t>ruc</w:t>
      </w:r>
      <w:proofErr w:type="spellEnd"/>
      <w:r w:rsidRPr="00A03B1B">
        <w:rPr>
          <w:b/>
          <w:bCs/>
          <w:i/>
          <w:vertAlign w:val="subscript"/>
        </w:rPr>
        <w:t>, q, r, h</w:t>
      </w:r>
      <w:r w:rsidRPr="00A03B1B">
        <w:rPr>
          <w:b/>
          <w:bCs/>
        </w:rPr>
        <w:t xml:space="preserve"> + RUCCAPADJ </w:t>
      </w:r>
      <w:r w:rsidRPr="00A03B1B">
        <w:rPr>
          <w:b/>
          <w:bCs/>
          <w:i/>
          <w:vertAlign w:val="subscript"/>
        </w:rPr>
        <w:t>q, i</w:t>
      </w:r>
      <w:r w:rsidRPr="00A03B1B">
        <w:rPr>
          <w:b/>
          <w:bCs/>
        </w:rPr>
        <w:t>)))</w:t>
      </w:r>
    </w:p>
    <w:p w14:paraId="38A57541" w14:textId="77777777" w:rsidR="00A03B1B" w:rsidRPr="00A03B1B" w:rsidRDefault="00A03B1B" w:rsidP="00A03B1B">
      <w:pPr>
        <w:tabs>
          <w:tab w:val="left" w:pos="2340"/>
          <w:tab w:val="left" w:pos="3420"/>
        </w:tabs>
        <w:spacing w:after="240"/>
        <w:ind w:left="3420" w:hanging="2700"/>
        <w:rPr>
          <w:bCs/>
        </w:rPr>
      </w:pPr>
      <w:r w:rsidRPr="00A03B1B">
        <w:rPr>
          <w:bCs/>
        </w:rPr>
        <w:lastRenderedPageBreak/>
        <w:t>Where:</w:t>
      </w:r>
    </w:p>
    <w:p w14:paraId="3E900738" w14:textId="77777777" w:rsidR="00A03B1B" w:rsidRPr="00A03B1B" w:rsidRDefault="00A03B1B" w:rsidP="00A03B1B">
      <w:pPr>
        <w:spacing w:after="240"/>
        <w:ind w:left="720"/>
        <w:rPr>
          <w:szCs w:val="20"/>
        </w:rPr>
      </w:pPr>
      <w:r w:rsidRPr="00A03B1B">
        <w:rPr>
          <w:szCs w:val="20"/>
        </w:rPr>
        <w:t>The On-Line Ancillary Service Position the QSE had at the end of the Adjustment Period for a 15-minute Settlement Interval is:</w:t>
      </w:r>
    </w:p>
    <w:p w14:paraId="3671C98F" w14:textId="77777777" w:rsidR="00A03B1B" w:rsidRPr="00A03B1B" w:rsidRDefault="00A03B1B" w:rsidP="00A03B1B">
      <w:pPr>
        <w:spacing w:after="240"/>
        <w:ind w:left="2880" w:right="-540" w:hanging="2160"/>
        <w:rPr>
          <w:rFonts w:eastAsia="SimSun"/>
        </w:rPr>
      </w:pPr>
      <w:r w:rsidRPr="00A03B1B">
        <w:rPr>
          <w:rFonts w:eastAsia="SimSun"/>
        </w:rPr>
        <w:t xml:space="preserve">ASONPOSADJ </w:t>
      </w:r>
      <w:r w:rsidRPr="00A03B1B">
        <w:rPr>
          <w:rFonts w:eastAsia="SimSun"/>
          <w:i/>
          <w:iCs/>
          <w:vertAlign w:val="subscript"/>
        </w:rPr>
        <w:t xml:space="preserve">q ,i   </w:t>
      </w:r>
      <w:r w:rsidRPr="00A03B1B">
        <w:rPr>
          <w:rFonts w:eastAsia="SimSun"/>
        </w:rPr>
        <w:t xml:space="preserve">=  RUPOSADJ </w:t>
      </w:r>
      <w:r w:rsidRPr="00A03B1B">
        <w:rPr>
          <w:rFonts w:eastAsia="SimSun"/>
          <w:i/>
          <w:iCs/>
          <w:vertAlign w:val="subscript"/>
        </w:rPr>
        <w:t>q, h</w:t>
      </w:r>
      <w:r w:rsidRPr="00A03B1B">
        <w:rPr>
          <w:rFonts w:eastAsia="SimSun"/>
        </w:rPr>
        <w:t xml:space="preserve">  + RRPOSADJ </w:t>
      </w:r>
      <w:r w:rsidRPr="00A03B1B">
        <w:rPr>
          <w:rFonts w:eastAsia="SimSun"/>
          <w:i/>
          <w:iCs/>
          <w:vertAlign w:val="subscript"/>
        </w:rPr>
        <w:t>q, h</w:t>
      </w:r>
      <w:r w:rsidRPr="00A03B1B">
        <w:rPr>
          <w:rFonts w:eastAsia="SimSun"/>
        </w:rPr>
        <w:t xml:space="preserve"> + ECRPOSADJ </w:t>
      </w:r>
      <w:r w:rsidRPr="00A03B1B">
        <w:rPr>
          <w:rFonts w:eastAsia="SimSun"/>
          <w:i/>
          <w:iCs/>
          <w:vertAlign w:val="subscript"/>
        </w:rPr>
        <w:t>q, h</w:t>
      </w:r>
      <w:r w:rsidRPr="00A03B1B">
        <w:rPr>
          <w:rFonts w:eastAsia="SimSun"/>
        </w:rPr>
        <w:t xml:space="preserve"> + Max (0, (</w:t>
      </w:r>
      <w:ins w:id="714" w:author="ERCOT" w:date="2025-09-10T14:32:00Z">
        <w:r w:rsidRPr="00A03B1B">
          <w:rPr>
            <w:rFonts w:eastAsia="SimSun"/>
          </w:rPr>
          <w:t>(</w:t>
        </w:r>
      </w:ins>
      <w:r w:rsidRPr="00A03B1B">
        <w:rPr>
          <w:rFonts w:eastAsia="SimSun"/>
        </w:rPr>
        <w:t xml:space="preserve">NSPOSADJ </w:t>
      </w:r>
      <w:r w:rsidRPr="00A03B1B">
        <w:rPr>
          <w:rFonts w:eastAsia="SimSun"/>
          <w:i/>
          <w:iCs/>
          <w:vertAlign w:val="subscript"/>
        </w:rPr>
        <w:t>q, h</w:t>
      </w:r>
      <w:r w:rsidRPr="00A03B1B">
        <w:rPr>
          <w:rFonts w:eastAsia="SimSun"/>
        </w:rPr>
        <w:t xml:space="preserve"> </w:t>
      </w:r>
      <w:ins w:id="715" w:author="ERCOT" w:date="2025-09-10T14:31:00Z">
        <w:r w:rsidRPr="00A03B1B">
          <w:rPr>
            <w:rFonts w:eastAsia="SimSun"/>
          </w:rPr>
          <w:t>+</w:t>
        </w:r>
      </w:ins>
      <w:ins w:id="716" w:author="ERCOT" w:date="2025-09-10T14:32:00Z">
        <w:r w:rsidRPr="00A03B1B">
          <w:rPr>
            <w:rFonts w:eastAsia="SimSun"/>
          </w:rPr>
          <w:t xml:space="preserve"> DRPOSADJ </w:t>
        </w:r>
        <w:r w:rsidRPr="00A03B1B">
          <w:rPr>
            <w:rFonts w:eastAsia="SimSun"/>
            <w:i/>
            <w:iCs/>
            <w:vertAlign w:val="subscript"/>
          </w:rPr>
          <w:t>q, h</w:t>
        </w:r>
        <w:r w:rsidRPr="00A03B1B">
          <w:rPr>
            <w:rFonts w:eastAsia="SimSun"/>
          </w:rPr>
          <w:t xml:space="preserve"> ) </w:t>
        </w:r>
      </w:ins>
      <w:r w:rsidRPr="00A03B1B">
        <w:rPr>
          <w:rFonts w:eastAsia="SimSun"/>
        </w:rPr>
        <w:t xml:space="preserve">– </w:t>
      </w:r>
      <w:r w:rsidRPr="00A03B1B">
        <w:rPr>
          <w:rFonts w:eastAsia="SimSun"/>
          <w:position w:val="-18"/>
        </w:rPr>
        <w:object w:dxaOrig="220" w:dyaOrig="420" w14:anchorId="73FDB3BF">
          <v:shape id="_x0000_i1050" type="#_x0000_t75" style="width:9pt;height:21.6pt" o:ole="">
            <v:imagedata r:id="rId39" o:title=""/>
          </v:shape>
          <o:OLEObject Type="Embed" ProgID="Equation.3" ShapeID="_x0000_i1050" DrawAspect="Content" ObjectID="_1831214054" r:id="rId59"/>
        </w:object>
      </w:r>
      <w:r w:rsidRPr="00A03B1B">
        <w:rPr>
          <w:rFonts w:eastAsia="SimSun"/>
        </w:rPr>
        <w:t>ASOFFOFRADJ</w:t>
      </w:r>
      <w:r w:rsidRPr="00A03B1B">
        <w:rPr>
          <w:rFonts w:eastAsia="SimSun"/>
          <w:i/>
          <w:iCs/>
          <w:vertAlign w:val="subscript"/>
        </w:rPr>
        <w:t xml:space="preserve">  q, r, h</w:t>
      </w:r>
      <w:r w:rsidRPr="00A03B1B">
        <w:rPr>
          <w:rFonts w:eastAsia="SimSun"/>
        </w:rPr>
        <w:t>))</w:t>
      </w:r>
    </w:p>
    <w:p w14:paraId="464E4119" w14:textId="77777777" w:rsidR="00A03B1B" w:rsidRPr="00A03B1B" w:rsidRDefault="00A03B1B" w:rsidP="00A03B1B">
      <w:pPr>
        <w:spacing w:after="240"/>
        <w:ind w:left="720" w:hanging="720"/>
        <w:rPr>
          <w:szCs w:val="20"/>
        </w:rPr>
      </w:pPr>
      <w:r w:rsidRPr="00A03B1B">
        <w:rPr>
          <w:szCs w:val="20"/>
        </w:rPr>
        <w:tab/>
        <w:t>The amount of capacity that a QSE had at the end of the Adjustment Period for a 15-minute Settlement Interval, excluding capacity from IRRs, is:</w:t>
      </w:r>
    </w:p>
    <w:p w14:paraId="4324473B" w14:textId="77777777" w:rsidR="00A03B1B" w:rsidRPr="00A03B1B" w:rsidRDefault="00A03B1B" w:rsidP="00A03B1B">
      <w:pPr>
        <w:spacing w:after="240"/>
        <w:ind w:left="2880" w:right="145" w:hanging="2160"/>
        <w:rPr>
          <w:i/>
          <w:szCs w:val="20"/>
          <w:vertAlign w:val="subscript"/>
        </w:rPr>
      </w:pPr>
      <w:r w:rsidRPr="00A03B1B">
        <w:rPr>
          <w:szCs w:val="20"/>
        </w:rPr>
        <w:t xml:space="preserve">RUCCAPADJ </w:t>
      </w:r>
      <w:r w:rsidRPr="00A03B1B">
        <w:rPr>
          <w:i/>
          <w:szCs w:val="20"/>
          <w:vertAlign w:val="subscript"/>
        </w:rPr>
        <w:t>q, i</w:t>
      </w:r>
      <w:r w:rsidRPr="00A03B1B">
        <w:rPr>
          <w:szCs w:val="20"/>
        </w:rPr>
        <w:t xml:space="preserve"> =</w:t>
      </w:r>
      <w:r w:rsidRPr="00A03B1B">
        <w:rPr>
          <w:szCs w:val="20"/>
        </w:rPr>
        <w:tab/>
      </w:r>
      <w:r w:rsidRPr="00A03B1B">
        <w:rPr>
          <w:position w:val="-18"/>
          <w:szCs w:val="20"/>
        </w:rPr>
        <w:object w:dxaOrig="220" w:dyaOrig="420" w14:anchorId="66E5A444">
          <v:shape id="_x0000_i1051" type="#_x0000_t75" style="width:8.4pt;height:21pt" o:ole="">
            <v:imagedata r:id="rId60" o:title=""/>
          </v:shape>
          <o:OLEObject Type="Embed" ProgID="Equation.3" ShapeID="_x0000_i1051" DrawAspect="Content" ObjectID="_1831214055" r:id="rId61"/>
        </w:object>
      </w:r>
      <w:r w:rsidRPr="00A03B1B">
        <w:rPr>
          <w:szCs w:val="20"/>
        </w:rPr>
        <w:t xml:space="preserve">RCAPADJ </w:t>
      </w:r>
      <w:r w:rsidRPr="00A03B1B">
        <w:rPr>
          <w:i/>
          <w:szCs w:val="20"/>
          <w:vertAlign w:val="subscript"/>
        </w:rPr>
        <w:t>q, r, h</w:t>
      </w:r>
      <w:r w:rsidRPr="00A03B1B">
        <w:rPr>
          <w:szCs w:val="20"/>
        </w:rPr>
        <w:t xml:space="preserve"> + (RUCCPADJ </w:t>
      </w:r>
      <w:r w:rsidRPr="00A03B1B">
        <w:rPr>
          <w:i/>
          <w:szCs w:val="20"/>
          <w:vertAlign w:val="subscript"/>
        </w:rPr>
        <w:t>q, h</w:t>
      </w:r>
      <w:r w:rsidRPr="00A03B1B">
        <w:rPr>
          <w:szCs w:val="20"/>
        </w:rPr>
        <w:t xml:space="preserve"> – RUCCSADJ </w:t>
      </w:r>
      <w:r w:rsidRPr="00A03B1B">
        <w:rPr>
          <w:i/>
          <w:szCs w:val="20"/>
          <w:vertAlign w:val="subscript"/>
        </w:rPr>
        <w:t>q, h</w:t>
      </w:r>
      <w:r w:rsidRPr="00A03B1B">
        <w:rPr>
          <w:szCs w:val="20"/>
        </w:rPr>
        <w:t>) + (</w:t>
      </w:r>
      <w:r w:rsidRPr="00A03B1B">
        <w:rPr>
          <w:position w:val="-22"/>
          <w:szCs w:val="20"/>
        </w:rPr>
        <w:object w:dxaOrig="220" w:dyaOrig="460" w14:anchorId="12DBA48A">
          <v:shape id="_x0000_i1052" type="#_x0000_t75" style="width:8.4pt;height:20.4pt" o:ole="">
            <v:imagedata r:id="rId43" o:title=""/>
          </v:shape>
          <o:OLEObject Type="Embed" ProgID="Equation.3" ShapeID="_x0000_i1052" DrawAspect="Content" ObjectID="_1831214056" r:id="rId62"/>
        </w:object>
      </w:r>
      <w:r w:rsidRPr="00A03B1B">
        <w:rPr>
          <w:szCs w:val="20"/>
        </w:rPr>
        <w:t xml:space="preserve">DAEP </w:t>
      </w:r>
      <w:r w:rsidRPr="00A03B1B">
        <w:rPr>
          <w:i/>
          <w:szCs w:val="20"/>
          <w:vertAlign w:val="subscript"/>
        </w:rPr>
        <w:t>q, p, h</w:t>
      </w:r>
      <w:r w:rsidRPr="00A03B1B">
        <w:rPr>
          <w:szCs w:val="20"/>
        </w:rPr>
        <w:t xml:space="preserve"> – </w:t>
      </w:r>
      <w:r w:rsidRPr="00A03B1B">
        <w:rPr>
          <w:position w:val="-22"/>
          <w:szCs w:val="20"/>
        </w:rPr>
        <w:object w:dxaOrig="220" w:dyaOrig="460" w14:anchorId="0F4401D3">
          <v:shape id="_x0000_i1053" type="#_x0000_t75" style="width:8.4pt;height:20.4pt" o:ole="">
            <v:imagedata r:id="rId45" o:title=""/>
          </v:shape>
          <o:OLEObject Type="Embed" ProgID="Equation.3" ShapeID="_x0000_i1053" DrawAspect="Content" ObjectID="_1831214057" r:id="rId63"/>
        </w:object>
      </w:r>
      <w:r w:rsidRPr="00A03B1B">
        <w:rPr>
          <w:szCs w:val="20"/>
        </w:rPr>
        <w:t xml:space="preserve">DAES </w:t>
      </w:r>
      <w:r w:rsidRPr="00A03B1B">
        <w:rPr>
          <w:i/>
          <w:szCs w:val="20"/>
          <w:vertAlign w:val="subscript"/>
        </w:rPr>
        <w:t>q, p, h</w:t>
      </w:r>
      <w:r w:rsidRPr="00A03B1B">
        <w:rPr>
          <w:szCs w:val="20"/>
        </w:rPr>
        <w:t>) + (</w:t>
      </w:r>
      <w:r w:rsidRPr="00A03B1B">
        <w:rPr>
          <w:position w:val="-22"/>
          <w:szCs w:val="20"/>
        </w:rPr>
        <w:object w:dxaOrig="220" w:dyaOrig="460" w14:anchorId="3F06BE44">
          <v:shape id="_x0000_i1054" type="#_x0000_t75" style="width:8.4pt;height:20.4pt" o:ole="">
            <v:imagedata r:id="rId43" o:title=""/>
          </v:shape>
          <o:OLEObject Type="Embed" ProgID="Equation.3" ShapeID="_x0000_i1054" DrawAspect="Content" ObjectID="_1831214058" r:id="rId64"/>
        </w:object>
      </w:r>
      <w:r w:rsidRPr="00A03B1B">
        <w:rPr>
          <w:szCs w:val="20"/>
        </w:rPr>
        <w:t xml:space="preserve">RTQQEPADJ </w:t>
      </w:r>
      <w:r w:rsidRPr="00A03B1B">
        <w:rPr>
          <w:i/>
          <w:szCs w:val="20"/>
          <w:vertAlign w:val="subscript"/>
        </w:rPr>
        <w:t>q, p, i</w:t>
      </w:r>
      <w:r w:rsidRPr="00A03B1B">
        <w:rPr>
          <w:szCs w:val="20"/>
        </w:rPr>
        <w:t xml:space="preserve"> – </w:t>
      </w:r>
      <w:r w:rsidRPr="00A03B1B">
        <w:rPr>
          <w:position w:val="-22"/>
          <w:szCs w:val="20"/>
        </w:rPr>
        <w:object w:dxaOrig="220" w:dyaOrig="460" w14:anchorId="00BDFC8A">
          <v:shape id="_x0000_i1055" type="#_x0000_t75" style="width:8.4pt;height:20.4pt" o:ole="">
            <v:imagedata r:id="rId43" o:title=""/>
          </v:shape>
          <o:OLEObject Type="Embed" ProgID="Equation.3" ShapeID="_x0000_i1055" DrawAspect="Content" ObjectID="_1831214059" r:id="rId65"/>
        </w:object>
      </w:r>
      <w:r w:rsidRPr="00A03B1B">
        <w:rPr>
          <w:szCs w:val="20"/>
        </w:rPr>
        <w:t xml:space="preserve">RTQQESADJ </w:t>
      </w:r>
      <w:r w:rsidRPr="00A03B1B">
        <w:rPr>
          <w:i/>
          <w:szCs w:val="20"/>
          <w:vertAlign w:val="subscript"/>
        </w:rPr>
        <w:t>q, p, i</w:t>
      </w:r>
      <w:r w:rsidRPr="00A03B1B">
        <w:rPr>
          <w:szCs w:val="20"/>
        </w:rPr>
        <w:t xml:space="preserve">) + </w:t>
      </w:r>
      <w:r w:rsidRPr="00A03B1B">
        <w:rPr>
          <w:position w:val="-22"/>
          <w:szCs w:val="20"/>
        </w:rPr>
        <w:object w:dxaOrig="220" w:dyaOrig="460" w14:anchorId="138DF8B3">
          <v:shape id="_x0000_i1056" type="#_x0000_t75" style="width:8.4pt;height:20.4pt" o:ole="">
            <v:imagedata r:id="rId43" o:title=""/>
          </v:shape>
          <o:OLEObject Type="Embed" ProgID="Equation.3" ShapeID="_x0000_i1056" DrawAspect="Content" ObjectID="_1831214060" r:id="rId66"/>
        </w:object>
      </w:r>
      <w:r w:rsidRPr="00A03B1B">
        <w:rPr>
          <w:position w:val="-22"/>
          <w:szCs w:val="20"/>
        </w:rPr>
        <w:t xml:space="preserve"> </w:t>
      </w:r>
      <w:r w:rsidRPr="00A03B1B">
        <w:rPr>
          <w:szCs w:val="20"/>
        </w:rPr>
        <w:t xml:space="preserve">DCIMPADJ </w:t>
      </w:r>
      <w:r w:rsidRPr="00A03B1B">
        <w:rPr>
          <w:i/>
          <w:szCs w:val="20"/>
          <w:vertAlign w:val="subscript"/>
        </w:rPr>
        <w:t>q, p, i</w:t>
      </w:r>
      <w:r w:rsidRPr="00A03B1B">
        <w:rPr>
          <w:szCs w:val="20"/>
        </w:rPr>
        <w:t xml:space="preserve"> + </w:t>
      </w:r>
      <w:r w:rsidRPr="00A03B1B">
        <w:rPr>
          <w:position w:val="-18"/>
          <w:szCs w:val="20"/>
        </w:rPr>
        <w:object w:dxaOrig="220" w:dyaOrig="420" w14:anchorId="488AB834">
          <v:shape id="_x0000_i1057" type="#_x0000_t75" style="width:8.4pt;height:21pt" o:ole="">
            <v:imagedata r:id="rId39" o:title=""/>
          </v:shape>
          <o:OLEObject Type="Embed" ProgID="Equation.3" ShapeID="_x0000_i1057" DrawAspect="Content" ObjectID="_1831214061" r:id="rId67"/>
        </w:object>
      </w:r>
      <w:r w:rsidRPr="00A03B1B">
        <w:rPr>
          <w:szCs w:val="20"/>
        </w:rPr>
        <w:t>ASOFRLRADJ</w:t>
      </w:r>
      <w:r w:rsidRPr="00A03B1B">
        <w:rPr>
          <w:i/>
          <w:szCs w:val="20"/>
          <w:vertAlign w:val="subscript"/>
        </w:rPr>
        <w:t xml:space="preserve">  q, r, h</w:t>
      </w:r>
      <w:r w:rsidRPr="00A03B1B">
        <w:rPr>
          <w:szCs w:val="20"/>
        </w:rPr>
        <w:t xml:space="preserve"> + ESRMWADJ </w:t>
      </w:r>
      <w:r w:rsidRPr="00A03B1B">
        <w:rPr>
          <w:i/>
          <w:szCs w:val="20"/>
          <w:vertAlign w:val="subscript"/>
        </w:rPr>
        <w:t>q, h</w:t>
      </w:r>
      <w:r w:rsidRPr="00A03B1B">
        <w:rPr>
          <w:szCs w:val="20"/>
        </w:rPr>
        <w:t xml:space="preserve"> + ESRASADJ</w:t>
      </w:r>
      <w:r w:rsidRPr="00A03B1B">
        <w:rPr>
          <w:i/>
          <w:szCs w:val="20"/>
          <w:vertAlign w:val="subscript"/>
        </w:rPr>
        <w:t xml:space="preserve"> q, h</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6B63080C" w14:textId="77777777" w:rsidTr="00B31BB1">
        <w:trPr>
          <w:trHeight w:val="656"/>
        </w:trPr>
        <w:tc>
          <w:tcPr>
            <w:tcW w:w="9350" w:type="dxa"/>
            <w:shd w:val="pct12" w:color="auto" w:fill="auto"/>
          </w:tcPr>
          <w:p w14:paraId="61CD7288" w14:textId="77777777" w:rsidR="00A03B1B" w:rsidRPr="00A03B1B" w:rsidRDefault="00A03B1B" w:rsidP="00A03B1B">
            <w:pPr>
              <w:spacing w:after="240"/>
              <w:rPr>
                <w:b/>
                <w:i/>
                <w:iCs/>
                <w:szCs w:val="20"/>
              </w:rPr>
            </w:pPr>
            <w:r w:rsidRPr="00A03B1B">
              <w:rPr>
                <w:b/>
                <w:i/>
                <w:iCs/>
                <w:szCs w:val="20"/>
              </w:rPr>
              <w:t>[NPRR1032:  Replace the formula “</w:t>
            </w:r>
            <w:r w:rsidRPr="00A03B1B">
              <w:rPr>
                <w:b/>
                <w:bCs/>
                <w:i/>
                <w:iCs/>
                <w:szCs w:val="20"/>
              </w:rPr>
              <w:t xml:space="preserve">RUCCAPADJ </w:t>
            </w:r>
            <w:r w:rsidRPr="00A03B1B">
              <w:rPr>
                <w:b/>
                <w:bCs/>
                <w:i/>
                <w:iCs/>
                <w:szCs w:val="20"/>
                <w:vertAlign w:val="subscript"/>
              </w:rPr>
              <w:t>q, i</w:t>
            </w:r>
            <w:r w:rsidRPr="00A03B1B">
              <w:rPr>
                <w:b/>
                <w:i/>
                <w:iCs/>
                <w:szCs w:val="20"/>
              </w:rPr>
              <w:t>” above with the following upon system implementation:]</w:t>
            </w:r>
          </w:p>
          <w:p w14:paraId="21AFABEB" w14:textId="77777777" w:rsidR="00A03B1B" w:rsidRPr="00A03B1B" w:rsidRDefault="00A03B1B" w:rsidP="00A03B1B">
            <w:pPr>
              <w:spacing w:after="240"/>
              <w:ind w:left="2880" w:right="145" w:hanging="2160"/>
              <w:rPr>
                <w:i/>
                <w:szCs w:val="20"/>
                <w:vertAlign w:val="subscript"/>
              </w:rPr>
            </w:pPr>
            <w:r w:rsidRPr="00A03B1B">
              <w:rPr>
                <w:szCs w:val="20"/>
              </w:rPr>
              <w:t xml:space="preserve">RUCCAPADJ </w:t>
            </w:r>
            <w:r w:rsidRPr="00A03B1B">
              <w:rPr>
                <w:i/>
                <w:szCs w:val="20"/>
                <w:vertAlign w:val="subscript"/>
              </w:rPr>
              <w:t>q, i</w:t>
            </w:r>
            <w:r w:rsidRPr="00A03B1B">
              <w:rPr>
                <w:szCs w:val="20"/>
              </w:rPr>
              <w:t xml:space="preserve"> =</w:t>
            </w:r>
            <w:r w:rsidRPr="00A03B1B">
              <w:rPr>
                <w:szCs w:val="20"/>
              </w:rPr>
              <w:tab/>
            </w:r>
            <w:r w:rsidRPr="00A03B1B">
              <w:rPr>
                <w:position w:val="-18"/>
                <w:szCs w:val="20"/>
              </w:rPr>
              <w:object w:dxaOrig="220" w:dyaOrig="420" w14:anchorId="0CC98BAE">
                <v:shape id="_x0000_i1058" type="#_x0000_t75" style="width:8.4pt;height:21pt" o:ole="">
                  <v:imagedata r:id="rId60" o:title=""/>
                </v:shape>
                <o:OLEObject Type="Embed" ProgID="Equation.3" ShapeID="_x0000_i1058" DrawAspect="Content" ObjectID="_1831214062" r:id="rId68"/>
              </w:object>
            </w:r>
            <w:r w:rsidRPr="00A03B1B">
              <w:rPr>
                <w:szCs w:val="20"/>
              </w:rPr>
              <w:t xml:space="preserve">RCAPADJ </w:t>
            </w:r>
            <w:r w:rsidRPr="00A03B1B">
              <w:rPr>
                <w:i/>
                <w:szCs w:val="20"/>
                <w:vertAlign w:val="subscript"/>
              </w:rPr>
              <w:t>q, r, h</w:t>
            </w:r>
            <w:r w:rsidRPr="00A03B1B">
              <w:rPr>
                <w:szCs w:val="20"/>
              </w:rPr>
              <w:t xml:space="preserve"> + (RUCCPADJ </w:t>
            </w:r>
            <w:r w:rsidRPr="00A03B1B">
              <w:rPr>
                <w:i/>
                <w:szCs w:val="20"/>
                <w:vertAlign w:val="subscript"/>
              </w:rPr>
              <w:t>q, h</w:t>
            </w:r>
            <w:r w:rsidRPr="00A03B1B">
              <w:rPr>
                <w:szCs w:val="20"/>
              </w:rPr>
              <w:t xml:space="preserve"> – RUCCSADJ </w:t>
            </w:r>
            <w:r w:rsidRPr="00A03B1B">
              <w:rPr>
                <w:i/>
                <w:szCs w:val="20"/>
                <w:vertAlign w:val="subscript"/>
              </w:rPr>
              <w:t>q, h</w:t>
            </w:r>
            <w:r w:rsidRPr="00A03B1B">
              <w:rPr>
                <w:szCs w:val="20"/>
              </w:rPr>
              <w:t>) + (</w:t>
            </w:r>
            <w:r w:rsidRPr="00A03B1B">
              <w:rPr>
                <w:position w:val="-22"/>
                <w:szCs w:val="20"/>
              </w:rPr>
              <w:object w:dxaOrig="220" w:dyaOrig="460" w14:anchorId="2B0059D8">
                <v:shape id="_x0000_i1059" type="#_x0000_t75" style="width:8.4pt;height:20.4pt" o:ole="">
                  <v:imagedata r:id="rId43" o:title=""/>
                </v:shape>
                <o:OLEObject Type="Embed" ProgID="Equation.3" ShapeID="_x0000_i1059" DrawAspect="Content" ObjectID="_1831214063" r:id="rId69"/>
              </w:object>
            </w:r>
            <w:r w:rsidRPr="00A03B1B">
              <w:rPr>
                <w:szCs w:val="20"/>
              </w:rPr>
              <w:t xml:space="preserve">DAEP </w:t>
            </w:r>
            <w:r w:rsidRPr="00A03B1B">
              <w:rPr>
                <w:i/>
                <w:szCs w:val="20"/>
                <w:vertAlign w:val="subscript"/>
              </w:rPr>
              <w:t>q, p, h</w:t>
            </w:r>
            <w:r w:rsidRPr="00A03B1B">
              <w:rPr>
                <w:szCs w:val="20"/>
              </w:rPr>
              <w:t xml:space="preserve"> – </w:t>
            </w:r>
            <w:r w:rsidRPr="00A03B1B">
              <w:rPr>
                <w:position w:val="-22"/>
                <w:szCs w:val="20"/>
              </w:rPr>
              <w:object w:dxaOrig="220" w:dyaOrig="460" w14:anchorId="47837FD2">
                <v:shape id="_x0000_i1060" type="#_x0000_t75" style="width:8.4pt;height:20.4pt" o:ole="">
                  <v:imagedata r:id="rId45" o:title=""/>
                </v:shape>
                <o:OLEObject Type="Embed" ProgID="Equation.3" ShapeID="_x0000_i1060" DrawAspect="Content" ObjectID="_1831214064" r:id="rId70"/>
              </w:object>
            </w:r>
            <w:r w:rsidRPr="00A03B1B">
              <w:rPr>
                <w:szCs w:val="20"/>
              </w:rPr>
              <w:t xml:space="preserve">DAES </w:t>
            </w:r>
            <w:r w:rsidRPr="00A03B1B">
              <w:rPr>
                <w:i/>
                <w:szCs w:val="20"/>
                <w:vertAlign w:val="subscript"/>
              </w:rPr>
              <w:t>q, p, h</w:t>
            </w:r>
            <w:r w:rsidRPr="00A03B1B">
              <w:rPr>
                <w:szCs w:val="20"/>
              </w:rPr>
              <w:t>) + (</w:t>
            </w:r>
            <w:r w:rsidRPr="00A03B1B">
              <w:rPr>
                <w:position w:val="-22"/>
                <w:szCs w:val="20"/>
              </w:rPr>
              <w:object w:dxaOrig="220" w:dyaOrig="460" w14:anchorId="1ACB78A7">
                <v:shape id="_x0000_i1061" type="#_x0000_t75" style="width:8.4pt;height:20.4pt" o:ole="">
                  <v:imagedata r:id="rId43" o:title=""/>
                </v:shape>
                <o:OLEObject Type="Embed" ProgID="Equation.3" ShapeID="_x0000_i1061" DrawAspect="Content" ObjectID="_1831214065" r:id="rId71"/>
              </w:object>
            </w:r>
            <w:r w:rsidRPr="00A03B1B">
              <w:rPr>
                <w:szCs w:val="20"/>
              </w:rPr>
              <w:t xml:space="preserve">RTQQEPADJ </w:t>
            </w:r>
            <w:r w:rsidRPr="00A03B1B">
              <w:rPr>
                <w:i/>
                <w:szCs w:val="20"/>
                <w:vertAlign w:val="subscript"/>
              </w:rPr>
              <w:t>q, p, i</w:t>
            </w:r>
            <w:r w:rsidRPr="00A03B1B">
              <w:rPr>
                <w:szCs w:val="20"/>
              </w:rPr>
              <w:t xml:space="preserve"> – </w:t>
            </w:r>
            <w:r w:rsidRPr="00A03B1B">
              <w:rPr>
                <w:position w:val="-22"/>
                <w:szCs w:val="20"/>
              </w:rPr>
              <w:object w:dxaOrig="220" w:dyaOrig="460" w14:anchorId="0AE05E96">
                <v:shape id="_x0000_i1062" type="#_x0000_t75" style="width:8.4pt;height:20.4pt" o:ole="">
                  <v:imagedata r:id="rId43" o:title=""/>
                </v:shape>
                <o:OLEObject Type="Embed" ProgID="Equation.3" ShapeID="_x0000_i1062" DrawAspect="Content" ObjectID="_1831214066" r:id="rId72"/>
              </w:object>
            </w:r>
            <w:r w:rsidRPr="00A03B1B">
              <w:rPr>
                <w:szCs w:val="20"/>
              </w:rPr>
              <w:t xml:space="preserve">RTQQESADJ </w:t>
            </w:r>
            <w:r w:rsidRPr="00A03B1B">
              <w:rPr>
                <w:i/>
                <w:szCs w:val="20"/>
                <w:vertAlign w:val="subscript"/>
              </w:rPr>
              <w:t>q, p, i</w:t>
            </w:r>
            <w:r w:rsidRPr="00A03B1B">
              <w:rPr>
                <w:szCs w:val="20"/>
              </w:rPr>
              <w:t xml:space="preserve">) + </w:t>
            </w:r>
            <w:r w:rsidRPr="00A03B1B">
              <w:rPr>
                <w:position w:val="-22"/>
                <w:szCs w:val="20"/>
              </w:rPr>
              <w:object w:dxaOrig="220" w:dyaOrig="460" w14:anchorId="5C9951A5">
                <v:shape id="_x0000_i1063" type="#_x0000_t75" style="width:8.4pt;height:20.4pt" o:ole="">
                  <v:imagedata r:id="rId43" o:title=""/>
                </v:shape>
                <o:OLEObject Type="Embed" ProgID="Equation.3" ShapeID="_x0000_i1063" DrawAspect="Content" ObjectID="_1831214067" r:id="rId73"/>
              </w:object>
            </w:r>
            <w:r w:rsidRPr="00A03B1B">
              <w:rPr>
                <w:position w:val="-22"/>
                <w:szCs w:val="20"/>
              </w:rPr>
              <w:t xml:space="preserve"> </w:t>
            </w:r>
            <w:r w:rsidRPr="00A03B1B">
              <w:rPr>
                <w:szCs w:val="20"/>
              </w:rPr>
              <w:t xml:space="preserve">RTDCIMP </w:t>
            </w:r>
            <w:r w:rsidRPr="00A03B1B">
              <w:rPr>
                <w:i/>
                <w:szCs w:val="20"/>
                <w:vertAlign w:val="subscript"/>
              </w:rPr>
              <w:t>q, p</w:t>
            </w:r>
            <w:r w:rsidRPr="00A03B1B">
              <w:rPr>
                <w:szCs w:val="20"/>
              </w:rPr>
              <w:t xml:space="preserve"> + </w:t>
            </w:r>
            <w:r w:rsidRPr="00A03B1B">
              <w:rPr>
                <w:position w:val="-18"/>
                <w:szCs w:val="20"/>
              </w:rPr>
              <w:object w:dxaOrig="220" w:dyaOrig="420" w14:anchorId="00DE06C7">
                <v:shape id="_x0000_i1064" type="#_x0000_t75" style="width:8.4pt;height:21pt" o:ole="">
                  <v:imagedata r:id="rId39" o:title=""/>
                </v:shape>
                <o:OLEObject Type="Embed" ProgID="Equation.3" ShapeID="_x0000_i1064" DrawAspect="Content" ObjectID="_1831214068" r:id="rId74"/>
              </w:object>
            </w:r>
            <w:r w:rsidRPr="00A03B1B">
              <w:rPr>
                <w:szCs w:val="20"/>
              </w:rPr>
              <w:t>ASOFRLRADJ</w:t>
            </w:r>
            <w:r w:rsidRPr="00A03B1B">
              <w:rPr>
                <w:i/>
                <w:szCs w:val="20"/>
                <w:vertAlign w:val="subscript"/>
              </w:rPr>
              <w:t xml:space="preserve">  q, r, h</w:t>
            </w:r>
            <w:r w:rsidRPr="00A03B1B">
              <w:rPr>
                <w:szCs w:val="20"/>
              </w:rPr>
              <w:t xml:space="preserve"> + ESRMWADJ </w:t>
            </w:r>
            <w:r w:rsidRPr="00A03B1B">
              <w:rPr>
                <w:i/>
                <w:szCs w:val="20"/>
                <w:vertAlign w:val="subscript"/>
              </w:rPr>
              <w:t>q, h</w:t>
            </w:r>
            <w:r w:rsidRPr="00A03B1B">
              <w:rPr>
                <w:szCs w:val="20"/>
              </w:rPr>
              <w:t xml:space="preserve"> + ESRASADJ</w:t>
            </w:r>
            <w:r w:rsidRPr="00A03B1B">
              <w:rPr>
                <w:i/>
                <w:szCs w:val="20"/>
                <w:vertAlign w:val="subscript"/>
              </w:rPr>
              <w:t xml:space="preserve"> q, h</w:t>
            </w:r>
          </w:p>
        </w:tc>
      </w:tr>
    </w:tbl>
    <w:p w14:paraId="51389E9B" w14:textId="77777777" w:rsidR="00A03B1B" w:rsidRPr="00A03B1B" w:rsidRDefault="00A03B1B" w:rsidP="00A03B1B">
      <w:pPr>
        <w:spacing w:before="240" w:after="160" w:line="259" w:lineRule="auto"/>
        <w:ind w:left="782"/>
        <w:rPr>
          <w:szCs w:val="28"/>
        </w:rPr>
      </w:pPr>
      <w:r w:rsidRPr="00A03B1B">
        <w:rPr>
          <w:szCs w:val="28"/>
        </w:rPr>
        <w:t xml:space="preserve">Where: </w:t>
      </w:r>
    </w:p>
    <w:p w14:paraId="04299008" w14:textId="77777777" w:rsidR="00A03B1B" w:rsidRPr="00A03B1B" w:rsidRDefault="00A03B1B" w:rsidP="00A03B1B">
      <w:pPr>
        <w:spacing w:after="160" w:line="259" w:lineRule="auto"/>
        <w:ind w:left="782"/>
        <w:contextualSpacing/>
      </w:pPr>
      <w:r w:rsidRPr="00A03B1B">
        <w:t xml:space="preserve">The QSE’s net up Ancillary Service position (Reg-Up + RRS + ECRS + Non-Spin) covered by the QSE’s portfolio of ESRs is: </w:t>
      </w:r>
    </w:p>
    <w:p w14:paraId="49872FB7" w14:textId="77777777" w:rsidR="00A03B1B" w:rsidRPr="00A03B1B" w:rsidRDefault="00A03B1B" w:rsidP="00A03B1B">
      <w:pPr>
        <w:ind w:left="1440"/>
        <w:contextualSpacing/>
      </w:pPr>
    </w:p>
    <w:p w14:paraId="623E4AC8" w14:textId="0FD359F1" w:rsidR="00A03B1B" w:rsidRPr="00A03B1B" w:rsidRDefault="00A03B1B" w:rsidP="00A03B1B">
      <w:pPr>
        <w:ind w:left="782"/>
        <w:rPr>
          <w:i/>
          <w:szCs w:val="20"/>
          <w:vertAlign w:val="subscript"/>
        </w:rPr>
      </w:pPr>
      <w:r w:rsidRPr="00A03B1B">
        <w:rPr>
          <w:szCs w:val="28"/>
        </w:rPr>
        <w:t xml:space="preserve">ESRASADJ </w:t>
      </w:r>
      <w:r w:rsidRPr="00A03B1B">
        <w:rPr>
          <w:i/>
          <w:szCs w:val="20"/>
          <w:vertAlign w:val="subscript"/>
        </w:rPr>
        <w:t>q, h</w:t>
      </w:r>
      <w:r w:rsidRPr="00A03B1B">
        <w:rPr>
          <w:iCs/>
          <w:szCs w:val="20"/>
        </w:rPr>
        <w:t xml:space="preserve"> </w:t>
      </w:r>
      <w:r w:rsidRPr="00A03B1B">
        <w:rPr>
          <w:szCs w:val="20"/>
        </w:rPr>
        <w:t xml:space="preserve">= </w:t>
      </w:r>
      <w:r w:rsidRPr="00A03B1B">
        <w:rPr>
          <w:position w:val="-18"/>
          <w:szCs w:val="20"/>
        </w:rPr>
        <w:object w:dxaOrig="220" w:dyaOrig="420" w14:anchorId="60B6BFFB">
          <v:shape id="_x0000_i1065" type="#_x0000_t75" style="width:13.2pt;height:24pt" o:ole="">
            <v:imagedata r:id="rId39" o:title=""/>
          </v:shape>
          <o:OLEObject Type="Embed" ProgID="Equation.3" ShapeID="_x0000_i1065" DrawAspect="Content" ObjectID="_1831214069" r:id="rId75"/>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A03B1B">
        <w:rPr>
          <w:szCs w:val="28"/>
        </w:rPr>
        <w:t xml:space="preserve">ASMWCAPUADJ </w:t>
      </w:r>
      <w:r w:rsidRPr="00A03B1B">
        <w:rPr>
          <w:i/>
          <w:szCs w:val="20"/>
          <w:vertAlign w:val="subscript"/>
        </w:rPr>
        <w:t xml:space="preserve">q, h, </w:t>
      </w:r>
      <w:proofErr w:type="spellStart"/>
      <w:r w:rsidRPr="00A03B1B">
        <w:rPr>
          <w:i/>
          <w:szCs w:val="20"/>
          <w:vertAlign w:val="subscript"/>
        </w:rPr>
        <w:t>ASSubType</w:t>
      </w:r>
      <w:proofErr w:type="spellEnd"/>
      <w:r w:rsidRPr="00A03B1B">
        <w:rPr>
          <w:i/>
          <w:szCs w:val="20"/>
          <w:vertAlign w:val="subscript"/>
        </w:rPr>
        <w:t>, r</w:t>
      </w:r>
    </w:p>
    <w:p w14:paraId="0AC7C98E" w14:textId="77777777" w:rsidR="00A03B1B" w:rsidRPr="00A03B1B" w:rsidRDefault="00A03B1B" w:rsidP="00A03B1B">
      <w:pPr>
        <w:ind w:left="1440"/>
        <w:rPr>
          <w:szCs w:val="20"/>
        </w:rPr>
      </w:pPr>
    </w:p>
    <w:p w14:paraId="2D8BF978" w14:textId="77777777" w:rsidR="00A03B1B" w:rsidRPr="00A03B1B" w:rsidRDefault="00A03B1B" w:rsidP="00A03B1B">
      <w:pPr>
        <w:spacing w:after="160" w:line="259" w:lineRule="auto"/>
        <w:ind w:left="782"/>
        <w:rPr>
          <w:szCs w:val="20"/>
        </w:rPr>
      </w:pPr>
      <w:r w:rsidRPr="00A03B1B">
        <w:rPr>
          <w:szCs w:val="20"/>
        </w:rPr>
        <w:t xml:space="preserve">The sum of the QSE’s ESR discharging (positive) or charging (negative) output is: </w:t>
      </w:r>
    </w:p>
    <w:p w14:paraId="6DEE42DD" w14:textId="77777777" w:rsidR="00A03B1B" w:rsidRPr="00A03B1B" w:rsidRDefault="00A03B1B" w:rsidP="00A03B1B">
      <w:pPr>
        <w:spacing w:after="240"/>
        <w:ind w:left="782"/>
        <w:rPr>
          <w:szCs w:val="20"/>
        </w:rPr>
      </w:pPr>
      <w:r w:rsidRPr="00A03B1B">
        <w:rPr>
          <w:szCs w:val="28"/>
        </w:rPr>
        <w:t xml:space="preserve">ESRMWADJ </w:t>
      </w:r>
      <w:r w:rsidRPr="00A03B1B">
        <w:rPr>
          <w:i/>
          <w:szCs w:val="20"/>
          <w:vertAlign w:val="subscript"/>
        </w:rPr>
        <w:t>q, h</w:t>
      </w:r>
      <w:r w:rsidRPr="00A03B1B">
        <w:rPr>
          <w:szCs w:val="20"/>
        </w:rPr>
        <w:t xml:space="preserve"> = </w:t>
      </w:r>
      <w:r w:rsidRPr="00A03B1B">
        <w:rPr>
          <w:position w:val="-18"/>
          <w:szCs w:val="20"/>
        </w:rPr>
        <w:object w:dxaOrig="220" w:dyaOrig="420" w14:anchorId="5DEFE928">
          <v:shape id="_x0000_i1066" type="#_x0000_t75" style="width:13.2pt;height:24pt" o:ole="">
            <v:imagedata r:id="rId39" o:title=""/>
          </v:shape>
          <o:OLEObject Type="Embed" ProgID="Equation.3" ShapeID="_x0000_i1066" DrawAspect="Content" ObjectID="_1831214070" r:id="rId76"/>
        </w:object>
      </w:r>
      <w:r w:rsidRPr="00A03B1B">
        <w:rPr>
          <w:szCs w:val="28"/>
        </w:rPr>
        <w:t xml:space="preserve">MWADJ </w:t>
      </w:r>
      <w:r w:rsidRPr="00A03B1B">
        <w:rPr>
          <w:i/>
          <w:szCs w:val="20"/>
          <w:vertAlign w:val="subscript"/>
        </w:rPr>
        <w:t>q, h, r</w:t>
      </w:r>
    </w:p>
    <w:p w14:paraId="6888030E" w14:textId="77777777" w:rsidR="00A03B1B" w:rsidRPr="00A03B1B" w:rsidRDefault="00A03B1B" w:rsidP="00A03B1B">
      <w:pPr>
        <w:spacing w:after="240"/>
        <w:ind w:left="720" w:hanging="720"/>
        <w:rPr>
          <w:szCs w:val="20"/>
        </w:rPr>
      </w:pPr>
      <w:r w:rsidRPr="00A03B1B">
        <w:rPr>
          <w:szCs w:val="20"/>
        </w:rPr>
        <w:t>(15)</w:t>
      </w:r>
      <w:r w:rsidRPr="00A03B1B">
        <w:rPr>
          <w:szCs w:val="20"/>
        </w:rPr>
        <w:tab/>
        <w:t>The Ancillary Service shortfall in MW that a QSE had at the end of the Adjustment Period for a 15-minute Settlement Interval is:</w:t>
      </w:r>
    </w:p>
    <w:p w14:paraId="44EA2A25" w14:textId="77777777" w:rsidR="00A03B1B" w:rsidRPr="00A03B1B" w:rsidRDefault="00A03B1B" w:rsidP="00A03B1B">
      <w:pPr>
        <w:spacing w:after="240"/>
        <w:ind w:left="720"/>
        <w:rPr>
          <w:rFonts w:eastAsia="SimSun"/>
          <w:bCs/>
          <w:iCs/>
        </w:rPr>
      </w:pPr>
      <w:r w:rsidRPr="00A03B1B">
        <w:rPr>
          <w:rFonts w:eastAsia="SimSun"/>
          <w:b/>
        </w:rPr>
        <w:t xml:space="preserve">RUCASFADJ </w:t>
      </w:r>
      <w:r w:rsidRPr="00A03B1B">
        <w:rPr>
          <w:rFonts w:eastAsia="SimSun"/>
          <w:b/>
          <w:i/>
          <w:vertAlign w:val="subscript"/>
        </w:rPr>
        <w:t xml:space="preserve">q, i   </w:t>
      </w:r>
      <w:r w:rsidRPr="00A03B1B">
        <w:rPr>
          <w:rFonts w:eastAsia="SimSun"/>
          <w:b/>
        </w:rPr>
        <w:t xml:space="preserve">= RUPOSADJ </w:t>
      </w:r>
      <w:r w:rsidRPr="00A03B1B">
        <w:rPr>
          <w:rFonts w:eastAsia="SimSun"/>
          <w:b/>
          <w:i/>
          <w:vertAlign w:val="subscript"/>
        </w:rPr>
        <w:t>q, h</w:t>
      </w:r>
      <w:r w:rsidRPr="00A03B1B">
        <w:rPr>
          <w:rFonts w:eastAsia="SimSun"/>
          <w:bCs/>
          <w:iCs/>
        </w:rPr>
        <w:t xml:space="preserve"> </w:t>
      </w:r>
      <w:r w:rsidRPr="00A03B1B">
        <w:rPr>
          <w:rFonts w:eastAsia="SimSun"/>
        </w:rPr>
        <w:t xml:space="preserve">+ </w:t>
      </w:r>
      <w:r w:rsidRPr="00A03B1B">
        <w:rPr>
          <w:rFonts w:eastAsia="SimSun"/>
          <w:b/>
        </w:rPr>
        <w:t xml:space="preserve">RDPOSADJ </w:t>
      </w:r>
      <w:r w:rsidRPr="00A03B1B">
        <w:rPr>
          <w:rFonts w:eastAsia="SimSun"/>
          <w:b/>
          <w:i/>
          <w:vertAlign w:val="subscript"/>
        </w:rPr>
        <w:t>q, h</w:t>
      </w:r>
      <w:r w:rsidRPr="00A03B1B">
        <w:rPr>
          <w:rFonts w:eastAsia="SimSun"/>
          <w:bCs/>
          <w:iCs/>
        </w:rPr>
        <w:t xml:space="preserve"> </w:t>
      </w:r>
    </w:p>
    <w:p w14:paraId="665FA328" w14:textId="77777777" w:rsidR="00A03B1B" w:rsidRPr="00A03B1B" w:rsidRDefault="00A03B1B" w:rsidP="00A03B1B">
      <w:pPr>
        <w:spacing w:after="240"/>
        <w:ind w:left="2160"/>
        <w:rPr>
          <w:rFonts w:eastAsia="SimSun"/>
          <w:bCs/>
          <w:iCs/>
        </w:rPr>
      </w:pPr>
      <w:r w:rsidRPr="00A03B1B">
        <w:rPr>
          <w:rFonts w:eastAsia="SimSun"/>
        </w:rPr>
        <w:t>+</w:t>
      </w:r>
      <w:r w:rsidRPr="00A03B1B">
        <w:rPr>
          <w:rFonts w:eastAsia="SimSun"/>
          <w:b/>
        </w:rPr>
        <w:t xml:space="preserve"> RRPOSADJ </w:t>
      </w:r>
      <w:r w:rsidRPr="00A03B1B">
        <w:rPr>
          <w:rFonts w:eastAsia="SimSun"/>
          <w:b/>
          <w:i/>
          <w:vertAlign w:val="subscript"/>
        </w:rPr>
        <w:t>q, h</w:t>
      </w:r>
      <w:r w:rsidRPr="00A03B1B">
        <w:rPr>
          <w:rFonts w:eastAsia="SimSun"/>
          <w:bCs/>
          <w:iCs/>
        </w:rPr>
        <w:t xml:space="preserve"> </w:t>
      </w:r>
      <w:r w:rsidRPr="00A03B1B">
        <w:rPr>
          <w:rFonts w:eastAsia="SimSun"/>
        </w:rPr>
        <w:t>+</w:t>
      </w:r>
      <w:r w:rsidRPr="00A03B1B">
        <w:rPr>
          <w:rFonts w:eastAsia="SimSun"/>
          <w:b/>
        </w:rPr>
        <w:t xml:space="preserve"> ECRPOSADJ </w:t>
      </w:r>
      <w:r w:rsidRPr="00A03B1B">
        <w:rPr>
          <w:rFonts w:eastAsia="SimSun"/>
          <w:b/>
          <w:i/>
          <w:vertAlign w:val="subscript"/>
        </w:rPr>
        <w:t>q, h</w:t>
      </w:r>
      <w:r w:rsidRPr="00A03B1B">
        <w:rPr>
          <w:rFonts w:eastAsia="SimSun"/>
          <w:bCs/>
          <w:iCs/>
        </w:rPr>
        <w:t xml:space="preserve"> </w:t>
      </w:r>
      <w:r w:rsidRPr="00A03B1B">
        <w:rPr>
          <w:rFonts w:eastAsia="SimSun"/>
        </w:rPr>
        <w:t xml:space="preserve">+ </w:t>
      </w:r>
      <w:r w:rsidRPr="00A03B1B">
        <w:rPr>
          <w:rFonts w:eastAsia="SimSun"/>
          <w:b/>
        </w:rPr>
        <w:t xml:space="preserve">NSPOSADJ </w:t>
      </w:r>
      <w:r w:rsidRPr="00A03B1B">
        <w:rPr>
          <w:rFonts w:eastAsia="SimSun"/>
          <w:b/>
          <w:i/>
          <w:vertAlign w:val="subscript"/>
        </w:rPr>
        <w:t>q, h</w:t>
      </w:r>
      <w:r w:rsidRPr="00A03B1B">
        <w:rPr>
          <w:rFonts w:eastAsia="SimSun"/>
          <w:bCs/>
          <w:iCs/>
        </w:rPr>
        <w:t xml:space="preserve"> </w:t>
      </w:r>
    </w:p>
    <w:p w14:paraId="7E032DF0" w14:textId="77777777" w:rsidR="00A03B1B" w:rsidRPr="00A03B1B" w:rsidRDefault="00A03B1B" w:rsidP="00A03B1B">
      <w:pPr>
        <w:spacing w:after="240"/>
        <w:ind w:left="2160"/>
        <w:rPr>
          <w:rFonts w:eastAsia="SimSun"/>
          <w:b/>
          <w:bCs/>
          <w:iCs/>
        </w:rPr>
      </w:pPr>
      <w:ins w:id="717" w:author="ERCOT" w:date="2025-09-10T14:33:00Z">
        <w:r w:rsidRPr="00A03B1B">
          <w:rPr>
            <w:rFonts w:eastAsia="SimSun"/>
          </w:rPr>
          <w:lastRenderedPageBreak/>
          <w:t xml:space="preserve">+ </w:t>
        </w:r>
        <w:r w:rsidRPr="00A03B1B">
          <w:rPr>
            <w:rFonts w:eastAsia="SimSun"/>
            <w:b/>
          </w:rPr>
          <w:t xml:space="preserve">DRPOSADJ </w:t>
        </w:r>
        <w:r w:rsidRPr="00A03B1B">
          <w:rPr>
            <w:rFonts w:eastAsia="SimSun"/>
            <w:b/>
            <w:i/>
            <w:vertAlign w:val="subscript"/>
          </w:rPr>
          <w:t>q, h</w:t>
        </w:r>
        <w:r w:rsidRPr="00A03B1B">
          <w:rPr>
            <w:rFonts w:eastAsia="SimSun"/>
            <w:bCs/>
            <w:iCs/>
          </w:rPr>
          <w:t xml:space="preserve"> </w:t>
        </w:r>
      </w:ins>
      <w:r w:rsidRPr="00A03B1B">
        <w:rPr>
          <w:rFonts w:eastAsia="SimSun"/>
        </w:rPr>
        <w:t>–</w:t>
      </w:r>
      <w:r w:rsidRPr="00A03B1B">
        <w:rPr>
          <w:rFonts w:eastAsia="SimSun"/>
          <w:b/>
          <w:bCs/>
        </w:rPr>
        <w:t xml:space="preserve"> ASMWCAPUQADJ</w:t>
      </w:r>
      <w:r w:rsidRPr="00A03B1B">
        <w:rPr>
          <w:rFonts w:eastAsia="SimSun"/>
          <w:b/>
          <w:bCs/>
          <w:i/>
          <w:vertAlign w:val="subscript"/>
        </w:rPr>
        <w:t xml:space="preserve"> q, h</w:t>
      </w:r>
    </w:p>
    <w:p w14:paraId="5B064C6B" w14:textId="77777777" w:rsidR="00A03B1B" w:rsidRPr="00A03B1B" w:rsidRDefault="00A03B1B" w:rsidP="00A03B1B">
      <w:pPr>
        <w:spacing w:after="240"/>
        <w:ind w:left="720"/>
        <w:rPr>
          <w:szCs w:val="20"/>
        </w:rPr>
      </w:pPr>
      <w:r w:rsidRPr="00A03B1B">
        <w:rPr>
          <w:szCs w:val="20"/>
        </w:rPr>
        <w:t>Where:</w:t>
      </w:r>
    </w:p>
    <w:p w14:paraId="1BAE8502" w14:textId="58D6CB36" w:rsidR="00A03B1B" w:rsidRPr="00A03B1B" w:rsidRDefault="00A03B1B" w:rsidP="00A03B1B">
      <w:pPr>
        <w:spacing w:after="240"/>
        <w:ind w:left="720"/>
        <w:rPr>
          <w:szCs w:val="20"/>
        </w:rPr>
      </w:pPr>
      <w:r w:rsidRPr="00A03B1B">
        <w:rPr>
          <w:szCs w:val="20"/>
        </w:rPr>
        <w:t>ASMWCAPUQADJ</w:t>
      </w:r>
      <w:r w:rsidRPr="00A03B1B">
        <w:rPr>
          <w:i/>
          <w:szCs w:val="20"/>
          <w:vertAlign w:val="subscript"/>
        </w:rPr>
        <w:t xml:space="preserve"> q, h</w:t>
      </w:r>
      <w:r w:rsidRPr="00A03B1B">
        <w:rPr>
          <w:szCs w:val="20"/>
        </w:rPr>
        <w:t xml:space="preserve"> = </w:t>
      </w:r>
      <w:r w:rsidRPr="00A03B1B">
        <w:rPr>
          <w:b/>
          <w:bCs/>
          <w:position w:val="-18"/>
          <w:szCs w:val="20"/>
        </w:rPr>
        <w:object w:dxaOrig="220" w:dyaOrig="420" w14:anchorId="57D09B31">
          <v:shape id="_x0000_i1067" type="#_x0000_t75" style="width:13.2pt;height:24pt" o:ole="">
            <v:imagedata r:id="rId41" o:title=""/>
          </v:shape>
          <o:OLEObject Type="Embed" ProgID="Equation.3" ShapeID="_x0000_i1067" DrawAspect="Content" ObjectID="_1831214071" r:id="rId77"/>
        </w:object>
      </w:r>
      <m:oMath>
        <m:limLow>
          <m:limLowPr>
            <m:ctrlPr>
              <w:rPr>
                <w:rFonts w:ascii="Cambria Math" w:hAnsi="Cambria Math"/>
                <w:i/>
                <w:sz w:val="28"/>
                <w:szCs w:val="22"/>
              </w:rPr>
            </m:ctrlPr>
          </m:limLowPr>
          <m:e>
            <m:r>
              <w:rPr>
                <w:rFonts w:ascii="Cambria Math"/>
                <w:sz w:val="28"/>
                <w:szCs w:val="22"/>
              </w:rPr>
              <m:t>Σ</m:t>
            </m:r>
          </m:e>
          <m:lim>
            <m:r>
              <w:rPr>
                <w:rFonts w:ascii="Cambria Math"/>
                <w:sz w:val="28"/>
                <w:szCs w:val="22"/>
              </w:rPr>
              <m:t>ASSubType</m:t>
            </m:r>
          </m:lim>
        </m:limLow>
      </m:oMath>
      <w:r w:rsidRPr="00A03B1B">
        <w:rPr>
          <w:szCs w:val="32"/>
        </w:rPr>
        <w:t xml:space="preserve">ASMWCAPUADJ </w:t>
      </w:r>
      <w:r w:rsidRPr="00A03B1B">
        <w:rPr>
          <w:i/>
          <w:szCs w:val="20"/>
          <w:vertAlign w:val="subscript"/>
        </w:rPr>
        <w:t xml:space="preserve"> q, h, </w:t>
      </w:r>
      <w:proofErr w:type="spellStart"/>
      <w:r w:rsidRPr="00A03B1B">
        <w:rPr>
          <w:i/>
          <w:szCs w:val="20"/>
          <w:vertAlign w:val="subscript"/>
        </w:rPr>
        <w:t>ASSubType</w:t>
      </w:r>
      <w:proofErr w:type="spellEnd"/>
      <w:r w:rsidRPr="00A03B1B">
        <w:rPr>
          <w:i/>
          <w:szCs w:val="20"/>
          <w:vertAlign w:val="subscript"/>
        </w:rPr>
        <w:t>, r</w:t>
      </w:r>
    </w:p>
    <w:p w14:paraId="113152EE" w14:textId="77777777" w:rsidR="00A03B1B" w:rsidRPr="00A03B1B" w:rsidRDefault="00A03B1B" w:rsidP="00A03B1B">
      <w:pPr>
        <w:spacing w:after="240"/>
        <w:ind w:left="720"/>
        <w:rPr>
          <w:iCs/>
          <w:szCs w:val="20"/>
        </w:rPr>
      </w:pPr>
      <w:r w:rsidRPr="00A03B1B">
        <w:rPr>
          <w:szCs w:val="20"/>
        </w:rPr>
        <w:t>RRPOS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Max(0, PFPOS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Max(0,UFPOS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FFPOS</w:t>
      </w:r>
      <w:r w:rsidRPr="00A03B1B">
        <w:rPr>
          <w:szCs w:val="20"/>
          <w:lang w:val="it-IT"/>
        </w:rPr>
        <w:t>ADJ</w:t>
      </w:r>
      <w:r w:rsidRPr="00A03B1B">
        <w:rPr>
          <w:szCs w:val="20"/>
        </w:rPr>
        <w:t xml:space="preserve"> </w:t>
      </w:r>
      <w:r w:rsidRPr="00A03B1B">
        <w:rPr>
          <w:i/>
          <w:szCs w:val="20"/>
          <w:vertAlign w:val="subscript"/>
        </w:rPr>
        <w:t>q, h</w:t>
      </w:r>
      <w:r w:rsidRPr="00A03B1B">
        <w:rPr>
          <w:iCs/>
          <w:szCs w:val="20"/>
        </w:rPr>
        <w:t>))</w:t>
      </w:r>
    </w:p>
    <w:p w14:paraId="2C472697" w14:textId="77777777" w:rsidR="00A03B1B" w:rsidRPr="00A03B1B" w:rsidRDefault="00A03B1B" w:rsidP="00A03B1B">
      <w:pPr>
        <w:spacing w:after="240"/>
        <w:ind w:left="1440" w:hanging="720"/>
        <w:rPr>
          <w:iCs/>
          <w:szCs w:val="20"/>
        </w:rPr>
      </w:pPr>
      <w:r w:rsidRPr="00A03B1B">
        <w:rPr>
          <w:szCs w:val="20"/>
        </w:rPr>
        <w:t>ECRPOS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Max(0, ECSPOS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ECMPOS</w:t>
      </w:r>
      <w:r w:rsidRPr="00A03B1B">
        <w:rPr>
          <w:szCs w:val="20"/>
          <w:lang w:val="it-IT"/>
        </w:rPr>
        <w:t>ADJ</w:t>
      </w:r>
      <w:r w:rsidRPr="00A03B1B">
        <w:rPr>
          <w:szCs w:val="20"/>
        </w:rPr>
        <w:t xml:space="preserve"> </w:t>
      </w:r>
      <w:r w:rsidRPr="00A03B1B">
        <w:rPr>
          <w:i/>
          <w:szCs w:val="20"/>
          <w:vertAlign w:val="subscript"/>
        </w:rPr>
        <w:t>q, h</w:t>
      </w:r>
      <w:r w:rsidRPr="00A03B1B">
        <w:rPr>
          <w:iCs/>
          <w:szCs w:val="20"/>
        </w:rPr>
        <w:t>)</w:t>
      </w:r>
    </w:p>
    <w:p w14:paraId="40A03630" w14:textId="77777777" w:rsidR="00A03B1B" w:rsidRPr="00A03B1B" w:rsidRDefault="00A03B1B" w:rsidP="00A03B1B">
      <w:pPr>
        <w:spacing w:after="240"/>
        <w:ind w:left="1440" w:hanging="720"/>
        <w:rPr>
          <w:iCs/>
          <w:szCs w:val="20"/>
        </w:rPr>
      </w:pPr>
      <w:r w:rsidRPr="00A03B1B">
        <w:rPr>
          <w:szCs w:val="20"/>
        </w:rPr>
        <w:t>NSPOS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Max(0,NSSPOS</w:t>
      </w:r>
      <w:r w:rsidRPr="00A03B1B">
        <w:rPr>
          <w:szCs w:val="20"/>
          <w:lang w:val="it-IT"/>
        </w:rPr>
        <w:t>ADJ</w:t>
      </w:r>
      <w:r w:rsidRPr="00A03B1B">
        <w:rPr>
          <w:szCs w:val="20"/>
        </w:rPr>
        <w:t xml:space="preserve"> </w:t>
      </w:r>
      <w:r w:rsidRPr="00A03B1B">
        <w:rPr>
          <w:i/>
          <w:szCs w:val="20"/>
          <w:vertAlign w:val="subscript"/>
        </w:rPr>
        <w:t>q, h</w:t>
      </w:r>
      <w:r w:rsidRPr="00A03B1B">
        <w:rPr>
          <w:szCs w:val="20"/>
        </w:rPr>
        <w:t xml:space="preserve"> + NSMPOS</w:t>
      </w:r>
      <w:r w:rsidRPr="00A03B1B">
        <w:rPr>
          <w:szCs w:val="20"/>
          <w:lang w:val="it-IT"/>
        </w:rPr>
        <w:t>ADJ</w:t>
      </w:r>
      <w:r w:rsidRPr="00A03B1B">
        <w:rPr>
          <w:szCs w:val="20"/>
        </w:rPr>
        <w:t xml:space="preserve"> </w:t>
      </w:r>
      <w:r w:rsidRPr="00A03B1B">
        <w:rPr>
          <w:i/>
          <w:szCs w:val="20"/>
          <w:vertAlign w:val="subscript"/>
        </w:rPr>
        <w:t>q, h</w:t>
      </w:r>
      <w:r w:rsidRPr="00A03B1B">
        <w:rPr>
          <w:iCs/>
          <w:szCs w:val="20"/>
        </w:rPr>
        <w:t>)</w:t>
      </w:r>
    </w:p>
    <w:p w14:paraId="5D4BA647" w14:textId="77777777" w:rsidR="00A03B1B" w:rsidRPr="00A03B1B" w:rsidRDefault="00A03B1B" w:rsidP="00A03B1B">
      <w:pPr>
        <w:tabs>
          <w:tab w:val="left" w:pos="2340"/>
          <w:tab w:val="left" w:pos="3420"/>
        </w:tabs>
        <w:rPr>
          <w:bCs/>
        </w:rPr>
      </w:pPr>
      <w:r w:rsidRPr="00A03B1B">
        <w:rPr>
          <w:bCs/>
        </w:rPr>
        <w:t>The above variables are defined as follows:</w:t>
      </w:r>
    </w:p>
    <w:tbl>
      <w:tblPr>
        <w:tblW w:w="93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81"/>
        <w:gridCol w:w="16"/>
        <w:gridCol w:w="707"/>
        <w:gridCol w:w="11"/>
        <w:gridCol w:w="6535"/>
      </w:tblGrid>
      <w:tr w:rsidR="00A03B1B" w:rsidRPr="00A03B1B" w14:paraId="27736BE8" w14:textId="77777777" w:rsidTr="00B31BB1">
        <w:trPr>
          <w:cantSplit/>
          <w:tblHeader/>
        </w:trPr>
        <w:tc>
          <w:tcPr>
            <w:tcW w:w="1117" w:type="pct"/>
            <w:gridSpan w:val="2"/>
          </w:tcPr>
          <w:p w14:paraId="3A36DFA3" w14:textId="77777777" w:rsidR="00A03B1B" w:rsidRPr="00A03B1B" w:rsidRDefault="00A03B1B" w:rsidP="00A03B1B">
            <w:pPr>
              <w:spacing w:after="120"/>
              <w:rPr>
                <w:b/>
                <w:iCs/>
                <w:sz w:val="20"/>
                <w:szCs w:val="20"/>
              </w:rPr>
            </w:pPr>
            <w:r w:rsidRPr="00A03B1B">
              <w:rPr>
                <w:b/>
                <w:iCs/>
                <w:sz w:val="20"/>
                <w:szCs w:val="20"/>
              </w:rPr>
              <w:t>Variable</w:t>
            </w:r>
          </w:p>
        </w:tc>
        <w:tc>
          <w:tcPr>
            <w:tcW w:w="383" w:type="pct"/>
            <w:gridSpan w:val="2"/>
          </w:tcPr>
          <w:p w14:paraId="662E54FE" w14:textId="77777777" w:rsidR="00A03B1B" w:rsidRPr="00A03B1B" w:rsidRDefault="00A03B1B" w:rsidP="00A03B1B">
            <w:pPr>
              <w:spacing w:after="120"/>
              <w:jc w:val="center"/>
              <w:rPr>
                <w:b/>
                <w:iCs/>
                <w:sz w:val="20"/>
                <w:szCs w:val="20"/>
              </w:rPr>
            </w:pPr>
            <w:r w:rsidRPr="00A03B1B">
              <w:rPr>
                <w:b/>
                <w:iCs/>
                <w:sz w:val="20"/>
                <w:szCs w:val="20"/>
              </w:rPr>
              <w:t>Unit</w:t>
            </w:r>
          </w:p>
        </w:tc>
        <w:tc>
          <w:tcPr>
            <w:tcW w:w="3501" w:type="pct"/>
          </w:tcPr>
          <w:p w14:paraId="1A7F79E1"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159F3A2B" w14:textId="77777777" w:rsidTr="00B31BB1">
        <w:trPr>
          <w:cantSplit/>
        </w:trPr>
        <w:tc>
          <w:tcPr>
            <w:tcW w:w="1117" w:type="pct"/>
            <w:gridSpan w:val="2"/>
          </w:tcPr>
          <w:p w14:paraId="11FF5B7B" w14:textId="77777777" w:rsidR="00A03B1B" w:rsidRPr="00A03B1B" w:rsidRDefault="00A03B1B" w:rsidP="00A03B1B">
            <w:pPr>
              <w:spacing w:after="60"/>
              <w:rPr>
                <w:iCs/>
                <w:sz w:val="20"/>
                <w:szCs w:val="20"/>
              </w:rPr>
            </w:pPr>
            <w:r w:rsidRPr="00A03B1B">
              <w:rPr>
                <w:iCs/>
                <w:sz w:val="20"/>
                <w:szCs w:val="20"/>
              </w:rPr>
              <w:t xml:space="preserve">RUCSFRS </w:t>
            </w:r>
            <w:proofErr w:type="spellStart"/>
            <w:r w:rsidRPr="00A03B1B">
              <w:rPr>
                <w:i/>
                <w:iCs/>
                <w:sz w:val="20"/>
                <w:szCs w:val="20"/>
                <w:vertAlign w:val="subscript"/>
              </w:rPr>
              <w:t>ruc</w:t>
            </w:r>
            <w:proofErr w:type="spellEnd"/>
            <w:r w:rsidRPr="00A03B1B">
              <w:rPr>
                <w:i/>
                <w:iCs/>
                <w:sz w:val="20"/>
                <w:szCs w:val="20"/>
                <w:vertAlign w:val="subscript"/>
              </w:rPr>
              <w:t>, i, q</w:t>
            </w:r>
          </w:p>
        </w:tc>
        <w:tc>
          <w:tcPr>
            <w:tcW w:w="383" w:type="pct"/>
            <w:gridSpan w:val="2"/>
          </w:tcPr>
          <w:p w14:paraId="0C653A01" w14:textId="77777777" w:rsidR="00A03B1B" w:rsidRPr="00A03B1B" w:rsidRDefault="00A03B1B" w:rsidP="00A03B1B">
            <w:pPr>
              <w:spacing w:after="60"/>
              <w:jc w:val="center"/>
              <w:rPr>
                <w:iCs/>
                <w:sz w:val="20"/>
                <w:szCs w:val="20"/>
              </w:rPr>
            </w:pPr>
            <w:r w:rsidRPr="00A03B1B">
              <w:rPr>
                <w:iCs/>
                <w:sz w:val="20"/>
                <w:szCs w:val="20"/>
              </w:rPr>
              <w:t>none</w:t>
            </w:r>
          </w:p>
        </w:tc>
        <w:tc>
          <w:tcPr>
            <w:tcW w:w="3501" w:type="pct"/>
          </w:tcPr>
          <w:p w14:paraId="226EF44F" w14:textId="77777777" w:rsidR="00A03B1B" w:rsidRPr="00A03B1B" w:rsidRDefault="00A03B1B" w:rsidP="00A03B1B">
            <w:pPr>
              <w:spacing w:after="60"/>
              <w:rPr>
                <w:iCs/>
                <w:sz w:val="20"/>
                <w:szCs w:val="20"/>
              </w:rPr>
            </w:pPr>
            <w:r w:rsidRPr="00A03B1B">
              <w:rPr>
                <w:i/>
                <w:iCs/>
                <w:sz w:val="20"/>
                <w:szCs w:val="20"/>
              </w:rPr>
              <w:t>RUC Shortfall Ratio Share</w:t>
            </w:r>
            <w:r w:rsidRPr="00A03B1B">
              <w:rPr>
                <w:iCs/>
                <w:sz w:val="20"/>
                <w:szCs w:val="20"/>
              </w:rPr>
              <w:t>—The ratio of the QSE</w:t>
            </w:r>
            <w:r w:rsidRPr="00A03B1B">
              <w:rPr>
                <w:i/>
                <w:iCs/>
                <w:sz w:val="20"/>
                <w:szCs w:val="20"/>
              </w:rPr>
              <w:t xml:space="preserve"> q</w:t>
            </w:r>
            <w:r w:rsidRPr="00A03B1B">
              <w:rPr>
                <w:iCs/>
                <w:sz w:val="20"/>
                <w:szCs w:val="20"/>
              </w:rPr>
              <w:t>’s capacity shortfall to the sum of all QSEs’ capacity shortfalls, for the RUC process</w:t>
            </w:r>
            <w:r w:rsidRPr="00A03B1B">
              <w:rPr>
                <w:i/>
                <w:iCs/>
                <w:sz w:val="20"/>
                <w:szCs w:val="20"/>
              </w:rPr>
              <w:t xml:space="preserve"> </w:t>
            </w:r>
            <w:proofErr w:type="spellStart"/>
            <w:r w:rsidRPr="00A03B1B">
              <w:rPr>
                <w:i/>
                <w:iCs/>
                <w:sz w:val="20"/>
                <w:szCs w:val="20"/>
              </w:rPr>
              <w:t>ruc</w:t>
            </w:r>
            <w:proofErr w:type="spellEnd"/>
            <w:r w:rsidRPr="00A03B1B">
              <w:rPr>
                <w:iCs/>
                <w:sz w:val="20"/>
                <w:szCs w:val="20"/>
              </w:rPr>
              <w:t xml:space="preserve">, for the 15-minute Settlement Interval </w:t>
            </w:r>
            <w:r w:rsidRPr="00A03B1B">
              <w:rPr>
                <w:i/>
                <w:iCs/>
                <w:sz w:val="20"/>
                <w:szCs w:val="20"/>
              </w:rPr>
              <w:t>i</w:t>
            </w:r>
            <w:r w:rsidRPr="00A03B1B">
              <w:rPr>
                <w:iCs/>
                <w:sz w:val="20"/>
                <w:szCs w:val="20"/>
              </w:rPr>
              <w:t>.</w:t>
            </w:r>
          </w:p>
        </w:tc>
      </w:tr>
      <w:tr w:rsidR="00A03B1B" w:rsidRPr="00A03B1B" w14:paraId="0B83B77B" w14:textId="77777777" w:rsidTr="00B31BB1">
        <w:trPr>
          <w:cantSplit/>
        </w:trPr>
        <w:tc>
          <w:tcPr>
            <w:tcW w:w="1117" w:type="pct"/>
            <w:gridSpan w:val="2"/>
          </w:tcPr>
          <w:p w14:paraId="18873155" w14:textId="77777777" w:rsidR="00A03B1B" w:rsidRPr="00A03B1B" w:rsidRDefault="00A03B1B" w:rsidP="00A03B1B">
            <w:pPr>
              <w:spacing w:after="60"/>
              <w:rPr>
                <w:iCs/>
                <w:sz w:val="20"/>
                <w:szCs w:val="20"/>
              </w:rPr>
            </w:pPr>
            <w:r w:rsidRPr="00A03B1B">
              <w:rPr>
                <w:iCs/>
                <w:sz w:val="20"/>
                <w:szCs w:val="20"/>
              </w:rPr>
              <w:t xml:space="preserve">RUCSF </w:t>
            </w:r>
            <w:proofErr w:type="spellStart"/>
            <w:r w:rsidRPr="00A03B1B">
              <w:rPr>
                <w:i/>
                <w:iCs/>
                <w:sz w:val="20"/>
                <w:szCs w:val="20"/>
                <w:vertAlign w:val="subscript"/>
              </w:rPr>
              <w:t>ruc</w:t>
            </w:r>
            <w:proofErr w:type="spellEnd"/>
            <w:r w:rsidRPr="00A03B1B">
              <w:rPr>
                <w:i/>
                <w:iCs/>
                <w:sz w:val="20"/>
                <w:szCs w:val="20"/>
                <w:vertAlign w:val="subscript"/>
              </w:rPr>
              <w:t>, i, q</w:t>
            </w:r>
          </w:p>
        </w:tc>
        <w:tc>
          <w:tcPr>
            <w:tcW w:w="383" w:type="pct"/>
            <w:gridSpan w:val="2"/>
          </w:tcPr>
          <w:p w14:paraId="157C35B7"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59256AEC" w14:textId="77777777" w:rsidR="00A03B1B" w:rsidRPr="00A03B1B" w:rsidRDefault="00A03B1B" w:rsidP="00A03B1B">
            <w:pPr>
              <w:spacing w:after="60"/>
              <w:rPr>
                <w:iCs/>
                <w:sz w:val="20"/>
                <w:szCs w:val="20"/>
              </w:rPr>
            </w:pPr>
            <w:r w:rsidRPr="00A03B1B">
              <w:rPr>
                <w:i/>
                <w:iCs/>
                <w:sz w:val="20"/>
                <w:szCs w:val="20"/>
              </w:rPr>
              <w:t>RUC Shortfall</w:t>
            </w:r>
            <w:r w:rsidRPr="00A03B1B">
              <w:rPr>
                <w:iCs/>
                <w:sz w:val="20"/>
                <w:szCs w:val="20"/>
              </w:rPr>
              <w:t xml:space="preserve">—The QSE </w:t>
            </w:r>
            <w:r w:rsidRPr="00A03B1B">
              <w:rPr>
                <w:i/>
                <w:iCs/>
                <w:sz w:val="20"/>
                <w:szCs w:val="20"/>
              </w:rPr>
              <w:t>q</w:t>
            </w:r>
            <w:r w:rsidRPr="00A03B1B">
              <w:rPr>
                <w:iCs/>
                <w:sz w:val="20"/>
                <w:szCs w:val="20"/>
              </w:rPr>
              <w:t xml:space="preserve">’s capacity shortfall for the RUC process </w:t>
            </w:r>
            <w:proofErr w:type="spellStart"/>
            <w:r w:rsidRPr="00A03B1B">
              <w:rPr>
                <w:i/>
                <w:iCs/>
                <w:sz w:val="20"/>
                <w:szCs w:val="20"/>
              </w:rPr>
              <w:t>ruc</w:t>
            </w:r>
            <w:proofErr w:type="spellEnd"/>
            <w:r w:rsidRPr="00A03B1B">
              <w:rPr>
                <w:iCs/>
                <w:sz w:val="20"/>
                <w:szCs w:val="20"/>
              </w:rPr>
              <w:t xml:space="preserve"> for the 15-minute Settlement Interval</w:t>
            </w:r>
            <w:r w:rsidRPr="00A03B1B">
              <w:rPr>
                <w:i/>
                <w:iCs/>
                <w:sz w:val="20"/>
                <w:szCs w:val="20"/>
              </w:rPr>
              <w:t xml:space="preserve"> i</w:t>
            </w:r>
            <w:r w:rsidRPr="00A03B1B">
              <w:rPr>
                <w:iCs/>
                <w:sz w:val="20"/>
                <w:szCs w:val="20"/>
              </w:rPr>
              <w:t>.</w:t>
            </w:r>
          </w:p>
        </w:tc>
      </w:tr>
      <w:tr w:rsidR="00A03B1B" w:rsidRPr="00A03B1B" w14:paraId="10D16662" w14:textId="77777777" w:rsidTr="00B31BB1">
        <w:trPr>
          <w:cantSplit/>
        </w:trPr>
        <w:tc>
          <w:tcPr>
            <w:tcW w:w="1117" w:type="pct"/>
            <w:gridSpan w:val="2"/>
          </w:tcPr>
          <w:p w14:paraId="572291B2" w14:textId="77777777" w:rsidR="00A03B1B" w:rsidRPr="00A03B1B" w:rsidRDefault="00A03B1B" w:rsidP="00A03B1B">
            <w:pPr>
              <w:spacing w:after="60"/>
              <w:rPr>
                <w:iCs/>
                <w:sz w:val="20"/>
                <w:szCs w:val="20"/>
              </w:rPr>
            </w:pPr>
            <w:r w:rsidRPr="00A03B1B">
              <w:rPr>
                <w:iCs/>
                <w:sz w:val="20"/>
                <w:szCs w:val="20"/>
              </w:rPr>
              <w:t xml:space="preserve">RUCSFTOT </w:t>
            </w:r>
            <w:proofErr w:type="spellStart"/>
            <w:r w:rsidRPr="00A03B1B">
              <w:rPr>
                <w:i/>
                <w:iCs/>
                <w:sz w:val="20"/>
                <w:szCs w:val="20"/>
                <w:vertAlign w:val="subscript"/>
              </w:rPr>
              <w:t>ruc</w:t>
            </w:r>
            <w:proofErr w:type="spellEnd"/>
            <w:r w:rsidRPr="00A03B1B">
              <w:rPr>
                <w:i/>
                <w:iCs/>
                <w:sz w:val="20"/>
                <w:szCs w:val="20"/>
                <w:vertAlign w:val="subscript"/>
              </w:rPr>
              <w:t>, i</w:t>
            </w:r>
          </w:p>
        </w:tc>
        <w:tc>
          <w:tcPr>
            <w:tcW w:w="383" w:type="pct"/>
            <w:gridSpan w:val="2"/>
          </w:tcPr>
          <w:p w14:paraId="643C335A"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48AEDCA" w14:textId="77777777" w:rsidR="00A03B1B" w:rsidRPr="00A03B1B" w:rsidRDefault="00A03B1B" w:rsidP="00A03B1B">
            <w:pPr>
              <w:spacing w:after="60"/>
              <w:rPr>
                <w:i/>
                <w:iCs/>
                <w:sz w:val="20"/>
                <w:szCs w:val="20"/>
              </w:rPr>
            </w:pPr>
            <w:r w:rsidRPr="00A03B1B">
              <w:rPr>
                <w:i/>
                <w:iCs/>
                <w:sz w:val="20"/>
                <w:szCs w:val="20"/>
              </w:rPr>
              <w:t>RUC Shortfall Total</w:t>
            </w:r>
            <w:r w:rsidRPr="00A03B1B">
              <w:rPr>
                <w:iCs/>
                <w:sz w:val="20"/>
                <w:szCs w:val="20"/>
              </w:rPr>
              <w:t>—The sum of all QSEs’ capacity shortfalls, for a RUC process</w:t>
            </w:r>
            <w:r w:rsidRPr="00A03B1B">
              <w:rPr>
                <w:i/>
                <w:iCs/>
                <w:sz w:val="20"/>
                <w:szCs w:val="20"/>
              </w:rPr>
              <w:t xml:space="preserve"> </w:t>
            </w:r>
            <w:proofErr w:type="spellStart"/>
            <w:r w:rsidRPr="00A03B1B">
              <w:rPr>
                <w:i/>
                <w:iCs/>
                <w:sz w:val="20"/>
                <w:szCs w:val="20"/>
              </w:rPr>
              <w:t>ruc</w:t>
            </w:r>
            <w:proofErr w:type="spellEnd"/>
            <w:r w:rsidRPr="00A03B1B">
              <w:rPr>
                <w:iCs/>
                <w:sz w:val="20"/>
                <w:szCs w:val="20"/>
              </w:rPr>
              <w:t>, for a 15-minute Settlement Interval</w:t>
            </w:r>
            <w:r w:rsidRPr="00A03B1B">
              <w:rPr>
                <w:i/>
                <w:iCs/>
                <w:sz w:val="20"/>
                <w:szCs w:val="20"/>
              </w:rPr>
              <w:t xml:space="preserve"> i</w:t>
            </w:r>
            <w:r w:rsidRPr="00A03B1B">
              <w:rPr>
                <w:iCs/>
                <w:sz w:val="20"/>
                <w:szCs w:val="20"/>
              </w:rPr>
              <w:t>.</w:t>
            </w:r>
          </w:p>
        </w:tc>
      </w:tr>
      <w:tr w:rsidR="00A03B1B" w:rsidRPr="00A03B1B" w14:paraId="7AB4AFBC" w14:textId="77777777" w:rsidTr="00B31BB1">
        <w:trPr>
          <w:cantSplit/>
        </w:trPr>
        <w:tc>
          <w:tcPr>
            <w:tcW w:w="1117" w:type="pct"/>
            <w:gridSpan w:val="2"/>
          </w:tcPr>
          <w:p w14:paraId="4C5164CA" w14:textId="77777777" w:rsidR="00A03B1B" w:rsidRPr="00A03B1B" w:rsidRDefault="00A03B1B" w:rsidP="00A03B1B">
            <w:pPr>
              <w:spacing w:after="60"/>
              <w:rPr>
                <w:iCs/>
                <w:sz w:val="20"/>
                <w:szCs w:val="20"/>
              </w:rPr>
            </w:pPr>
            <w:r w:rsidRPr="00A03B1B">
              <w:rPr>
                <w:iCs/>
                <w:sz w:val="20"/>
                <w:szCs w:val="20"/>
              </w:rPr>
              <w:t xml:space="preserve">RUCSFSNAP </w:t>
            </w:r>
            <w:proofErr w:type="spellStart"/>
            <w:r w:rsidRPr="00A03B1B">
              <w:rPr>
                <w:i/>
                <w:iCs/>
                <w:sz w:val="20"/>
                <w:szCs w:val="20"/>
                <w:vertAlign w:val="subscript"/>
              </w:rPr>
              <w:t>ruc</w:t>
            </w:r>
            <w:proofErr w:type="spellEnd"/>
            <w:r w:rsidRPr="00A03B1B">
              <w:rPr>
                <w:i/>
                <w:iCs/>
                <w:sz w:val="20"/>
                <w:szCs w:val="20"/>
                <w:vertAlign w:val="subscript"/>
              </w:rPr>
              <w:t>, q, i</w:t>
            </w:r>
          </w:p>
        </w:tc>
        <w:tc>
          <w:tcPr>
            <w:tcW w:w="383" w:type="pct"/>
            <w:gridSpan w:val="2"/>
          </w:tcPr>
          <w:p w14:paraId="69947325"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F124381" w14:textId="77777777" w:rsidR="00A03B1B" w:rsidRPr="00A03B1B" w:rsidRDefault="00A03B1B" w:rsidP="00A03B1B">
            <w:pPr>
              <w:spacing w:after="60"/>
              <w:rPr>
                <w:iCs/>
                <w:sz w:val="20"/>
                <w:szCs w:val="20"/>
              </w:rPr>
            </w:pPr>
            <w:r w:rsidRPr="00A03B1B">
              <w:rPr>
                <w:i/>
                <w:iCs/>
                <w:sz w:val="20"/>
                <w:szCs w:val="20"/>
              </w:rPr>
              <w:t>RUC Shortfall at Snapshot</w:t>
            </w:r>
            <w:r w:rsidRPr="00A03B1B">
              <w:rPr>
                <w:iCs/>
                <w:sz w:val="20"/>
                <w:szCs w:val="20"/>
              </w:rPr>
              <w:t xml:space="preserve">—The QSE </w:t>
            </w:r>
            <w:r w:rsidRPr="00A03B1B">
              <w:rPr>
                <w:i/>
                <w:iCs/>
                <w:sz w:val="20"/>
                <w:szCs w:val="20"/>
              </w:rPr>
              <w:t>q</w:t>
            </w:r>
            <w:r w:rsidRPr="00A03B1B">
              <w:rPr>
                <w:iCs/>
                <w:sz w:val="20"/>
                <w:szCs w:val="20"/>
              </w:rPr>
              <w:t xml:space="preserve">’s capacity shortfall will be the maximum of the QSE’s overall shortfall or Ancillary Service shortfall, as calculated for the RUC process </w:t>
            </w:r>
            <w:proofErr w:type="spellStart"/>
            <w:r w:rsidRPr="00A03B1B">
              <w:rPr>
                <w:i/>
                <w:iCs/>
                <w:sz w:val="20"/>
                <w:szCs w:val="20"/>
              </w:rPr>
              <w:t>ruc</w:t>
            </w:r>
            <w:proofErr w:type="spellEnd"/>
            <w:r w:rsidRPr="00A03B1B">
              <w:rPr>
                <w:iCs/>
                <w:sz w:val="20"/>
                <w:szCs w:val="20"/>
              </w:rPr>
              <w:t xml:space="preserve"> for the 15-minute Settlement Interval</w:t>
            </w:r>
            <w:r w:rsidRPr="00A03B1B">
              <w:rPr>
                <w:i/>
                <w:iCs/>
                <w:sz w:val="20"/>
                <w:szCs w:val="20"/>
              </w:rPr>
              <w:t xml:space="preserve"> i</w:t>
            </w:r>
            <w:r w:rsidRPr="00A03B1B">
              <w:rPr>
                <w:iCs/>
                <w:sz w:val="20"/>
                <w:szCs w:val="20"/>
              </w:rPr>
              <w:t>.</w:t>
            </w:r>
          </w:p>
        </w:tc>
      </w:tr>
      <w:tr w:rsidR="00A03B1B" w:rsidRPr="00A03B1B" w14:paraId="54BF4E03" w14:textId="77777777" w:rsidTr="00B31BB1">
        <w:trPr>
          <w:cantSplit/>
        </w:trPr>
        <w:tc>
          <w:tcPr>
            <w:tcW w:w="1117" w:type="pct"/>
            <w:gridSpan w:val="2"/>
          </w:tcPr>
          <w:p w14:paraId="00C6B384" w14:textId="77777777" w:rsidR="00A03B1B" w:rsidRPr="00A03B1B" w:rsidRDefault="00A03B1B" w:rsidP="00A03B1B">
            <w:pPr>
              <w:spacing w:after="60"/>
              <w:rPr>
                <w:iCs/>
                <w:sz w:val="20"/>
                <w:szCs w:val="20"/>
              </w:rPr>
            </w:pPr>
            <w:r w:rsidRPr="00A03B1B">
              <w:rPr>
                <w:iCs/>
                <w:sz w:val="20"/>
                <w:szCs w:val="20"/>
              </w:rPr>
              <w:t xml:space="preserve">RUCSFADJ </w:t>
            </w:r>
            <w:proofErr w:type="spellStart"/>
            <w:r w:rsidRPr="00A03B1B">
              <w:rPr>
                <w:i/>
                <w:iCs/>
                <w:sz w:val="20"/>
                <w:szCs w:val="20"/>
                <w:vertAlign w:val="subscript"/>
              </w:rPr>
              <w:t>ruc</w:t>
            </w:r>
            <w:proofErr w:type="spellEnd"/>
            <w:r w:rsidRPr="00A03B1B">
              <w:rPr>
                <w:i/>
                <w:iCs/>
                <w:sz w:val="20"/>
                <w:szCs w:val="20"/>
                <w:vertAlign w:val="subscript"/>
              </w:rPr>
              <w:t>, q, i</w:t>
            </w:r>
          </w:p>
        </w:tc>
        <w:tc>
          <w:tcPr>
            <w:tcW w:w="383" w:type="pct"/>
            <w:gridSpan w:val="2"/>
          </w:tcPr>
          <w:p w14:paraId="61E177F0"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1C319BE" w14:textId="77777777" w:rsidR="00A03B1B" w:rsidRPr="00A03B1B" w:rsidRDefault="00A03B1B" w:rsidP="00A03B1B">
            <w:pPr>
              <w:spacing w:after="60"/>
              <w:rPr>
                <w:iCs/>
                <w:sz w:val="20"/>
                <w:szCs w:val="20"/>
              </w:rPr>
            </w:pPr>
            <w:r w:rsidRPr="00A03B1B">
              <w:rPr>
                <w:i/>
                <w:iCs/>
                <w:sz w:val="20"/>
                <w:szCs w:val="20"/>
              </w:rPr>
              <w:t>RUC Shortfall at End of Adjustment Period</w:t>
            </w:r>
            <w:r w:rsidRPr="00A03B1B">
              <w:rPr>
                <w:iCs/>
                <w:sz w:val="20"/>
                <w:szCs w:val="20"/>
              </w:rPr>
              <w:t xml:space="preserve">—The QSE </w:t>
            </w:r>
            <w:r w:rsidRPr="00A03B1B">
              <w:rPr>
                <w:i/>
                <w:iCs/>
                <w:sz w:val="20"/>
                <w:szCs w:val="20"/>
              </w:rPr>
              <w:t>q</w:t>
            </w:r>
            <w:r w:rsidRPr="00A03B1B">
              <w:rPr>
                <w:iCs/>
                <w:sz w:val="20"/>
                <w:szCs w:val="20"/>
              </w:rPr>
              <w:t>’s end of Adjustment Period capacity shortfall will be the maximum of the QSE’s overall shortfall or Ancillary Service shortfall, as calculated for the RUC process</w:t>
            </w:r>
            <w:r w:rsidRPr="00A03B1B">
              <w:rPr>
                <w:i/>
                <w:iCs/>
                <w:sz w:val="20"/>
                <w:szCs w:val="20"/>
              </w:rPr>
              <w:t xml:space="preserve"> </w:t>
            </w:r>
            <w:proofErr w:type="spellStart"/>
            <w:r w:rsidRPr="00A03B1B">
              <w:rPr>
                <w:i/>
                <w:iCs/>
                <w:sz w:val="20"/>
                <w:szCs w:val="20"/>
              </w:rPr>
              <w:t>ruc</w:t>
            </w:r>
            <w:proofErr w:type="spellEnd"/>
            <w:r w:rsidRPr="00A03B1B">
              <w:rPr>
                <w:iCs/>
                <w:sz w:val="20"/>
                <w:szCs w:val="20"/>
              </w:rPr>
              <w:t>, for the 15-minute Settlement Interval</w:t>
            </w:r>
            <w:r w:rsidRPr="00A03B1B">
              <w:rPr>
                <w:i/>
                <w:iCs/>
                <w:sz w:val="20"/>
                <w:szCs w:val="20"/>
              </w:rPr>
              <w:t xml:space="preserve"> i</w:t>
            </w:r>
            <w:r w:rsidRPr="00A03B1B">
              <w:rPr>
                <w:iCs/>
                <w:sz w:val="20"/>
                <w:szCs w:val="20"/>
              </w:rPr>
              <w:t>.</w:t>
            </w:r>
          </w:p>
        </w:tc>
      </w:tr>
      <w:tr w:rsidR="00A03B1B" w:rsidRPr="00A03B1B" w14:paraId="06BFC6D3" w14:textId="77777777" w:rsidTr="00B31BB1">
        <w:trPr>
          <w:cantSplit/>
        </w:trPr>
        <w:tc>
          <w:tcPr>
            <w:tcW w:w="1117" w:type="pct"/>
            <w:gridSpan w:val="2"/>
          </w:tcPr>
          <w:p w14:paraId="4A20A793" w14:textId="77777777" w:rsidR="00A03B1B" w:rsidRPr="00A03B1B" w:rsidRDefault="00A03B1B" w:rsidP="00A03B1B">
            <w:pPr>
              <w:spacing w:after="60"/>
              <w:rPr>
                <w:iCs/>
                <w:sz w:val="20"/>
                <w:szCs w:val="20"/>
              </w:rPr>
            </w:pPr>
            <w:r w:rsidRPr="00A03B1B">
              <w:rPr>
                <w:iCs/>
                <w:sz w:val="20"/>
                <w:szCs w:val="20"/>
              </w:rPr>
              <w:t xml:space="preserve">RUCCAPCREDIT </w:t>
            </w:r>
            <w:r w:rsidRPr="00A03B1B">
              <w:rPr>
                <w:i/>
                <w:iCs/>
                <w:sz w:val="20"/>
                <w:szCs w:val="20"/>
                <w:vertAlign w:val="subscript"/>
              </w:rPr>
              <w:t>q, i, z</w:t>
            </w:r>
          </w:p>
        </w:tc>
        <w:tc>
          <w:tcPr>
            <w:tcW w:w="383" w:type="pct"/>
            <w:gridSpan w:val="2"/>
          </w:tcPr>
          <w:p w14:paraId="61C98E1D"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C5DD4F7" w14:textId="77777777" w:rsidR="00A03B1B" w:rsidRPr="00A03B1B" w:rsidRDefault="00A03B1B" w:rsidP="00A03B1B">
            <w:pPr>
              <w:spacing w:after="60"/>
              <w:rPr>
                <w:i/>
                <w:iCs/>
                <w:sz w:val="20"/>
                <w:szCs w:val="20"/>
              </w:rPr>
            </w:pPr>
            <w:r w:rsidRPr="00A03B1B">
              <w:rPr>
                <w:i/>
                <w:iCs/>
                <w:sz w:val="20"/>
                <w:szCs w:val="20"/>
              </w:rPr>
              <w:t>RUC Capacity Credit</w:t>
            </w:r>
            <w:r w:rsidRPr="00A03B1B">
              <w:rPr>
                <w:iCs/>
                <w:sz w:val="20"/>
                <w:szCs w:val="20"/>
              </w:rPr>
              <w:t xml:space="preserve">—The QSE </w:t>
            </w:r>
            <w:r w:rsidRPr="00A03B1B">
              <w:rPr>
                <w:i/>
                <w:iCs/>
                <w:sz w:val="20"/>
                <w:szCs w:val="20"/>
              </w:rPr>
              <w:t>q</w:t>
            </w:r>
            <w:r w:rsidRPr="00A03B1B">
              <w:rPr>
                <w:iCs/>
                <w:sz w:val="20"/>
                <w:szCs w:val="20"/>
              </w:rPr>
              <w:t xml:space="preserve">’s capacity credit resulting from capacity paid through the RUC Capacity-Short Amount for RUC process </w:t>
            </w:r>
            <w:r w:rsidRPr="00A03B1B">
              <w:rPr>
                <w:i/>
                <w:iCs/>
                <w:sz w:val="20"/>
                <w:szCs w:val="20"/>
              </w:rPr>
              <w:t>z</w:t>
            </w:r>
            <w:r w:rsidRPr="00A03B1B">
              <w:rPr>
                <w:iCs/>
                <w:sz w:val="20"/>
                <w:szCs w:val="20"/>
              </w:rPr>
              <w:t xml:space="preserve"> for the 15-minute Settlement Interval</w:t>
            </w:r>
            <w:r w:rsidRPr="00A03B1B">
              <w:rPr>
                <w:i/>
                <w:iCs/>
                <w:sz w:val="20"/>
                <w:szCs w:val="20"/>
              </w:rPr>
              <w:t xml:space="preserve"> i</w:t>
            </w:r>
            <w:r w:rsidRPr="00A03B1B">
              <w:rPr>
                <w:iCs/>
                <w:sz w:val="20"/>
                <w:szCs w:val="20"/>
              </w:rPr>
              <w:t>.</w:t>
            </w:r>
          </w:p>
        </w:tc>
      </w:tr>
      <w:tr w:rsidR="00A03B1B" w:rsidRPr="00A03B1B" w14:paraId="43B0DE29" w14:textId="77777777" w:rsidTr="00B31BB1">
        <w:trPr>
          <w:cantSplit/>
        </w:trPr>
        <w:tc>
          <w:tcPr>
            <w:tcW w:w="1117" w:type="pct"/>
            <w:gridSpan w:val="2"/>
          </w:tcPr>
          <w:p w14:paraId="063B3DE2" w14:textId="77777777" w:rsidR="00A03B1B" w:rsidRPr="00A03B1B" w:rsidRDefault="00A03B1B" w:rsidP="00A03B1B">
            <w:pPr>
              <w:spacing w:after="60"/>
              <w:rPr>
                <w:iCs/>
                <w:sz w:val="20"/>
                <w:szCs w:val="20"/>
              </w:rPr>
            </w:pPr>
            <w:r w:rsidRPr="00A03B1B">
              <w:rPr>
                <w:iCs/>
                <w:sz w:val="20"/>
                <w:szCs w:val="20"/>
              </w:rPr>
              <w:t xml:space="preserve">RUCOSFSNAP </w:t>
            </w:r>
            <w:proofErr w:type="spellStart"/>
            <w:r w:rsidRPr="00A03B1B">
              <w:rPr>
                <w:i/>
                <w:iCs/>
                <w:sz w:val="20"/>
                <w:szCs w:val="20"/>
                <w:vertAlign w:val="subscript"/>
              </w:rPr>
              <w:t>ruc</w:t>
            </w:r>
            <w:proofErr w:type="spellEnd"/>
            <w:r w:rsidRPr="00A03B1B">
              <w:rPr>
                <w:i/>
                <w:iCs/>
                <w:sz w:val="20"/>
                <w:szCs w:val="20"/>
                <w:vertAlign w:val="subscript"/>
              </w:rPr>
              <w:t>, q, i</w:t>
            </w:r>
          </w:p>
        </w:tc>
        <w:tc>
          <w:tcPr>
            <w:tcW w:w="383" w:type="pct"/>
            <w:gridSpan w:val="2"/>
          </w:tcPr>
          <w:p w14:paraId="29C1C78B"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A10DB11" w14:textId="77777777" w:rsidR="00A03B1B" w:rsidRPr="00A03B1B" w:rsidRDefault="00A03B1B" w:rsidP="00A03B1B">
            <w:pPr>
              <w:spacing w:after="60"/>
              <w:rPr>
                <w:i/>
                <w:iCs/>
                <w:sz w:val="20"/>
                <w:szCs w:val="20"/>
              </w:rPr>
            </w:pPr>
            <w:r w:rsidRPr="00A03B1B">
              <w:rPr>
                <w:i/>
                <w:iCs/>
                <w:sz w:val="20"/>
                <w:szCs w:val="20"/>
              </w:rPr>
              <w:t>RUC Overall Shortfall at Snapshot</w:t>
            </w:r>
            <w:r w:rsidRPr="00A03B1B">
              <w:rPr>
                <w:iCs/>
                <w:sz w:val="20"/>
                <w:szCs w:val="20"/>
              </w:rPr>
              <w:t xml:space="preserve">—The QSE </w:t>
            </w:r>
            <w:r w:rsidRPr="00A03B1B">
              <w:rPr>
                <w:i/>
                <w:iCs/>
                <w:sz w:val="20"/>
                <w:szCs w:val="20"/>
              </w:rPr>
              <w:t>q</w:t>
            </w:r>
            <w:r w:rsidRPr="00A03B1B">
              <w:rPr>
                <w:iCs/>
                <w:sz w:val="20"/>
                <w:szCs w:val="20"/>
              </w:rPr>
              <w:t xml:space="preserve">’s overall capacity shortfall according to the RUC Snapshot for the RUC process </w:t>
            </w:r>
            <w:proofErr w:type="spellStart"/>
            <w:r w:rsidRPr="00A03B1B">
              <w:rPr>
                <w:i/>
                <w:iCs/>
                <w:sz w:val="20"/>
                <w:szCs w:val="20"/>
              </w:rPr>
              <w:t>ruc</w:t>
            </w:r>
            <w:proofErr w:type="spellEnd"/>
            <w:r w:rsidRPr="00A03B1B">
              <w:rPr>
                <w:iCs/>
                <w:sz w:val="20"/>
                <w:szCs w:val="20"/>
              </w:rPr>
              <w:t xml:space="preserve"> for the 15-minute Settlement Interval </w:t>
            </w:r>
            <w:r w:rsidRPr="00A03B1B">
              <w:rPr>
                <w:i/>
                <w:iCs/>
                <w:sz w:val="20"/>
                <w:szCs w:val="20"/>
              </w:rPr>
              <w:t>i</w:t>
            </w:r>
            <w:r w:rsidRPr="00A03B1B">
              <w:rPr>
                <w:iCs/>
                <w:sz w:val="20"/>
                <w:szCs w:val="20"/>
              </w:rPr>
              <w:t>.</w:t>
            </w:r>
          </w:p>
        </w:tc>
      </w:tr>
      <w:tr w:rsidR="00A03B1B" w:rsidRPr="00A03B1B" w14:paraId="33405B6C" w14:textId="77777777" w:rsidTr="00B31BB1">
        <w:trPr>
          <w:cantSplit/>
        </w:trPr>
        <w:tc>
          <w:tcPr>
            <w:tcW w:w="1117" w:type="pct"/>
            <w:gridSpan w:val="2"/>
          </w:tcPr>
          <w:p w14:paraId="7347B391" w14:textId="77777777" w:rsidR="00A03B1B" w:rsidRPr="00A03B1B" w:rsidRDefault="00A03B1B" w:rsidP="00A03B1B">
            <w:pPr>
              <w:spacing w:after="60"/>
              <w:rPr>
                <w:iCs/>
                <w:sz w:val="20"/>
                <w:szCs w:val="20"/>
              </w:rPr>
            </w:pPr>
            <w:r w:rsidRPr="00A03B1B">
              <w:rPr>
                <w:iCs/>
                <w:sz w:val="20"/>
                <w:szCs w:val="20"/>
              </w:rPr>
              <w:t xml:space="preserve">RUCASFSNAP </w:t>
            </w:r>
            <w:proofErr w:type="spellStart"/>
            <w:r w:rsidRPr="00A03B1B">
              <w:rPr>
                <w:i/>
                <w:iCs/>
                <w:sz w:val="20"/>
                <w:szCs w:val="20"/>
                <w:vertAlign w:val="subscript"/>
              </w:rPr>
              <w:t>ruc</w:t>
            </w:r>
            <w:proofErr w:type="spellEnd"/>
            <w:r w:rsidRPr="00A03B1B">
              <w:rPr>
                <w:i/>
                <w:iCs/>
                <w:sz w:val="20"/>
                <w:szCs w:val="20"/>
                <w:vertAlign w:val="subscript"/>
              </w:rPr>
              <w:t>, q, i</w:t>
            </w:r>
          </w:p>
        </w:tc>
        <w:tc>
          <w:tcPr>
            <w:tcW w:w="383" w:type="pct"/>
            <w:gridSpan w:val="2"/>
          </w:tcPr>
          <w:p w14:paraId="20C0B85D"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C6D96D6" w14:textId="77777777" w:rsidR="00A03B1B" w:rsidRPr="00A03B1B" w:rsidRDefault="00A03B1B" w:rsidP="00A03B1B">
            <w:pPr>
              <w:spacing w:after="60"/>
              <w:rPr>
                <w:i/>
                <w:iCs/>
                <w:sz w:val="20"/>
                <w:szCs w:val="20"/>
              </w:rPr>
            </w:pPr>
            <w:r w:rsidRPr="00A03B1B">
              <w:rPr>
                <w:i/>
                <w:iCs/>
                <w:sz w:val="20"/>
                <w:szCs w:val="20"/>
              </w:rPr>
              <w:t>RUC Ancillary Service Shortfall at Snapshot</w:t>
            </w:r>
            <w:r w:rsidRPr="00A03B1B">
              <w:rPr>
                <w:iCs/>
                <w:sz w:val="20"/>
                <w:szCs w:val="20"/>
              </w:rPr>
              <w:t xml:space="preserve">—The QSE </w:t>
            </w:r>
            <w:r w:rsidRPr="00A03B1B">
              <w:rPr>
                <w:i/>
                <w:iCs/>
                <w:sz w:val="20"/>
                <w:szCs w:val="20"/>
              </w:rPr>
              <w:t>q</w:t>
            </w:r>
            <w:r w:rsidRPr="00A03B1B">
              <w:rPr>
                <w:iCs/>
                <w:sz w:val="20"/>
                <w:szCs w:val="20"/>
              </w:rPr>
              <w:t xml:space="preserve">’s Ancillary Service capacity shortfall according to the RUC Snapshot for the RUC process </w:t>
            </w:r>
            <w:proofErr w:type="spellStart"/>
            <w:r w:rsidRPr="00A03B1B">
              <w:rPr>
                <w:i/>
                <w:iCs/>
                <w:sz w:val="20"/>
                <w:szCs w:val="20"/>
              </w:rPr>
              <w:t>ruc</w:t>
            </w:r>
            <w:proofErr w:type="spellEnd"/>
            <w:r w:rsidRPr="00A03B1B">
              <w:rPr>
                <w:iCs/>
                <w:sz w:val="20"/>
                <w:szCs w:val="20"/>
              </w:rPr>
              <w:t xml:space="preserve"> for the 15-minute Settlement Interval </w:t>
            </w:r>
            <w:r w:rsidRPr="00A03B1B">
              <w:rPr>
                <w:i/>
                <w:iCs/>
                <w:sz w:val="20"/>
                <w:szCs w:val="20"/>
              </w:rPr>
              <w:t>i</w:t>
            </w:r>
            <w:r w:rsidRPr="00A03B1B">
              <w:rPr>
                <w:iCs/>
                <w:sz w:val="20"/>
                <w:szCs w:val="20"/>
              </w:rPr>
              <w:t>.</w:t>
            </w:r>
          </w:p>
        </w:tc>
      </w:tr>
      <w:tr w:rsidR="00A03B1B" w:rsidRPr="00A03B1B" w14:paraId="72C67399" w14:textId="77777777" w:rsidTr="00B31BB1">
        <w:trPr>
          <w:cantSplit/>
        </w:trPr>
        <w:tc>
          <w:tcPr>
            <w:tcW w:w="1117" w:type="pct"/>
            <w:gridSpan w:val="2"/>
          </w:tcPr>
          <w:p w14:paraId="4700033E" w14:textId="77777777" w:rsidR="00A03B1B" w:rsidRPr="00A03B1B" w:rsidRDefault="00A03B1B" w:rsidP="00A03B1B">
            <w:pPr>
              <w:spacing w:after="60"/>
              <w:rPr>
                <w:iCs/>
                <w:sz w:val="20"/>
                <w:szCs w:val="20"/>
              </w:rPr>
            </w:pPr>
            <w:r w:rsidRPr="00A03B1B">
              <w:rPr>
                <w:iCs/>
                <w:sz w:val="20"/>
                <w:szCs w:val="20"/>
              </w:rPr>
              <w:t xml:space="preserve">ASONPOSSNAP </w:t>
            </w:r>
            <w:r w:rsidRPr="00A03B1B">
              <w:rPr>
                <w:i/>
                <w:iCs/>
                <w:sz w:val="20"/>
                <w:szCs w:val="20"/>
                <w:vertAlign w:val="subscript"/>
                <w:lang w:val="it-IT"/>
              </w:rPr>
              <w:t>ruc, q, i</w:t>
            </w:r>
          </w:p>
        </w:tc>
        <w:tc>
          <w:tcPr>
            <w:tcW w:w="383" w:type="pct"/>
            <w:gridSpan w:val="2"/>
          </w:tcPr>
          <w:p w14:paraId="66894686"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3B637D30" w14:textId="77777777" w:rsidR="00A03B1B" w:rsidRPr="00A03B1B" w:rsidRDefault="00A03B1B" w:rsidP="00A03B1B">
            <w:pPr>
              <w:spacing w:after="60"/>
              <w:rPr>
                <w:i/>
                <w:iCs/>
                <w:sz w:val="20"/>
                <w:szCs w:val="20"/>
              </w:rPr>
            </w:pPr>
            <w:r w:rsidRPr="00A03B1B">
              <w:rPr>
                <w:i/>
                <w:iCs/>
                <w:sz w:val="20"/>
                <w:szCs w:val="20"/>
              </w:rPr>
              <w:t>Ancillary Service On-Line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iCs/>
                <w:sz w:val="20"/>
                <w:szCs w:val="20"/>
              </w:rPr>
              <w:t xml:space="preserve">total On-Line Ancillary Service position according to the RUC Snapshot for the RUC process </w:t>
            </w:r>
            <w:proofErr w:type="spellStart"/>
            <w:r w:rsidRPr="00A03B1B">
              <w:rPr>
                <w:i/>
                <w:iCs/>
                <w:sz w:val="20"/>
                <w:szCs w:val="20"/>
              </w:rPr>
              <w:t>ruc</w:t>
            </w:r>
            <w:proofErr w:type="spellEnd"/>
            <w:r w:rsidRPr="00A03B1B">
              <w:rPr>
                <w:i/>
                <w:iCs/>
                <w:sz w:val="20"/>
                <w:szCs w:val="20"/>
              </w:rPr>
              <w:t xml:space="preserve"> </w:t>
            </w:r>
            <w:r w:rsidRPr="00A03B1B">
              <w:rPr>
                <w:iCs/>
                <w:sz w:val="20"/>
                <w:szCs w:val="20"/>
              </w:rPr>
              <w:t xml:space="preserve">for the 15-minute Settlement Interval </w:t>
            </w:r>
            <w:r w:rsidRPr="00A03B1B">
              <w:rPr>
                <w:i/>
                <w:iCs/>
                <w:sz w:val="20"/>
                <w:szCs w:val="20"/>
              </w:rPr>
              <w:t xml:space="preserve">i. </w:t>
            </w:r>
          </w:p>
        </w:tc>
      </w:tr>
      <w:tr w:rsidR="00A03B1B" w:rsidRPr="00A03B1B" w14:paraId="3420A53C" w14:textId="77777777" w:rsidTr="00B31BB1">
        <w:trPr>
          <w:cantSplit/>
        </w:trPr>
        <w:tc>
          <w:tcPr>
            <w:tcW w:w="1117" w:type="pct"/>
            <w:gridSpan w:val="2"/>
          </w:tcPr>
          <w:p w14:paraId="424DBAA1" w14:textId="77777777" w:rsidR="00A03B1B" w:rsidRPr="00A03B1B" w:rsidRDefault="00A03B1B" w:rsidP="00A03B1B">
            <w:pPr>
              <w:spacing w:after="60"/>
              <w:rPr>
                <w:iCs/>
                <w:sz w:val="20"/>
                <w:szCs w:val="20"/>
              </w:rPr>
            </w:pPr>
            <w:r w:rsidRPr="00A03B1B">
              <w:rPr>
                <w:iCs/>
                <w:sz w:val="20"/>
                <w:szCs w:val="20"/>
              </w:rPr>
              <w:t>RUPOS</w:t>
            </w:r>
            <w:r w:rsidRPr="00A03B1B">
              <w:rPr>
                <w:iCs/>
                <w:sz w:val="20"/>
                <w:szCs w:val="20"/>
                <w:lang w:val="it-IT"/>
              </w:rPr>
              <w:t>SNAP</w:t>
            </w:r>
            <w:r w:rsidRPr="00A03B1B">
              <w:rPr>
                <w:iCs/>
                <w:sz w:val="20"/>
                <w:szCs w:val="20"/>
              </w:rPr>
              <w:t xml:space="preserve"> </w:t>
            </w:r>
            <w:r w:rsidRPr="00A03B1B">
              <w:rPr>
                <w:i/>
                <w:iCs/>
                <w:sz w:val="20"/>
                <w:szCs w:val="20"/>
                <w:vertAlign w:val="subscript"/>
                <w:lang w:val="it-IT"/>
              </w:rPr>
              <w:t xml:space="preserve">ruc, </w:t>
            </w:r>
            <w:r w:rsidRPr="00A03B1B">
              <w:rPr>
                <w:i/>
                <w:iCs/>
                <w:sz w:val="20"/>
                <w:szCs w:val="20"/>
                <w:vertAlign w:val="subscript"/>
              </w:rPr>
              <w:t>q, h</w:t>
            </w:r>
          </w:p>
        </w:tc>
        <w:tc>
          <w:tcPr>
            <w:tcW w:w="383" w:type="pct"/>
            <w:gridSpan w:val="2"/>
          </w:tcPr>
          <w:p w14:paraId="3AFD8AAE"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BBE0709" w14:textId="77777777" w:rsidR="00A03B1B" w:rsidRPr="00A03B1B" w:rsidRDefault="00A03B1B" w:rsidP="00A03B1B">
            <w:pPr>
              <w:spacing w:after="60"/>
              <w:rPr>
                <w:i/>
                <w:iCs/>
                <w:sz w:val="20"/>
                <w:szCs w:val="20"/>
              </w:rPr>
            </w:pPr>
            <w:r w:rsidRPr="00A03B1B">
              <w:rPr>
                <w:i/>
                <w:iCs/>
                <w:sz w:val="20"/>
                <w:szCs w:val="20"/>
              </w:rPr>
              <w:t>Regulation Up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Real-Time Reg-Up Ancillary Service Position according to the RUC Snapshot 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3475790D" w14:textId="77777777" w:rsidTr="00B31BB1">
        <w:trPr>
          <w:cantSplit/>
        </w:trPr>
        <w:tc>
          <w:tcPr>
            <w:tcW w:w="1117" w:type="pct"/>
            <w:gridSpan w:val="2"/>
          </w:tcPr>
          <w:p w14:paraId="636FB4C7" w14:textId="77777777" w:rsidR="00A03B1B" w:rsidRPr="00A03B1B" w:rsidRDefault="00A03B1B" w:rsidP="00A03B1B">
            <w:pPr>
              <w:spacing w:after="60"/>
              <w:rPr>
                <w:iCs/>
                <w:sz w:val="20"/>
                <w:szCs w:val="20"/>
              </w:rPr>
            </w:pPr>
            <w:r w:rsidRPr="00A03B1B">
              <w:rPr>
                <w:iCs/>
                <w:sz w:val="20"/>
                <w:szCs w:val="20"/>
              </w:rPr>
              <w:t>RRPOS</w:t>
            </w:r>
            <w:r w:rsidRPr="00A03B1B">
              <w:rPr>
                <w:iCs/>
                <w:sz w:val="20"/>
                <w:szCs w:val="20"/>
                <w:lang w:val="it-IT"/>
              </w:rPr>
              <w:t>SNAP</w:t>
            </w:r>
            <w:r w:rsidRPr="00A03B1B">
              <w:rPr>
                <w:iCs/>
                <w:sz w:val="20"/>
                <w:szCs w:val="20"/>
              </w:rPr>
              <w:t xml:space="preserve"> </w:t>
            </w:r>
            <w:r w:rsidRPr="00A03B1B">
              <w:rPr>
                <w:i/>
                <w:iCs/>
                <w:sz w:val="20"/>
                <w:szCs w:val="20"/>
                <w:vertAlign w:val="subscript"/>
                <w:lang w:val="it-IT"/>
              </w:rPr>
              <w:t xml:space="preserve">ruc, </w:t>
            </w:r>
            <w:r w:rsidRPr="00A03B1B">
              <w:rPr>
                <w:i/>
                <w:iCs/>
                <w:sz w:val="20"/>
                <w:szCs w:val="20"/>
                <w:vertAlign w:val="subscript"/>
              </w:rPr>
              <w:t>q, h</w:t>
            </w:r>
          </w:p>
        </w:tc>
        <w:tc>
          <w:tcPr>
            <w:tcW w:w="383" w:type="pct"/>
            <w:gridSpan w:val="2"/>
          </w:tcPr>
          <w:p w14:paraId="4F772928"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972CED5" w14:textId="77777777" w:rsidR="00A03B1B" w:rsidRPr="00A03B1B" w:rsidRDefault="00A03B1B" w:rsidP="00A03B1B">
            <w:pPr>
              <w:spacing w:after="60"/>
              <w:rPr>
                <w:i/>
                <w:iCs/>
                <w:sz w:val="20"/>
                <w:szCs w:val="20"/>
              </w:rPr>
            </w:pPr>
            <w:r w:rsidRPr="00A03B1B">
              <w:rPr>
                <w:i/>
                <w:iCs/>
                <w:sz w:val="20"/>
                <w:szCs w:val="20"/>
              </w:rPr>
              <w:t>Responsive Reserve Service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Real-Time RRS Ancillary Service Position according to the RUC Snapshot 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3A4BEF28" w14:textId="77777777" w:rsidTr="00B31BB1">
        <w:trPr>
          <w:cantSplit/>
        </w:trPr>
        <w:tc>
          <w:tcPr>
            <w:tcW w:w="1117" w:type="pct"/>
            <w:gridSpan w:val="2"/>
          </w:tcPr>
          <w:p w14:paraId="19B1BFFE" w14:textId="77777777" w:rsidR="00A03B1B" w:rsidRPr="00A03B1B" w:rsidRDefault="00A03B1B" w:rsidP="00A03B1B">
            <w:pPr>
              <w:spacing w:after="60"/>
              <w:rPr>
                <w:iCs/>
                <w:sz w:val="20"/>
                <w:szCs w:val="20"/>
              </w:rPr>
            </w:pPr>
            <w:r w:rsidRPr="00A03B1B">
              <w:rPr>
                <w:iCs/>
                <w:sz w:val="20"/>
                <w:szCs w:val="20"/>
              </w:rPr>
              <w:lastRenderedPageBreak/>
              <w:t>ECRPOS</w:t>
            </w:r>
            <w:r w:rsidRPr="00A03B1B">
              <w:rPr>
                <w:iCs/>
                <w:sz w:val="20"/>
                <w:szCs w:val="20"/>
                <w:lang w:val="it-IT"/>
              </w:rPr>
              <w:t>SNAP</w:t>
            </w:r>
            <w:r w:rsidRPr="00A03B1B">
              <w:rPr>
                <w:iCs/>
                <w:sz w:val="20"/>
                <w:szCs w:val="20"/>
              </w:rPr>
              <w:t xml:space="preserve"> </w:t>
            </w:r>
            <w:r w:rsidRPr="00A03B1B">
              <w:rPr>
                <w:i/>
                <w:iCs/>
                <w:sz w:val="20"/>
                <w:szCs w:val="20"/>
                <w:vertAlign w:val="subscript"/>
                <w:lang w:val="it-IT"/>
              </w:rPr>
              <w:t xml:space="preserve">ruc, </w:t>
            </w:r>
            <w:r w:rsidRPr="00A03B1B">
              <w:rPr>
                <w:i/>
                <w:iCs/>
                <w:sz w:val="20"/>
                <w:szCs w:val="20"/>
                <w:vertAlign w:val="subscript"/>
              </w:rPr>
              <w:t>q, h</w:t>
            </w:r>
          </w:p>
        </w:tc>
        <w:tc>
          <w:tcPr>
            <w:tcW w:w="383" w:type="pct"/>
            <w:gridSpan w:val="2"/>
          </w:tcPr>
          <w:p w14:paraId="531F25B3"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6CF6273B" w14:textId="77777777" w:rsidR="00A03B1B" w:rsidRPr="00A03B1B" w:rsidRDefault="00A03B1B" w:rsidP="00A03B1B">
            <w:pPr>
              <w:spacing w:after="60"/>
              <w:rPr>
                <w:i/>
                <w:iCs/>
                <w:sz w:val="20"/>
                <w:szCs w:val="20"/>
              </w:rPr>
            </w:pPr>
            <w:r w:rsidRPr="00A03B1B">
              <w:rPr>
                <w:i/>
                <w:iCs/>
                <w:sz w:val="20"/>
                <w:szCs w:val="20"/>
              </w:rPr>
              <w:t>ERCOT Contingency Reserve Service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Real-Time ECRS Ancillary Service Position according to the RUC Snapshot 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03439F0A" w14:textId="77777777" w:rsidTr="00B31BB1">
        <w:trPr>
          <w:cantSplit/>
        </w:trPr>
        <w:tc>
          <w:tcPr>
            <w:tcW w:w="1117" w:type="pct"/>
            <w:gridSpan w:val="2"/>
          </w:tcPr>
          <w:p w14:paraId="0E229A97" w14:textId="77777777" w:rsidR="00A03B1B" w:rsidRPr="00A03B1B" w:rsidRDefault="00A03B1B" w:rsidP="00A03B1B">
            <w:pPr>
              <w:spacing w:after="60"/>
              <w:rPr>
                <w:iCs/>
                <w:sz w:val="20"/>
                <w:szCs w:val="20"/>
              </w:rPr>
            </w:pPr>
            <w:r w:rsidRPr="00A03B1B">
              <w:rPr>
                <w:iCs/>
                <w:sz w:val="20"/>
                <w:szCs w:val="20"/>
              </w:rPr>
              <w:t>NSPOS</w:t>
            </w:r>
            <w:r w:rsidRPr="00A03B1B">
              <w:rPr>
                <w:iCs/>
                <w:sz w:val="20"/>
                <w:szCs w:val="20"/>
                <w:lang w:val="it-IT"/>
              </w:rPr>
              <w:t>SNAP</w:t>
            </w:r>
            <w:r w:rsidRPr="00A03B1B">
              <w:rPr>
                <w:iCs/>
                <w:sz w:val="20"/>
                <w:szCs w:val="20"/>
              </w:rPr>
              <w:t xml:space="preserve"> </w:t>
            </w:r>
            <w:r w:rsidRPr="00A03B1B">
              <w:rPr>
                <w:i/>
                <w:iCs/>
                <w:sz w:val="20"/>
                <w:szCs w:val="20"/>
                <w:vertAlign w:val="subscript"/>
                <w:lang w:val="it-IT"/>
              </w:rPr>
              <w:t xml:space="preserve">ruc, </w:t>
            </w:r>
            <w:r w:rsidRPr="00A03B1B">
              <w:rPr>
                <w:i/>
                <w:iCs/>
                <w:sz w:val="20"/>
                <w:szCs w:val="20"/>
                <w:vertAlign w:val="subscript"/>
              </w:rPr>
              <w:t>q, h</w:t>
            </w:r>
          </w:p>
        </w:tc>
        <w:tc>
          <w:tcPr>
            <w:tcW w:w="383" w:type="pct"/>
            <w:gridSpan w:val="2"/>
          </w:tcPr>
          <w:p w14:paraId="60914A27"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0D695F5" w14:textId="77777777" w:rsidR="00A03B1B" w:rsidRPr="00A03B1B" w:rsidRDefault="00A03B1B" w:rsidP="00A03B1B">
            <w:pPr>
              <w:spacing w:after="60"/>
              <w:rPr>
                <w:i/>
                <w:iCs/>
                <w:sz w:val="20"/>
                <w:szCs w:val="20"/>
              </w:rPr>
            </w:pPr>
            <w:r w:rsidRPr="00A03B1B">
              <w:rPr>
                <w:i/>
                <w:iCs/>
                <w:sz w:val="20"/>
                <w:szCs w:val="20"/>
              </w:rPr>
              <w:t>Non-Spin Reserve Service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Real-Time Non-Spin Ancillary Service Position according to the RUC Snapshot 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71E5B6B8" w14:textId="77777777" w:rsidTr="00B31BB1">
        <w:trPr>
          <w:cantSplit/>
        </w:trPr>
        <w:tc>
          <w:tcPr>
            <w:tcW w:w="1117" w:type="pct"/>
            <w:gridSpan w:val="2"/>
          </w:tcPr>
          <w:p w14:paraId="5438FD9A" w14:textId="77777777" w:rsidR="00A03B1B" w:rsidRPr="00A03B1B" w:rsidRDefault="00A03B1B" w:rsidP="00A03B1B">
            <w:pPr>
              <w:spacing w:after="60"/>
              <w:rPr>
                <w:iCs/>
                <w:sz w:val="20"/>
                <w:szCs w:val="20"/>
              </w:rPr>
            </w:pPr>
            <w:r w:rsidRPr="00A03B1B">
              <w:rPr>
                <w:iCs/>
                <w:sz w:val="20"/>
                <w:szCs w:val="20"/>
              </w:rPr>
              <w:t>RDPOS</w:t>
            </w:r>
            <w:r w:rsidRPr="00A03B1B">
              <w:rPr>
                <w:iCs/>
                <w:sz w:val="20"/>
                <w:szCs w:val="20"/>
                <w:lang w:val="it-IT"/>
              </w:rPr>
              <w:t>SNAP</w:t>
            </w:r>
            <w:r w:rsidRPr="00A03B1B">
              <w:rPr>
                <w:iCs/>
                <w:sz w:val="20"/>
                <w:szCs w:val="20"/>
              </w:rPr>
              <w:t xml:space="preserve"> </w:t>
            </w:r>
            <w:r w:rsidRPr="00A03B1B">
              <w:rPr>
                <w:i/>
                <w:iCs/>
                <w:sz w:val="20"/>
                <w:szCs w:val="20"/>
                <w:vertAlign w:val="subscript"/>
                <w:lang w:val="it-IT"/>
              </w:rPr>
              <w:t xml:space="preserve">ruc, </w:t>
            </w:r>
            <w:r w:rsidRPr="00A03B1B">
              <w:rPr>
                <w:i/>
                <w:iCs/>
                <w:sz w:val="20"/>
                <w:szCs w:val="20"/>
                <w:vertAlign w:val="subscript"/>
              </w:rPr>
              <w:t>q, h</w:t>
            </w:r>
          </w:p>
        </w:tc>
        <w:tc>
          <w:tcPr>
            <w:tcW w:w="383" w:type="pct"/>
            <w:gridSpan w:val="2"/>
          </w:tcPr>
          <w:p w14:paraId="2965D4EA"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2A5E8ED" w14:textId="77777777" w:rsidR="00A03B1B" w:rsidRPr="00A03B1B" w:rsidRDefault="00A03B1B" w:rsidP="00A03B1B">
            <w:pPr>
              <w:spacing w:after="60"/>
              <w:rPr>
                <w:i/>
                <w:iCs/>
                <w:sz w:val="20"/>
                <w:szCs w:val="20"/>
              </w:rPr>
            </w:pPr>
            <w:r w:rsidRPr="00A03B1B">
              <w:rPr>
                <w:i/>
                <w:iCs/>
                <w:sz w:val="20"/>
                <w:szCs w:val="20"/>
              </w:rPr>
              <w:t>Regulation Down Position at Snapshot</w:t>
            </w:r>
            <w:r w:rsidRPr="00A03B1B">
              <w:rPr>
                <w:iCs/>
                <w:sz w:val="20"/>
                <w:szCs w:val="20"/>
              </w:rPr>
              <w:sym w:font="Symbol" w:char="F0BE"/>
            </w:r>
            <w:r w:rsidRPr="00A03B1B">
              <w:rPr>
                <w:iCs/>
                <w:sz w:val="20"/>
                <w:szCs w:val="20"/>
              </w:rPr>
              <w:t xml:space="preserve">The QSE </w:t>
            </w:r>
            <w:r w:rsidRPr="00A03B1B">
              <w:rPr>
                <w:i/>
                <w:iCs/>
                <w:sz w:val="20"/>
                <w:szCs w:val="20"/>
              </w:rPr>
              <w:t>q’s</w:t>
            </w:r>
            <w:r w:rsidRPr="00A03B1B">
              <w:rPr>
                <w:iCs/>
                <w:sz w:val="20"/>
                <w:szCs w:val="20"/>
              </w:rPr>
              <w:t xml:space="preserve"> </w:t>
            </w:r>
            <w:r w:rsidRPr="00A03B1B">
              <w:rPr>
                <w:sz w:val="20"/>
                <w:szCs w:val="20"/>
              </w:rPr>
              <w:t xml:space="preserve">net positive </w:t>
            </w:r>
            <w:r w:rsidRPr="00A03B1B">
              <w:rPr>
                <w:iCs/>
                <w:sz w:val="20"/>
                <w:szCs w:val="20"/>
              </w:rPr>
              <w:t xml:space="preserve">Real-Time Regulation Down Service (Reg-Down) Ancillary Service Position according to the RUC Snapshot for the RUC process </w:t>
            </w:r>
            <w:proofErr w:type="spellStart"/>
            <w:r w:rsidRPr="00A03B1B">
              <w:rPr>
                <w:i/>
                <w:iCs/>
                <w:sz w:val="20"/>
                <w:szCs w:val="20"/>
              </w:rPr>
              <w:t>ruc</w:t>
            </w:r>
            <w:proofErr w:type="spellEnd"/>
            <w:r w:rsidRPr="00A03B1B">
              <w:rPr>
                <w:i/>
                <w:iCs/>
                <w:sz w:val="20"/>
                <w:szCs w:val="20"/>
              </w:rPr>
              <w:t xml:space="preserve"> </w:t>
            </w:r>
            <w:r w:rsidRPr="00A03B1B">
              <w:rPr>
                <w:iCs/>
                <w:sz w:val="20"/>
                <w:szCs w:val="20"/>
              </w:rPr>
              <w:t xml:space="preserve">for the hour </w:t>
            </w:r>
            <w:r w:rsidRPr="00A03B1B">
              <w:rPr>
                <w:i/>
                <w:iCs/>
                <w:sz w:val="20"/>
                <w:szCs w:val="20"/>
              </w:rPr>
              <w:t xml:space="preserve">h </w:t>
            </w:r>
            <w:r w:rsidRPr="00A03B1B">
              <w:rPr>
                <w:iCs/>
                <w:sz w:val="20"/>
                <w:szCs w:val="20"/>
              </w:rPr>
              <w:t>that includes the 15-minute Settlement Interval.</w:t>
            </w:r>
          </w:p>
        </w:tc>
      </w:tr>
      <w:tr w:rsidR="00A03B1B" w:rsidRPr="00A03B1B" w14:paraId="61DD9E12" w14:textId="77777777" w:rsidTr="00B31BB1">
        <w:trPr>
          <w:cantSplit/>
          <w:ins w:id="718" w:author="ERCOT" w:date="2025-12-08T11:20:00Z"/>
        </w:trPr>
        <w:tc>
          <w:tcPr>
            <w:tcW w:w="1117" w:type="pct"/>
            <w:gridSpan w:val="2"/>
          </w:tcPr>
          <w:p w14:paraId="149F9CE5" w14:textId="77777777" w:rsidR="00A03B1B" w:rsidRPr="00A03B1B" w:rsidRDefault="00A03B1B" w:rsidP="00A03B1B">
            <w:pPr>
              <w:spacing w:after="60"/>
              <w:rPr>
                <w:ins w:id="719" w:author="ERCOT" w:date="2025-12-08T11:20:00Z"/>
                <w:iCs/>
                <w:sz w:val="20"/>
                <w:szCs w:val="20"/>
              </w:rPr>
            </w:pPr>
            <w:ins w:id="720" w:author="ERCOT" w:date="2025-12-08T11:20:00Z">
              <w:r w:rsidRPr="00A03B1B">
                <w:rPr>
                  <w:rFonts w:eastAsia="SimSun"/>
                  <w:sz w:val="20"/>
                  <w:szCs w:val="20"/>
                </w:rPr>
                <w:t>DRPOS</w:t>
              </w:r>
              <w:r w:rsidRPr="00A03B1B">
                <w:rPr>
                  <w:rFonts w:eastAsia="SimSun"/>
                  <w:sz w:val="20"/>
                  <w:szCs w:val="20"/>
                  <w:lang w:val="it-IT"/>
                </w:rPr>
                <w:t>SNAP</w:t>
              </w:r>
              <w:r w:rsidRPr="00A03B1B">
                <w:rPr>
                  <w:rFonts w:eastAsia="SimSun"/>
                  <w:sz w:val="20"/>
                  <w:szCs w:val="20"/>
                </w:rPr>
                <w:t xml:space="preserve"> </w:t>
              </w:r>
              <w:r w:rsidRPr="00A03B1B">
                <w:rPr>
                  <w:rFonts w:eastAsia="SimSun"/>
                  <w:i/>
                  <w:sz w:val="20"/>
                  <w:szCs w:val="20"/>
                  <w:vertAlign w:val="subscript"/>
                  <w:lang w:val="it-IT"/>
                </w:rPr>
                <w:t xml:space="preserve">ruc, </w:t>
              </w:r>
              <w:r w:rsidRPr="00A03B1B">
                <w:rPr>
                  <w:rFonts w:eastAsia="SimSun"/>
                  <w:i/>
                  <w:sz w:val="20"/>
                  <w:szCs w:val="20"/>
                  <w:vertAlign w:val="subscript"/>
                </w:rPr>
                <w:t>q, h</w:t>
              </w:r>
            </w:ins>
          </w:p>
        </w:tc>
        <w:tc>
          <w:tcPr>
            <w:tcW w:w="383" w:type="pct"/>
            <w:gridSpan w:val="2"/>
          </w:tcPr>
          <w:p w14:paraId="4A52ADF8" w14:textId="77777777" w:rsidR="00A03B1B" w:rsidRPr="00A03B1B" w:rsidRDefault="00A03B1B" w:rsidP="00A03B1B">
            <w:pPr>
              <w:spacing w:after="60"/>
              <w:jc w:val="center"/>
              <w:rPr>
                <w:ins w:id="721" w:author="ERCOT" w:date="2025-12-08T11:20:00Z"/>
                <w:iCs/>
                <w:sz w:val="20"/>
                <w:szCs w:val="20"/>
              </w:rPr>
            </w:pPr>
            <w:ins w:id="722" w:author="ERCOT" w:date="2025-12-08T11:20:00Z">
              <w:r w:rsidRPr="00A03B1B">
                <w:rPr>
                  <w:rFonts w:eastAsia="SimSun"/>
                  <w:sz w:val="20"/>
                  <w:szCs w:val="20"/>
                </w:rPr>
                <w:t>MW</w:t>
              </w:r>
            </w:ins>
          </w:p>
        </w:tc>
        <w:tc>
          <w:tcPr>
            <w:tcW w:w="3501" w:type="pct"/>
          </w:tcPr>
          <w:p w14:paraId="60E8E672" w14:textId="77777777" w:rsidR="00A03B1B" w:rsidRPr="00A03B1B" w:rsidRDefault="00A03B1B" w:rsidP="00A03B1B">
            <w:pPr>
              <w:spacing w:after="60"/>
              <w:rPr>
                <w:ins w:id="723" w:author="ERCOT" w:date="2025-12-08T11:20:00Z"/>
                <w:i/>
                <w:iCs/>
                <w:sz w:val="20"/>
                <w:szCs w:val="20"/>
              </w:rPr>
            </w:pPr>
            <w:ins w:id="724" w:author="ERCOT" w:date="2025-12-08T11:20:00Z">
              <w:r w:rsidRPr="00A03B1B">
                <w:rPr>
                  <w:rFonts w:eastAsia="SimSun"/>
                  <w:i/>
                  <w:sz w:val="20"/>
                  <w:szCs w:val="20"/>
                </w:rPr>
                <w:t>Dispatchable Reliability Reserve Service Position at Snapshot</w:t>
              </w:r>
              <w:r w:rsidRPr="00A03B1B">
                <w:rPr>
                  <w:rFonts w:eastAsia="SimSun"/>
                  <w:sz w:val="20"/>
                  <w:szCs w:val="20"/>
                </w:rPr>
                <w:t xml:space="preserve"> </w:t>
              </w:r>
              <w:r w:rsidRPr="00A03B1B">
                <w:rPr>
                  <w:rFonts w:eastAsia="Symbol"/>
                  <w:sz w:val="20"/>
                  <w:szCs w:val="20"/>
                </w:rPr>
                <w:t>¾</w:t>
              </w:r>
              <w:r w:rsidRPr="00A03B1B">
                <w:rPr>
                  <w:rFonts w:eastAsia="SimSun"/>
                  <w:sz w:val="20"/>
                  <w:szCs w:val="20"/>
                </w:rPr>
                <w:t xml:space="preserve">The QSE </w:t>
              </w:r>
              <w:r w:rsidRPr="00A03B1B">
                <w:rPr>
                  <w:rFonts w:eastAsia="SimSun"/>
                  <w:i/>
                  <w:sz w:val="20"/>
                  <w:szCs w:val="20"/>
                </w:rPr>
                <w:t xml:space="preserve">q’s </w:t>
              </w:r>
              <w:r w:rsidRPr="00A03B1B">
                <w:rPr>
                  <w:rFonts w:eastAsia="SimSun"/>
                  <w:sz w:val="20"/>
                  <w:szCs w:val="20"/>
                </w:rPr>
                <w:t xml:space="preserve">net positive Real-Time DRRS Ancillary Service Position according to the RUC Snapshot for the RUC process </w:t>
              </w:r>
              <w:proofErr w:type="spellStart"/>
              <w:r w:rsidRPr="00A03B1B">
                <w:rPr>
                  <w:rFonts w:eastAsia="SimSun"/>
                  <w:i/>
                  <w:sz w:val="20"/>
                  <w:szCs w:val="20"/>
                </w:rPr>
                <w:t>ruc</w:t>
              </w:r>
              <w:proofErr w:type="spellEnd"/>
              <w:r w:rsidRPr="00A03B1B">
                <w:rPr>
                  <w:rFonts w:eastAsia="SimSun"/>
                  <w:sz w:val="20"/>
                  <w:szCs w:val="20"/>
                </w:rPr>
                <w:t xml:space="preserve"> for the hour </w:t>
              </w:r>
              <w:r w:rsidRPr="00A03B1B">
                <w:rPr>
                  <w:rFonts w:eastAsia="SimSun"/>
                  <w:i/>
                  <w:sz w:val="20"/>
                  <w:szCs w:val="20"/>
                </w:rPr>
                <w:t xml:space="preserve">h </w:t>
              </w:r>
              <w:r w:rsidRPr="00A03B1B">
                <w:rPr>
                  <w:rFonts w:eastAsia="SimSun"/>
                  <w:sz w:val="20"/>
                  <w:szCs w:val="20"/>
                </w:rPr>
                <w:t>that includes the 15-minute Settlement Interval.</w:t>
              </w:r>
            </w:ins>
          </w:p>
        </w:tc>
      </w:tr>
      <w:tr w:rsidR="00A03B1B" w:rsidRPr="00A03B1B" w14:paraId="5B5D3362" w14:textId="77777777" w:rsidTr="00B31BB1">
        <w:trPr>
          <w:cantSplit/>
        </w:trPr>
        <w:tc>
          <w:tcPr>
            <w:tcW w:w="1117" w:type="pct"/>
            <w:gridSpan w:val="2"/>
          </w:tcPr>
          <w:p w14:paraId="0E05FFA5" w14:textId="77777777" w:rsidR="00A03B1B" w:rsidRPr="00A03B1B" w:rsidRDefault="00A03B1B" w:rsidP="00A03B1B">
            <w:pPr>
              <w:spacing w:after="60"/>
              <w:rPr>
                <w:iCs/>
                <w:sz w:val="20"/>
                <w:szCs w:val="20"/>
              </w:rPr>
            </w:pPr>
            <w:r w:rsidRPr="00A03B1B">
              <w:rPr>
                <w:iCs/>
                <w:sz w:val="20"/>
                <w:szCs w:val="20"/>
              </w:rPr>
              <w:t>ASOFFOFRSNAP</w:t>
            </w:r>
            <w:r w:rsidRPr="00A03B1B">
              <w:rPr>
                <w:i/>
                <w:iCs/>
                <w:sz w:val="20"/>
                <w:szCs w:val="20"/>
                <w:vertAlign w:val="subscript"/>
              </w:rPr>
              <w:t xml:space="preserve"> </w:t>
            </w:r>
            <w:proofErr w:type="spellStart"/>
            <w:r w:rsidRPr="00A03B1B">
              <w:rPr>
                <w:i/>
                <w:iCs/>
                <w:sz w:val="20"/>
                <w:szCs w:val="20"/>
                <w:vertAlign w:val="subscript"/>
              </w:rPr>
              <w:t>ruc</w:t>
            </w:r>
            <w:proofErr w:type="spellEnd"/>
            <w:r w:rsidRPr="00A03B1B">
              <w:rPr>
                <w:i/>
                <w:iCs/>
                <w:sz w:val="20"/>
                <w:szCs w:val="20"/>
                <w:vertAlign w:val="subscript"/>
              </w:rPr>
              <w:t>, q, r, h</w:t>
            </w:r>
          </w:p>
        </w:tc>
        <w:tc>
          <w:tcPr>
            <w:tcW w:w="383" w:type="pct"/>
            <w:gridSpan w:val="2"/>
          </w:tcPr>
          <w:p w14:paraId="172D0E06"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367FAEAF" w14:textId="77777777" w:rsidR="00A03B1B" w:rsidRPr="00A03B1B" w:rsidRDefault="00A03B1B" w:rsidP="00A03B1B">
            <w:pPr>
              <w:spacing w:after="60"/>
              <w:rPr>
                <w:i/>
                <w:iCs/>
                <w:sz w:val="20"/>
                <w:szCs w:val="20"/>
              </w:rPr>
            </w:pPr>
            <w:r w:rsidRPr="00A03B1B">
              <w:rPr>
                <w:i/>
                <w:iCs/>
                <w:sz w:val="20"/>
                <w:szCs w:val="20"/>
              </w:rPr>
              <w:t>Ancillary Service Offline Offers at Snapshot</w:t>
            </w:r>
            <w:r w:rsidRPr="00A03B1B">
              <w:rPr>
                <w:iCs/>
                <w:sz w:val="20"/>
                <w:szCs w:val="20"/>
              </w:rPr>
              <w:sym w:font="Symbol" w:char="F0BE"/>
            </w:r>
            <w:r w:rsidRPr="00A03B1B">
              <w:rPr>
                <w:iCs/>
                <w:sz w:val="20"/>
                <w:szCs w:val="20"/>
              </w:rPr>
              <w:t xml:space="preserve">The capacity represented by validated Ancillary Service Offers for Non-Spin for Resource </w:t>
            </w:r>
            <w:r w:rsidRPr="00A03B1B">
              <w:rPr>
                <w:i/>
                <w:iCs/>
                <w:sz w:val="20"/>
                <w:szCs w:val="20"/>
              </w:rPr>
              <w:t xml:space="preserve">r </w:t>
            </w:r>
            <w:r w:rsidRPr="00A03B1B">
              <w:rPr>
                <w:sz w:val="20"/>
                <w:szCs w:val="20"/>
              </w:rPr>
              <w:t xml:space="preserve">with COP status of “OFF”, </w:t>
            </w:r>
            <w:ins w:id="725" w:author="ERCOT" w:date="2025-09-10T13:21:00Z">
              <w:r w:rsidRPr="00A03B1B">
                <w:rPr>
                  <w:rFonts w:eastAsia="SimSun"/>
                  <w:sz w:val="20"/>
                  <w:szCs w:val="20"/>
                </w:rPr>
                <w:t>and capacity represented by validated Ancillary Service Offers for DRRS for Resource</w:t>
              </w:r>
              <w:r w:rsidRPr="00A03B1B">
                <w:rPr>
                  <w:rFonts w:eastAsia="SimSun"/>
                  <w:i/>
                  <w:sz w:val="20"/>
                  <w:szCs w:val="20"/>
                </w:rPr>
                <w:t xml:space="preserve"> r</w:t>
              </w:r>
              <w:r w:rsidRPr="00A03B1B">
                <w:rPr>
                  <w:rFonts w:eastAsia="SimSun"/>
                  <w:sz w:val="20"/>
                  <w:szCs w:val="20"/>
                </w:rPr>
                <w:t xml:space="preserve"> with COP status of “DRRS”, </w:t>
              </w:r>
            </w:ins>
            <w:r w:rsidRPr="00A03B1B">
              <w:rPr>
                <w:iCs/>
                <w:sz w:val="20"/>
                <w:szCs w:val="20"/>
              </w:rPr>
              <w:t xml:space="preserve">represented by QSE </w:t>
            </w:r>
            <w:r w:rsidRPr="00A03B1B">
              <w:rPr>
                <w:i/>
                <w:iCs/>
                <w:sz w:val="20"/>
                <w:szCs w:val="20"/>
              </w:rPr>
              <w:t xml:space="preserve">q </w:t>
            </w:r>
            <w:r w:rsidRPr="00A03B1B">
              <w:rPr>
                <w:iCs/>
                <w:sz w:val="20"/>
                <w:szCs w:val="20"/>
              </w:rPr>
              <w:t xml:space="preserve">according to the RUC Snapshot 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h</w:t>
            </w:r>
            <w:r w:rsidRPr="00A03B1B">
              <w:rPr>
                <w:iCs/>
                <w:sz w:val="20"/>
                <w:szCs w:val="20"/>
              </w:rPr>
              <w:t xml:space="preserve"> that includes the 15-minute Settlement Interval.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A03B1B">
              <w:rPr>
                <w:i/>
                <w:iCs/>
                <w:sz w:val="20"/>
                <w:szCs w:val="20"/>
              </w:rPr>
              <w:t>h</w:t>
            </w:r>
            <w:r w:rsidRPr="00A03B1B">
              <w:rPr>
                <w:iCs/>
                <w:sz w:val="20"/>
                <w:szCs w:val="20"/>
              </w:rPr>
              <w:t>.</w:t>
            </w:r>
          </w:p>
        </w:tc>
      </w:tr>
      <w:tr w:rsidR="00A03B1B" w:rsidRPr="00A03B1B" w14:paraId="758F8DC0" w14:textId="77777777" w:rsidTr="00B31BB1">
        <w:trPr>
          <w:cantSplit/>
        </w:trPr>
        <w:tc>
          <w:tcPr>
            <w:tcW w:w="1117" w:type="pct"/>
            <w:gridSpan w:val="2"/>
          </w:tcPr>
          <w:p w14:paraId="21891F34" w14:textId="77777777" w:rsidR="00A03B1B" w:rsidRPr="00A03B1B" w:rsidRDefault="00A03B1B" w:rsidP="00A03B1B">
            <w:pPr>
              <w:spacing w:after="60"/>
              <w:rPr>
                <w:iCs/>
                <w:sz w:val="20"/>
                <w:szCs w:val="20"/>
              </w:rPr>
            </w:pPr>
            <w:r w:rsidRPr="00A03B1B">
              <w:rPr>
                <w:iCs/>
                <w:sz w:val="20"/>
                <w:szCs w:val="20"/>
              </w:rPr>
              <w:t>ASOFRLRSNAP</w:t>
            </w:r>
            <w:r w:rsidRPr="00A03B1B">
              <w:rPr>
                <w:i/>
                <w:iCs/>
                <w:sz w:val="20"/>
                <w:szCs w:val="20"/>
                <w:vertAlign w:val="subscript"/>
              </w:rPr>
              <w:t xml:space="preserve"> </w:t>
            </w:r>
            <w:r w:rsidRPr="00A03B1B">
              <w:rPr>
                <w:i/>
                <w:iCs/>
                <w:sz w:val="20"/>
                <w:szCs w:val="20"/>
                <w:vertAlign w:val="subscript"/>
                <w:lang w:val="it-IT"/>
              </w:rPr>
              <w:t xml:space="preserve">ruc, </w:t>
            </w:r>
            <w:r w:rsidRPr="00A03B1B">
              <w:rPr>
                <w:i/>
                <w:iCs/>
                <w:sz w:val="20"/>
                <w:szCs w:val="20"/>
                <w:vertAlign w:val="subscript"/>
              </w:rPr>
              <w:t>q, r, h</w:t>
            </w:r>
          </w:p>
        </w:tc>
        <w:tc>
          <w:tcPr>
            <w:tcW w:w="383" w:type="pct"/>
            <w:gridSpan w:val="2"/>
          </w:tcPr>
          <w:p w14:paraId="247ED73F"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31145F0F" w14:textId="77777777" w:rsidR="00A03B1B" w:rsidRPr="00A03B1B" w:rsidRDefault="00A03B1B" w:rsidP="00A03B1B">
            <w:pPr>
              <w:spacing w:after="60"/>
              <w:rPr>
                <w:i/>
                <w:iCs/>
                <w:sz w:val="20"/>
                <w:szCs w:val="20"/>
              </w:rPr>
            </w:pPr>
            <w:r w:rsidRPr="00A03B1B">
              <w:rPr>
                <w:i/>
                <w:iCs/>
                <w:sz w:val="20"/>
                <w:szCs w:val="20"/>
              </w:rPr>
              <w:t>Ancillary Service Offer per Load Resource at Snapshot</w:t>
            </w:r>
            <w:r w:rsidRPr="00A03B1B">
              <w:rPr>
                <w:iCs/>
                <w:sz w:val="20"/>
                <w:szCs w:val="20"/>
              </w:rPr>
              <w:sym w:font="Symbol" w:char="F0BE"/>
            </w:r>
            <w:r w:rsidRPr="00A03B1B">
              <w:rPr>
                <w:iCs/>
                <w:sz w:val="20"/>
                <w:szCs w:val="20"/>
              </w:rPr>
              <w:t xml:space="preserve">The capacity represented by validated Ancillary Service Offers for Reg-Up, Non-Spin, RRS, and ECRS for the Load Resource </w:t>
            </w:r>
            <w:r w:rsidRPr="00A03B1B">
              <w:rPr>
                <w:i/>
                <w:iCs/>
                <w:sz w:val="20"/>
                <w:szCs w:val="20"/>
              </w:rPr>
              <w:t xml:space="preserve">r </w:t>
            </w:r>
            <w:r w:rsidRPr="00A03B1B">
              <w:rPr>
                <w:iCs/>
                <w:sz w:val="20"/>
                <w:szCs w:val="20"/>
              </w:rPr>
              <w:t xml:space="preserve">represented by QSE </w:t>
            </w:r>
            <w:r w:rsidRPr="00A03B1B">
              <w:rPr>
                <w:i/>
                <w:iCs/>
                <w:sz w:val="20"/>
                <w:szCs w:val="20"/>
              </w:rPr>
              <w:t xml:space="preserve">q </w:t>
            </w:r>
            <w:r w:rsidRPr="00A03B1B">
              <w:rPr>
                <w:iCs/>
                <w:sz w:val="20"/>
                <w:szCs w:val="20"/>
              </w:rPr>
              <w:t xml:space="preserve">according to the RUC Snapshot 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A03B1B">
              <w:rPr>
                <w:i/>
                <w:iCs/>
                <w:sz w:val="20"/>
                <w:szCs w:val="20"/>
              </w:rPr>
              <w:t>h</w:t>
            </w:r>
            <w:r w:rsidRPr="00A03B1B">
              <w:rPr>
                <w:iCs/>
                <w:sz w:val="20"/>
                <w:szCs w:val="20"/>
              </w:rPr>
              <w:t>.</w:t>
            </w:r>
          </w:p>
        </w:tc>
      </w:tr>
      <w:tr w:rsidR="00A03B1B" w:rsidRPr="00A03B1B" w14:paraId="7AD17786" w14:textId="77777777" w:rsidTr="00B31BB1">
        <w:trPr>
          <w:cantSplit/>
        </w:trPr>
        <w:tc>
          <w:tcPr>
            <w:tcW w:w="1117" w:type="pct"/>
            <w:gridSpan w:val="2"/>
          </w:tcPr>
          <w:p w14:paraId="1F3DEDA5" w14:textId="77777777" w:rsidR="00A03B1B" w:rsidRPr="00A03B1B" w:rsidRDefault="00A03B1B" w:rsidP="00A03B1B">
            <w:pPr>
              <w:spacing w:after="60"/>
              <w:rPr>
                <w:iCs/>
                <w:sz w:val="20"/>
                <w:szCs w:val="20"/>
              </w:rPr>
            </w:pPr>
            <w:r w:rsidRPr="00A03B1B">
              <w:rPr>
                <w:bCs/>
                <w:iCs/>
                <w:sz w:val="20"/>
                <w:szCs w:val="20"/>
              </w:rPr>
              <w:t xml:space="preserve">PFPOSSNAP </w:t>
            </w:r>
            <w:proofErr w:type="spellStart"/>
            <w:r w:rsidRPr="00A03B1B">
              <w:rPr>
                <w:bCs/>
                <w:i/>
                <w:iCs/>
                <w:sz w:val="20"/>
                <w:szCs w:val="20"/>
                <w:vertAlign w:val="subscript"/>
              </w:rPr>
              <w:t>ruc</w:t>
            </w:r>
            <w:proofErr w:type="spellEnd"/>
            <w:r w:rsidRPr="00A03B1B">
              <w:rPr>
                <w:bCs/>
                <w:i/>
                <w:iCs/>
                <w:sz w:val="20"/>
                <w:szCs w:val="20"/>
                <w:vertAlign w:val="subscript"/>
              </w:rPr>
              <w:t>, q, h</w:t>
            </w:r>
          </w:p>
        </w:tc>
        <w:tc>
          <w:tcPr>
            <w:tcW w:w="383" w:type="pct"/>
            <w:gridSpan w:val="2"/>
          </w:tcPr>
          <w:p w14:paraId="25D2A630"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D3E51B6" w14:textId="77777777" w:rsidR="00A03B1B" w:rsidRPr="00A03B1B" w:rsidRDefault="00A03B1B" w:rsidP="00A03B1B">
            <w:pPr>
              <w:spacing w:after="60"/>
              <w:rPr>
                <w:i/>
                <w:iCs/>
                <w:sz w:val="20"/>
                <w:szCs w:val="20"/>
              </w:rPr>
            </w:pPr>
            <w:r w:rsidRPr="00A03B1B">
              <w:rPr>
                <w:i/>
                <w:iCs/>
                <w:sz w:val="20"/>
                <w:szCs w:val="20"/>
              </w:rPr>
              <w:t>Responsive Reserve (Governor Response or Governor-Like Response)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Real-Time RRS-PFR Ancillary Service Position according to the RUC Snapshot 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5E8E5A2F" w14:textId="77777777" w:rsidTr="00B31BB1">
        <w:trPr>
          <w:cantSplit/>
        </w:trPr>
        <w:tc>
          <w:tcPr>
            <w:tcW w:w="1117" w:type="pct"/>
            <w:gridSpan w:val="2"/>
          </w:tcPr>
          <w:p w14:paraId="50E349AA" w14:textId="77777777" w:rsidR="00A03B1B" w:rsidRPr="00A03B1B" w:rsidRDefault="00A03B1B" w:rsidP="00A03B1B">
            <w:pPr>
              <w:spacing w:after="60"/>
              <w:rPr>
                <w:iCs/>
                <w:sz w:val="20"/>
                <w:szCs w:val="20"/>
              </w:rPr>
            </w:pPr>
            <w:r w:rsidRPr="00A03B1B">
              <w:rPr>
                <w:bCs/>
                <w:iCs/>
                <w:sz w:val="20"/>
                <w:szCs w:val="20"/>
              </w:rPr>
              <w:t xml:space="preserve">UFPOSSNAP </w:t>
            </w:r>
            <w:proofErr w:type="spellStart"/>
            <w:r w:rsidRPr="00A03B1B">
              <w:rPr>
                <w:bCs/>
                <w:i/>
                <w:iCs/>
                <w:sz w:val="20"/>
                <w:szCs w:val="20"/>
                <w:vertAlign w:val="subscript"/>
              </w:rPr>
              <w:t>ruc</w:t>
            </w:r>
            <w:proofErr w:type="spellEnd"/>
            <w:r w:rsidRPr="00A03B1B">
              <w:rPr>
                <w:bCs/>
                <w:i/>
                <w:iCs/>
                <w:sz w:val="20"/>
                <w:szCs w:val="20"/>
                <w:vertAlign w:val="subscript"/>
              </w:rPr>
              <w:t>, q, h</w:t>
            </w:r>
          </w:p>
        </w:tc>
        <w:tc>
          <w:tcPr>
            <w:tcW w:w="383" w:type="pct"/>
            <w:gridSpan w:val="2"/>
          </w:tcPr>
          <w:p w14:paraId="3A8DCD82"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6D11CA64" w14:textId="77777777" w:rsidR="00A03B1B" w:rsidRPr="00A03B1B" w:rsidRDefault="00A03B1B" w:rsidP="00A03B1B">
            <w:pPr>
              <w:spacing w:after="60"/>
              <w:rPr>
                <w:i/>
                <w:iCs/>
                <w:sz w:val="20"/>
                <w:szCs w:val="20"/>
              </w:rPr>
            </w:pPr>
            <w:r w:rsidRPr="00A03B1B">
              <w:rPr>
                <w:i/>
                <w:iCs/>
                <w:sz w:val="20"/>
                <w:szCs w:val="20"/>
              </w:rPr>
              <w:t>Responsive Reserve (Under Frequency trigger at 59.7 Hz.)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Real-Time RRS-UFR Ancillary Service Position according to the RUC Snapshot 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7273B887" w14:textId="77777777" w:rsidTr="00B31BB1">
        <w:trPr>
          <w:cantSplit/>
        </w:trPr>
        <w:tc>
          <w:tcPr>
            <w:tcW w:w="1117" w:type="pct"/>
            <w:gridSpan w:val="2"/>
          </w:tcPr>
          <w:p w14:paraId="1626A0A8" w14:textId="77777777" w:rsidR="00A03B1B" w:rsidRPr="00A03B1B" w:rsidRDefault="00A03B1B" w:rsidP="00A03B1B">
            <w:pPr>
              <w:spacing w:after="60"/>
              <w:rPr>
                <w:iCs/>
                <w:sz w:val="20"/>
                <w:szCs w:val="20"/>
              </w:rPr>
            </w:pPr>
            <w:r w:rsidRPr="00A03B1B">
              <w:rPr>
                <w:bCs/>
                <w:iCs/>
                <w:sz w:val="20"/>
                <w:szCs w:val="20"/>
              </w:rPr>
              <w:t xml:space="preserve">FFPOSSNAP </w:t>
            </w:r>
            <w:proofErr w:type="spellStart"/>
            <w:r w:rsidRPr="00A03B1B">
              <w:rPr>
                <w:bCs/>
                <w:i/>
                <w:iCs/>
                <w:sz w:val="20"/>
                <w:szCs w:val="20"/>
                <w:vertAlign w:val="subscript"/>
              </w:rPr>
              <w:t>ruc</w:t>
            </w:r>
            <w:proofErr w:type="spellEnd"/>
            <w:r w:rsidRPr="00A03B1B">
              <w:rPr>
                <w:bCs/>
                <w:i/>
                <w:iCs/>
                <w:sz w:val="20"/>
                <w:szCs w:val="20"/>
                <w:vertAlign w:val="subscript"/>
              </w:rPr>
              <w:t>, q, h</w:t>
            </w:r>
          </w:p>
        </w:tc>
        <w:tc>
          <w:tcPr>
            <w:tcW w:w="383" w:type="pct"/>
            <w:gridSpan w:val="2"/>
          </w:tcPr>
          <w:p w14:paraId="62EE0FDE"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61E39263" w14:textId="77777777" w:rsidR="00A03B1B" w:rsidRPr="00A03B1B" w:rsidRDefault="00A03B1B" w:rsidP="00A03B1B">
            <w:pPr>
              <w:spacing w:after="60"/>
              <w:rPr>
                <w:i/>
                <w:iCs/>
                <w:sz w:val="20"/>
                <w:szCs w:val="20"/>
              </w:rPr>
            </w:pPr>
            <w:r w:rsidRPr="00A03B1B">
              <w:rPr>
                <w:i/>
                <w:iCs/>
                <w:sz w:val="20"/>
                <w:szCs w:val="20"/>
              </w:rPr>
              <w:t>Responsive Reserve (Fast Frequency Response)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Real-Time RRS-FFR Ancillary Service Position according to the RUC Snapshot 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0EE8FE80" w14:textId="77777777" w:rsidTr="00B31BB1">
        <w:trPr>
          <w:cantSplit/>
        </w:trPr>
        <w:tc>
          <w:tcPr>
            <w:tcW w:w="1117" w:type="pct"/>
            <w:gridSpan w:val="2"/>
          </w:tcPr>
          <w:p w14:paraId="5C7B07B4" w14:textId="77777777" w:rsidR="00A03B1B" w:rsidRPr="00A03B1B" w:rsidRDefault="00A03B1B" w:rsidP="00A03B1B">
            <w:pPr>
              <w:spacing w:after="60"/>
              <w:rPr>
                <w:iCs/>
                <w:sz w:val="20"/>
                <w:szCs w:val="20"/>
              </w:rPr>
            </w:pPr>
            <w:r w:rsidRPr="00A03B1B">
              <w:rPr>
                <w:bCs/>
                <w:iCs/>
                <w:sz w:val="20"/>
                <w:szCs w:val="20"/>
              </w:rPr>
              <w:lastRenderedPageBreak/>
              <w:t xml:space="preserve">ECSPOSSNAP </w:t>
            </w:r>
            <w:proofErr w:type="spellStart"/>
            <w:r w:rsidRPr="00A03B1B">
              <w:rPr>
                <w:bCs/>
                <w:i/>
                <w:iCs/>
                <w:sz w:val="20"/>
                <w:szCs w:val="20"/>
                <w:vertAlign w:val="subscript"/>
              </w:rPr>
              <w:t>ruc</w:t>
            </w:r>
            <w:proofErr w:type="spellEnd"/>
            <w:r w:rsidRPr="00A03B1B">
              <w:rPr>
                <w:bCs/>
                <w:i/>
                <w:iCs/>
                <w:sz w:val="20"/>
                <w:szCs w:val="20"/>
                <w:vertAlign w:val="subscript"/>
              </w:rPr>
              <w:t>, q, h</w:t>
            </w:r>
          </w:p>
        </w:tc>
        <w:tc>
          <w:tcPr>
            <w:tcW w:w="383" w:type="pct"/>
            <w:gridSpan w:val="2"/>
          </w:tcPr>
          <w:p w14:paraId="76E37D8C"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054590D" w14:textId="77777777" w:rsidR="00A03B1B" w:rsidRPr="00A03B1B" w:rsidRDefault="00A03B1B" w:rsidP="00A03B1B">
            <w:pPr>
              <w:spacing w:after="60"/>
              <w:rPr>
                <w:i/>
                <w:iCs/>
                <w:sz w:val="20"/>
                <w:szCs w:val="20"/>
              </w:rPr>
            </w:pPr>
            <w:r w:rsidRPr="00A03B1B">
              <w:rPr>
                <w:i/>
                <w:iCs/>
                <w:sz w:val="20"/>
                <w:szCs w:val="20"/>
              </w:rPr>
              <w:t>ERCOT Contingency Reserve Service (SCED Dispatchable)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ECRS Ancillary Service Position that is SCED-dispatchable according to the RUC Snapshot 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751FEC91" w14:textId="77777777" w:rsidTr="00B31BB1">
        <w:trPr>
          <w:cantSplit/>
        </w:trPr>
        <w:tc>
          <w:tcPr>
            <w:tcW w:w="1117" w:type="pct"/>
            <w:gridSpan w:val="2"/>
          </w:tcPr>
          <w:p w14:paraId="1B781F83" w14:textId="77777777" w:rsidR="00A03B1B" w:rsidRPr="00A03B1B" w:rsidRDefault="00A03B1B" w:rsidP="00A03B1B">
            <w:pPr>
              <w:spacing w:after="60"/>
              <w:rPr>
                <w:iCs/>
                <w:sz w:val="20"/>
                <w:szCs w:val="20"/>
              </w:rPr>
            </w:pPr>
            <w:r w:rsidRPr="00A03B1B">
              <w:rPr>
                <w:bCs/>
                <w:iCs/>
                <w:sz w:val="20"/>
                <w:szCs w:val="20"/>
              </w:rPr>
              <w:t xml:space="preserve">ECMPOSSNAP </w:t>
            </w:r>
            <w:proofErr w:type="spellStart"/>
            <w:r w:rsidRPr="00A03B1B">
              <w:rPr>
                <w:bCs/>
                <w:i/>
                <w:iCs/>
                <w:sz w:val="20"/>
                <w:szCs w:val="20"/>
                <w:vertAlign w:val="subscript"/>
              </w:rPr>
              <w:t>ruc</w:t>
            </w:r>
            <w:proofErr w:type="spellEnd"/>
            <w:r w:rsidRPr="00A03B1B">
              <w:rPr>
                <w:bCs/>
                <w:i/>
                <w:iCs/>
                <w:sz w:val="20"/>
                <w:szCs w:val="20"/>
                <w:vertAlign w:val="subscript"/>
              </w:rPr>
              <w:t>, q, h</w:t>
            </w:r>
          </w:p>
        </w:tc>
        <w:tc>
          <w:tcPr>
            <w:tcW w:w="383" w:type="pct"/>
            <w:gridSpan w:val="2"/>
          </w:tcPr>
          <w:p w14:paraId="6A5DA21B"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520C485" w14:textId="77777777" w:rsidR="00A03B1B" w:rsidRPr="00A03B1B" w:rsidRDefault="00A03B1B" w:rsidP="00A03B1B">
            <w:pPr>
              <w:spacing w:after="60"/>
              <w:rPr>
                <w:i/>
                <w:iCs/>
                <w:sz w:val="20"/>
                <w:szCs w:val="20"/>
              </w:rPr>
            </w:pPr>
            <w:r w:rsidRPr="00A03B1B">
              <w:rPr>
                <w:i/>
                <w:iCs/>
                <w:sz w:val="20"/>
                <w:szCs w:val="20"/>
              </w:rPr>
              <w:t>ERCOT Contingency Reserve Service (Non-SCED Dispatchable)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ECRS Ancillary Service Position that is non-SCED-dispatchable according to the RUC Snapshot 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70C31A62" w14:textId="77777777" w:rsidTr="00B31BB1">
        <w:trPr>
          <w:cantSplit/>
        </w:trPr>
        <w:tc>
          <w:tcPr>
            <w:tcW w:w="1117" w:type="pct"/>
            <w:gridSpan w:val="2"/>
          </w:tcPr>
          <w:p w14:paraId="64C3771A" w14:textId="77777777" w:rsidR="00A03B1B" w:rsidRPr="00A03B1B" w:rsidRDefault="00A03B1B" w:rsidP="00A03B1B">
            <w:pPr>
              <w:spacing w:after="60"/>
              <w:rPr>
                <w:iCs/>
                <w:sz w:val="20"/>
                <w:szCs w:val="20"/>
              </w:rPr>
            </w:pPr>
            <w:r w:rsidRPr="00A03B1B">
              <w:rPr>
                <w:bCs/>
                <w:iCs/>
                <w:sz w:val="20"/>
                <w:szCs w:val="20"/>
              </w:rPr>
              <w:t xml:space="preserve">NSSPOSSNAP </w:t>
            </w:r>
            <w:proofErr w:type="spellStart"/>
            <w:r w:rsidRPr="00A03B1B">
              <w:rPr>
                <w:bCs/>
                <w:i/>
                <w:iCs/>
                <w:sz w:val="20"/>
                <w:szCs w:val="20"/>
                <w:vertAlign w:val="subscript"/>
              </w:rPr>
              <w:t>ruc</w:t>
            </w:r>
            <w:proofErr w:type="spellEnd"/>
            <w:r w:rsidRPr="00A03B1B">
              <w:rPr>
                <w:bCs/>
                <w:i/>
                <w:iCs/>
                <w:sz w:val="20"/>
                <w:szCs w:val="20"/>
                <w:vertAlign w:val="subscript"/>
              </w:rPr>
              <w:t>, q, h</w:t>
            </w:r>
          </w:p>
        </w:tc>
        <w:tc>
          <w:tcPr>
            <w:tcW w:w="383" w:type="pct"/>
            <w:gridSpan w:val="2"/>
          </w:tcPr>
          <w:p w14:paraId="39BD072C"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3C8FDF3" w14:textId="77777777" w:rsidR="00A03B1B" w:rsidRPr="00A03B1B" w:rsidRDefault="00A03B1B" w:rsidP="00A03B1B">
            <w:pPr>
              <w:spacing w:after="60"/>
              <w:rPr>
                <w:i/>
                <w:iCs/>
                <w:sz w:val="20"/>
                <w:szCs w:val="20"/>
              </w:rPr>
            </w:pPr>
            <w:r w:rsidRPr="00A03B1B">
              <w:rPr>
                <w:i/>
                <w:iCs/>
                <w:sz w:val="20"/>
                <w:szCs w:val="20"/>
              </w:rPr>
              <w:t>Non-Spin Reserve Service (SCED Dispatchable)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Non-Spin Ancillary Service Position that is SCED-dispatchable according to the RUC Snapshot 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4080E3F1" w14:textId="77777777" w:rsidTr="00B31BB1">
        <w:trPr>
          <w:cantSplit/>
        </w:trPr>
        <w:tc>
          <w:tcPr>
            <w:tcW w:w="1117" w:type="pct"/>
            <w:gridSpan w:val="2"/>
          </w:tcPr>
          <w:p w14:paraId="07D809E8" w14:textId="77777777" w:rsidR="00A03B1B" w:rsidRPr="00A03B1B" w:rsidRDefault="00A03B1B" w:rsidP="00A03B1B">
            <w:pPr>
              <w:spacing w:after="60"/>
              <w:rPr>
                <w:iCs/>
                <w:sz w:val="20"/>
                <w:szCs w:val="20"/>
              </w:rPr>
            </w:pPr>
            <w:r w:rsidRPr="00A03B1B">
              <w:rPr>
                <w:bCs/>
                <w:iCs/>
                <w:sz w:val="20"/>
                <w:szCs w:val="20"/>
              </w:rPr>
              <w:t xml:space="preserve">NSMPOSSNAP </w:t>
            </w:r>
            <w:proofErr w:type="spellStart"/>
            <w:r w:rsidRPr="00A03B1B">
              <w:rPr>
                <w:bCs/>
                <w:i/>
                <w:iCs/>
                <w:sz w:val="20"/>
                <w:szCs w:val="20"/>
                <w:vertAlign w:val="subscript"/>
              </w:rPr>
              <w:t>ruc</w:t>
            </w:r>
            <w:proofErr w:type="spellEnd"/>
            <w:r w:rsidRPr="00A03B1B">
              <w:rPr>
                <w:bCs/>
                <w:i/>
                <w:iCs/>
                <w:sz w:val="20"/>
                <w:szCs w:val="20"/>
                <w:vertAlign w:val="subscript"/>
              </w:rPr>
              <w:t>, q, h</w:t>
            </w:r>
          </w:p>
        </w:tc>
        <w:tc>
          <w:tcPr>
            <w:tcW w:w="383" w:type="pct"/>
            <w:gridSpan w:val="2"/>
          </w:tcPr>
          <w:p w14:paraId="0600B6C4"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64703A7E" w14:textId="77777777" w:rsidR="00A03B1B" w:rsidRPr="00A03B1B" w:rsidRDefault="00A03B1B" w:rsidP="00A03B1B">
            <w:pPr>
              <w:spacing w:after="60"/>
              <w:rPr>
                <w:i/>
                <w:iCs/>
                <w:sz w:val="20"/>
                <w:szCs w:val="20"/>
              </w:rPr>
            </w:pPr>
            <w:r w:rsidRPr="00A03B1B">
              <w:rPr>
                <w:i/>
                <w:iCs/>
                <w:sz w:val="20"/>
                <w:szCs w:val="20"/>
              </w:rPr>
              <w:t>Non-Spin Reserve Service (Non-SCED Dispatchable) Position at Snapshot</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Non-Spin Ancillary Service Position that is non-SCED-dispatchable according to the RUC Snapshot 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0D910AD6" w14:textId="77777777" w:rsidTr="00B31BB1">
        <w:trPr>
          <w:cantSplit/>
        </w:trPr>
        <w:tc>
          <w:tcPr>
            <w:tcW w:w="1117" w:type="pct"/>
            <w:gridSpan w:val="2"/>
          </w:tcPr>
          <w:p w14:paraId="2BB56B2B" w14:textId="77777777" w:rsidR="00A03B1B" w:rsidRPr="00A03B1B" w:rsidRDefault="00A03B1B" w:rsidP="00A03B1B">
            <w:pPr>
              <w:spacing w:after="60"/>
              <w:rPr>
                <w:iCs/>
                <w:sz w:val="20"/>
                <w:szCs w:val="20"/>
              </w:rPr>
            </w:pPr>
            <w:r w:rsidRPr="00A03B1B">
              <w:rPr>
                <w:bCs/>
                <w:iCs/>
                <w:sz w:val="20"/>
                <w:szCs w:val="20"/>
              </w:rPr>
              <w:t xml:space="preserve">ASMWCAPUQSNAP </w:t>
            </w:r>
            <w:proofErr w:type="spellStart"/>
            <w:r w:rsidRPr="00A03B1B">
              <w:rPr>
                <w:bCs/>
                <w:i/>
                <w:iCs/>
                <w:sz w:val="20"/>
                <w:szCs w:val="20"/>
                <w:vertAlign w:val="subscript"/>
              </w:rPr>
              <w:t>ruc</w:t>
            </w:r>
            <w:proofErr w:type="spellEnd"/>
            <w:r w:rsidRPr="00A03B1B">
              <w:rPr>
                <w:bCs/>
                <w:i/>
                <w:iCs/>
                <w:sz w:val="20"/>
                <w:szCs w:val="20"/>
                <w:vertAlign w:val="subscript"/>
              </w:rPr>
              <w:t>, q, h</w:t>
            </w:r>
          </w:p>
        </w:tc>
        <w:tc>
          <w:tcPr>
            <w:tcW w:w="383" w:type="pct"/>
            <w:gridSpan w:val="2"/>
          </w:tcPr>
          <w:p w14:paraId="69DD298F"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64904417" w14:textId="77777777" w:rsidR="00A03B1B" w:rsidRPr="00A03B1B" w:rsidRDefault="00A03B1B" w:rsidP="00A03B1B">
            <w:pPr>
              <w:spacing w:after="60"/>
              <w:rPr>
                <w:i/>
                <w:iCs/>
                <w:sz w:val="20"/>
                <w:szCs w:val="20"/>
              </w:rPr>
            </w:pPr>
            <w:r w:rsidRPr="00A03B1B">
              <w:rPr>
                <w:i/>
                <w:iCs/>
                <w:sz w:val="20"/>
                <w:szCs w:val="20"/>
              </w:rPr>
              <w:t>Calculated Total MW Capacity used to cover the QSE’s Ancillary Service Position at Snapshot</w:t>
            </w:r>
            <w:r w:rsidRPr="00A03B1B">
              <w:rPr>
                <w:iCs/>
                <w:sz w:val="20"/>
                <w:szCs w:val="20"/>
              </w:rPr>
              <w:t>—</w:t>
            </w:r>
            <w:r w:rsidRPr="00A03B1B">
              <w:rPr>
                <w:sz w:val="20"/>
                <w:szCs w:val="20"/>
              </w:rPr>
              <w:t xml:space="preserve">The </w:t>
            </w:r>
            <w:r w:rsidRPr="00A03B1B">
              <w:rPr>
                <w:iCs/>
                <w:sz w:val="20"/>
                <w:szCs w:val="20"/>
              </w:rPr>
              <w:t xml:space="preserve">calculated total MW capacity for a QSE </w:t>
            </w:r>
            <w:r w:rsidRPr="00A03B1B">
              <w:rPr>
                <w:i/>
                <w:sz w:val="20"/>
                <w:szCs w:val="20"/>
              </w:rPr>
              <w:t>q</w:t>
            </w:r>
            <w:r w:rsidRPr="00A03B1B">
              <w:rPr>
                <w:iCs/>
                <w:sz w:val="20"/>
                <w:szCs w:val="20"/>
              </w:rPr>
              <w:t xml:space="preserve"> that represents the amount of the QSE’s Ancillary Service Position covered by its Resources</w:t>
            </w:r>
            <w:r w:rsidRPr="00A03B1B">
              <w:rPr>
                <w:i/>
                <w:iCs/>
                <w:sz w:val="20"/>
                <w:szCs w:val="20"/>
              </w:rPr>
              <w:t xml:space="preserve"> </w:t>
            </w:r>
            <w:r w:rsidRPr="00A03B1B">
              <w:rPr>
                <w:iCs/>
                <w:sz w:val="20"/>
                <w:szCs w:val="20"/>
              </w:rPr>
              <w:t xml:space="preserve">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07410BEB" w14:textId="77777777" w:rsidTr="00B31BB1">
        <w:trPr>
          <w:cantSplit/>
        </w:trPr>
        <w:tc>
          <w:tcPr>
            <w:tcW w:w="1117" w:type="pct"/>
            <w:gridSpan w:val="2"/>
          </w:tcPr>
          <w:p w14:paraId="10597D7A" w14:textId="77777777" w:rsidR="00A03B1B" w:rsidRPr="00A03B1B" w:rsidRDefault="00A03B1B" w:rsidP="00A03B1B">
            <w:pPr>
              <w:spacing w:after="60"/>
              <w:rPr>
                <w:iCs/>
                <w:sz w:val="20"/>
                <w:szCs w:val="20"/>
              </w:rPr>
            </w:pPr>
            <w:r w:rsidRPr="00A03B1B">
              <w:rPr>
                <w:bCs/>
                <w:iCs/>
                <w:sz w:val="20"/>
                <w:szCs w:val="20"/>
              </w:rPr>
              <w:t xml:space="preserve">ASMWCAPUSNAP </w:t>
            </w:r>
            <w:proofErr w:type="spellStart"/>
            <w:r w:rsidRPr="00A03B1B">
              <w:rPr>
                <w:bCs/>
                <w:i/>
                <w:iCs/>
                <w:sz w:val="20"/>
                <w:szCs w:val="20"/>
                <w:vertAlign w:val="subscript"/>
              </w:rPr>
              <w:t>ruc</w:t>
            </w:r>
            <w:proofErr w:type="spellEnd"/>
            <w:r w:rsidRPr="00A03B1B">
              <w:rPr>
                <w:bCs/>
                <w:i/>
                <w:iCs/>
                <w:sz w:val="20"/>
                <w:szCs w:val="20"/>
                <w:vertAlign w:val="subscript"/>
              </w:rPr>
              <w:t xml:space="preserve">, q, h, </w:t>
            </w:r>
            <w:proofErr w:type="spellStart"/>
            <w:r w:rsidRPr="00A03B1B">
              <w:rPr>
                <w:bCs/>
                <w:i/>
                <w:iCs/>
                <w:sz w:val="20"/>
                <w:szCs w:val="20"/>
                <w:vertAlign w:val="subscript"/>
              </w:rPr>
              <w:t>ASSubType</w:t>
            </w:r>
            <w:proofErr w:type="spellEnd"/>
            <w:r w:rsidRPr="00A03B1B">
              <w:rPr>
                <w:bCs/>
                <w:i/>
                <w:iCs/>
                <w:sz w:val="20"/>
                <w:szCs w:val="20"/>
                <w:vertAlign w:val="subscript"/>
              </w:rPr>
              <w:t>, r</w:t>
            </w:r>
          </w:p>
        </w:tc>
        <w:tc>
          <w:tcPr>
            <w:tcW w:w="383" w:type="pct"/>
            <w:gridSpan w:val="2"/>
          </w:tcPr>
          <w:p w14:paraId="542F5A9B"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37B3C95F" w14:textId="77777777" w:rsidR="00A03B1B" w:rsidRPr="00A03B1B" w:rsidRDefault="00A03B1B" w:rsidP="00A03B1B">
            <w:pPr>
              <w:spacing w:after="60"/>
              <w:rPr>
                <w:i/>
                <w:iCs/>
                <w:sz w:val="20"/>
                <w:szCs w:val="20"/>
              </w:rPr>
            </w:pPr>
            <w:r w:rsidRPr="00A03B1B">
              <w:rPr>
                <w:i/>
                <w:iCs/>
                <w:sz w:val="20"/>
                <w:szCs w:val="20"/>
              </w:rPr>
              <w:t>Calculated MW Capacity used to cover the QSE’s ‘</w:t>
            </w:r>
            <w:proofErr w:type="spellStart"/>
            <w:r w:rsidRPr="00A03B1B">
              <w:rPr>
                <w:i/>
                <w:iCs/>
                <w:sz w:val="20"/>
                <w:szCs w:val="20"/>
              </w:rPr>
              <w:t>AStype</w:t>
            </w:r>
            <w:proofErr w:type="spellEnd"/>
            <w:r w:rsidRPr="00A03B1B">
              <w:rPr>
                <w:i/>
                <w:iCs/>
                <w:sz w:val="20"/>
                <w:szCs w:val="20"/>
              </w:rPr>
              <w:t>’ Ancillary Service Position at Snapshot</w:t>
            </w:r>
            <w:r w:rsidRPr="00A03B1B">
              <w:rPr>
                <w:iCs/>
                <w:sz w:val="20"/>
                <w:szCs w:val="20"/>
              </w:rPr>
              <w:t>—</w:t>
            </w:r>
            <w:r w:rsidRPr="00A03B1B">
              <w:rPr>
                <w:sz w:val="20"/>
                <w:szCs w:val="20"/>
              </w:rPr>
              <w:t xml:space="preserve">The </w:t>
            </w:r>
            <w:r w:rsidRPr="00A03B1B">
              <w:rPr>
                <w:iCs/>
                <w:sz w:val="20"/>
                <w:szCs w:val="20"/>
              </w:rPr>
              <w:t xml:space="preserve">calculated MW Capacity of a Resource </w:t>
            </w:r>
            <w:r w:rsidRPr="00A03B1B">
              <w:rPr>
                <w:i/>
                <w:sz w:val="20"/>
                <w:szCs w:val="20"/>
              </w:rPr>
              <w:t>r</w:t>
            </w:r>
            <w:r w:rsidRPr="00A03B1B">
              <w:rPr>
                <w:iCs/>
                <w:sz w:val="20"/>
                <w:szCs w:val="20"/>
              </w:rPr>
              <w:t xml:space="preserve"> represented by QSE </w:t>
            </w:r>
            <w:r w:rsidRPr="00A03B1B">
              <w:rPr>
                <w:i/>
                <w:sz w:val="20"/>
                <w:szCs w:val="20"/>
              </w:rPr>
              <w:t>q</w:t>
            </w:r>
            <w:r w:rsidRPr="00A03B1B">
              <w:rPr>
                <w:iCs/>
                <w:sz w:val="20"/>
                <w:szCs w:val="20"/>
              </w:rPr>
              <w:t xml:space="preserve"> that is used to cover its QSE’s “</w:t>
            </w:r>
            <w:proofErr w:type="spellStart"/>
            <w:r w:rsidRPr="00A03B1B">
              <w:rPr>
                <w:iCs/>
                <w:sz w:val="20"/>
                <w:szCs w:val="20"/>
              </w:rPr>
              <w:t>ASSubType</w:t>
            </w:r>
            <w:proofErr w:type="spellEnd"/>
            <w:r w:rsidRPr="00A03B1B">
              <w:rPr>
                <w:iCs/>
                <w:sz w:val="20"/>
                <w:szCs w:val="20"/>
              </w:rPr>
              <w:t>” Ancillary Service Position</w:t>
            </w:r>
            <w:r w:rsidRPr="00A03B1B">
              <w:rPr>
                <w:i/>
                <w:iCs/>
                <w:sz w:val="20"/>
                <w:szCs w:val="20"/>
              </w:rPr>
              <w:t xml:space="preserve"> </w:t>
            </w:r>
            <w:r w:rsidRPr="00A03B1B">
              <w:rPr>
                <w:iCs/>
                <w:sz w:val="20"/>
                <w:szCs w:val="20"/>
              </w:rPr>
              <w:t xml:space="preserve">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714F8B29" w14:textId="77777777" w:rsidTr="00B31BB1">
        <w:trPr>
          <w:cantSplit/>
        </w:trPr>
        <w:tc>
          <w:tcPr>
            <w:tcW w:w="1117" w:type="pct"/>
            <w:gridSpan w:val="2"/>
          </w:tcPr>
          <w:p w14:paraId="6572F802" w14:textId="77777777" w:rsidR="00A03B1B" w:rsidRPr="00A03B1B" w:rsidRDefault="00A03B1B" w:rsidP="00A03B1B">
            <w:pPr>
              <w:spacing w:after="60"/>
              <w:rPr>
                <w:iCs/>
                <w:sz w:val="20"/>
                <w:szCs w:val="20"/>
              </w:rPr>
            </w:pPr>
            <w:r w:rsidRPr="00A03B1B">
              <w:rPr>
                <w:iCs/>
                <w:sz w:val="20"/>
                <w:szCs w:val="28"/>
              </w:rPr>
              <w:t xml:space="preserve">MWSNAP </w:t>
            </w:r>
            <w:proofErr w:type="spellStart"/>
            <w:r w:rsidRPr="00A03B1B">
              <w:rPr>
                <w:i/>
                <w:iCs/>
                <w:sz w:val="20"/>
                <w:szCs w:val="20"/>
                <w:vertAlign w:val="subscript"/>
              </w:rPr>
              <w:t>ruc</w:t>
            </w:r>
            <w:proofErr w:type="spellEnd"/>
            <w:r w:rsidRPr="00A03B1B">
              <w:rPr>
                <w:i/>
                <w:iCs/>
                <w:sz w:val="20"/>
                <w:szCs w:val="20"/>
                <w:vertAlign w:val="subscript"/>
              </w:rPr>
              <w:t>, q, h, r</w:t>
            </w:r>
          </w:p>
        </w:tc>
        <w:tc>
          <w:tcPr>
            <w:tcW w:w="383" w:type="pct"/>
            <w:gridSpan w:val="2"/>
          </w:tcPr>
          <w:p w14:paraId="06A14311"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3968A96" w14:textId="77777777" w:rsidR="00A03B1B" w:rsidRPr="00A03B1B" w:rsidRDefault="00A03B1B" w:rsidP="00A03B1B">
            <w:pPr>
              <w:spacing w:after="60"/>
              <w:rPr>
                <w:i/>
                <w:iCs/>
                <w:sz w:val="20"/>
                <w:szCs w:val="20"/>
              </w:rPr>
            </w:pPr>
            <w:r w:rsidRPr="00A03B1B">
              <w:rPr>
                <w:i/>
                <w:iCs/>
                <w:sz w:val="20"/>
                <w:szCs w:val="20"/>
              </w:rPr>
              <w:t>Calculated MW required to support ESR’s calculated Ancillary Service coverage at Snapshot</w:t>
            </w:r>
            <w:r w:rsidRPr="00A03B1B">
              <w:rPr>
                <w:iCs/>
                <w:sz w:val="20"/>
                <w:szCs w:val="20"/>
              </w:rPr>
              <w:t>—</w:t>
            </w:r>
            <w:r w:rsidRPr="00A03B1B">
              <w:rPr>
                <w:sz w:val="20"/>
                <w:szCs w:val="20"/>
              </w:rPr>
              <w:t>T</w:t>
            </w:r>
            <w:r w:rsidRPr="00A03B1B">
              <w:rPr>
                <w:iCs/>
                <w:sz w:val="20"/>
              </w:rPr>
              <w:t xml:space="preserve">he MW discharge (positive) or charge (negative) required to support the ESR’s calculated Ancillary Service coverage considering the submitted COP values for HBSOC, </w:t>
            </w:r>
            <w:proofErr w:type="spellStart"/>
            <w:r w:rsidRPr="00A03B1B">
              <w:rPr>
                <w:iCs/>
                <w:sz w:val="20"/>
              </w:rPr>
              <w:t>MinSOC</w:t>
            </w:r>
            <w:proofErr w:type="spellEnd"/>
            <w:r w:rsidRPr="00A03B1B">
              <w:rPr>
                <w:iCs/>
                <w:sz w:val="20"/>
              </w:rPr>
              <w:t xml:space="preserve">, </w:t>
            </w:r>
            <w:proofErr w:type="spellStart"/>
            <w:r w:rsidRPr="00A03B1B">
              <w:rPr>
                <w:iCs/>
                <w:sz w:val="20"/>
              </w:rPr>
              <w:t>MaxSOC</w:t>
            </w:r>
            <w:proofErr w:type="spellEnd"/>
            <w:r w:rsidRPr="00A03B1B">
              <w:rPr>
                <w:iCs/>
                <w:sz w:val="20"/>
              </w:rPr>
              <w:t xml:space="preserve"> and the difference in the HBSOC for the hour under consideration and the next hour while accounting for Ancillary Service deployment factors and the duration requirements for energy and different Ancillary Service types</w:t>
            </w:r>
            <w:r w:rsidRPr="00A03B1B">
              <w:rPr>
                <w:iCs/>
                <w:sz w:val="20"/>
                <w:szCs w:val="20"/>
              </w:rPr>
              <w:t xml:space="preserve"> Position</w:t>
            </w:r>
            <w:r w:rsidRPr="00A03B1B">
              <w:rPr>
                <w:i/>
                <w:iCs/>
                <w:sz w:val="20"/>
                <w:szCs w:val="20"/>
              </w:rPr>
              <w:t xml:space="preserve"> </w:t>
            </w:r>
            <w:r w:rsidRPr="00A03B1B">
              <w:rPr>
                <w:iCs/>
                <w:sz w:val="20"/>
                <w:szCs w:val="20"/>
              </w:rPr>
              <w:t xml:space="preserve">for the RUC process </w:t>
            </w:r>
            <w:proofErr w:type="spellStart"/>
            <w:r w:rsidRPr="00A03B1B">
              <w:rPr>
                <w:i/>
                <w:iCs/>
                <w:sz w:val="20"/>
                <w:szCs w:val="20"/>
              </w:rPr>
              <w:t>ruc</w:t>
            </w:r>
            <w:proofErr w:type="spellEnd"/>
            <w:r w:rsidRPr="00A03B1B">
              <w:rPr>
                <w:iCs/>
                <w:sz w:val="20"/>
                <w:szCs w:val="20"/>
              </w:rPr>
              <w:t xml:space="preserve"> for the hour </w:t>
            </w:r>
            <w:r w:rsidRPr="00A03B1B">
              <w:rPr>
                <w:i/>
                <w:iCs/>
                <w:sz w:val="20"/>
                <w:szCs w:val="20"/>
              </w:rPr>
              <w:t xml:space="preserve">h </w:t>
            </w:r>
            <w:r w:rsidRPr="00A03B1B">
              <w:rPr>
                <w:iCs/>
                <w:sz w:val="20"/>
                <w:szCs w:val="20"/>
              </w:rPr>
              <w:t>that includes the 15-minute Settlement Interval.</w:t>
            </w:r>
          </w:p>
        </w:tc>
      </w:tr>
      <w:tr w:rsidR="00A03B1B" w:rsidRPr="00A03B1B" w14:paraId="2C2CB7C5" w14:textId="77777777" w:rsidTr="00B31BB1">
        <w:trPr>
          <w:cantSplit/>
        </w:trPr>
        <w:tc>
          <w:tcPr>
            <w:tcW w:w="1117" w:type="pct"/>
            <w:gridSpan w:val="2"/>
          </w:tcPr>
          <w:p w14:paraId="139A88AD" w14:textId="77777777" w:rsidR="00A03B1B" w:rsidRPr="00A03B1B" w:rsidRDefault="00A03B1B" w:rsidP="00A03B1B">
            <w:pPr>
              <w:spacing w:after="60"/>
              <w:rPr>
                <w:iCs/>
                <w:sz w:val="20"/>
                <w:szCs w:val="20"/>
              </w:rPr>
            </w:pPr>
            <w:r w:rsidRPr="00A03B1B">
              <w:rPr>
                <w:bCs/>
                <w:iCs/>
                <w:sz w:val="20"/>
                <w:szCs w:val="20"/>
              </w:rPr>
              <w:t>ESRASSNAP</w:t>
            </w:r>
            <w:r w:rsidRPr="00A03B1B">
              <w:rPr>
                <w:b/>
                <w:iCs/>
                <w:sz w:val="20"/>
                <w:szCs w:val="20"/>
              </w:rPr>
              <w:t xml:space="preserve"> </w:t>
            </w:r>
            <w:proofErr w:type="spellStart"/>
            <w:r w:rsidRPr="00A03B1B">
              <w:rPr>
                <w:b/>
                <w:i/>
                <w:iCs/>
                <w:sz w:val="20"/>
                <w:szCs w:val="20"/>
                <w:vertAlign w:val="subscript"/>
              </w:rPr>
              <w:t>ruc</w:t>
            </w:r>
            <w:proofErr w:type="spellEnd"/>
            <w:r w:rsidRPr="00A03B1B">
              <w:rPr>
                <w:b/>
                <w:i/>
                <w:iCs/>
                <w:sz w:val="20"/>
                <w:szCs w:val="20"/>
                <w:vertAlign w:val="subscript"/>
              </w:rPr>
              <w:t>, q, h</w:t>
            </w:r>
          </w:p>
        </w:tc>
        <w:tc>
          <w:tcPr>
            <w:tcW w:w="383" w:type="pct"/>
            <w:gridSpan w:val="2"/>
          </w:tcPr>
          <w:p w14:paraId="2A7A142A"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8645564" w14:textId="77777777" w:rsidR="00A03B1B" w:rsidRPr="00A03B1B" w:rsidRDefault="00A03B1B" w:rsidP="00A03B1B">
            <w:pPr>
              <w:spacing w:after="60"/>
              <w:rPr>
                <w:i/>
                <w:iCs/>
                <w:sz w:val="20"/>
                <w:szCs w:val="20"/>
              </w:rPr>
            </w:pPr>
            <w:r w:rsidRPr="00A03B1B">
              <w:rPr>
                <w:i/>
                <w:iCs/>
                <w:sz w:val="20"/>
                <w:szCs w:val="20"/>
              </w:rPr>
              <w:t>Calculated Ancillary Service MW Capacity Provided By QSE’s ESR Portfolio at Snapshot</w:t>
            </w:r>
            <w:r w:rsidRPr="00A03B1B">
              <w:rPr>
                <w:iCs/>
                <w:sz w:val="20"/>
                <w:szCs w:val="20"/>
              </w:rPr>
              <w:t>—The total ESR MW capacity used to cover the QSE</w:t>
            </w:r>
            <w:r w:rsidRPr="00A03B1B">
              <w:rPr>
                <w:i/>
                <w:sz w:val="20"/>
                <w:szCs w:val="20"/>
              </w:rPr>
              <w:t xml:space="preserve"> q’s</w:t>
            </w:r>
            <w:r w:rsidRPr="00A03B1B">
              <w:rPr>
                <w:iCs/>
                <w:sz w:val="20"/>
                <w:szCs w:val="20"/>
              </w:rPr>
              <w:t xml:space="preserve"> Upward Ancillary Service position for Reg-Up, RRS, ECRS, and Non-Spin in the RUC Snapshot for the RUC process </w:t>
            </w:r>
            <w:proofErr w:type="spellStart"/>
            <w:r w:rsidRPr="00A03B1B">
              <w:rPr>
                <w:i/>
                <w:sz w:val="20"/>
                <w:szCs w:val="20"/>
              </w:rPr>
              <w:t>ruc</w:t>
            </w:r>
            <w:proofErr w:type="spellEnd"/>
            <w:r w:rsidRPr="00A03B1B">
              <w:rPr>
                <w:iCs/>
                <w:sz w:val="20"/>
                <w:szCs w:val="20"/>
              </w:rPr>
              <w:t xml:space="preserve">, for the hour </w:t>
            </w:r>
            <w:r w:rsidRPr="00A03B1B">
              <w:rPr>
                <w:i/>
                <w:iCs/>
                <w:sz w:val="20"/>
                <w:szCs w:val="20"/>
              </w:rPr>
              <w:t>h</w:t>
            </w:r>
            <w:r w:rsidRPr="00A03B1B">
              <w:rPr>
                <w:sz w:val="20"/>
                <w:szCs w:val="20"/>
              </w:rPr>
              <w:t xml:space="preserve"> that includes the 15-minute Settlement Interval</w:t>
            </w:r>
            <w:r w:rsidRPr="00A03B1B">
              <w:rPr>
                <w:iCs/>
                <w:sz w:val="20"/>
                <w:szCs w:val="20"/>
              </w:rPr>
              <w:t>.</w:t>
            </w:r>
          </w:p>
        </w:tc>
      </w:tr>
      <w:tr w:rsidR="00A03B1B" w:rsidRPr="00A03B1B" w14:paraId="666EE0C1" w14:textId="77777777" w:rsidTr="00B31BB1">
        <w:trPr>
          <w:cantSplit/>
        </w:trPr>
        <w:tc>
          <w:tcPr>
            <w:tcW w:w="1117" w:type="pct"/>
            <w:gridSpan w:val="2"/>
          </w:tcPr>
          <w:p w14:paraId="4A92BD42" w14:textId="77777777" w:rsidR="00A03B1B" w:rsidRPr="00A03B1B" w:rsidRDefault="00A03B1B" w:rsidP="00A03B1B">
            <w:pPr>
              <w:spacing w:after="60"/>
              <w:rPr>
                <w:iCs/>
                <w:sz w:val="20"/>
                <w:szCs w:val="20"/>
              </w:rPr>
            </w:pPr>
            <w:r w:rsidRPr="00A03B1B">
              <w:rPr>
                <w:bCs/>
                <w:iCs/>
                <w:sz w:val="20"/>
                <w:szCs w:val="20"/>
              </w:rPr>
              <w:t>ESRMWSNAP</w:t>
            </w:r>
            <w:r w:rsidRPr="00A03B1B">
              <w:rPr>
                <w:b/>
                <w:iCs/>
                <w:sz w:val="20"/>
                <w:szCs w:val="20"/>
              </w:rPr>
              <w:t xml:space="preserve"> </w:t>
            </w:r>
            <w:proofErr w:type="spellStart"/>
            <w:r w:rsidRPr="00A03B1B">
              <w:rPr>
                <w:b/>
                <w:i/>
                <w:iCs/>
                <w:sz w:val="20"/>
                <w:szCs w:val="20"/>
                <w:vertAlign w:val="subscript"/>
              </w:rPr>
              <w:t>ruc</w:t>
            </w:r>
            <w:proofErr w:type="spellEnd"/>
            <w:r w:rsidRPr="00A03B1B">
              <w:rPr>
                <w:b/>
                <w:i/>
                <w:iCs/>
                <w:sz w:val="20"/>
                <w:szCs w:val="20"/>
                <w:vertAlign w:val="subscript"/>
              </w:rPr>
              <w:t>, q, h</w:t>
            </w:r>
          </w:p>
        </w:tc>
        <w:tc>
          <w:tcPr>
            <w:tcW w:w="383" w:type="pct"/>
            <w:gridSpan w:val="2"/>
          </w:tcPr>
          <w:p w14:paraId="7A736BC2"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38F9E910" w14:textId="77777777" w:rsidR="00A03B1B" w:rsidRPr="00A03B1B" w:rsidRDefault="00A03B1B" w:rsidP="00A03B1B">
            <w:pPr>
              <w:spacing w:after="60"/>
              <w:rPr>
                <w:i/>
                <w:iCs/>
                <w:sz w:val="20"/>
                <w:szCs w:val="20"/>
              </w:rPr>
            </w:pPr>
            <w:r w:rsidRPr="00A03B1B">
              <w:rPr>
                <w:i/>
                <w:iCs/>
                <w:sz w:val="20"/>
                <w:szCs w:val="20"/>
              </w:rPr>
              <w:t>Calculated QSE Total ESR MW Discharging or Charging Required To Support Ancillary Service at Snapshot</w:t>
            </w:r>
            <w:r w:rsidRPr="00A03B1B">
              <w:rPr>
                <w:iCs/>
                <w:sz w:val="20"/>
                <w:szCs w:val="20"/>
              </w:rPr>
              <w:t xml:space="preserve">—The total net ESR MW discharging or charging required to cover the QSE </w:t>
            </w:r>
            <w:r w:rsidRPr="00A03B1B">
              <w:rPr>
                <w:i/>
                <w:sz w:val="20"/>
                <w:szCs w:val="20"/>
              </w:rPr>
              <w:t>q’s</w:t>
            </w:r>
            <w:r w:rsidRPr="00A03B1B">
              <w:rPr>
                <w:iCs/>
                <w:sz w:val="20"/>
                <w:szCs w:val="20"/>
              </w:rPr>
              <w:t xml:space="preserve"> Ancillary Service position provided by the QSE ESR portfolio in the RUC Snapshot for the RUC process </w:t>
            </w:r>
            <w:proofErr w:type="spellStart"/>
            <w:r w:rsidRPr="00A03B1B">
              <w:rPr>
                <w:i/>
                <w:sz w:val="20"/>
                <w:szCs w:val="20"/>
              </w:rPr>
              <w:t>ruc</w:t>
            </w:r>
            <w:proofErr w:type="spellEnd"/>
            <w:r w:rsidRPr="00A03B1B">
              <w:rPr>
                <w:iCs/>
                <w:sz w:val="20"/>
                <w:szCs w:val="20"/>
              </w:rPr>
              <w:t xml:space="preserve">, for the hour </w:t>
            </w:r>
            <w:r w:rsidRPr="00A03B1B">
              <w:rPr>
                <w:i/>
                <w:iCs/>
                <w:sz w:val="20"/>
                <w:szCs w:val="20"/>
              </w:rPr>
              <w:t>h</w:t>
            </w:r>
            <w:r w:rsidRPr="00A03B1B">
              <w:rPr>
                <w:sz w:val="20"/>
                <w:szCs w:val="20"/>
              </w:rPr>
              <w:t xml:space="preserve"> that includes the 15-minute Settlement Interval</w:t>
            </w:r>
            <w:r w:rsidRPr="00A03B1B">
              <w:rPr>
                <w:iCs/>
                <w:sz w:val="20"/>
                <w:szCs w:val="20"/>
              </w:rPr>
              <w:t xml:space="preserve">, </w:t>
            </w:r>
            <w:proofErr w:type="gramStart"/>
            <w:r w:rsidRPr="00A03B1B">
              <w:rPr>
                <w:iCs/>
                <w:sz w:val="20"/>
                <w:szCs w:val="20"/>
              </w:rPr>
              <w:t>taking into account</w:t>
            </w:r>
            <w:proofErr w:type="gramEnd"/>
            <w:r w:rsidRPr="00A03B1B">
              <w:rPr>
                <w:iCs/>
                <w:sz w:val="20"/>
                <w:szCs w:val="20"/>
              </w:rPr>
              <w:t xml:space="preserve"> the COP SOC values from COP.</w:t>
            </w:r>
          </w:p>
        </w:tc>
      </w:tr>
      <w:tr w:rsidR="00A03B1B" w:rsidRPr="00A03B1B" w14:paraId="16906CDA" w14:textId="77777777" w:rsidTr="00B31BB1">
        <w:trPr>
          <w:cantSplit/>
        </w:trPr>
        <w:tc>
          <w:tcPr>
            <w:tcW w:w="1117" w:type="pct"/>
            <w:gridSpan w:val="2"/>
          </w:tcPr>
          <w:p w14:paraId="46B13311" w14:textId="77777777" w:rsidR="00A03B1B" w:rsidRPr="00A03B1B" w:rsidRDefault="00A03B1B" w:rsidP="00A03B1B">
            <w:pPr>
              <w:spacing w:after="60"/>
              <w:rPr>
                <w:iCs/>
                <w:sz w:val="20"/>
                <w:szCs w:val="20"/>
              </w:rPr>
            </w:pPr>
            <w:r w:rsidRPr="00A03B1B">
              <w:rPr>
                <w:iCs/>
                <w:sz w:val="20"/>
                <w:szCs w:val="20"/>
              </w:rPr>
              <w:lastRenderedPageBreak/>
              <w:t xml:space="preserve">RUCOSFADJ </w:t>
            </w:r>
            <w:proofErr w:type="spellStart"/>
            <w:r w:rsidRPr="00A03B1B">
              <w:rPr>
                <w:i/>
                <w:iCs/>
                <w:sz w:val="20"/>
                <w:szCs w:val="20"/>
                <w:vertAlign w:val="subscript"/>
              </w:rPr>
              <w:t>ruc</w:t>
            </w:r>
            <w:proofErr w:type="spellEnd"/>
            <w:r w:rsidRPr="00A03B1B">
              <w:rPr>
                <w:i/>
                <w:iCs/>
                <w:sz w:val="20"/>
                <w:szCs w:val="20"/>
                <w:vertAlign w:val="subscript"/>
              </w:rPr>
              <w:t>, q, i</w:t>
            </w:r>
          </w:p>
        </w:tc>
        <w:tc>
          <w:tcPr>
            <w:tcW w:w="383" w:type="pct"/>
            <w:gridSpan w:val="2"/>
          </w:tcPr>
          <w:p w14:paraId="1700DCAF"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71EE052" w14:textId="77777777" w:rsidR="00A03B1B" w:rsidRPr="00A03B1B" w:rsidRDefault="00A03B1B" w:rsidP="00A03B1B">
            <w:pPr>
              <w:spacing w:after="60"/>
              <w:rPr>
                <w:i/>
                <w:iCs/>
                <w:sz w:val="20"/>
                <w:szCs w:val="20"/>
              </w:rPr>
            </w:pPr>
            <w:r w:rsidRPr="00A03B1B">
              <w:rPr>
                <w:i/>
                <w:iCs/>
                <w:sz w:val="20"/>
                <w:szCs w:val="20"/>
              </w:rPr>
              <w:t>RUC Overall Shortfall at End of Adjustment Period</w:t>
            </w:r>
            <w:r w:rsidRPr="00A03B1B">
              <w:rPr>
                <w:iCs/>
                <w:sz w:val="20"/>
                <w:szCs w:val="20"/>
              </w:rPr>
              <w:t xml:space="preserve">—The QSE </w:t>
            </w:r>
            <w:r w:rsidRPr="00A03B1B">
              <w:rPr>
                <w:i/>
                <w:iCs/>
                <w:sz w:val="20"/>
                <w:szCs w:val="20"/>
              </w:rPr>
              <w:t xml:space="preserve">q’s </w:t>
            </w:r>
            <w:r w:rsidRPr="00A03B1B">
              <w:rPr>
                <w:iCs/>
                <w:sz w:val="20"/>
                <w:szCs w:val="20"/>
              </w:rPr>
              <w:t>overall capacity shortfall at the end of the Adjustment Period, including capacity from IRRs as seen in the RUC Snapshot for the RUC process</w:t>
            </w:r>
            <w:r w:rsidRPr="00A03B1B">
              <w:rPr>
                <w:i/>
                <w:iCs/>
                <w:sz w:val="20"/>
                <w:szCs w:val="20"/>
              </w:rPr>
              <w:t xml:space="preserve"> </w:t>
            </w:r>
            <w:proofErr w:type="spellStart"/>
            <w:r w:rsidRPr="00A03B1B">
              <w:rPr>
                <w:i/>
                <w:iCs/>
                <w:sz w:val="20"/>
                <w:szCs w:val="20"/>
              </w:rPr>
              <w:t>ruc</w:t>
            </w:r>
            <w:proofErr w:type="spellEnd"/>
            <w:r w:rsidRPr="00A03B1B">
              <w:rPr>
                <w:iCs/>
                <w:sz w:val="20"/>
                <w:szCs w:val="20"/>
              </w:rPr>
              <w:t xml:space="preserve">, for the 15-minute Settlement Interval </w:t>
            </w:r>
            <w:r w:rsidRPr="00A03B1B">
              <w:rPr>
                <w:i/>
                <w:iCs/>
                <w:sz w:val="20"/>
                <w:szCs w:val="20"/>
              </w:rPr>
              <w:t>i</w:t>
            </w:r>
            <w:r w:rsidRPr="00A03B1B">
              <w:rPr>
                <w:iCs/>
                <w:sz w:val="20"/>
                <w:szCs w:val="20"/>
              </w:rPr>
              <w:t>.</w:t>
            </w:r>
          </w:p>
        </w:tc>
      </w:tr>
      <w:tr w:rsidR="00A03B1B" w:rsidRPr="00A03B1B" w14:paraId="2EE5CBF7" w14:textId="77777777" w:rsidTr="00B31BB1">
        <w:trPr>
          <w:cantSplit/>
        </w:trPr>
        <w:tc>
          <w:tcPr>
            <w:tcW w:w="1117" w:type="pct"/>
            <w:gridSpan w:val="2"/>
          </w:tcPr>
          <w:p w14:paraId="3DACB07A" w14:textId="77777777" w:rsidR="00A03B1B" w:rsidRPr="00A03B1B" w:rsidRDefault="00A03B1B" w:rsidP="00A03B1B">
            <w:pPr>
              <w:spacing w:after="60"/>
              <w:rPr>
                <w:iCs/>
                <w:sz w:val="20"/>
                <w:szCs w:val="20"/>
              </w:rPr>
            </w:pPr>
            <w:r w:rsidRPr="00A03B1B">
              <w:rPr>
                <w:iCs/>
                <w:sz w:val="20"/>
                <w:szCs w:val="20"/>
              </w:rPr>
              <w:t xml:space="preserve">RUCASFADJ </w:t>
            </w:r>
            <w:r w:rsidRPr="00A03B1B">
              <w:rPr>
                <w:i/>
                <w:iCs/>
                <w:sz w:val="20"/>
                <w:szCs w:val="20"/>
                <w:vertAlign w:val="subscript"/>
              </w:rPr>
              <w:t>q, i</w:t>
            </w:r>
          </w:p>
        </w:tc>
        <w:tc>
          <w:tcPr>
            <w:tcW w:w="383" w:type="pct"/>
            <w:gridSpan w:val="2"/>
          </w:tcPr>
          <w:p w14:paraId="24FB0486"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CE9581A" w14:textId="77777777" w:rsidR="00A03B1B" w:rsidRPr="00A03B1B" w:rsidRDefault="00A03B1B" w:rsidP="00A03B1B">
            <w:pPr>
              <w:spacing w:after="60"/>
              <w:rPr>
                <w:i/>
                <w:iCs/>
                <w:sz w:val="20"/>
                <w:szCs w:val="20"/>
              </w:rPr>
            </w:pPr>
            <w:r w:rsidRPr="00A03B1B">
              <w:rPr>
                <w:i/>
                <w:iCs/>
                <w:sz w:val="20"/>
                <w:szCs w:val="20"/>
              </w:rPr>
              <w:t>RUC Ancillary Service Shortfall at End of Adjustment Period</w:t>
            </w:r>
            <w:r w:rsidRPr="00A03B1B">
              <w:rPr>
                <w:iCs/>
                <w:sz w:val="20"/>
                <w:szCs w:val="20"/>
              </w:rPr>
              <w:t xml:space="preserve">—The QSE </w:t>
            </w:r>
            <w:r w:rsidRPr="00A03B1B">
              <w:rPr>
                <w:i/>
                <w:iCs/>
                <w:sz w:val="20"/>
                <w:szCs w:val="20"/>
              </w:rPr>
              <w:t>q’s</w:t>
            </w:r>
            <w:r w:rsidRPr="00A03B1B">
              <w:rPr>
                <w:iCs/>
                <w:sz w:val="20"/>
                <w:szCs w:val="20"/>
              </w:rPr>
              <w:t xml:space="preserve"> Ancillary Service capacity shortfall at the end of the Adjustment Period for the 15-minute Settlement Interval </w:t>
            </w:r>
            <w:r w:rsidRPr="00A03B1B">
              <w:rPr>
                <w:i/>
                <w:iCs/>
                <w:sz w:val="20"/>
                <w:szCs w:val="20"/>
              </w:rPr>
              <w:t>i</w:t>
            </w:r>
            <w:r w:rsidRPr="00A03B1B">
              <w:rPr>
                <w:iCs/>
                <w:sz w:val="20"/>
                <w:szCs w:val="20"/>
              </w:rPr>
              <w:t>.</w:t>
            </w:r>
          </w:p>
        </w:tc>
      </w:tr>
      <w:tr w:rsidR="00A03B1B" w:rsidRPr="00A03B1B" w14:paraId="61A58223" w14:textId="77777777" w:rsidTr="00B31BB1">
        <w:trPr>
          <w:cantSplit/>
        </w:trPr>
        <w:tc>
          <w:tcPr>
            <w:tcW w:w="1117" w:type="pct"/>
            <w:gridSpan w:val="2"/>
          </w:tcPr>
          <w:p w14:paraId="40CE997F" w14:textId="77777777" w:rsidR="00A03B1B" w:rsidRPr="00A03B1B" w:rsidRDefault="00A03B1B" w:rsidP="00A03B1B">
            <w:pPr>
              <w:spacing w:after="60"/>
              <w:rPr>
                <w:iCs/>
                <w:sz w:val="20"/>
                <w:szCs w:val="20"/>
              </w:rPr>
            </w:pPr>
            <w:r w:rsidRPr="00A03B1B">
              <w:rPr>
                <w:iCs/>
                <w:sz w:val="20"/>
                <w:szCs w:val="20"/>
              </w:rPr>
              <w:t xml:space="preserve">ASONPOSADJ </w:t>
            </w:r>
            <w:r w:rsidRPr="00A03B1B">
              <w:rPr>
                <w:i/>
                <w:iCs/>
                <w:sz w:val="20"/>
                <w:szCs w:val="20"/>
                <w:vertAlign w:val="subscript"/>
                <w:lang w:val="it-IT"/>
              </w:rPr>
              <w:t>q ,i</w:t>
            </w:r>
          </w:p>
        </w:tc>
        <w:tc>
          <w:tcPr>
            <w:tcW w:w="383" w:type="pct"/>
            <w:gridSpan w:val="2"/>
          </w:tcPr>
          <w:p w14:paraId="50E38403"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34C4FFD" w14:textId="77777777" w:rsidR="00A03B1B" w:rsidRPr="00A03B1B" w:rsidRDefault="00A03B1B" w:rsidP="00A03B1B">
            <w:pPr>
              <w:spacing w:after="60"/>
              <w:rPr>
                <w:i/>
                <w:iCs/>
                <w:sz w:val="20"/>
                <w:szCs w:val="20"/>
              </w:rPr>
            </w:pPr>
            <w:r w:rsidRPr="00A03B1B">
              <w:rPr>
                <w:i/>
                <w:iCs/>
                <w:sz w:val="20"/>
                <w:szCs w:val="20"/>
              </w:rPr>
              <w:t>Ancillary Service On-Line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iCs/>
                <w:sz w:val="20"/>
                <w:szCs w:val="20"/>
              </w:rPr>
              <w:t>total On-Line Ancillary Service position at the end of the Adjustment Period</w:t>
            </w:r>
            <w:r w:rsidRPr="00A03B1B">
              <w:rPr>
                <w:i/>
                <w:iCs/>
                <w:sz w:val="20"/>
                <w:szCs w:val="20"/>
              </w:rPr>
              <w:t xml:space="preserve"> </w:t>
            </w:r>
            <w:r w:rsidRPr="00A03B1B">
              <w:rPr>
                <w:iCs/>
                <w:sz w:val="20"/>
                <w:szCs w:val="20"/>
              </w:rPr>
              <w:t xml:space="preserve">for the 15-minute Settlement Interval </w:t>
            </w:r>
            <w:r w:rsidRPr="00A03B1B">
              <w:rPr>
                <w:i/>
                <w:iCs/>
                <w:sz w:val="20"/>
                <w:szCs w:val="20"/>
              </w:rPr>
              <w:t>i.</w:t>
            </w:r>
          </w:p>
        </w:tc>
      </w:tr>
      <w:tr w:rsidR="00A03B1B" w:rsidRPr="00A03B1B" w14:paraId="12B1618A" w14:textId="77777777" w:rsidTr="00B31BB1">
        <w:trPr>
          <w:cantSplit/>
        </w:trPr>
        <w:tc>
          <w:tcPr>
            <w:tcW w:w="1117" w:type="pct"/>
            <w:gridSpan w:val="2"/>
          </w:tcPr>
          <w:p w14:paraId="257E61C4" w14:textId="77777777" w:rsidR="00A03B1B" w:rsidRPr="00A03B1B" w:rsidRDefault="00A03B1B" w:rsidP="00A03B1B">
            <w:pPr>
              <w:spacing w:after="60"/>
              <w:rPr>
                <w:iCs/>
                <w:sz w:val="20"/>
                <w:szCs w:val="20"/>
              </w:rPr>
            </w:pPr>
            <w:r w:rsidRPr="00A03B1B">
              <w:rPr>
                <w:iCs/>
                <w:sz w:val="20"/>
                <w:szCs w:val="20"/>
              </w:rPr>
              <w:t>RUPOS</w:t>
            </w:r>
            <w:r w:rsidRPr="00A03B1B">
              <w:rPr>
                <w:iCs/>
                <w:sz w:val="20"/>
                <w:szCs w:val="20"/>
                <w:lang w:val="it-IT"/>
              </w:rPr>
              <w:t>ADJ</w:t>
            </w:r>
            <w:r w:rsidRPr="00A03B1B">
              <w:rPr>
                <w:iCs/>
                <w:sz w:val="20"/>
                <w:szCs w:val="20"/>
              </w:rPr>
              <w:t xml:space="preserve"> </w:t>
            </w:r>
            <w:r w:rsidRPr="00A03B1B">
              <w:rPr>
                <w:i/>
                <w:iCs/>
                <w:sz w:val="20"/>
                <w:szCs w:val="20"/>
                <w:vertAlign w:val="subscript"/>
              </w:rPr>
              <w:t>q, h</w:t>
            </w:r>
          </w:p>
        </w:tc>
        <w:tc>
          <w:tcPr>
            <w:tcW w:w="383" w:type="pct"/>
            <w:gridSpan w:val="2"/>
          </w:tcPr>
          <w:p w14:paraId="7C796900"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58BE2C2B" w14:textId="77777777" w:rsidR="00A03B1B" w:rsidRPr="00A03B1B" w:rsidRDefault="00A03B1B" w:rsidP="00A03B1B">
            <w:pPr>
              <w:spacing w:after="60"/>
              <w:rPr>
                <w:i/>
                <w:iCs/>
                <w:sz w:val="20"/>
                <w:szCs w:val="20"/>
              </w:rPr>
            </w:pPr>
            <w:r w:rsidRPr="00A03B1B">
              <w:rPr>
                <w:i/>
                <w:iCs/>
                <w:sz w:val="20"/>
                <w:szCs w:val="20"/>
              </w:rPr>
              <w:t>Regulation Up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net positive</w:t>
            </w:r>
            <w:r w:rsidRPr="00A03B1B">
              <w:rPr>
                <w:iCs/>
                <w:sz w:val="20"/>
                <w:szCs w:val="20"/>
              </w:rPr>
              <w:t xml:space="preserve"> Reg-Up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7334E471" w14:textId="77777777" w:rsidTr="00B31BB1">
        <w:trPr>
          <w:cantSplit/>
        </w:trPr>
        <w:tc>
          <w:tcPr>
            <w:tcW w:w="1117" w:type="pct"/>
            <w:gridSpan w:val="2"/>
          </w:tcPr>
          <w:p w14:paraId="39F79E89" w14:textId="77777777" w:rsidR="00A03B1B" w:rsidRPr="00A03B1B" w:rsidRDefault="00A03B1B" w:rsidP="00A03B1B">
            <w:pPr>
              <w:spacing w:after="60"/>
              <w:rPr>
                <w:iCs/>
                <w:sz w:val="20"/>
                <w:szCs w:val="20"/>
              </w:rPr>
            </w:pPr>
            <w:r w:rsidRPr="00A03B1B">
              <w:rPr>
                <w:iCs/>
                <w:sz w:val="20"/>
                <w:szCs w:val="20"/>
              </w:rPr>
              <w:t>RRPOS</w:t>
            </w:r>
            <w:r w:rsidRPr="00A03B1B">
              <w:rPr>
                <w:iCs/>
                <w:sz w:val="20"/>
                <w:szCs w:val="20"/>
                <w:lang w:val="it-IT"/>
              </w:rPr>
              <w:t>ADJ</w:t>
            </w:r>
            <w:r w:rsidRPr="00A03B1B">
              <w:rPr>
                <w:iCs/>
                <w:sz w:val="20"/>
                <w:szCs w:val="20"/>
              </w:rPr>
              <w:t xml:space="preserve"> </w:t>
            </w:r>
            <w:r w:rsidRPr="00A03B1B">
              <w:rPr>
                <w:i/>
                <w:iCs/>
                <w:sz w:val="20"/>
                <w:szCs w:val="20"/>
                <w:vertAlign w:val="subscript"/>
              </w:rPr>
              <w:t>q, h</w:t>
            </w:r>
          </w:p>
        </w:tc>
        <w:tc>
          <w:tcPr>
            <w:tcW w:w="383" w:type="pct"/>
            <w:gridSpan w:val="2"/>
          </w:tcPr>
          <w:p w14:paraId="6B89B879"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D76D778" w14:textId="77777777" w:rsidR="00A03B1B" w:rsidRPr="00A03B1B" w:rsidRDefault="00A03B1B" w:rsidP="00A03B1B">
            <w:pPr>
              <w:spacing w:after="60"/>
              <w:rPr>
                <w:i/>
                <w:iCs/>
                <w:sz w:val="20"/>
                <w:szCs w:val="20"/>
              </w:rPr>
            </w:pPr>
            <w:r w:rsidRPr="00A03B1B">
              <w:rPr>
                <w:i/>
                <w:iCs/>
                <w:sz w:val="20"/>
                <w:szCs w:val="20"/>
              </w:rPr>
              <w:t>Responsive Reserve Service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net positive</w:t>
            </w:r>
            <w:r w:rsidRPr="00A03B1B">
              <w:rPr>
                <w:i/>
                <w:iCs/>
                <w:sz w:val="20"/>
                <w:szCs w:val="20"/>
              </w:rPr>
              <w:t xml:space="preserve"> </w:t>
            </w:r>
            <w:r w:rsidRPr="00A03B1B">
              <w:rPr>
                <w:iCs/>
                <w:sz w:val="20"/>
                <w:szCs w:val="20"/>
              </w:rPr>
              <w:t xml:space="preserve">RRS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60AF7B10" w14:textId="77777777" w:rsidTr="00B31BB1">
        <w:trPr>
          <w:cantSplit/>
        </w:trPr>
        <w:tc>
          <w:tcPr>
            <w:tcW w:w="1117" w:type="pct"/>
            <w:gridSpan w:val="2"/>
          </w:tcPr>
          <w:p w14:paraId="4F2CB8B0" w14:textId="77777777" w:rsidR="00A03B1B" w:rsidRPr="00A03B1B" w:rsidRDefault="00A03B1B" w:rsidP="00A03B1B">
            <w:pPr>
              <w:spacing w:after="60"/>
              <w:rPr>
                <w:iCs/>
                <w:sz w:val="20"/>
                <w:szCs w:val="20"/>
              </w:rPr>
            </w:pPr>
            <w:r w:rsidRPr="00A03B1B">
              <w:rPr>
                <w:iCs/>
                <w:sz w:val="20"/>
                <w:szCs w:val="20"/>
              </w:rPr>
              <w:t>ECRPOS</w:t>
            </w:r>
            <w:r w:rsidRPr="00A03B1B">
              <w:rPr>
                <w:iCs/>
                <w:sz w:val="20"/>
                <w:szCs w:val="20"/>
                <w:lang w:val="it-IT"/>
              </w:rPr>
              <w:t>ADJ</w:t>
            </w:r>
            <w:r w:rsidRPr="00A03B1B">
              <w:rPr>
                <w:iCs/>
                <w:sz w:val="20"/>
                <w:szCs w:val="20"/>
              </w:rPr>
              <w:t xml:space="preserve"> </w:t>
            </w:r>
            <w:r w:rsidRPr="00A03B1B">
              <w:rPr>
                <w:i/>
                <w:iCs/>
                <w:sz w:val="20"/>
                <w:szCs w:val="20"/>
                <w:vertAlign w:val="subscript"/>
              </w:rPr>
              <w:t>q, h</w:t>
            </w:r>
          </w:p>
        </w:tc>
        <w:tc>
          <w:tcPr>
            <w:tcW w:w="383" w:type="pct"/>
            <w:gridSpan w:val="2"/>
          </w:tcPr>
          <w:p w14:paraId="01B618AD"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1DD4511" w14:textId="77777777" w:rsidR="00A03B1B" w:rsidRPr="00A03B1B" w:rsidRDefault="00A03B1B" w:rsidP="00A03B1B">
            <w:pPr>
              <w:spacing w:after="60"/>
              <w:rPr>
                <w:i/>
                <w:iCs/>
                <w:sz w:val="20"/>
                <w:szCs w:val="20"/>
              </w:rPr>
            </w:pPr>
            <w:r w:rsidRPr="00A03B1B">
              <w:rPr>
                <w:i/>
                <w:iCs/>
                <w:sz w:val="20"/>
                <w:szCs w:val="20"/>
              </w:rPr>
              <w:t>ERCOT Contingency Reserve Service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net positive</w:t>
            </w:r>
            <w:r w:rsidRPr="00A03B1B">
              <w:rPr>
                <w:iCs/>
                <w:sz w:val="20"/>
                <w:szCs w:val="20"/>
              </w:rPr>
              <w:t xml:space="preserve"> ECRS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4568B137" w14:textId="77777777" w:rsidTr="00B31BB1">
        <w:trPr>
          <w:cantSplit/>
        </w:trPr>
        <w:tc>
          <w:tcPr>
            <w:tcW w:w="1117" w:type="pct"/>
            <w:gridSpan w:val="2"/>
          </w:tcPr>
          <w:p w14:paraId="4710F625" w14:textId="77777777" w:rsidR="00A03B1B" w:rsidRPr="00A03B1B" w:rsidRDefault="00A03B1B" w:rsidP="00A03B1B">
            <w:pPr>
              <w:spacing w:after="60"/>
              <w:rPr>
                <w:iCs/>
                <w:sz w:val="20"/>
                <w:szCs w:val="20"/>
              </w:rPr>
            </w:pPr>
            <w:r w:rsidRPr="00A03B1B">
              <w:rPr>
                <w:iCs/>
                <w:sz w:val="20"/>
                <w:szCs w:val="20"/>
              </w:rPr>
              <w:t>NSPOS</w:t>
            </w:r>
            <w:r w:rsidRPr="00A03B1B">
              <w:rPr>
                <w:iCs/>
                <w:sz w:val="20"/>
                <w:szCs w:val="20"/>
                <w:lang w:val="it-IT"/>
              </w:rPr>
              <w:t>ADJ</w:t>
            </w:r>
            <w:r w:rsidRPr="00A03B1B">
              <w:rPr>
                <w:iCs/>
                <w:sz w:val="20"/>
                <w:szCs w:val="20"/>
              </w:rPr>
              <w:t xml:space="preserve"> </w:t>
            </w:r>
            <w:r w:rsidRPr="00A03B1B">
              <w:rPr>
                <w:i/>
                <w:iCs/>
                <w:sz w:val="20"/>
                <w:szCs w:val="20"/>
                <w:vertAlign w:val="subscript"/>
              </w:rPr>
              <w:t>q, h</w:t>
            </w:r>
          </w:p>
        </w:tc>
        <w:tc>
          <w:tcPr>
            <w:tcW w:w="383" w:type="pct"/>
            <w:gridSpan w:val="2"/>
          </w:tcPr>
          <w:p w14:paraId="70BFC168"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76B9611" w14:textId="77777777" w:rsidR="00A03B1B" w:rsidRPr="00A03B1B" w:rsidRDefault="00A03B1B" w:rsidP="00A03B1B">
            <w:pPr>
              <w:spacing w:after="60"/>
              <w:rPr>
                <w:i/>
                <w:iCs/>
                <w:sz w:val="20"/>
                <w:szCs w:val="20"/>
              </w:rPr>
            </w:pPr>
            <w:r w:rsidRPr="00A03B1B">
              <w:rPr>
                <w:i/>
                <w:iCs/>
                <w:sz w:val="20"/>
                <w:szCs w:val="20"/>
              </w:rPr>
              <w:t>Non-Spin Reserve Service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net positive</w:t>
            </w:r>
            <w:r w:rsidRPr="00A03B1B">
              <w:rPr>
                <w:iCs/>
                <w:sz w:val="20"/>
                <w:szCs w:val="20"/>
              </w:rPr>
              <w:t xml:space="preserve"> Non-Spin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5339ADC9" w14:textId="77777777" w:rsidTr="00B31BB1">
        <w:trPr>
          <w:cantSplit/>
        </w:trPr>
        <w:tc>
          <w:tcPr>
            <w:tcW w:w="1117" w:type="pct"/>
            <w:gridSpan w:val="2"/>
          </w:tcPr>
          <w:p w14:paraId="5C6356CE" w14:textId="77777777" w:rsidR="00A03B1B" w:rsidRPr="00A03B1B" w:rsidRDefault="00A03B1B" w:rsidP="00A03B1B">
            <w:pPr>
              <w:spacing w:after="60"/>
              <w:rPr>
                <w:iCs/>
                <w:sz w:val="20"/>
                <w:szCs w:val="20"/>
              </w:rPr>
            </w:pPr>
            <w:r w:rsidRPr="00A03B1B">
              <w:rPr>
                <w:iCs/>
                <w:sz w:val="20"/>
                <w:szCs w:val="20"/>
              </w:rPr>
              <w:t>RDPOS</w:t>
            </w:r>
            <w:r w:rsidRPr="00A03B1B">
              <w:rPr>
                <w:iCs/>
                <w:sz w:val="20"/>
                <w:szCs w:val="20"/>
                <w:lang w:val="it-IT"/>
              </w:rPr>
              <w:t>ADJ</w:t>
            </w:r>
            <w:r w:rsidRPr="00A03B1B">
              <w:rPr>
                <w:iCs/>
                <w:sz w:val="20"/>
                <w:szCs w:val="20"/>
              </w:rPr>
              <w:t xml:space="preserve"> </w:t>
            </w:r>
            <w:r w:rsidRPr="00A03B1B">
              <w:rPr>
                <w:i/>
                <w:iCs/>
                <w:sz w:val="20"/>
                <w:szCs w:val="20"/>
                <w:vertAlign w:val="subscript"/>
              </w:rPr>
              <w:t>q, h</w:t>
            </w:r>
          </w:p>
        </w:tc>
        <w:tc>
          <w:tcPr>
            <w:tcW w:w="383" w:type="pct"/>
            <w:gridSpan w:val="2"/>
          </w:tcPr>
          <w:p w14:paraId="6A061625"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68C6635" w14:textId="77777777" w:rsidR="00A03B1B" w:rsidRPr="00A03B1B" w:rsidRDefault="00A03B1B" w:rsidP="00A03B1B">
            <w:pPr>
              <w:spacing w:after="60"/>
              <w:rPr>
                <w:i/>
                <w:iCs/>
                <w:sz w:val="20"/>
                <w:szCs w:val="20"/>
              </w:rPr>
            </w:pPr>
            <w:r w:rsidRPr="00A03B1B">
              <w:rPr>
                <w:i/>
                <w:iCs/>
                <w:sz w:val="20"/>
                <w:szCs w:val="20"/>
              </w:rPr>
              <w:t>Regulation Down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net positive</w:t>
            </w:r>
            <w:r w:rsidRPr="00A03B1B">
              <w:rPr>
                <w:iCs/>
                <w:sz w:val="20"/>
                <w:szCs w:val="20"/>
              </w:rPr>
              <w:t xml:space="preserve"> Reg-Down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50C0F003" w14:textId="77777777" w:rsidTr="00B31BB1">
        <w:trPr>
          <w:cantSplit/>
          <w:ins w:id="726" w:author="ERCOT" w:date="2025-12-08T11:23:00Z"/>
        </w:trPr>
        <w:tc>
          <w:tcPr>
            <w:tcW w:w="1110" w:type="pct"/>
          </w:tcPr>
          <w:p w14:paraId="66CCCA24" w14:textId="77777777" w:rsidR="00A03B1B" w:rsidRPr="00A03B1B" w:rsidRDefault="00A03B1B" w:rsidP="00A03B1B">
            <w:pPr>
              <w:spacing w:after="60"/>
              <w:rPr>
                <w:ins w:id="727" w:author="ERCOT" w:date="2025-12-08T11:23:00Z"/>
                <w:iCs/>
                <w:sz w:val="20"/>
                <w:szCs w:val="20"/>
              </w:rPr>
            </w:pPr>
            <w:ins w:id="728" w:author="ERCOT" w:date="2025-12-08T11:23:00Z">
              <w:r w:rsidRPr="00A03B1B">
                <w:rPr>
                  <w:rFonts w:eastAsia="SimSun"/>
                  <w:sz w:val="20"/>
                  <w:szCs w:val="20"/>
                </w:rPr>
                <w:t>DRPOS</w:t>
              </w:r>
              <w:r w:rsidRPr="00A03B1B">
                <w:rPr>
                  <w:rFonts w:eastAsia="SimSun"/>
                  <w:sz w:val="20"/>
                  <w:szCs w:val="20"/>
                  <w:lang w:val="it-IT"/>
                </w:rPr>
                <w:t>ADJ</w:t>
              </w:r>
              <w:r w:rsidRPr="00A03B1B">
                <w:rPr>
                  <w:rFonts w:eastAsia="SimSun"/>
                  <w:sz w:val="20"/>
                  <w:szCs w:val="20"/>
                </w:rPr>
                <w:t xml:space="preserve"> </w:t>
              </w:r>
              <w:r w:rsidRPr="00A03B1B">
                <w:rPr>
                  <w:rFonts w:eastAsia="SimSun"/>
                  <w:i/>
                  <w:sz w:val="20"/>
                  <w:szCs w:val="20"/>
                  <w:vertAlign w:val="subscript"/>
                </w:rPr>
                <w:t>q, h</w:t>
              </w:r>
            </w:ins>
          </w:p>
        </w:tc>
        <w:tc>
          <w:tcPr>
            <w:tcW w:w="380" w:type="pct"/>
            <w:gridSpan w:val="2"/>
          </w:tcPr>
          <w:p w14:paraId="5973A3EA" w14:textId="77777777" w:rsidR="00A03B1B" w:rsidRPr="00A03B1B" w:rsidRDefault="00A03B1B" w:rsidP="00A03B1B">
            <w:pPr>
              <w:spacing w:after="60"/>
              <w:jc w:val="center"/>
              <w:rPr>
                <w:ins w:id="729" w:author="ERCOT" w:date="2025-12-08T11:23:00Z"/>
                <w:iCs/>
                <w:sz w:val="20"/>
                <w:szCs w:val="20"/>
              </w:rPr>
            </w:pPr>
            <w:ins w:id="730" w:author="ERCOT" w:date="2025-12-08T11:23:00Z">
              <w:r w:rsidRPr="00A03B1B">
                <w:rPr>
                  <w:rFonts w:eastAsia="SimSun"/>
                  <w:sz w:val="20"/>
                  <w:szCs w:val="20"/>
                </w:rPr>
                <w:t>MW</w:t>
              </w:r>
            </w:ins>
          </w:p>
        </w:tc>
        <w:tc>
          <w:tcPr>
            <w:tcW w:w="3510" w:type="pct"/>
            <w:gridSpan w:val="2"/>
          </w:tcPr>
          <w:p w14:paraId="446423DF" w14:textId="77777777" w:rsidR="00A03B1B" w:rsidRPr="00A03B1B" w:rsidRDefault="00A03B1B" w:rsidP="00A03B1B">
            <w:pPr>
              <w:spacing w:after="60"/>
              <w:rPr>
                <w:ins w:id="731" w:author="ERCOT" w:date="2025-12-08T11:23:00Z"/>
                <w:i/>
                <w:iCs/>
                <w:sz w:val="20"/>
                <w:szCs w:val="20"/>
              </w:rPr>
            </w:pPr>
            <w:ins w:id="732" w:author="ERCOT" w:date="2025-12-08T11:23:00Z">
              <w:r w:rsidRPr="00A03B1B">
                <w:rPr>
                  <w:rFonts w:eastAsia="SimSun"/>
                  <w:i/>
                  <w:sz w:val="20"/>
                  <w:szCs w:val="20"/>
                </w:rPr>
                <w:t>Dispatchable Reliability Reserve Service Position at End of Adjustment Period</w:t>
              </w:r>
              <w:r w:rsidRPr="00A03B1B">
                <w:rPr>
                  <w:rFonts w:eastAsia="SimSun"/>
                  <w:sz w:val="20"/>
                  <w:szCs w:val="20"/>
                </w:rPr>
                <w:t xml:space="preserve"> </w:t>
              </w:r>
              <w:r w:rsidRPr="00A03B1B">
                <w:rPr>
                  <w:rFonts w:ascii="Symbol" w:eastAsia="Symbol" w:hAnsi="Symbol" w:cs="Symbol"/>
                  <w:sz w:val="20"/>
                  <w:szCs w:val="20"/>
                </w:rPr>
                <w:t>¾</w:t>
              </w:r>
              <w:r w:rsidRPr="00A03B1B">
                <w:rPr>
                  <w:rFonts w:eastAsia="SimSun"/>
                  <w:sz w:val="20"/>
                  <w:szCs w:val="20"/>
                </w:rPr>
                <w:t xml:space="preserve">The QSE </w:t>
              </w:r>
              <w:r w:rsidRPr="00A03B1B">
                <w:rPr>
                  <w:rFonts w:eastAsia="SimSun"/>
                  <w:i/>
                  <w:sz w:val="20"/>
                  <w:szCs w:val="20"/>
                </w:rPr>
                <w:t xml:space="preserve">q’s </w:t>
              </w:r>
              <w:r w:rsidRPr="00A03B1B">
                <w:rPr>
                  <w:rFonts w:eastAsia="SimSun"/>
                  <w:sz w:val="20"/>
                  <w:szCs w:val="20"/>
                </w:rPr>
                <w:t xml:space="preserve">net positive DRRS Ancillary Service Position at the end of the Adjustment Period for the hour </w:t>
              </w:r>
              <w:r w:rsidRPr="00A03B1B">
                <w:rPr>
                  <w:rFonts w:eastAsia="SimSun"/>
                  <w:i/>
                  <w:sz w:val="20"/>
                  <w:szCs w:val="20"/>
                </w:rPr>
                <w:t xml:space="preserve">h </w:t>
              </w:r>
              <w:r w:rsidRPr="00A03B1B">
                <w:rPr>
                  <w:rFonts w:eastAsia="SimSun"/>
                  <w:sz w:val="20"/>
                  <w:szCs w:val="20"/>
                </w:rPr>
                <w:t>that includes the 15-minute Settlement Interval.</w:t>
              </w:r>
            </w:ins>
          </w:p>
        </w:tc>
      </w:tr>
      <w:tr w:rsidR="00A03B1B" w:rsidRPr="00A03B1B" w14:paraId="7431B55F" w14:textId="77777777" w:rsidTr="00B31BB1">
        <w:trPr>
          <w:cantSplit/>
        </w:trPr>
        <w:tc>
          <w:tcPr>
            <w:tcW w:w="1117" w:type="pct"/>
            <w:gridSpan w:val="2"/>
          </w:tcPr>
          <w:p w14:paraId="14C4804E" w14:textId="77777777" w:rsidR="00A03B1B" w:rsidRPr="00A03B1B" w:rsidRDefault="00A03B1B" w:rsidP="00A03B1B">
            <w:pPr>
              <w:spacing w:after="60"/>
              <w:rPr>
                <w:iCs/>
                <w:sz w:val="20"/>
                <w:szCs w:val="20"/>
              </w:rPr>
            </w:pPr>
            <w:r w:rsidRPr="00A03B1B">
              <w:rPr>
                <w:iCs/>
                <w:sz w:val="20"/>
                <w:szCs w:val="20"/>
              </w:rPr>
              <w:t>ASOFFOFRADJ</w:t>
            </w:r>
            <w:r w:rsidRPr="00A03B1B">
              <w:rPr>
                <w:i/>
                <w:iCs/>
                <w:sz w:val="20"/>
                <w:szCs w:val="20"/>
                <w:vertAlign w:val="subscript"/>
              </w:rPr>
              <w:t xml:space="preserve">  q, r, h</w:t>
            </w:r>
          </w:p>
        </w:tc>
        <w:tc>
          <w:tcPr>
            <w:tcW w:w="383" w:type="pct"/>
            <w:gridSpan w:val="2"/>
          </w:tcPr>
          <w:p w14:paraId="517AE250"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248F6D1" w14:textId="77777777" w:rsidR="00A03B1B" w:rsidRPr="00A03B1B" w:rsidRDefault="00A03B1B" w:rsidP="00A03B1B">
            <w:pPr>
              <w:spacing w:after="60"/>
              <w:rPr>
                <w:i/>
                <w:iCs/>
                <w:sz w:val="20"/>
                <w:szCs w:val="20"/>
              </w:rPr>
            </w:pPr>
            <w:r w:rsidRPr="00A03B1B">
              <w:rPr>
                <w:i/>
                <w:iCs/>
                <w:sz w:val="20"/>
                <w:szCs w:val="20"/>
              </w:rPr>
              <w:t>Ancillary Service Offline Offers at End of Adjustment Period</w:t>
            </w:r>
            <w:r w:rsidRPr="00A03B1B">
              <w:rPr>
                <w:iCs/>
                <w:sz w:val="20"/>
                <w:szCs w:val="20"/>
              </w:rPr>
              <w:sym w:font="Symbol" w:char="F0BE"/>
            </w:r>
            <w:r w:rsidRPr="00A03B1B">
              <w:rPr>
                <w:iCs/>
                <w:sz w:val="20"/>
                <w:szCs w:val="20"/>
              </w:rPr>
              <w:t xml:space="preserve">The capacity represented by validated Ancillary Service Offers for Non-Spin for Resource </w:t>
            </w:r>
            <w:r w:rsidRPr="00A03B1B">
              <w:rPr>
                <w:i/>
                <w:iCs/>
                <w:sz w:val="20"/>
                <w:szCs w:val="20"/>
              </w:rPr>
              <w:t>r</w:t>
            </w:r>
            <w:r w:rsidRPr="00A03B1B">
              <w:rPr>
                <w:sz w:val="20"/>
                <w:szCs w:val="20"/>
              </w:rPr>
              <w:t xml:space="preserve"> with COP status of “OFF”,</w:t>
            </w:r>
            <w:r w:rsidRPr="00A03B1B">
              <w:rPr>
                <w:i/>
                <w:iCs/>
                <w:sz w:val="20"/>
                <w:szCs w:val="20"/>
              </w:rPr>
              <w:t xml:space="preserve"> </w:t>
            </w:r>
            <w:ins w:id="733" w:author="ERCOT" w:date="2025-09-10T14:23:00Z">
              <w:r w:rsidRPr="00A03B1B">
                <w:rPr>
                  <w:rFonts w:eastAsia="SimSun"/>
                  <w:sz w:val="20"/>
                  <w:szCs w:val="20"/>
                </w:rPr>
                <w:t xml:space="preserve">and capacity represented by validated Ancillary Service Offers for DRRS for Resource </w:t>
              </w:r>
              <w:r w:rsidRPr="00A03B1B">
                <w:rPr>
                  <w:rFonts w:eastAsia="SimSun"/>
                  <w:i/>
                  <w:sz w:val="20"/>
                  <w:szCs w:val="20"/>
                </w:rPr>
                <w:t>r</w:t>
              </w:r>
              <w:r w:rsidRPr="00A03B1B">
                <w:rPr>
                  <w:rFonts w:eastAsia="SimSun"/>
                  <w:sz w:val="20"/>
                  <w:szCs w:val="20"/>
                </w:rPr>
                <w:t xml:space="preserve"> with COP status of “DRRS”,</w:t>
              </w:r>
            </w:ins>
            <w:r w:rsidRPr="00A03B1B">
              <w:rPr>
                <w:rFonts w:eastAsia="SimSun"/>
                <w:i/>
                <w:sz w:val="20"/>
                <w:szCs w:val="20"/>
              </w:rPr>
              <w:t xml:space="preserve"> </w:t>
            </w:r>
            <w:r w:rsidRPr="00A03B1B">
              <w:rPr>
                <w:iCs/>
                <w:sz w:val="20"/>
                <w:szCs w:val="20"/>
              </w:rPr>
              <w:t xml:space="preserve">represented by QSE </w:t>
            </w:r>
            <w:r w:rsidRPr="00A03B1B">
              <w:rPr>
                <w:i/>
                <w:iCs/>
                <w:sz w:val="20"/>
                <w:szCs w:val="20"/>
              </w:rPr>
              <w:t xml:space="preserve">q </w:t>
            </w:r>
            <w:r w:rsidRPr="00A03B1B">
              <w:rPr>
                <w:iCs/>
                <w:sz w:val="20"/>
                <w:szCs w:val="20"/>
              </w:rPr>
              <w:t xml:space="preserve">at the end of the Adjustment Period for the hour </w:t>
            </w:r>
            <w:r w:rsidRPr="00A03B1B">
              <w:rPr>
                <w:i/>
                <w:iCs/>
                <w:sz w:val="20"/>
                <w:szCs w:val="20"/>
              </w:rPr>
              <w:t>h</w:t>
            </w:r>
            <w:r w:rsidRPr="00A03B1B">
              <w:rPr>
                <w:iCs/>
                <w:sz w:val="20"/>
                <w:szCs w:val="20"/>
              </w:rPr>
              <w:t xml:space="preserve"> that includes the 15-minute Settlement Interval.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A Resource’s offered capacity is only included in the sum to the extent that the Resource’s COP Status and Ancillary Service Capability indicate it would be capable of providing the Ancillary Service during the hour </w:t>
            </w:r>
            <w:r w:rsidRPr="00A03B1B">
              <w:rPr>
                <w:i/>
                <w:iCs/>
                <w:sz w:val="20"/>
                <w:szCs w:val="20"/>
              </w:rPr>
              <w:t>h</w:t>
            </w:r>
            <w:r w:rsidRPr="00A03B1B">
              <w:rPr>
                <w:iCs/>
                <w:sz w:val="20"/>
                <w:szCs w:val="20"/>
              </w:rPr>
              <w:t>.</w:t>
            </w:r>
          </w:p>
        </w:tc>
      </w:tr>
      <w:tr w:rsidR="00A03B1B" w:rsidRPr="00A03B1B" w14:paraId="68EFFE8F" w14:textId="77777777" w:rsidTr="00B31BB1">
        <w:trPr>
          <w:cantSplit/>
        </w:trPr>
        <w:tc>
          <w:tcPr>
            <w:tcW w:w="1117" w:type="pct"/>
            <w:gridSpan w:val="2"/>
          </w:tcPr>
          <w:p w14:paraId="3207EAAF" w14:textId="77777777" w:rsidR="00A03B1B" w:rsidRPr="00A03B1B" w:rsidRDefault="00A03B1B" w:rsidP="00A03B1B">
            <w:pPr>
              <w:spacing w:after="60"/>
              <w:rPr>
                <w:iCs/>
                <w:sz w:val="20"/>
                <w:szCs w:val="20"/>
              </w:rPr>
            </w:pPr>
            <w:r w:rsidRPr="00A03B1B">
              <w:rPr>
                <w:iCs/>
                <w:sz w:val="20"/>
                <w:szCs w:val="20"/>
              </w:rPr>
              <w:t>ASOFRLRADJ</w:t>
            </w:r>
            <w:r w:rsidRPr="00A03B1B">
              <w:rPr>
                <w:i/>
                <w:iCs/>
                <w:sz w:val="20"/>
                <w:szCs w:val="20"/>
                <w:vertAlign w:val="subscript"/>
              </w:rPr>
              <w:t xml:space="preserve"> </w:t>
            </w:r>
            <w:r w:rsidRPr="00A03B1B">
              <w:rPr>
                <w:i/>
                <w:iCs/>
                <w:sz w:val="20"/>
                <w:szCs w:val="20"/>
                <w:vertAlign w:val="subscript"/>
                <w:lang w:val="it-IT"/>
              </w:rPr>
              <w:t xml:space="preserve"> </w:t>
            </w:r>
            <w:r w:rsidRPr="00A03B1B">
              <w:rPr>
                <w:i/>
                <w:iCs/>
                <w:sz w:val="20"/>
                <w:szCs w:val="20"/>
                <w:vertAlign w:val="subscript"/>
              </w:rPr>
              <w:t>q, r, h</w:t>
            </w:r>
          </w:p>
        </w:tc>
        <w:tc>
          <w:tcPr>
            <w:tcW w:w="383" w:type="pct"/>
            <w:gridSpan w:val="2"/>
          </w:tcPr>
          <w:p w14:paraId="74C30813"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919AC32" w14:textId="77777777" w:rsidR="00A03B1B" w:rsidRPr="00A03B1B" w:rsidRDefault="00A03B1B" w:rsidP="00A03B1B">
            <w:pPr>
              <w:spacing w:after="60"/>
              <w:rPr>
                <w:i/>
                <w:iCs/>
                <w:sz w:val="20"/>
                <w:szCs w:val="20"/>
              </w:rPr>
            </w:pPr>
            <w:r w:rsidRPr="00A03B1B">
              <w:rPr>
                <w:i/>
                <w:iCs/>
                <w:sz w:val="20"/>
                <w:szCs w:val="20"/>
              </w:rPr>
              <w:t>Ancillary Service Offer per Load Resource at End of Adjustment Period</w:t>
            </w:r>
            <w:r w:rsidRPr="00A03B1B">
              <w:rPr>
                <w:iCs/>
                <w:sz w:val="20"/>
                <w:szCs w:val="20"/>
              </w:rPr>
              <w:sym w:font="Symbol" w:char="F0BE"/>
            </w:r>
            <w:r w:rsidRPr="00A03B1B">
              <w:rPr>
                <w:iCs/>
                <w:sz w:val="20"/>
                <w:szCs w:val="20"/>
              </w:rPr>
              <w:t xml:space="preserve">The capacity represented by validated Ancillary Service Offers for Reg-Up, Non-Spin, RRS, and ECRS for the Load Resource </w:t>
            </w:r>
            <w:r w:rsidRPr="00A03B1B">
              <w:rPr>
                <w:i/>
                <w:iCs/>
                <w:sz w:val="20"/>
                <w:szCs w:val="20"/>
              </w:rPr>
              <w:t xml:space="preserve">r </w:t>
            </w:r>
            <w:r w:rsidRPr="00A03B1B">
              <w:rPr>
                <w:iCs/>
                <w:sz w:val="20"/>
                <w:szCs w:val="20"/>
              </w:rPr>
              <w:t xml:space="preserve">represented by QSE </w:t>
            </w:r>
            <w:r w:rsidRPr="00A03B1B">
              <w:rPr>
                <w:i/>
                <w:iCs/>
                <w:sz w:val="20"/>
                <w:szCs w:val="20"/>
              </w:rPr>
              <w:t xml:space="preserve">q </w:t>
            </w:r>
            <w:r w:rsidRPr="00A03B1B">
              <w:rPr>
                <w:iCs/>
                <w:sz w:val="20"/>
                <w:szCs w:val="20"/>
              </w:rPr>
              <w:t xml:space="preserve">at the end of the Adjustment Period for the hour </w:t>
            </w:r>
            <w:r w:rsidRPr="00A03B1B">
              <w:rPr>
                <w:i/>
                <w:iCs/>
                <w:sz w:val="20"/>
                <w:szCs w:val="20"/>
              </w:rPr>
              <w:t xml:space="preserve">h </w:t>
            </w:r>
            <w:r w:rsidRPr="00A03B1B">
              <w:rPr>
                <w:iCs/>
                <w:sz w:val="20"/>
                <w:szCs w:val="20"/>
              </w:rPr>
              <w:t xml:space="preserve">that includes the 15-minute Settlement Interval.  A Resource’s offered capacity is only included in the sum to the extent that the Resource’s COP Status and Ancillary Service Capability indicate it would be capable of providing the Ancillary Service during the hour </w:t>
            </w:r>
            <w:r w:rsidRPr="00A03B1B">
              <w:rPr>
                <w:i/>
                <w:iCs/>
                <w:sz w:val="20"/>
                <w:szCs w:val="20"/>
              </w:rPr>
              <w:t>h.</w:t>
            </w:r>
          </w:p>
        </w:tc>
      </w:tr>
      <w:tr w:rsidR="00A03B1B" w:rsidRPr="00A03B1B" w14:paraId="1B36F44F" w14:textId="77777777" w:rsidTr="00B31BB1">
        <w:trPr>
          <w:cantSplit/>
        </w:trPr>
        <w:tc>
          <w:tcPr>
            <w:tcW w:w="1117" w:type="pct"/>
            <w:gridSpan w:val="2"/>
          </w:tcPr>
          <w:p w14:paraId="5A05B2A7" w14:textId="77777777" w:rsidR="00A03B1B" w:rsidRPr="00A03B1B" w:rsidRDefault="00A03B1B" w:rsidP="00A03B1B">
            <w:pPr>
              <w:spacing w:after="60"/>
              <w:rPr>
                <w:iCs/>
                <w:sz w:val="20"/>
                <w:szCs w:val="20"/>
              </w:rPr>
            </w:pPr>
            <w:r w:rsidRPr="00A03B1B">
              <w:rPr>
                <w:bCs/>
                <w:iCs/>
                <w:sz w:val="20"/>
                <w:szCs w:val="20"/>
              </w:rPr>
              <w:lastRenderedPageBreak/>
              <w:t xml:space="preserve">PFPOSADJ </w:t>
            </w:r>
            <w:r w:rsidRPr="00A03B1B">
              <w:rPr>
                <w:bCs/>
                <w:i/>
                <w:iCs/>
                <w:sz w:val="20"/>
                <w:szCs w:val="20"/>
                <w:vertAlign w:val="subscript"/>
              </w:rPr>
              <w:t>q, h</w:t>
            </w:r>
          </w:p>
        </w:tc>
        <w:tc>
          <w:tcPr>
            <w:tcW w:w="383" w:type="pct"/>
            <w:gridSpan w:val="2"/>
          </w:tcPr>
          <w:p w14:paraId="27A3906E"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8E884AE" w14:textId="77777777" w:rsidR="00A03B1B" w:rsidRPr="00A03B1B" w:rsidRDefault="00A03B1B" w:rsidP="00A03B1B">
            <w:pPr>
              <w:spacing w:after="60"/>
              <w:rPr>
                <w:i/>
                <w:iCs/>
                <w:sz w:val="20"/>
                <w:szCs w:val="20"/>
              </w:rPr>
            </w:pPr>
            <w:r w:rsidRPr="00A03B1B">
              <w:rPr>
                <w:i/>
                <w:iCs/>
                <w:sz w:val="20"/>
                <w:szCs w:val="20"/>
              </w:rPr>
              <w:t>Responsive Reserve (Governor Response or Governor-Like Response) Position at End of Adjustment Period</w:t>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RRS-PFR Ancillary Service Position at the end of the Adjustment Period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74467B24" w14:textId="77777777" w:rsidTr="00B31BB1">
        <w:trPr>
          <w:cantSplit/>
        </w:trPr>
        <w:tc>
          <w:tcPr>
            <w:tcW w:w="1117" w:type="pct"/>
            <w:gridSpan w:val="2"/>
          </w:tcPr>
          <w:p w14:paraId="26474029" w14:textId="77777777" w:rsidR="00A03B1B" w:rsidRPr="00A03B1B" w:rsidRDefault="00A03B1B" w:rsidP="00A03B1B">
            <w:pPr>
              <w:spacing w:after="60"/>
              <w:rPr>
                <w:iCs/>
                <w:sz w:val="20"/>
                <w:szCs w:val="20"/>
              </w:rPr>
            </w:pPr>
            <w:r w:rsidRPr="00A03B1B">
              <w:rPr>
                <w:bCs/>
                <w:iCs/>
                <w:sz w:val="20"/>
                <w:szCs w:val="20"/>
              </w:rPr>
              <w:t xml:space="preserve">UFPOSADJ </w:t>
            </w:r>
            <w:r w:rsidRPr="00A03B1B">
              <w:rPr>
                <w:bCs/>
                <w:i/>
                <w:iCs/>
                <w:sz w:val="20"/>
                <w:szCs w:val="20"/>
                <w:vertAlign w:val="subscript"/>
              </w:rPr>
              <w:t>q, h</w:t>
            </w:r>
          </w:p>
        </w:tc>
        <w:tc>
          <w:tcPr>
            <w:tcW w:w="383" w:type="pct"/>
            <w:gridSpan w:val="2"/>
          </w:tcPr>
          <w:p w14:paraId="167526FC"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7654CF8" w14:textId="77777777" w:rsidR="00A03B1B" w:rsidRPr="00A03B1B" w:rsidRDefault="00A03B1B" w:rsidP="00A03B1B">
            <w:pPr>
              <w:spacing w:after="60"/>
              <w:rPr>
                <w:i/>
                <w:iCs/>
                <w:sz w:val="20"/>
                <w:szCs w:val="20"/>
              </w:rPr>
            </w:pPr>
            <w:r w:rsidRPr="00A03B1B">
              <w:rPr>
                <w:i/>
                <w:iCs/>
                <w:sz w:val="20"/>
                <w:szCs w:val="20"/>
              </w:rPr>
              <w:t>Responsive Reserve (Under Frequency trigger at 59.7 Hz.) Position at End of Adjustment Period</w:t>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RRS-UFR Ancillary Service Position at the end of the Adjustment Period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0D7F6189" w14:textId="77777777" w:rsidTr="00B31BB1">
        <w:trPr>
          <w:cantSplit/>
        </w:trPr>
        <w:tc>
          <w:tcPr>
            <w:tcW w:w="1117" w:type="pct"/>
            <w:gridSpan w:val="2"/>
          </w:tcPr>
          <w:p w14:paraId="4EEF04FF" w14:textId="77777777" w:rsidR="00A03B1B" w:rsidRPr="00A03B1B" w:rsidRDefault="00A03B1B" w:rsidP="00A03B1B">
            <w:pPr>
              <w:spacing w:after="60"/>
              <w:rPr>
                <w:iCs/>
                <w:sz w:val="20"/>
                <w:szCs w:val="20"/>
              </w:rPr>
            </w:pPr>
            <w:r w:rsidRPr="00A03B1B">
              <w:rPr>
                <w:bCs/>
                <w:iCs/>
                <w:sz w:val="20"/>
                <w:szCs w:val="20"/>
              </w:rPr>
              <w:t xml:space="preserve">FFPOSADJ </w:t>
            </w:r>
            <w:r w:rsidRPr="00A03B1B">
              <w:rPr>
                <w:bCs/>
                <w:i/>
                <w:iCs/>
                <w:sz w:val="20"/>
                <w:szCs w:val="20"/>
                <w:vertAlign w:val="subscript"/>
              </w:rPr>
              <w:t>q, h</w:t>
            </w:r>
          </w:p>
        </w:tc>
        <w:tc>
          <w:tcPr>
            <w:tcW w:w="383" w:type="pct"/>
            <w:gridSpan w:val="2"/>
          </w:tcPr>
          <w:p w14:paraId="429F7A49"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B231F94" w14:textId="77777777" w:rsidR="00A03B1B" w:rsidRPr="00A03B1B" w:rsidRDefault="00A03B1B" w:rsidP="00A03B1B">
            <w:pPr>
              <w:spacing w:after="60"/>
              <w:rPr>
                <w:i/>
                <w:iCs/>
                <w:sz w:val="20"/>
                <w:szCs w:val="20"/>
              </w:rPr>
            </w:pPr>
            <w:r w:rsidRPr="00A03B1B">
              <w:rPr>
                <w:i/>
                <w:iCs/>
                <w:sz w:val="20"/>
                <w:szCs w:val="20"/>
              </w:rPr>
              <w:t>Responsive Reserve (Fast Frequency Response) Position at End of Adjustment Period</w:t>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RRS-FFR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74B2535A" w14:textId="77777777" w:rsidTr="00B31BB1">
        <w:trPr>
          <w:cantSplit/>
        </w:trPr>
        <w:tc>
          <w:tcPr>
            <w:tcW w:w="1117" w:type="pct"/>
            <w:gridSpan w:val="2"/>
          </w:tcPr>
          <w:p w14:paraId="6ACD867B" w14:textId="77777777" w:rsidR="00A03B1B" w:rsidRPr="00A03B1B" w:rsidRDefault="00A03B1B" w:rsidP="00A03B1B">
            <w:pPr>
              <w:spacing w:after="60"/>
              <w:rPr>
                <w:iCs/>
                <w:sz w:val="20"/>
                <w:szCs w:val="20"/>
              </w:rPr>
            </w:pPr>
            <w:r w:rsidRPr="00A03B1B">
              <w:rPr>
                <w:bCs/>
                <w:iCs/>
                <w:sz w:val="20"/>
                <w:szCs w:val="20"/>
              </w:rPr>
              <w:t xml:space="preserve">ECSPOSADJ </w:t>
            </w:r>
            <w:r w:rsidRPr="00A03B1B">
              <w:rPr>
                <w:bCs/>
                <w:i/>
                <w:iCs/>
                <w:sz w:val="20"/>
                <w:szCs w:val="20"/>
                <w:vertAlign w:val="subscript"/>
              </w:rPr>
              <w:t>q, h</w:t>
            </w:r>
          </w:p>
        </w:tc>
        <w:tc>
          <w:tcPr>
            <w:tcW w:w="383" w:type="pct"/>
            <w:gridSpan w:val="2"/>
          </w:tcPr>
          <w:p w14:paraId="69AD01FC"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D321091" w14:textId="77777777" w:rsidR="00A03B1B" w:rsidRPr="00A03B1B" w:rsidRDefault="00A03B1B" w:rsidP="00A03B1B">
            <w:pPr>
              <w:spacing w:after="60"/>
              <w:rPr>
                <w:i/>
                <w:iCs/>
                <w:sz w:val="20"/>
                <w:szCs w:val="20"/>
              </w:rPr>
            </w:pPr>
            <w:r w:rsidRPr="00A03B1B">
              <w:rPr>
                <w:i/>
                <w:iCs/>
                <w:sz w:val="20"/>
                <w:szCs w:val="20"/>
              </w:rPr>
              <w:t>ERCOT Contingency Reserve Service (SCED Dispatchable) Position at End of Adjustment Period</w:t>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ECRS SCED Dispatchable Ancillary Service Position at the end of the Adjustment Period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5F521CB9" w14:textId="77777777" w:rsidTr="00B31BB1">
        <w:trPr>
          <w:cantSplit/>
        </w:trPr>
        <w:tc>
          <w:tcPr>
            <w:tcW w:w="1117" w:type="pct"/>
            <w:gridSpan w:val="2"/>
          </w:tcPr>
          <w:p w14:paraId="7834AB3D" w14:textId="77777777" w:rsidR="00A03B1B" w:rsidRPr="00A03B1B" w:rsidRDefault="00A03B1B" w:rsidP="00A03B1B">
            <w:pPr>
              <w:spacing w:after="60"/>
              <w:rPr>
                <w:iCs/>
                <w:sz w:val="20"/>
                <w:szCs w:val="20"/>
              </w:rPr>
            </w:pPr>
            <w:r w:rsidRPr="00A03B1B">
              <w:rPr>
                <w:bCs/>
                <w:iCs/>
                <w:sz w:val="20"/>
                <w:szCs w:val="20"/>
              </w:rPr>
              <w:t xml:space="preserve">ECMPOSADJ </w:t>
            </w:r>
            <w:r w:rsidRPr="00A03B1B">
              <w:rPr>
                <w:bCs/>
                <w:i/>
                <w:iCs/>
                <w:sz w:val="20"/>
                <w:szCs w:val="20"/>
                <w:vertAlign w:val="subscript"/>
              </w:rPr>
              <w:t>q, h</w:t>
            </w:r>
          </w:p>
        </w:tc>
        <w:tc>
          <w:tcPr>
            <w:tcW w:w="383" w:type="pct"/>
            <w:gridSpan w:val="2"/>
          </w:tcPr>
          <w:p w14:paraId="179A33A1"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1BB73B2" w14:textId="77777777" w:rsidR="00A03B1B" w:rsidRPr="00A03B1B" w:rsidRDefault="00A03B1B" w:rsidP="00A03B1B">
            <w:pPr>
              <w:spacing w:after="60"/>
              <w:rPr>
                <w:i/>
                <w:iCs/>
                <w:sz w:val="20"/>
                <w:szCs w:val="20"/>
              </w:rPr>
            </w:pPr>
            <w:r w:rsidRPr="00A03B1B">
              <w:rPr>
                <w:i/>
                <w:iCs/>
                <w:sz w:val="20"/>
                <w:szCs w:val="20"/>
              </w:rPr>
              <w:t>ERCOT Contingency Reserve Service (Non-SCED Dispatchable) Position at End of Adjustment Period</w:t>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ECRS non-SCED-dispatchable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3D568E8A" w14:textId="77777777" w:rsidTr="00B31BB1">
        <w:trPr>
          <w:cantSplit/>
        </w:trPr>
        <w:tc>
          <w:tcPr>
            <w:tcW w:w="1117" w:type="pct"/>
            <w:gridSpan w:val="2"/>
          </w:tcPr>
          <w:p w14:paraId="6C24D3B9" w14:textId="77777777" w:rsidR="00A03B1B" w:rsidRPr="00A03B1B" w:rsidRDefault="00A03B1B" w:rsidP="00A03B1B">
            <w:pPr>
              <w:spacing w:after="60"/>
              <w:rPr>
                <w:iCs/>
                <w:sz w:val="20"/>
                <w:szCs w:val="20"/>
              </w:rPr>
            </w:pPr>
            <w:r w:rsidRPr="00A03B1B">
              <w:rPr>
                <w:bCs/>
                <w:iCs/>
                <w:sz w:val="20"/>
                <w:szCs w:val="20"/>
              </w:rPr>
              <w:t xml:space="preserve">NSSPOSADJ </w:t>
            </w:r>
            <w:r w:rsidRPr="00A03B1B">
              <w:rPr>
                <w:bCs/>
                <w:i/>
                <w:iCs/>
                <w:sz w:val="20"/>
                <w:szCs w:val="20"/>
                <w:vertAlign w:val="subscript"/>
              </w:rPr>
              <w:t>q, h</w:t>
            </w:r>
          </w:p>
        </w:tc>
        <w:tc>
          <w:tcPr>
            <w:tcW w:w="383" w:type="pct"/>
            <w:gridSpan w:val="2"/>
          </w:tcPr>
          <w:p w14:paraId="5BDB5D56"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9989346" w14:textId="77777777" w:rsidR="00A03B1B" w:rsidRPr="00A03B1B" w:rsidRDefault="00A03B1B" w:rsidP="00A03B1B">
            <w:pPr>
              <w:spacing w:after="60"/>
              <w:rPr>
                <w:i/>
                <w:iCs/>
                <w:sz w:val="20"/>
                <w:szCs w:val="20"/>
              </w:rPr>
            </w:pPr>
            <w:r w:rsidRPr="00A03B1B">
              <w:rPr>
                <w:i/>
                <w:iCs/>
                <w:sz w:val="20"/>
                <w:szCs w:val="20"/>
              </w:rPr>
              <w:t>Non-Spin Reserve Service (SCED Dispatchable) Position at End of Adjustment Period</w:t>
            </w:r>
            <w:r w:rsidRPr="00A03B1B">
              <w:rPr>
                <w:iCs/>
                <w:sz w:val="20"/>
                <w:szCs w:val="20"/>
              </w:rPr>
              <w:sym w:font="Symbol" w:char="F0BE"/>
            </w:r>
            <w:r w:rsidRPr="00A03B1B">
              <w:rPr>
                <w:iCs/>
                <w:sz w:val="20"/>
                <w:szCs w:val="20"/>
              </w:rPr>
              <w:t xml:space="preserve">The QSE </w:t>
            </w:r>
            <w:r w:rsidRPr="00A03B1B">
              <w:rPr>
                <w:i/>
                <w:iCs/>
                <w:sz w:val="20"/>
                <w:szCs w:val="20"/>
              </w:rPr>
              <w:t xml:space="preserve">q’s </w:t>
            </w:r>
            <w:r w:rsidRPr="00A03B1B">
              <w:rPr>
                <w:sz w:val="20"/>
                <w:szCs w:val="20"/>
              </w:rPr>
              <w:t xml:space="preserve">net </w:t>
            </w:r>
            <w:r w:rsidRPr="00A03B1B">
              <w:rPr>
                <w:iCs/>
                <w:sz w:val="20"/>
                <w:szCs w:val="20"/>
              </w:rPr>
              <w:t xml:space="preserve">Non-Spin SCED-dispatchable Ancillary Service Position at the end of the Adjustment Period for the hour </w:t>
            </w:r>
            <w:r w:rsidRPr="00A03B1B">
              <w:rPr>
                <w:i/>
                <w:iCs/>
                <w:sz w:val="20"/>
                <w:szCs w:val="20"/>
              </w:rPr>
              <w:t xml:space="preserve">h </w:t>
            </w:r>
            <w:r w:rsidRPr="00A03B1B">
              <w:rPr>
                <w:iCs/>
                <w:sz w:val="20"/>
                <w:szCs w:val="20"/>
              </w:rPr>
              <w:t>that includes the 15-minute Settlement Interval.  This value can be positive or negative.</w:t>
            </w:r>
          </w:p>
        </w:tc>
      </w:tr>
      <w:tr w:rsidR="00A03B1B" w:rsidRPr="00A03B1B" w14:paraId="7F9B820D" w14:textId="77777777" w:rsidTr="00B31BB1">
        <w:trPr>
          <w:cantSplit/>
        </w:trPr>
        <w:tc>
          <w:tcPr>
            <w:tcW w:w="1117" w:type="pct"/>
            <w:gridSpan w:val="2"/>
          </w:tcPr>
          <w:p w14:paraId="3CA7211F" w14:textId="77777777" w:rsidR="00A03B1B" w:rsidRPr="00A03B1B" w:rsidRDefault="00A03B1B" w:rsidP="00A03B1B">
            <w:pPr>
              <w:spacing w:after="60"/>
              <w:rPr>
                <w:iCs/>
                <w:sz w:val="20"/>
                <w:szCs w:val="20"/>
              </w:rPr>
            </w:pPr>
            <w:r w:rsidRPr="00A03B1B">
              <w:rPr>
                <w:bCs/>
                <w:iCs/>
                <w:sz w:val="20"/>
                <w:szCs w:val="20"/>
              </w:rPr>
              <w:t xml:space="preserve">NSMPOSADJ </w:t>
            </w:r>
            <w:r w:rsidRPr="00A03B1B">
              <w:rPr>
                <w:bCs/>
                <w:i/>
                <w:iCs/>
                <w:sz w:val="20"/>
                <w:szCs w:val="20"/>
                <w:vertAlign w:val="subscript"/>
              </w:rPr>
              <w:t>q, h</w:t>
            </w:r>
          </w:p>
        </w:tc>
        <w:tc>
          <w:tcPr>
            <w:tcW w:w="383" w:type="pct"/>
            <w:gridSpan w:val="2"/>
          </w:tcPr>
          <w:p w14:paraId="72AE65B2"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78049CA" w14:textId="77777777" w:rsidR="00A03B1B" w:rsidRPr="00A03B1B" w:rsidRDefault="00A03B1B" w:rsidP="00A03B1B">
            <w:pPr>
              <w:spacing w:after="60"/>
              <w:rPr>
                <w:i/>
                <w:iCs/>
                <w:sz w:val="20"/>
                <w:szCs w:val="20"/>
              </w:rPr>
            </w:pPr>
            <w:r w:rsidRPr="00A03B1B">
              <w:rPr>
                <w:i/>
                <w:iCs/>
                <w:sz w:val="20"/>
                <w:szCs w:val="20"/>
              </w:rPr>
              <w:t>Non-Spin Reserve Service (Non-SCED Dispatchable) Position at End of Adjustment Period</w:t>
            </w:r>
            <w:r w:rsidRPr="00A03B1B">
              <w:rPr>
                <w:iCs/>
                <w:sz w:val="20"/>
                <w:szCs w:val="20"/>
              </w:rPr>
              <w:t xml:space="preserve">—The QSE </w:t>
            </w:r>
            <w:r w:rsidRPr="00A03B1B">
              <w:rPr>
                <w:i/>
                <w:iCs/>
                <w:sz w:val="20"/>
                <w:szCs w:val="20"/>
              </w:rPr>
              <w:t xml:space="preserve">q’s </w:t>
            </w:r>
            <w:r w:rsidRPr="00A03B1B">
              <w:rPr>
                <w:sz w:val="20"/>
                <w:szCs w:val="20"/>
              </w:rPr>
              <w:t xml:space="preserve">net positive </w:t>
            </w:r>
            <w:r w:rsidRPr="00A03B1B">
              <w:rPr>
                <w:iCs/>
                <w:sz w:val="20"/>
                <w:szCs w:val="20"/>
              </w:rPr>
              <w:t xml:space="preserve">Non-Spin non-SCED-dispatchable Ancillary Service Position at the end of the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772583C0" w14:textId="77777777" w:rsidTr="00B31BB1">
        <w:trPr>
          <w:cantSplit/>
        </w:trPr>
        <w:tc>
          <w:tcPr>
            <w:tcW w:w="1117" w:type="pct"/>
            <w:gridSpan w:val="2"/>
          </w:tcPr>
          <w:p w14:paraId="0BD92B5B" w14:textId="77777777" w:rsidR="00A03B1B" w:rsidRPr="00A03B1B" w:rsidRDefault="00A03B1B" w:rsidP="00A03B1B">
            <w:pPr>
              <w:spacing w:after="60"/>
              <w:rPr>
                <w:iCs/>
                <w:sz w:val="20"/>
                <w:szCs w:val="20"/>
              </w:rPr>
            </w:pPr>
            <w:r w:rsidRPr="00A03B1B">
              <w:rPr>
                <w:bCs/>
                <w:iCs/>
                <w:sz w:val="20"/>
                <w:szCs w:val="20"/>
              </w:rPr>
              <w:t xml:space="preserve">ASMWCAPUQADJ </w:t>
            </w:r>
            <w:r w:rsidRPr="00A03B1B">
              <w:rPr>
                <w:bCs/>
                <w:i/>
                <w:iCs/>
                <w:sz w:val="20"/>
                <w:szCs w:val="20"/>
                <w:vertAlign w:val="subscript"/>
              </w:rPr>
              <w:t>q, h</w:t>
            </w:r>
          </w:p>
        </w:tc>
        <w:tc>
          <w:tcPr>
            <w:tcW w:w="383" w:type="pct"/>
            <w:gridSpan w:val="2"/>
          </w:tcPr>
          <w:p w14:paraId="2560F4A3"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395DBFF" w14:textId="77777777" w:rsidR="00A03B1B" w:rsidRPr="00A03B1B" w:rsidRDefault="00A03B1B" w:rsidP="00A03B1B">
            <w:pPr>
              <w:spacing w:after="60"/>
              <w:rPr>
                <w:i/>
                <w:iCs/>
                <w:sz w:val="20"/>
                <w:szCs w:val="20"/>
              </w:rPr>
            </w:pPr>
            <w:r w:rsidRPr="00A03B1B">
              <w:rPr>
                <w:i/>
                <w:iCs/>
                <w:sz w:val="20"/>
                <w:szCs w:val="20"/>
              </w:rPr>
              <w:t>Calculated Total MW Capacity used to cover the QSE’s Ancillary Service Position at End of Adjustment Period</w:t>
            </w:r>
            <w:r w:rsidRPr="00A03B1B">
              <w:rPr>
                <w:iCs/>
                <w:sz w:val="20"/>
                <w:szCs w:val="20"/>
              </w:rPr>
              <w:t>—</w:t>
            </w:r>
            <w:r w:rsidRPr="00A03B1B">
              <w:rPr>
                <w:sz w:val="20"/>
                <w:szCs w:val="20"/>
              </w:rPr>
              <w:t xml:space="preserve">The </w:t>
            </w:r>
            <w:r w:rsidRPr="00A03B1B">
              <w:rPr>
                <w:iCs/>
                <w:sz w:val="20"/>
                <w:szCs w:val="20"/>
              </w:rPr>
              <w:t xml:space="preserve">calculated total MW capacity for a QSE </w:t>
            </w:r>
            <w:r w:rsidRPr="00A03B1B">
              <w:rPr>
                <w:i/>
                <w:sz w:val="20"/>
                <w:szCs w:val="20"/>
              </w:rPr>
              <w:t>q</w:t>
            </w:r>
            <w:r w:rsidRPr="00A03B1B">
              <w:rPr>
                <w:iCs/>
                <w:sz w:val="20"/>
                <w:szCs w:val="20"/>
              </w:rPr>
              <w:t xml:space="preserve"> that represents the amount of the QSE’s Ancillary Service Position covered by its Resources</w:t>
            </w:r>
            <w:r w:rsidRPr="00A03B1B">
              <w:rPr>
                <w:i/>
                <w:iCs/>
                <w:sz w:val="20"/>
                <w:szCs w:val="20"/>
              </w:rPr>
              <w:t xml:space="preserve"> </w:t>
            </w:r>
            <w:r w:rsidRPr="00A03B1B">
              <w:rPr>
                <w:iCs/>
                <w:sz w:val="20"/>
                <w:szCs w:val="20"/>
              </w:rPr>
              <w:t xml:space="preserve">at the end of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110130A5" w14:textId="77777777" w:rsidTr="00B31BB1">
        <w:trPr>
          <w:cantSplit/>
        </w:trPr>
        <w:tc>
          <w:tcPr>
            <w:tcW w:w="1117" w:type="pct"/>
            <w:gridSpan w:val="2"/>
          </w:tcPr>
          <w:p w14:paraId="753C4CD7" w14:textId="77777777" w:rsidR="00A03B1B" w:rsidRPr="00A03B1B" w:rsidRDefault="00A03B1B" w:rsidP="00A03B1B">
            <w:pPr>
              <w:spacing w:after="60"/>
              <w:rPr>
                <w:iCs/>
                <w:sz w:val="20"/>
                <w:szCs w:val="20"/>
              </w:rPr>
            </w:pPr>
            <w:r w:rsidRPr="00A03B1B">
              <w:rPr>
                <w:bCs/>
                <w:iCs/>
                <w:sz w:val="20"/>
                <w:szCs w:val="20"/>
              </w:rPr>
              <w:t xml:space="preserve">ASMWCAPUADJ </w:t>
            </w:r>
            <w:r w:rsidRPr="00A03B1B">
              <w:rPr>
                <w:bCs/>
                <w:i/>
                <w:iCs/>
                <w:sz w:val="20"/>
                <w:szCs w:val="20"/>
                <w:vertAlign w:val="subscript"/>
              </w:rPr>
              <w:t xml:space="preserve">q, h, </w:t>
            </w:r>
            <w:proofErr w:type="spellStart"/>
            <w:r w:rsidRPr="00A03B1B">
              <w:rPr>
                <w:bCs/>
                <w:i/>
                <w:iCs/>
                <w:sz w:val="20"/>
                <w:szCs w:val="20"/>
                <w:vertAlign w:val="subscript"/>
              </w:rPr>
              <w:t>ASSubType</w:t>
            </w:r>
            <w:proofErr w:type="spellEnd"/>
            <w:r w:rsidRPr="00A03B1B">
              <w:rPr>
                <w:bCs/>
                <w:i/>
                <w:iCs/>
                <w:sz w:val="20"/>
                <w:szCs w:val="20"/>
                <w:vertAlign w:val="subscript"/>
              </w:rPr>
              <w:t>, r</w:t>
            </w:r>
          </w:p>
        </w:tc>
        <w:tc>
          <w:tcPr>
            <w:tcW w:w="383" w:type="pct"/>
            <w:gridSpan w:val="2"/>
          </w:tcPr>
          <w:p w14:paraId="255CCA1F"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3C2BE08" w14:textId="77777777" w:rsidR="00A03B1B" w:rsidRPr="00A03B1B" w:rsidRDefault="00A03B1B" w:rsidP="00A03B1B">
            <w:pPr>
              <w:spacing w:after="60"/>
              <w:rPr>
                <w:i/>
                <w:iCs/>
                <w:sz w:val="20"/>
                <w:szCs w:val="20"/>
              </w:rPr>
            </w:pPr>
            <w:r w:rsidRPr="00A03B1B">
              <w:rPr>
                <w:i/>
                <w:iCs/>
                <w:sz w:val="20"/>
                <w:szCs w:val="20"/>
              </w:rPr>
              <w:t>Calculated MW Capacity used to cover the QSE’s ‘</w:t>
            </w:r>
            <w:proofErr w:type="spellStart"/>
            <w:r w:rsidRPr="00A03B1B">
              <w:rPr>
                <w:i/>
                <w:iCs/>
                <w:sz w:val="20"/>
                <w:szCs w:val="20"/>
              </w:rPr>
              <w:t>AStype</w:t>
            </w:r>
            <w:proofErr w:type="spellEnd"/>
            <w:r w:rsidRPr="00A03B1B">
              <w:rPr>
                <w:i/>
                <w:iCs/>
                <w:sz w:val="20"/>
                <w:szCs w:val="20"/>
              </w:rPr>
              <w:t>’ Ancillary Service Position at End of Adjustment Period</w:t>
            </w:r>
            <w:r w:rsidRPr="00A03B1B">
              <w:rPr>
                <w:iCs/>
                <w:sz w:val="20"/>
                <w:szCs w:val="20"/>
              </w:rPr>
              <w:t>—</w:t>
            </w:r>
            <w:r w:rsidRPr="00A03B1B">
              <w:rPr>
                <w:sz w:val="20"/>
                <w:szCs w:val="20"/>
              </w:rPr>
              <w:t xml:space="preserve">The </w:t>
            </w:r>
            <w:r w:rsidRPr="00A03B1B">
              <w:rPr>
                <w:iCs/>
                <w:sz w:val="20"/>
                <w:szCs w:val="20"/>
              </w:rPr>
              <w:t xml:space="preserve">calculated MW </w:t>
            </w:r>
            <w:r w:rsidRPr="00A03B1B" w:rsidDel="00934E33">
              <w:rPr>
                <w:iCs/>
                <w:sz w:val="20"/>
                <w:szCs w:val="20"/>
              </w:rPr>
              <w:t>C</w:t>
            </w:r>
            <w:r w:rsidRPr="00A03B1B">
              <w:rPr>
                <w:iCs/>
                <w:sz w:val="20"/>
                <w:szCs w:val="20"/>
              </w:rPr>
              <w:t xml:space="preserve">apacity of a Resource </w:t>
            </w:r>
            <w:r w:rsidRPr="00A03B1B">
              <w:rPr>
                <w:i/>
                <w:sz w:val="20"/>
                <w:szCs w:val="20"/>
              </w:rPr>
              <w:t>r</w:t>
            </w:r>
            <w:r w:rsidRPr="00A03B1B">
              <w:rPr>
                <w:iCs/>
                <w:sz w:val="20"/>
                <w:szCs w:val="20"/>
              </w:rPr>
              <w:t xml:space="preserve"> represented by QSE </w:t>
            </w:r>
            <w:r w:rsidRPr="00A03B1B">
              <w:rPr>
                <w:i/>
                <w:sz w:val="20"/>
                <w:szCs w:val="20"/>
              </w:rPr>
              <w:t>q</w:t>
            </w:r>
            <w:r w:rsidRPr="00A03B1B">
              <w:rPr>
                <w:iCs/>
                <w:sz w:val="20"/>
                <w:szCs w:val="20"/>
              </w:rPr>
              <w:t xml:space="preserve"> that is used to cover its QSE’s “</w:t>
            </w:r>
            <w:proofErr w:type="spellStart"/>
            <w:r w:rsidRPr="00A03B1B">
              <w:rPr>
                <w:iCs/>
                <w:sz w:val="20"/>
                <w:szCs w:val="20"/>
              </w:rPr>
              <w:t>ASSubType</w:t>
            </w:r>
            <w:proofErr w:type="spellEnd"/>
            <w:r w:rsidRPr="00A03B1B">
              <w:rPr>
                <w:iCs/>
                <w:sz w:val="20"/>
                <w:szCs w:val="20"/>
              </w:rPr>
              <w:t>” Ancillary Service Position</w:t>
            </w:r>
            <w:r w:rsidRPr="00A03B1B">
              <w:rPr>
                <w:i/>
                <w:iCs/>
                <w:sz w:val="20"/>
                <w:szCs w:val="20"/>
              </w:rPr>
              <w:t xml:space="preserve"> </w:t>
            </w:r>
            <w:r w:rsidRPr="00A03B1B">
              <w:rPr>
                <w:iCs/>
                <w:sz w:val="20"/>
                <w:szCs w:val="20"/>
              </w:rPr>
              <w:t xml:space="preserve">at the end of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6B6D8201" w14:textId="77777777" w:rsidTr="00B31BB1">
        <w:trPr>
          <w:cantSplit/>
        </w:trPr>
        <w:tc>
          <w:tcPr>
            <w:tcW w:w="1117" w:type="pct"/>
            <w:gridSpan w:val="2"/>
          </w:tcPr>
          <w:p w14:paraId="75B3E79B" w14:textId="77777777" w:rsidR="00A03B1B" w:rsidRPr="00A03B1B" w:rsidRDefault="00A03B1B" w:rsidP="00A03B1B">
            <w:pPr>
              <w:spacing w:after="60"/>
              <w:rPr>
                <w:iCs/>
                <w:sz w:val="20"/>
                <w:szCs w:val="20"/>
              </w:rPr>
            </w:pPr>
            <w:r w:rsidRPr="00A03B1B">
              <w:rPr>
                <w:iCs/>
                <w:sz w:val="20"/>
                <w:szCs w:val="28"/>
              </w:rPr>
              <w:t xml:space="preserve">MWADJ </w:t>
            </w:r>
            <w:r w:rsidRPr="00A03B1B">
              <w:rPr>
                <w:i/>
                <w:iCs/>
                <w:sz w:val="20"/>
                <w:szCs w:val="20"/>
                <w:vertAlign w:val="subscript"/>
              </w:rPr>
              <w:t>q, h, r</w:t>
            </w:r>
          </w:p>
        </w:tc>
        <w:tc>
          <w:tcPr>
            <w:tcW w:w="383" w:type="pct"/>
            <w:gridSpan w:val="2"/>
          </w:tcPr>
          <w:p w14:paraId="11C911F5"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69C2A62A" w14:textId="77777777" w:rsidR="00A03B1B" w:rsidRPr="00A03B1B" w:rsidRDefault="00A03B1B" w:rsidP="00A03B1B">
            <w:pPr>
              <w:spacing w:after="60"/>
              <w:rPr>
                <w:i/>
                <w:iCs/>
                <w:sz w:val="20"/>
                <w:szCs w:val="20"/>
              </w:rPr>
            </w:pPr>
            <w:r w:rsidRPr="00A03B1B">
              <w:rPr>
                <w:i/>
                <w:iCs/>
                <w:sz w:val="20"/>
                <w:szCs w:val="20"/>
              </w:rPr>
              <w:t>Calculated MW discharge (positive) or charge (negative) required to support ESR’s calculated Ancillary Service coverage at End of Adjustment Period</w:t>
            </w:r>
            <w:r w:rsidRPr="00A03B1B">
              <w:rPr>
                <w:iCs/>
                <w:sz w:val="20"/>
                <w:szCs w:val="20"/>
              </w:rPr>
              <w:t>—</w:t>
            </w:r>
            <w:r w:rsidRPr="00A03B1B">
              <w:rPr>
                <w:sz w:val="20"/>
                <w:szCs w:val="20"/>
              </w:rPr>
              <w:t>T</w:t>
            </w:r>
            <w:r w:rsidRPr="00A03B1B">
              <w:rPr>
                <w:iCs/>
                <w:sz w:val="20"/>
              </w:rPr>
              <w:t xml:space="preserve">he MW discharge (positive) or charge (negative) required to support the ESR’s calculated Ancillary Service coverage considering the submitted COP values for HBSOC, </w:t>
            </w:r>
            <w:proofErr w:type="spellStart"/>
            <w:r w:rsidRPr="00A03B1B">
              <w:rPr>
                <w:iCs/>
                <w:sz w:val="20"/>
              </w:rPr>
              <w:t>MinSOC</w:t>
            </w:r>
            <w:proofErr w:type="spellEnd"/>
            <w:r w:rsidRPr="00A03B1B">
              <w:rPr>
                <w:iCs/>
                <w:sz w:val="20"/>
              </w:rPr>
              <w:t xml:space="preserve">, </w:t>
            </w:r>
            <w:proofErr w:type="spellStart"/>
            <w:r w:rsidRPr="00A03B1B">
              <w:rPr>
                <w:iCs/>
                <w:sz w:val="20"/>
              </w:rPr>
              <w:t>MaxSOC</w:t>
            </w:r>
            <w:proofErr w:type="spellEnd"/>
            <w:r w:rsidRPr="00A03B1B">
              <w:rPr>
                <w:iCs/>
                <w:sz w:val="20"/>
              </w:rPr>
              <w:t xml:space="preserve"> and the difference in the HBSOC for the hour under consideration and the next hour while accounting for Ancillary Service deployment factors and the duration requirements for energy and different Ancillary Service types</w:t>
            </w:r>
            <w:r w:rsidRPr="00A03B1B">
              <w:rPr>
                <w:iCs/>
                <w:sz w:val="20"/>
                <w:szCs w:val="20"/>
              </w:rPr>
              <w:t xml:space="preserve"> Position</w:t>
            </w:r>
            <w:r w:rsidRPr="00A03B1B">
              <w:rPr>
                <w:i/>
                <w:iCs/>
                <w:sz w:val="20"/>
                <w:szCs w:val="20"/>
              </w:rPr>
              <w:t xml:space="preserve"> </w:t>
            </w:r>
            <w:r w:rsidRPr="00A03B1B">
              <w:rPr>
                <w:iCs/>
                <w:sz w:val="20"/>
                <w:szCs w:val="20"/>
              </w:rPr>
              <w:t xml:space="preserve">at the end of Adjustment Period for the hour </w:t>
            </w:r>
            <w:r w:rsidRPr="00A03B1B">
              <w:rPr>
                <w:i/>
                <w:iCs/>
                <w:sz w:val="20"/>
                <w:szCs w:val="20"/>
              </w:rPr>
              <w:t xml:space="preserve">h </w:t>
            </w:r>
            <w:r w:rsidRPr="00A03B1B">
              <w:rPr>
                <w:iCs/>
                <w:sz w:val="20"/>
                <w:szCs w:val="20"/>
              </w:rPr>
              <w:t>that includes the 15-minute Settlement Interval.</w:t>
            </w:r>
          </w:p>
        </w:tc>
      </w:tr>
      <w:tr w:rsidR="00A03B1B" w:rsidRPr="00A03B1B" w14:paraId="3AEC296E" w14:textId="77777777" w:rsidTr="00B31BB1">
        <w:trPr>
          <w:cantSplit/>
        </w:trPr>
        <w:tc>
          <w:tcPr>
            <w:tcW w:w="1117" w:type="pct"/>
            <w:gridSpan w:val="2"/>
          </w:tcPr>
          <w:p w14:paraId="63215E04" w14:textId="77777777" w:rsidR="00A03B1B" w:rsidRPr="00A03B1B" w:rsidRDefault="00A03B1B" w:rsidP="00A03B1B">
            <w:pPr>
              <w:spacing w:after="60"/>
              <w:rPr>
                <w:iCs/>
                <w:sz w:val="20"/>
                <w:szCs w:val="20"/>
              </w:rPr>
            </w:pPr>
            <w:r w:rsidRPr="00A03B1B">
              <w:rPr>
                <w:bCs/>
                <w:iCs/>
                <w:sz w:val="20"/>
                <w:szCs w:val="20"/>
              </w:rPr>
              <w:lastRenderedPageBreak/>
              <w:t xml:space="preserve">ESRASADJ </w:t>
            </w:r>
            <w:r w:rsidRPr="00A03B1B">
              <w:rPr>
                <w:bCs/>
                <w:i/>
                <w:iCs/>
                <w:sz w:val="20"/>
                <w:szCs w:val="20"/>
                <w:vertAlign w:val="subscript"/>
              </w:rPr>
              <w:t>q, h</w:t>
            </w:r>
          </w:p>
        </w:tc>
        <w:tc>
          <w:tcPr>
            <w:tcW w:w="383" w:type="pct"/>
            <w:gridSpan w:val="2"/>
          </w:tcPr>
          <w:p w14:paraId="1220B0D3"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B2C3B50" w14:textId="77777777" w:rsidR="00A03B1B" w:rsidRPr="00A03B1B" w:rsidRDefault="00A03B1B" w:rsidP="00A03B1B">
            <w:pPr>
              <w:spacing w:after="60"/>
              <w:rPr>
                <w:i/>
                <w:iCs/>
                <w:sz w:val="20"/>
                <w:szCs w:val="20"/>
              </w:rPr>
            </w:pPr>
            <w:r w:rsidRPr="00A03B1B">
              <w:rPr>
                <w:i/>
                <w:iCs/>
                <w:sz w:val="20"/>
                <w:szCs w:val="20"/>
              </w:rPr>
              <w:t>Calculated Ancillary Service MW Capacity Provided By QSE’s ESR Portfolio at the End of Adjustment Period</w:t>
            </w:r>
            <w:r w:rsidRPr="00A03B1B">
              <w:rPr>
                <w:iCs/>
                <w:sz w:val="20"/>
                <w:szCs w:val="20"/>
              </w:rPr>
              <w:t>—The total ESR MW capacity used to cover the QSE</w:t>
            </w:r>
            <w:r w:rsidRPr="00A03B1B">
              <w:rPr>
                <w:i/>
                <w:sz w:val="20"/>
                <w:szCs w:val="20"/>
              </w:rPr>
              <w:t xml:space="preserve"> q’s</w:t>
            </w:r>
            <w:r w:rsidRPr="00A03B1B">
              <w:rPr>
                <w:iCs/>
                <w:sz w:val="20"/>
                <w:szCs w:val="20"/>
              </w:rPr>
              <w:t xml:space="preserve"> Upward Ancillary Service position for Reg-Up, RRS, ECRS, and Non-Spin at the end of Adjustment Period for the hour </w:t>
            </w:r>
            <w:r w:rsidRPr="00A03B1B">
              <w:rPr>
                <w:i/>
                <w:iCs/>
                <w:sz w:val="20"/>
                <w:szCs w:val="20"/>
              </w:rPr>
              <w:t>h</w:t>
            </w:r>
            <w:r w:rsidRPr="00A03B1B">
              <w:rPr>
                <w:sz w:val="20"/>
                <w:szCs w:val="20"/>
              </w:rPr>
              <w:t xml:space="preserve"> that includes the 15-minute Settlement Interval</w:t>
            </w:r>
            <w:r w:rsidRPr="00A03B1B">
              <w:rPr>
                <w:iCs/>
                <w:sz w:val="20"/>
                <w:szCs w:val="20"/>
              </w:rPr>
              <w:t>.</w:t>
            </w:r>
          </w:p>
        </w:tc>
      </w:tr>
      <w:tr w:rsidR="00A03B1B" w:rsidRPr="00A03B1B" w14:paraId="4CF9A112" w14:textId="77777777" w:rsidTr="00B31BB1">
        <w:trPr>
          <w:cantSplit/>
        </w:trPr>
        <w:tc>
          <w:tcPr>
            <w:tcW w:w="1117" w:type="pct"/>
            <w:gridSpan w:val="2"/>
          </w:tcPr>
          <w:p w14:paraId="10FE31BD" w14:textId="77777777" w:rsidR="00A03B1B" w:rsidRPr="00A03B1B" w:rsidRDefault="00A03B1B" w:rsidP="00A03B1B">
            <w:pPr>
              <w:spacing w:after="60"/>
              <w:rPr>
                <w:iCs/>
                <w:sz w:val="20"/>
                <w:szCs w:val="20"/>
              </w:rPr>
            </w:pPr>
            <w:r w:rsidRPr="00A03B1B">
              <w:rPr>
                <w:bCs/>
                <w:iCs/>
                <w:sz w:val="20"/>
                <w:szCs w:val="20"/>
              </w:rPr>
              <w:t xml:space="preserve">ESRMWADJ </w:t>
            </w:r>
            <w:r w:rsidRPr="00A03B1B">
              <w:rPr>
                <w:bCs/>
                <w:i/>
                <w:iCs/>
                <w:sz w:val="20"/>
                <w:szCs w:val="20"/>
                <w:vertAlign w:val="subscript"/>
              </w:rPr>
              <w:t>q, h</w:t>
            </w:r>
          </w:p>
        </w:tc>
        <w:tc>
          <w:tcPr>
            <w:tcW w:w="383" w:type="pct"/>
            <w:gridSpan w:val="2"/>
          </w:tcPr>
          <w:p w14:paraId="02C6CBCC"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1F850410" w14:textId="77777777" w:rsidR="00A03B1B" w:rsidRPr="00A03B1B" w:rsidRDefault="00A03B1B" w:rsidP="00A03B1B">
            <w:pPr>
              <w:spacing w:after="60"/>
              <w:rPr>
                <w:i/>
                <w:iCs/>
                <w:sz w:val="20"/>
                <w:szCs w:val="20"/>
              </w:rPr>
            </w:pPr>
            <w:r w:rsidRPr="00A03B1B">
              <w:rPr>
                <w:i/>
                <w:iCs/>
                <w:sz w:val="20"/>
                <w:szCs w:val="20"/>
              </w:rPr>
              <w:t>Calculated QSE Total ESR MW Discharging or Charging Required To Support Ancillary Service at End of Adjustment Period</w:t>
            </w:r>
            <w:r w:rsidRPr="00A03B1B">
              <w:rPr>
                <w:iCs/>
                <w:sz w:val="20"/>
                <w:szCs w:val="20"/>
              </w:rPr>
              <w:t xml:space="preserve">—The total net ESR MW discharging or charging required to cover the QSE </w:t>
            </w:r>
            <w:r w:rsidRPr="00A03B1B">
              <w:rPr>
                <w:i/>
                <w:sz w:val="20"/>
                <w:szCs w:val="20"/>
              </w:rPr>
              <w:t>q’s</w:t>
            </w:r>
            <w:r w:rsidRPr="00A03B1B">
              <w:rPr>
                <w:iCs/>
                <w:sz w:val="20"/>
                <w:szCs w:val="20"/>
              </w:rPr>
              <w:t xml:space="preserve"> Ancillary Service position provided by the QSE ESR portfolio at the end of Adjustment Period for the hour </w:t>
            </w:r>
            <w:r w:rsidRPr="00A03B1B">
              <w:rPr>
                <w:i/>
                <w:iCs/>
                <w:sz w:val="20"/>
                <w:szCs w:val="20"/>
              </w:rPr>
              <w:t>h</w:t>
            </w:r>
            <w:r w:rsidRPr="00A03B1B">
              <w:rPr>
                <w:sz w:val="20"/>
                <w:szCs w:val="20"/>
              </w:rPr>
              <w:t xml:space="preserve"> that includes the 15-minute Settlement Interval</w:t>
            </w:r>
            <w:r w:rsidRPr="00A03B1B">
              <w:rPr>
                <w:iCs/>
                <w:sz w:val="20"/>
                <w:szCs w:val="20"/>
              </w:rPr>
              <w:t xml:space="preserve">, </w:t>
            </w:r>
            <w:proofErr w:type="gramStart"/>
            <w:r w:rsidRPr="00A03B1B">
              <w:rPr>
                <w:iCs/>
                <w:sz w:val="20"/>
                <w:szCs w:val="20"/>
              </w:rPr>
              <w:t>taking into account</w:t>
            </w:r>
            <w:proofErr w:type="gramEnd"/>
            <w:r w:rsidRPr="00A03B1B">
              <w:rPr>
                <w:iCs/>
                <w:sz w:val="20"/>
                <w:szCs w:val="20"/>
              </w:rPr>
              <w:t xml:space="preserve"> the COP SOC values from COP.</w:t>
            </w:r>
          </w:p>
        </w:tc>
      </w:tr>
      <w:tr w:rsidR="00A03B1B" w:rsidRPr="00A03B1B" w14:paraId="688BB5C6" w14:textId="77777777" w:rsidTr="00B31BB1">
        <w:trPr>
          <w:cantSplit/>
        </w:trPr>
        <w:tc>
          <w:tcPr>
            <w:tcW w:w="1117" w:type="pct"/>
            <w:gridSpan w:val="2"/>
          </w:tcPr>
          <w:p w14:paraId="1FA5166B" w14:textId="77777777" w:rsidR="00A03B1B" w:rsidRPr="00A03B1B" w:rsidRDefault="00A03B1B" w:rsidP="00A03B1B">
            <w:pPr>
              <w:spacing w:after="60"/>
              <w:rPr>
                <w:iCs/>
                <w:sz w:val="20"/>
                <w:szCs w:val="20"/>
              </w:rPr>
            </w:pPr>
            <w:r w:rsidRPr="00A03B1B">
              <w:rPr>
                <w:iCs/>
                <w:sz w:val="20"/>
                <w:szCs w:val="20"/>
              </w:rPr>
              <w:t xml:space="preserve">RTAML </w:t>
            </w:r>
            <w:r w:rsidRPr="00A03B1B">
              <w:rPr>
                <w:i/>
                <w:iCs/>
                <w:sz w:val="20"/>
                <w:szCs w:val="20"/>
                <w:vertAlign w:val="subscript"/>
              </w:rPr>
              <w:t>q, p, i</w:t>
            </w:r>
          </w:p>
        </w:tc>
        <w:tc>
          <w:tcPr>
            <w:tcW w:w="383" w:type="pct"/>
            <w:gridSpan w:val="2"/>
          </w:tcPr>
          <w:p w14:paraId="1B59C969" w14:textId="77777777" w:rsidR="00A03B1B" w:rsidRPr="00A03B1B" w:rsidRDefault="00A03B1B" w:rsidP="00A03B1B">
            <w:pPr>
              <w:spacing w:after="60"/>
              <w:jc w:val="center"/>
              <w:rPr>
                <w:iCs/>
                <w:sz w:val="20"/>
                <w:szCs w:val="20"/>
              </w:rPr>
            </w:pPr>
            <w:r w:rsidRPr="00A03B1B">
              <w:rPr>
                <w:iCs/>
                <w:sz w:val="20"/>
                <w:szCs w:val="20"/>
              </w:rPr>
              <w:t>MWh</w:t>
            </w:r>
          </w:p>
        </w:tc>
        <w:tc>
          <w:tcPr>
            <w:tcW w:w="3501" w:type="pct"/>
          </w:tcPr>
          <w:p w14:paraId="5E908002" w14:textId="77777777" w:rsidR="00A03B1B" w:rsidRPr="00A03B1B" w:rsidRDefault="00A03B1B" w:rsidP="00A03B1B">
            <w:pPr>
              <w:spacing w:after="60"/>
              <w:rPr>
                <w:i/>
                <w:iCs/>
                <w:sz w:val="20"/>
                <w:szCs w:val="20"/>
              </w:rPr>
            </w:pPr>
            <w:r w:rsidRPr="00A03B1B">
              <w:rPr>
                <w:i/>
                <w:iCs/>
                <w:sz w:val="20"/>
                <w:szCs w:val="20"/>
              </w:rPr>
              <w:t>Real-Time Adjusted Metered Load</w:t>
            </w:r>
            <w:r w:rsidRPr="00A03B1B">
              <w:rPr>
                <w:iCs/>
                <w:sz w:val="20"/>
                <w:szCs w:val="20"/>
              </w:rPr>
              <w:t xml:space="preserve">—The QSE </w:t>
            </w:r>
            <w:r w:rsidRPr="00A03B1B">
              <w:rPr>
                <w:i/>
                <w:iCs/>
                <w:sz w:val="20"/>
                <w:szCs w:val="20"/>
              </w:rPr>
              <w:t>q</w:t>
            </w:r>
            <w:r w:rsidRPr="00A03B1B">
              <w:rPr>
                <w:iCs/>
                <w:sz w:val="20"/>
                <w:szCs w:val="20"/>
              </w:rPr>
              <w:t xml:space="preserve">’s Adjusted Metered Load (AML) at the Settlement Point </w:t>
            </w:r>
            <w:r w:rsidRPr="00A03B1B">
              <w:rPr>
                <w:i/>
                <w:iCs/>
                <w:sz w:val="20"/>
                <w:szCs w:val="20"/>
              </w:rPr>
              <w:t>p</w:t>
            </w:r>
            <w:r w:rsidRPr="00A03B1B">
              <w:rPr>
                <w:iCs/>
                <w:sz w:val="20"/>
                <w:szCs w:val="20"/>
              </w:rPr>
              <w:t xml:space="preserve"> for the 15-minute Settlement Interval</w:t>
            </w:r>
            <w:r w:rsidRPr="00A03B1B">
              <w:rPr>
                <w:i/>
                <w:iCs/>
                <w:sz w:val="20"/>
                <w:szCs w:val="20"/>
              </w:rPr>
              <w:t xml:space="preserve"> i</w:t>
            </w:r>
            <w:r w:rsidRPr="00A03B1B">
              <w:rPr>
                <w:iCs/>
                <w:sz w:val="20"/>
                <w:szCs w:val="20"/>
              </w:rPr>
              <w:t>.</w:t>
            </w:r>
          </w:p>
        </w:tc>
      </w:tr>
      <w:tr w:rsidR="00A03B1B" w:rsidRPr="00A03B1B" w14:paraId="1E8669FC" w14:textId="77777777" w:rsidTr="00B31BB1">
        <w:trPr>
          <w:cantSplit/>
        </w:trPr>
        <w:tc>
          <w:tcPr>
            <w:tcW w:w="1117" w:type="pct"/>
            <w:gridSpan w:val="2"/>
          </w:tcPr>
          <w:p w14:paraId="52C96018" w14:textId="77777777" w:rsidR="00A03B1B" w:rsidRPr="00A03B1B" w:rsidRDefault="00A03B1B" w:rsidP="00A03B1B">
            <w:pPr>
              <w:spacing w:after="60"/>
              <w:rPr>
                <w:iCs/>
                <w:sz w:val="20"/>
                <w:szCs w:val="20"/>
              </w:rPr>
            </w:pPr>
            <w:r w:rsidRPr="00A03B1B">
              <w:rPr>
                <w:iCs/>
                <w:sz w:val="20"/>
                <w:szCs w:val="20"/>
              </w:rPr>
              <w:t xml:space="preserve">RUCCAPSNAP </w:t>
            </w:r>
            <w:proofErr w:type="spellStart"/>
            <w:r w:rsidRPr="00A03B1B">
              <w:rPr>
                <w:i/>
                <w:iCs/>
                <w:sz w:val="20"/>
                <w:szCs w:val="20"/>
                <w:vertAlign w:val="subscript"/>
              </w:rPr>
              <w:t>ruc</w:t>
            </w:r>
            <w:proofErr w:type="spellEnd"/>
            <w:r w:rsidRPr="00A03B1B">
              <w:rPr>
                <w:i/>
                <w:iCs/>
                <w:sz w:val="20"/>
                <w:szCs w:val="20"/>
                <w:vertAlign w:val="subscript"/>
              </w:rPr>
              <w:t>, q, i</w:t>
            </w:r>
          </w:p>
        </w:tc>
        <w:tc>
          <w:tcPr>
            <w:tcW w:w="383" w:type="pct"/>
            <w:gridSpan w:val="2"/>
          </w:tcPr>
          <w:p w14:paraId="12785987"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2E0F5D98" w14:textId="77777777" w:rsidR="00A03B1B" w:rsidRPr="00A03B1B" w:rsidRDefault="00A03B1B" w:rsidP="00A03B1B">
            <w:pPr>
              <w:spacing w:after="60"/>
              <w:rPr>
                <w:i/>
                <w:iCs/>
                <w:sz w:val="20"/>
                <w:szCs w:val="20"/>
              </w:rPr>
            </w:pPr>
            <w:r w:rsidRPr="00A03B1B">
              <w:rPr>
                <w:i/>
                <w:iCs/>
                <w:sz w:val="20"/>
                <w:szCs w:val="20"/>
              </w:rPr>
              <w:t>RUC Capacity Snapshot at time of RUC</w:t>
            </w:r>
            <w:r w:rsidRPr="00A03B1B">
              <w:rPr>
                <w:iCs/>
                <w:sz w:val="20"/>
                <w:szCs w:val="20"/>
              </w:rPr>
              <w:t>—The amount of the QSE</w:t>
            </w:r>
            <w:r w:rsidRPr="00A03B1B">
              <w:rPr>
                <w:i/>
                <w:iCs/>
                <w:sz w:val="20"/>
                <w:szCs w:val="20"/>
              </w:rPr>
              <w:t xml:space="preserve"> q</w:t>
            </w:r>
            <w:r w:rsidRPr="00A03B1B">
              <w:rPr>
                <w:iCs/>
                <w:sz w:val="20"/>
                <w:szCs w:val="20"/>
              </w:rPr>
              <w:t xml:space="preserve">’s calculated capacity in the RUC Snapshot for the RUC process </w:t>
            </w:r>
            <w:proofErr w:type="spellStart"/>
            <w:r w:rsidRPr="00A03B1B">
              <w:rPr>
                <w:i/>
                <w:iCs/>
                <w:sz w:val="20"/>
                <w:szCs w:val="20"/>
              </w:rPr>
              <w:t>ruc</w:t>
            </w:r>
            <w:proofErr w:type="spellEnd"/>
            <w:r w:rsidRPr="00A03B1B">
              <w:rPr>
                <w:iCs/>
                <w:sz w:val="20"/>
                <w:szCs w:val="20"/>
              </w:rPr>
              <w:t xml:space="preserve"> for a 15-minute Settlement Interval</w:t>
            </w:r>
            <w:r w:rsidRPr="00A03B1B">
              <w:rPr>
                <w:i/>
                <w:iCs/>
                <w:sz w:val="20"/>
                <w:szCs w:val="20"/>
              </w:rPr>
              <w:t xml:space="preserve"> i</w:t>
            </w:r>
            <w:r w:rsidRPr="00A03B1B">
              <w:rPr>
                <w:iCs/>
                <w:sz w:val="20"/>
                <w:szCs w:val="20"/>
              </w:rPr>
              <w:t xml:space="preserve">.  </w:t>
            </w:r>
          </w:p>
        </w:tc>
      </w:tr>
      <w:tr w:rsidR="00A03B1B" w:rsidRPr="00A03B1B" w14:paraId="4B7C1693" w14:textId="77777777" w:rsidTr="00B31BB1">
        <w:trPr>
          <w:cantSplit/>
        </w:trPr>
        <w:tc>
          <w:tcPr>
            <w:tcW w:w="1117" w:type="pct"/>
            <w:gridSpan w:val="2"/>
          </w:tcPr>
          <w:p w14:paraId="259CB341" w14:textId="77777777" w:rsidR="00A03B1B" w:rsidRPr="00A03B1B" w:rsidRDefault="00A03B1B" w:rsidP="00A03B1B">
            <w:pPr>
              <w:spacing w:after="60"/>
              <w:rPr>
                <w:iCs/>
                <w:sz w:val="20"/>
                <w:szCs w:val="20"/>
              </w:rPr>
            </w:pPr>
            <w:r w:rsidRPr="00A03B1B">
              <w:rPr>
                <w:iCs/>
                <w:sz w:val="20"/>
                <w:szCs w:val="20"/>
              </w:rPr>
              <w:t xml:space="preserve">RCAPSNAP </w:t>
            </w:r>
            <w:proofErr w:type="spellStart"/>
            <w:r w:rsidRPr="00A03B1B">
              <w:rPr>
                <w:i/>
                <w:iCs/>
                <w:sz w:val="20"/>
                <w:szCs w:val="20"/>
                <w:vertAlign w:val="subscript"/>
              </w:rPr>
              <w:t>ruc</w:t>
            </w:r>
            <w:proofErr w:type="spellEnd"/>
            <w:r w:rsidRPr="00A03B1B">
              <w:rPr>
                <w:i/>
                <w:iCs/>
                <w:sz w:val="20"/>
                <w:szCs w:val="20"/>
                <w:vertAlign w:val="subscript"/>
              </w:rPr>
              <w:t>, q, r, h</w:t>
            </w:r>
          </w:p>
        </w:tc>
        <w:tc>
          <w:tcPr>
            <w:tcW w:w="383" w:type="pct"/>
            <w:gridSpan w:val="2"/>
          </w:tcPr>
          <w:p w14:paraId="07957BC4"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0CB9B5B2" w14:textId="77777777" w:rsidR="00A03B1B" w:rsidRPr="00A03B1B" w:rsidRDefault="00A03B1B" w:rsidP="00A03B1B">
            <w:pPr>
              <w:spacing w:after="60"/>
              <w:rPr>
                <w:i/>
                <w:iCs/>
                <w:sz w:val="20"/>
                <w:szCs w:val="20"/>
              </w:rPr>
            </w:pPr>
            <w:r w:rsidRPr="00A03B1B">
              <w:rPr>
                <w:i/>
                <w:iCs/>
                <w:sz w:val="20"/>
                <w:szCs w:val="20"/>
              </w:rPr>
              <w:t>Resource Capacity at Snapshot</w:t>
            </w:r>
            <w:r w:rsidRPr="00A03B1B">
              <w:rPr>
                <w:iCs/>
                <w:sz w:val="20"/>
                <w:szCs w:val="20"/>
              </w:rPr>
              <w:t xml:space="preserve">—The available capacity of Generation Resource </w:t>
            </w:r>
            <w:r w:rsidRPr="00A03B1B">
              <w:rPr>
                <w:i/>
                <w:iCs/>
                <w:sz w:val="20"/>
                <w:szCs w:val="20"/>
              </w:rPr>
              <w:t>r</w:t>
            </w:r>
            <w:r w:rsidRPr="00A03B1B">
              <w:rPr>
                <w:iCs/>
                <w:sz w:val="20"/>
                <w:szCs w:val="20"/>
              </w:rPr>
              <w:t xml:space="preserve"> represented by the QSE </w:t>
            </w:r>
            <w:r w:rsidRPr="00A03B1B">
              <w:rPr>
                <w:i/>
                <w:iCs/>
                <w:sz w:val="20"/>
                <w:szCs w:val="20"/>
              </w:rPr>
              <w:t>q</w:t>
            </w:r>
            <w:r w:rsidRPr="00A03B1B">
              <w:rPr>
                <w:iCs/>
                <w:sz w:val="20"/>
                <w:szCs w:val="20"/>
              </w:rPr>
              <w:t xml:space="preserve">, according to the RUC Snapshot for the RUC process </w:t>
            </w:r>
            <w:proofErr w:type="spellStart"/>
            <w:r w:rsidRPr="00A03B1B">
              <w:rPr>
                <w:i/>
                <w:iCs/>
                <w:sz w:val="20"/>
                <w:szCs w:val="20"/>
              </w:rPr>
              <w:t>ruc</w:t>
            </w:r>
            <w:proofErr w:type="spellEnd"/>
            <w:r w:rsidRPr="00A03B1B">
              <w:rPr>
                <w:i/>
                <w:iCs/>
                <w:sz w:val="20"/>
                <w:szCs w:val="20"/>
              </w:rPr>
              <w:t xml:space="preserve"> </w:t>
            </w:r>
            <w:r w:rsidRPr="00A03B1B">
              <w:rPr>
                <w:iCs/>
                <w:sz w:val="20"/>
                <w:szCs w:val="20"/>
              </w:rPr>
              <w:t xml:space="preserve">for the hour </w:t>
            </w:r>
            <w:r w:rsidRPr="00A03B1B">
              <w:rPr>
                <w:i/>
                <w:iCs/>
                <w:sz w:val="20"/>
                <w:szCs w:val="20"/>
              </w:rPr>
              <w:t>h</w:t>
            </w:r>
            <w:r w:rsidRPr="00A03B1B">
              <w:rPr>
                <w:iCs/>
                <w:sz w:val="20"/>
                <w:szCs w:val="20"/>
              </w:rPr>
              <w:t xml:space="preserve"> that includes the 15-minute Settlement Interval.  For Generation Resources that are not IRRs, the available capacity shall be equal to HSL.  For WGRs and PVGRs, the available capacity shall be equal to the lesser of the HSL or the WGRPP and the PVGRPP, respectively.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w:t>
            </w:r>
          </w:p>
        </w:tc>
      </w:tr>
      <w:tr w:rsidR="00A03B1B" w:rsidRPr="00A03B1B" w14:paraId="21EA3A23" w14:textId="77777777" w:rsidTr="00B31BB1">
        <w:trPr>
          <w:cantSplit/>
        </w:trPr>
        <w:tc>
          <w:tcPr>
            <w:tcW w:w="1117" w:type="pct"/>
            <w:gridSpan w:val="2"/>
          </w:tcPr>
          <w:p w14:paraId="727AE5FB" w14:textId="77777777" w:rsidR="00A03B1B" w:rsidRPr="00A03B1B" w:rsidRDefault="00A03B1B" w:rsidP="00A03B1B">
            <w:pPr>
              <w:spacing w:after="60"/>
              <w:rPr>
                <w:iCs/>
                <w:sz w:val="20"/>
                <w:szCs w:val="20"/>
              </w:rPr>
            </w:pPr>
            <w:r w:rsidRPr="00A03B1B">
              <w:rPr>
                <w:iCs/>
                <w:sz w:val="20"/>
                <w:szCs w:val="20"/>
              </w:rPr>
              <w:t xml:space="preserve">DCIMPSNAP </w:t>
            </w:r>
            <w:r w:rsidRPr="00A03B1B">
              <w:rPr>
                <w:i/>
                <w:iCs/>
                <w:sz w:val="20"/>
                <w:szCs w:val="20"/>
                <w:vertAlign w:val="subscript"/>
                <w:lang w:val="it-IT"/>
              </w:rPr>
              <w:t xml:space="preserve">ruc, </w:t>
            </w:r>
            <w:r w:rsidRPr="00A03B1B">
              <w:rPr>
                <w:i/>
                <w:iCs/>
                <w:sz w:val="20"/>
                <w:szCs w:val="20"/>
                <w:vertAlign w:val="subscript"/>
              </w:rPr>
              <w:t>q, p, i</w:t>
            </w:r>
          </w:p>
        </w:tc>
        <w:tc>
          <w:tcPr>
            <w:tcW w:w="383" w:type="pct"/>
            <w:gridSpan w:val="2"/>
          </w:tcPr>
          <w:p w14:paraId="6FD5D38E"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7921D4B6" w14:textId="77777777" w:rsidR="00A03B1B" w:rsidRPr="00A03B1B" w:rsidRDefault="00A03B1B" w:rsidP="00A03B1B">
            <w:pPr>
              <w:spacing w:after="60"/>
              <w:rPr>
                <w:i/>
                <w:iCs/>
                <w:sz w:val="20"/>
                <w:szCs w:val="20"/>
              </w:rPr>
            </w:pPr>
            <w:r w:rsidRPr="00A03B1B">
              <w:rPr>
                <w:i/>
                <w:iCs/>
                <w:sz w:val="20"/>
                <w:szCs w:val="20"/>
              </w:rPr>
              <w:t>DC Import at Snapshot</w:t>
            </w:r>
            <w:r w:rsidRPr="00A03B1B">
              <w:rPr>
                <w:iCs/>
                <w:sz w:val="20"/>
                <w:szCs w:val="20"/>
              </w:rPr>
              <w:t xml:space="preserve">—The approved aggregated DC Tie Schedule submitted by QSE </w:t>
            </w:r>
            <w:r w:rsidRPr="00A03B1B">
              <w:rPr>
                <w:i/>
                <w:iCs/>
                <w:sz w:val="20"/>
                <w:szCs w:val="20"/>
              </w:rPr>
              <w:t>q</w:t>
            </w:r>
            <w:r w:rsidRPr="00A03B1B">
              <w:rPr>
                <w:iCs/>
                <w:sz w:val="20"/>
                <w:szCs w:val="20"/>
              </w:rPr>
              <w:t xml:space="preserve"> as an importer into the ERCOT System through DC Tie </w:t>
            </w:r>
            <w:r w:rsidRPr="00A03B1B">
              <w:rPr>
                <w:i/>
                <w:iCs/>
                <w:sz w:val="20"/>
                <w:szCs w:val="20"/>
              </w:rPr>
              <w:t>p</w:t>
            </w:r>
            <w:r w:rsidRPr="00A03B1B">
              <w:rPr>
                <w:iCs/>
                <w:sz w:val="20"/>
                <w:szCs w:val="20"/>
              </w:rPr>
              <w:t xml:space="preserve">, according to the RUC Snapshot for the RUC process </w:t>
            </w:r>
            <w:proofErr w:type="spellStart"/>
            <w:r w:rsidRPr="00A03B1B">
              <w:rPr>
                <w:i/>
                <w:iCs/>
                <w:sz w:val="20"/>
                <w:szCs w:val="20"/>
              </w:rPr>
              <w:t>ruc</w:t>
            </w:r>
            <w:proofErr w:type="spellEnd"/>
            <w:r w:rsidRPr="00A03B1B">
              <w:rPr>
                <w:iCs/>
                <w:sz w:val="20"/>
                <w:szCs w:val="20"/>
              </w:rPr>
              <w:t xml:space="preserve"> for the 15-minute Settlement Interval</w:t>
            </w:r>
            <w:r w:rsidRPr="00A03B1B">
              <w:rPr>
                <w:i/>
                <w:iCs/>
                <w:sz w:val="20"/>
                <w:szCs w:val="20"/>
              </w:rPr>
              <w:t xml:space="preserve"> i</w:t>
            </w:r>
            <w:r w:rsidRPr="00A03B1B">
              <w:rPr>
                <w:iCs/>
                <w:sz w:val="20"/>
                <w:szCs w:val="20"/>
              </w:rPr>
              <w:t>.</w:t>
            </w:r>
          </w:p>
        </w:tc>
      </w:tr>
      <w:tr w:rsidR="00A03B1B" w:rsidRPr="00A03B1B" w14:paraId="23589238" w14:textId="77777777" w:rsidTr="00B31BB1">
        <w:trPr>
          <w:cantSplit/>
        </w:trPr>
        <w:tc>
          <w:tcPr>
            <w:tcW w:w="1117" w:type="pct"/>
            <w:gridSpan w:val="2"/>
          </w:tcPr>
          <w:p w14:paraId="31C51979" w14:textId="77777777" w:rsidR="00A03B1B" w:rsidRPr="00A03B1B" w:rsidRDefault="00A03B1B" w:rsidP="00A03B1B">
            <w:pPr>
              <w:spacing w:after="60"/>
              <w:rPr>
                <w:iCs/>
                <w:sz w:val="20"/>
                <w:szCs w:val="20"/>
              </w:rPr>
            </w:pPr>
            <w:r w:rsidRPr="00A03B1B">
              <w:rPr>
                <w:iCs/>
                <w:sz w:val="20"/>
                <w:szCs w:val="20"/>
              </w:rPr>
              <w:t>DCIMPADJ</w:t>
            </w:r>
            <w:r w:rsidRPr="00A03B1B">
              <w:rPr>
                <w:i/>
                <w:iCs/>
                <w:sz w:val="20"/>
                <w:szCs w:val="20"/>
              </w:rPr>
              <w:t xml:space="preserve"> </w:t>
            </w:r>
            <w:r w:rsidRPr="00A03B1B">
              <w:rPr>
                <w:i/>
                <w:iCs/>
                <w:sz w:val="20"/>
                <w:szCs w:val="20"/>
                <w:vertAlign w:val="subscript"/>
              </w:rPr>
              <w:t>q, p, i</w:t>
            </w:r>
          </w:p>
        </w:tc>
        <w:tc>
          <w:tcPr>
            <w:tcW w:w="383" w:type="pct"/>
            <w:gridSpan w:val="2"/>
          </w:tcPr>
          <w:p w14:paraId="716EF8BE" w14:textId="77777777" w:rsidR="00A03B1B" w:rsidRPr="00A03B1B" w:rsidRDefault="00A03B1B" w:rsidP="00A03B1B">
            <w:pPr>
              <w:spacing w:after="60"/>
              <w:jc w:val="center"/>
              <w:rPr>
                <w:iCs/>
                <w:sz w:val="20"/>
                <w:szCs w:val="20"/>
              </w:rPr>
            </w:pPr>
            <w:r w:rsidRPr="00A03B1B">
              <w:rPr>
                <w:iCs/>
                <w:sz w:val="20"/>
                <w:szCs w:val="20"/>
              </w:rPr>
              <w:t>MW</w:t>
            </w:r>
          </w:p>
        </w:tc>
        <w:tc>
          <w:tcPr>
            <w:tcW w:w="3501" w:type="pct"/>
          </w:tcPr>
          <w:p w14:paraId="49497D4B" w14:textId="77777777" w:rsidR="00A03B1B" w:rsidRPr="00A03B1B" w:rsidRDefault="00A03B1B" w:rsidP="00A03B1B">
            <w:pPr>
              <w:spacing w:after="60"/>
              <w:rPr>
                <w:i/>
                <w:iCs/>
                <w:sz w:val="20"/>
                <w:szCs w:val="20"/>
              </w:rPr>
            </w:pPr>
            <w:r w:rsidRPr="00A03B1B">
              <w:rPr>
                <w:i/>
                <w:iCs/>
                <w:sz w:val="20"/>
                <w:szCs w:val="20"/>
              </w:rPr>
              <w:t>DC Import per QSE per Settlement Point</w:t>
            </w:r>
            <w:r w:rsidRPr="00A03B1B">
              <w:rPr>
                <w:iCs/>
                <w:sz w:val="20"/>
                <w:szCs w:val="20"/>
              </w:rPr>
              <w:t xml:space="preserve">—The approved aggregated DC Tie Schedule submitted by QSE </w:t>
            </w:r>
            <w:r w:rsidRPr="00A03B1B">
              <w:rPr>
                <w:i/>
                <w:iCs/>
                <w:sz w:val="20"/>
                <w:szCs w:val="20"/>
              </w:rPr>
              <w:t>q</w:t>
            </w:r>
            <w:r w:rsidRPr="00A03B1B">
              <w:rPr>
                <w:iCs/>
                <w:sz w:val="20"/>
                <w:szCs w:val="20"/>
              </w:rPr>
              <w:t xml:space="preserve"> as an importer into the ERCOT System through DC Tie </w:t>
            </w:r>
            <w:r w:rsidRPr="00A03B1B">
              <w:rPr>
                <w:i/>
                <w:iCs/>
                <w:sz w:val="20"/>
                <w:szCs w:val="20"/>
              </w:rPr>
              <w:t>p</w:t>
            </w:r>
            <w:r w:rsidRPr="00A03B1B">
              <w:rPr>
                <w:iCs/>
                <w:sz w:val="20"/>
                <w:szCs w:val="20"/>
              </w:rPr>
              <w:t xml:space="preserve"> according to the Adjustment Period snapshot, for the 15-minute Settlement Interval</w:t>
            </w:r>
            <w:r w:rsidRPr="00A03B1B">
              <w:rPr>
                <w:i/>
                <w:iCs/>
                <w:sz w:val="20"/>
                <w:szCs w:val="20"/>
              </w:rPr>
              <w:t xml:space="preserve"> i</w:t>
            </w:r>
            <w:r w:rsidRPr="00A03B1B">
              <w:rPr>
                <w:iCs/>
                <w:sz w:val="20"/>
                <w:szCs w:val="20"/>
              </w:rPr>
              <w:t>.</w:t>
            </w:r>
          </w:p>
        </w:tc>
      </w:tr>
      <w:tr w:rsidR="00A03B1B" w:rsidRPr="00A03B1B" w14:paraId="59A0FA35" w14:textId="77777777" w:rsidTr="00B31BB1">
        <w:trPr>
          <w:cantSplit/>
        </w:trPr>
        <w:tc>
          <w:tcPr>
            <w:tcW w:w="5000" w:type="pct"/>
            <w:gridSpan w:val="5"/>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A03B1B" w:rsidRPr="00A03B1B" w14:paraId="158AF09B" w14:textId="77777777" w:rsidTr="00B31BB1">
              <w:trPr>
                <w:trHeight w:val="656"/>
              </w:trPr>
              <w:tc>
                <w:tcPr>
                  <w:tcW w:w="9350" w:type="dxa"/>
                  <w:shd w:val="pct12" w:color="auto" w:fill="auto"/>
                </w:tcPr>
                <w:p w14:paraId="17EE3E5F" w14:textId="77777777" w:rsidR="00A03B1B" w:rsidRPr="00A03B1B" w:rsidRDefault="00A03B1B" w:rsidP="00A03B1B">
                  <w:pPr>
                    <w:spacing w:after="240"/>
                    <w:rPr>
                      <w:b/>
                      <w:i/>
                      <w:iCs/>
                      <w:szCs w:val="20"/>
                    </w:rPr>
                  </w:pPr>
                  <w:r w:rsidRPr="00A03B1B">
                    <w:rPr>
                      <w:b/>
                      <w:i/>
                      <w:iCs/>
                      <w:szCs w:val="20"/>
                    </w:rPr>
                    <w:t>[NPRR1032:  Replace the variable “</w:t>
                  </w:r>
                  <w:r w:rsidRPr="00A03B1B">
                    <w:rPr>
                      <w:b/>
                      <w:bCs/>
                      <w:i/>
                      <w:iCs/>
                      <w:szCs w:val="20"/>
                    </w:rPr>
                    <w:t xml:space="preserve">DCIMPADJ </w:t>
                  </w:r>
                  <w:r w:rsidRPr="00A03B1B">
                    <w:rPr>
                      <w:b/>
                      <w:bCs/>
                      <w:i/>
                      <w:iCs/>
                      <w:szCs w:val="20"/>
                      <w:vertAlign w:val="subscript"/>
                    </w:rPr>
                    <w:t>q, p, i</w:t>
                  </w:r>
                  <w:r w:rsidRPr="00A03B1B">
                    <w:rPr>
                      <w:b/>
                      <w:i/>
                      <w:iCs/>
                      <w:szCs w:val="20"/>
                    </w:rPr>
                    <w:t>” above with the following upon system implementation:]</w:t>
                  </w:r>
                </w:p>
                <w:tbl>
                  <w:tblPr>
                    <w:tblW w:w="8947"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028"/>
                    <w:gridCol w:w="694"/>
                    <w:gridCol w:w="6225"/>
                  </w:tblGrid>
                  <w:tr w:rsidR="00A03B1B" w:rsidRPr="00A03B1B" w14:paraId="29F9F0BB" w14:textId="77777777" w:rsidTr="00B31BB1">
                    <w:trPr>
                      <w:cantSplit/>
                    </w:trPr>
                    <w:tc>
                      <w:tcPr>
                        <w:tcW w:w="1133" w:type="pct"/>
                      </w:tcPr>
                      <w:p w14:paraId="29DB75B0" w14:textId="77777777" w:rsidR="00A03B1B" w:rsidRPr="00A03B1B" w:rsidRDefault="00A03B1B" w:rsidP="00A03B1B">
                        <w:pPr>
                          <w:spacing w:after="60"/>
                          <w:rPr>
                            <w:iCs/>
                            <w:sz w:val="20"/>
                            <w:szCs w:val="20"/>
                          </w:rPr>
                        </w:pPr>
                        <w:r w:rsidRPr="00A03B1B">
                          <w:rPr>
                            <w:iCs/>
                            <w:sz w:val="20"/>
                            <w:szCs w:val="20"/>
                          </w:rPr>
                          <w:t xml:space="preserve">RTDCIMP </w:t>
                        </w:r>
                        <w:r w:rsidRPr="00A03B1B">
                          <w:rPr>
                            <w:i/>
                            <w:iCs/>
                            <w:sz w:val="20"/>
                            <w:szCs w:val="20"/>
                            <w:vertAlign w:val="subscript"/>
                          </w:rPr>
                          <w:t>q, p</w:t>
                        </w:r>
                      </w:p>
                    </w:tc>
                    <w:tc>
                      <w:tcPr>
                        <w:tcW w:w="388" w:type="pct"/>
                      </w:tcPr>
                      <w:p w14:paraId="633EBD19" w14:textId="77777777" w:rsidR="00A03B1B" w:rsidRPr="00A03B1B" w:rsidRDefault="00A03B1B" w:rsidP="00A03B1B">
                        <w:pPr>
                          <w:spacing w:after="60"/>
                          <w:jc w:val="center"/>
                          <w:rPr>
                            <w:iCs/>
                            <w:sz w:val="20"/>
                            <w:szCs w:val="20"/>
                          </w:rPr>
                        </w:pPr>
                        <w:r w:rsidRPr="00A03B1B">
                          <w:rPr>
                            <w:iCs/>
                            <w:sz w:val="20"/>
                            <w:szCs w:val="20"/>
                          </w:rPr>
                          <w:t>MW</w:t>
                        </w:r>
                      </w:p>
                    </w:tc>
                    <w:tc>
                      <w:tcPr>
                        <w:tcW w:w="3479" w:type="pct"/>
                      </w:tcPr>
                      <w:p w14:paraId="78E951F4" w14:textId="77777777" w:rsidR="00A03B1B" w:rsidRPr="00A03B1B" w:rsidRDefault="00A03B1B" w:rsidP="00A03B1B">
                        <w:pPr>
                          <w:spacing w:after="60"/>
                          <w:rPr>
                            <w:i/>
                            <w:iCs/>
                            <w:sz w:val="20"/>
                            <w:szCs w:val="20"/>
                          </w:rPr>
                        </w:pPr>
                        <w:r w:rsidRPr="00A03B1B">
                          <w:rPr>
                            <w:i/>
                            <w:iCs/>
                            <w:sz w:val="20"/>
                            <w:szCs w:val="20"/>
                          </w:rPr>
                          <w:t>Real-Time DC Import per QSE per Settlement Point</w:t>
                        </w:r>
                        <w:r w:rsidRPr="00A03B1B">
                          <w:rPr>
                            <w:iCs/>
                            <w:sz w:val="20"/>
                            <w:szCs w:val="20"/>
                          </w:rPr>
                          <w:t xml:space="preserve">—The aggregated final, approved DC Tie Schedule submitted by QSE </w:t>
                        </w:r>
                        <w:r w:rsidRPr="00A03B1B">
                          <w:rPr>
                            <w:i/>
                            <w:iCs/>
                            <w:sz w:val="20"/>
                            <w:szCs w:val="20"/>
                          </w:rPr>
                          <w:t>q</w:t>
                        </w:r>
                        <w:r w:rsidRPr="00A03B1B">
                          <w:rPr>
                            <w:iCs/>
                            <w:sz w:val="20"/>
                            <w:szCs w:val="20"/>
                          </w:rPr>
                          <w:t xml:space="preserve"> as an importer into the ERCOT System through DC Tie </w:t>
                        </w:r>
                        <w:r w:rsidRPr="00A03B1B">
                          <w:rPr>
                            <w:i/>
                            <w:iCs/>
                            <w:sz w:val="20"/>
                            <w:szCs w:val="20"/>
                          </w:rPr>
                          <w:t>p</w:t>
                        </w:r>
                        <w:r w:rsidRPr="00A03B1B">
                          <w:rPr>
                            <w:iCs/>
                            <w:sz w:val="20"/>
                            <w:szCs w:val="20"/>
                          </w:rPr>
                          <w:t>, for the 15-minute Settlement Interval.</w:t>
                        </w:r>
                      </w:p>
                    </w:tc>
                  </w:tr>
                </w:tbl>
                <w:p w14:paraId="74950FC5" w14:textId="77777777" w:rsidR="00A03B1B" w:rsidRPr="00A03B1B" w:rsidRDefault="00A03B1B" w:rsidP="00A03B1B">
                  <w:pPr>
                    <w:spacing w:after="240"/>
                    <w:ind w:left="2880" w:right="145" w:hanging="2160"/>
                    <w:rPr>
                      <w:i/>
                      <w:szCs w:val="20"/>
                      <w:vertAlign w:val="subscript"/>
                    </w:rPr>
                  </w:pPr>
                </w:p>
              </w:tc>
            </w:tr>
          </w:tbl>
          <w:p w14:paraId="0E3D1D7D" w14:textId="77777777" w:rsidR="00A03B1B" w:rsidRPr="00A03B1B" w:rsidRDefault="00A03B1B" w:rsidP="00A03B1B">
            <w:pPr>
              <w:spacing w:after="60"/>
              <w:rPr>
                <w:i/>
                <w:iCs/>
                <w:sz w:val="20"/>
                <w:szCs w:val="20"/>
              </w:rPr>
            </w:pPr>
          </w:p>
        </w:tc>
      </w:tr>
      <w:tr w:rsidR="00A03B1B" w:rsidRPr="00A03B1B" w14:paraId="13D51877" w14:textId="77777777" w:rsidTr="00B31BB1">
        <w:trPr>
          <w:cantSplit/>
        </w:trPr>
        <w:tc>
          <w:tcPr>
            <w:tcW w:w="1117" w:type="pct"/>
            <w:gridSpan w:val="2"/>
          </w:tcPr>
          <w:p w14:paraId="0FABAD21" w14:textId="77777777" w:rsidR="00A03B1B" w:rsidRPr="00A03B1B" w:rsidRDefault="00A03B1B" w:rsidP="00A03B1B">
            <w:pPr>
              <w:spacing w:after="60"/>
              <w:rPr>
                <w:iCs/>
                <w:sz w:val="20"/>
                <w:szCs w:val="20"/>
              </w:rPr>
            </w:pPr>
            <w:r w:rsidRPr="00A03B1B">
              <w:rPr>
                <w:iCs/>
                <w:sz w:val="20"/>
                <w:szCs w:val="20"/>
              </w:rPr>
              <w:t xml:space="preserve">RUCCPSNAP </w:t>
            </w:r>
            <w:r w:rsidRPr="00A03B1B">
              <w:rPr>
                <w:i/>
                <w:iCs/>
                <w:sz w:val="20"/>
                <w:szCs w:val="20"/>
                <w:vertAlign w:val="subscript"/>
                <w:lang w:val="it-IT"/>
              </w:rPr>
              <w:t xml:space="preserve">ruc, </w:t>
            </w:r>
            <w:r w:rsidRPr="00A03B1B">
              <w:rPr>
                <w:i/>
                <w:iCs/>
                <w:sz w:val="20"/>
                <w:szCs w:val="20"/>
                <w:vertAlign w:val="subscript"/>
              </w:rPr>
              <w:t>q, h</w:t>
            </w:r>
          </w:p>
        </w:tc>
        <w:tc>
          <w:tcPr>
            <w:tcW w:w="378" w:type="pct"/>
          </w:tcPr>
          <w:p w14:paraId="481D97B7"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32522152" w14:textId="77777777" w:rsidR="00A03B1B" w:rsidRPr="00A03B1B" w:rsidRDefault="00A03B1B" w:rsidP="00A03B1B">
            <w:pPr>
              <w:spacing w:after="60"/>
              <w:rPr>
                <w:i/>
                <w:iCs/>
                <w:sz w:val="20"/>
                <w:szCs w:val="20"/>
              </w:rPr>
            </w:pPr>
            <w:r w:rsidRPr="00A03B1B">
              <w:rPr>
                <w:i/>
                <w:iCs/>
                <w:sz w:val="20"/>
                <w:szCs w:val="20"/>
              </w:rPr>
              <w:t>RUC Capacity Purchase at Snapshot</w:t>
            </w:r>
            <w:r w:rsidRPr="00A03B1B">
              <w:rPr>
                <w:iCs/>
                <w:sz w:val="20"/>
                <w:szCs w:val="20"/>
              </w:rPr>
              <w:t xml:space="preserve">—The QSE </w:t>
            </w:r>
            <w:r w:rsidRPr="00A03B1B">
              <w:rPr>
                <w:i/>
                <w:iCs/>
                <w:sz w:val="20"/>
                <w:szCs w:val="20"/>
              </w:rPr>
              <w:t>q</w:t>
            </w:r>
            <w:r w:rsidRPr="00A03B1B">
              <w:rPr>
                <w:iCs/>
                <w:sz w:val="20"/>
                <w:szCs w:val="20"/>
              </w:rPr>
              <w:t xml:space="preserve">’s capacity purchase, according to the RUC Snapshot for the RUC process </w:t>
            </w:r>
            <w:proofErr w:type="spellStart"/>
            <w:r w:rsidRPr="00A03B1B">
              <w:rPr>
                <w:i/>
                <w:iCs/>
                <w:sz w:val="20"/>
                <w:szCs w:val="20"/>
              </w:rPr>
              <w:t>ruc</w:t>
            </w:r>
            <w:proofErr w:type="spellEnd"/>
            <w:r w:rsidRPr="00A03B1B">
              <w:rPr>
                <w:iCs/>
                <w:sz w:val="20"/>
                <w:szCs w:val="20"/>
              </w:rPr>
              <w:t xml:space="preserve"> for the hour</w:t>
            </w:r>
            <w:r w:rsidRPr="00A03B1B">
              <w:rPr>
                <w:i/>
                <w:iCs/>
                <w:sz w:val="20"/>
                <w:szCs w:val="20"/>
              </w:rPr>
              <w:t xml:space="preserve"> h</w:t>
            </w:r>
            <w:r w:rsidRPr="00A03B1B">
              <w:rPr>
                <w:iCs/>
                <w:sz w:val="20"/>
                <w:szCs w:val="20"/>
              </w:rPr>
              <w:t xml:space="preserve"> that includes the 15-minute Settlement Interval.</w:t>
            </w:r>
          </w:p>
        </w:tc>
      </w:tr>
      <w:tr w:rsidR="00A03B1B" w:rsidRPr="00A03B1B" w14:paraId="3B9905EB" w14:textId="77777777" w:rsidTr="00B31BB1">
        <w:trPr>
          <w:cantSplit/>
        </w:trPr>
        <w:tc>
          <w:tcPr>
            <w:tcW w:w="1117" w:type="pct"/>
            <w:gridSpan w:val="2"/>
          </w:tcPr>
          <w:p w14:paraId="71184041" w14:textId="77777777" w:rsidR="00A03B1B" w:rsidRPr="00A03B1B" w:rsidRDefault="00A03B1B" w:rsidP="00A03B1B">
            <w:pPr>
              <w:spacing w:after="60"/>
              <w:rPr>
                <w:iCs/>
                <w:sz w:val="20"/>
                <w:szCs w:val="20"/>
              </w:rPr>
            </w:pPr>
            <w:r w:rsidRPr="00A03B1B">
              <w:rPr>
                <w:iCs/>
                <w:sz w:val="20"/>
                <w:szCs w:val="20"/>
              </w:rPr>
              <w:t xml:space="preserve">RUCCSSNAP </w:t>
            </w:r>
            <w:r w:rsidRPr="00A03B1B">
              <w:rPr>
                <w:i/>
                <w:iCs/>
                <w:sz w:val="20"/>
                <w:szCs w:val="20"/>
                <w:vertAlign w:val="subscript"/>
                <w:lang w:val="it-IT"/>
              </w:rPr>
              <w:t xml:space="preserve">ruc, </w:t>
            </w:r>
            <w:r w:rsidRPr="00A03B1B">
              <w:rPr>
                <w:i/>
                <w:iCs/>
                <w:sz w:val="20"/>
                <w:szCs w:val="20"/>
                <w:vertAlign w:val="subscript"/>
              </w:rPr>
              <w:t>q, h</w:t>
            </w:r>
          </w:p>
        </w:tc>
        <w:tc>
          <w:tcPr>
            <w:tcW w:w="378" w:type="pct"/>
          </w:tcPr>
          <w:p w14:paraId="4A65F234"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440980A5" w14:textId="77777777" w:rsidR="00A03B1B" w:rsidRPr="00A03B1B" w:rsidRDefault="00A03B1B" w:rsidP="00A03B1B">
            <w:pPr>
              <w:spacing w:after="60"/>
              <w:rPr>
                <w:i/>
                <w:iCs/>
                <w:sz w:val="20"/>
                <w:szCs w:val="20"/>
              </w:rPr>
            </w:pPr>
            <w:r w:rsidRPr="00A03B1B">
              <w:rPr>
                <w:i/>
                <w:iCs/>
                <w:sz w:val="20"/>
                <w:szCs w:val="20"/>
              </w:rPr>
              <w:t>RUC Capacity Sale at Snapshot</w:t>
            </w:r>
            <w:r w:rsidRPr="00A03B1B">
              <w:rPr>
                <w:iCs/>
                <w:sz w:val="20"/>
                <w:szCs w:val="20"/>
              </w:rPr>
              <w:t xml:space="preserve">—The QSE </w:t>
            </w:r>
            <w:r w:rsidRPr="00A03B1B">
              <w:rPr>
                <w:i/>
                <w:iCs/>
                <w:sz w:val="20"/>
                <w:szCs w:val="20"/>
              </w:rPr>
              <w:t>q</w:t>
            </w:r>
            <w:r w:rsidRPr="00A03B1B">
              <w:rPr>
                <w:iCs/>
                <w:sz w:val="20"/>
                <w:szCs w:val="20"/>
              </w:rPr>
              <w:t xml:space="preserve">’s capacity sale, according to the RUC Snapshot for the RUC process </w:t>
            </w:r>
            <w:proofErr w:type="spellStart"/>
            <w:r w:rsidRPr="00A03B1B">
              <w:rPr>
                <w:i/>
                <w:iCs/>
                <w:sz w:val="20"/>
                <w:szCs w:val="20"/>
              </w:rPr>
              <w:t>ruc</w:t>
            </w:r>
            <w:proofErr w:type="spellEnd"/>
            <w:r w:rsidRPr="00A03B1B">
              <w:rPr>
                <w:iCs/>
                <w:sz w:val="20"/>
                <w:szCs w:val="20"/>
              </w:rPr>
              <w:t xml:space="preserve"> for the hour</w:t>
            </w:r>
            <w:r w:rsidRPr="00A03B1B">
              <w:rPr>
                <w:i/>
                <w:iCs/>
                <w:sz w:val="20"/>
                <w:szCs w:val="20"/>
              </w:rPr>
              <w:t xml:space="preserve"> h</w:t>
            </w:r>
            <w:r w:rsidRPr="00A03B1B">
              <w:rPr>
                <w:iCs/>
                <w:sz w:val="20"/>
                <w:szCs w:val="20"/>
              </w:rPr>
              <w:t xml:space="preserve"> that includes the 15-minute Settlement Interval.</w:t>
            </w:r>
          </w:p>
        </w:tc>
      </w:tr>
      <w:tr w:rsidR="00A03B1B" w:rsidRPr="00A03B1B" w14:paraId="320749B7" w14:textId="77777777" w:rsidTr="00B31BB1">
        <w:trPr>
          <w:cantSplit/>
        </w:trPr>
        <w:tc>
          <w:tcPr>
            <w:tcW w:w="1117" w:type="pct"/>
            <w:gridSpan w:val="2"/>
          </w:tcPr>
          <w:p w14:paraId="7884E940" w14:textId="77777777" w:rsidR="00A03B1B" w:rsidRPr="00A03B1B" w:rsidRDefault="00A03B1B" w:rsidP="00A03B1B">
            <w:pPr>
              <w:spacing w:after="60"/>
              <w:rPr>
                <w:iCs/>
                <w:sz w:val="20"/>
                <w:szCs w:val="20"/>
              </w:rPr>
            </w:pPr>
            <w:r w:rsidRPr="00A03B1B">
              <w:rPr>
                <w:iCs/>
                <w:sz w:val="20"/>
                <w:szCs w:val="20"/>
              </w:rPr>
              <w:t xml:space="preserve">RUCCAPADJ </w:t>
            </w:r>
            <w:r w:rsidRPr="00A03B1B">
              <w:rPr>
                <w:i/>
                <w:iCs/>
                <w:sz w:val="20"/>
                <w:szCs w:val="20"/>
                <w:vertAlign w:val="subscript"/>
              </w:rPr>
              <w:t>q, i</w:t>
            </w:r>
          </w:p>
        </w:tc>
        <w:tc>
          <w:tcPr>
            <w:tcW w:w="378" w:type="pct"/>
          </w:tcPr>
          <w:p w14:paraId="1DF53723"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6350E8FE" w14:textId="77777777" w:rsidR="00A03B1B" w:rsidRPr="00A03B1B" w:rsidRDefault="00A03B1B" w:rsidP="00A03B1B">
            <w:pPr>
              <w:spacing w:after="60"/>
              <w:rPr>
                <w:i/>
                <w:iCs/>
                <w:sz w:val="20"/>
                <w:szCs w:val="20"/>
              </w:rPr>
            </w:pPr>
            <w:r w:rsidRPr="00A03B1B">
              <w:rPr>
                <w:i/>
                <w:iCs/>
                <w:sz w:val="20"/>
                <w:szCs w:val="20"/>
              </w:rPr>
              <w:t>RUC Capacity at End of Adjustment Period</w:t>
            </w:r>
            <w:r w:rsidRPr="00A03B1B">
              <w:rPr>
                <w:iCs/>
                <w:sz w:val="20"/>
                <w:szCs w:val="20"/>
              </w:rPr>
              <w:t>—The amount of the QSE</w:t>
            </w:r>
            <w:r w:rsidRPr="00A03B1B">
              <w:rPr>
                <w:i/>
                <w:iCs/>
                <w:sz w:val="20"/>
                <w:szCs w:val="20"/>
              </w:rPr>
              <w:t xml:space="preserve"> q</w:t>
            </w:r>
            <w:r w:rsidRPr="00A03B1B">
              <w:rPr>
                <w:iCs/>
                <w:sz w:val="20"/>
                <w:szCs w:val="20"/>
              </w:rPr>
              <w:t>’s calculated capacity, excluding capacity for IRRs, at the end of the Adjustment Period for a 15-minute Settlement Interval</w:t>
            </w:r>
            <w:r w:rsidRPr="00A03B1B">
              <w:rPr>
                <w:i/>
                <w:iCs/>
                <w:sz w:val="20"/>
                <w:szCs w:val="20"/>
              </w:rPr>
              <w:t xml:space="preserve"> i.</w:t>
            </w:r>
          </w:p>
        </w:tc>
      </w:tr>
      <w:tr w:rsidR="00A03B1B" w:rsidRPr="00A03B1B" w14:paraId="0F66E49C" w14:textId="77777777" w:rsidTr="00B31BB1">
        <w:trPr>
          <w:cantSplit/>
        </w:trPr>
        <w:tc>
          <w:tcPr>
            <w:tcW w:w="1117" w:type="pct"/>
            <w:gridSpan w:val="2"/>
          </w:tcPr>
          <w:p w14:paraId="5CA3CB78" w14:textId="77777777" w:rsidR="00A03B1B" w:rsidRPr="00A03B1B" w:rsidRDefault="00A03B1B" w:rsidP="00A03B1B">
            <w:pPr>
              <w:spacing w:after="60"/>
              <w:rPr>
                <w:i/>
                <w:iCs/>
                <w:sz w:val="20"/>
                <w:szCs w:val="20"/>
              </w:rPr>
            </w:pPr>
            <w:r w:rsidRPr="00A03B1B">
              <w:rPr>
                <w:iCs/>
                <w:sz w:val="20"/>
                <w:szCs w:val="20"/>
              </w:rPr>
              <w:lastRenderedPageBreak/>
              <w:t xml:space="preserve">RCAPADJ </w:t>
            </w:r>
            <w:r w:rsidRPr="00A03B1B">
              <w:rPr>
                <w:i/>
                <w:iCs/>
                <w:sz w:val="20"/>
                <w:szCs w:val="20"/>
                <w:vertAlign w:val="subscript"/>
              </w:rPr>
              <w:t>q, r, h</w:t>
            </w:r>
          </w:p>
        </w:tc>
        <w:tc>
          <w:tcPr>
            <w:tcW w:w="378" w:type="pct"/>
          </w:tcPr>
          <w:p w14:paraId="12C19A35"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28458E0A" w14:textId="77777777" w:rsidR="00A03B1B" w:rsidRPr="00A03B1B" w:rsidRDefault="00A03B1B" w:rsidP="00A03B1B">
            <w:pPr>
              <w:spacing w:after="60"/>
              <w:rPr>
                <w:i/>
                <w:iCs/>
                <w:sz w:val="20"/>
                <w:szCs w:val="20"/>
              </w:rPr>
            </w:pPr>
            <w:r w:rsidRPr="00A03B1B">
              <w:rPr>
                <w:i/>
                <w:iCs/>
                <w:sz w:val="20"/>
                <w:szCs w:val="20"/>
              </w:rPr>
              <w:t>Resource Capacity at End of Adjustment Period</w:t>
            </w:r>
            <w:r w:rsidRPr="00A03B1B">
              <w:rPr>
                <w:iCs/>
                <w:sz w:val="20"/>
                <w:szCs w:val="20"/>
              </w:rPr>
              <w:t xml:space="preserve">—The HSL of a non-IRR Generation Resource </w:t>
            </w:r>
            <w:r w:rsidRPr="00A03B1B">
              <w:rPr>
                <w:i/>
                <w:iCs/>
                <w:sz w:val="20"/>
                <w:szCs w:val="20"/>
              </w:rPr>
              <w:t>r</w:t>
            </w:r>
            <w:r w:rsidRPr="00A03B1B">
              <w:rPr>
                <w:iCs/>
                <w:sz w:val="20"/>
                <w:szCs w:val="20"/>
              </w:rPr>
              <w:t xml:space="preserve"> represented by the QSE </w:t>
            </w:r>
            <w:r w:rsidRPr="00A03B1B">
              <w:rPr>
                <w:i/>
                <w:iCs/>
                <w:sz w:val="20"/>
                <w:szCs w:val="20"/>
              </w:rPr>
              <w:t>q</w:t>
            </w:r>
            <w:r w:rsidRPr="00A03B1B">
              <w:rPr>
                <w:iCs/>
                <w:sz w:val="20"/>
                <w:szCs w:val="20"/>
              </w:rPr>
              <w:t xml:space="preserve"> at the end of the Adjustment Period, for the hour </w:t>
            </w:r>
            <w:r w:rsidRPr="00A03B1B">
              <w:rPr>
                <w:i/>
                <w:iCs/>
                <w:sz w:val="20"/>
                <w:szCs w:val="20"/>
              </w:rPr>
              <w:t>h</w:t>
            </w:r>
            <w:r w:rsidRPr="00A03B1B">
              <w:rPr>
                <w:iCs/>
                <w:sz w:val="20"/>
                <w:szCs w:val="20"/>
              </w:rPr>
              <w:t xml:space="preserve"> that includes the 15-minute Settlement Interval.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w:t>
            </w:r>
          </w:p>
        </w:tc>
      </w:tr>
      <w:tr w:rsidR="00A03B1B" w:rsidRPr="00A03B1B" w14:paraId="603D830D" w14:textId="77777777" w:rsidTr="00B31BB1">
        <w:trPr>
          <w:cantSplit/>
        </w:trPr>
        <w:tc>
          <w:tcPr>
            <w:tcW w:w="1117" w:type="pct"/>
            <w:gridSpan w:val="2"/>
          </w:tcPr>
          <w:p w14:paraId="795CF961" w14:textId="77777777" w:rsidR="00A03B1B" w:rsidRPr="00A03B1B" w:rsidRDefault="00A03B1B" w:rsidP="00A03B1B">
            <w:pPr>
              <w:spacing w:after="60"/>
              <w:rPr>
                <w:iCs/>
                <w:sz w:val="20"/>
                <w:szCs w:val="20"/>
              </w:rPr>
            </w:pPr>
            <w:r w:rsidRPr="00A03B1B">
              <w:rPr>
                <w:iCs/>
                <w:sz w:val="20"/>
                <w:szCs w:val="20"/>
              </w:rPr>
              <w:t xml:space="preserve">RUCCPADJ </w:t>
            </w:r>
            <w:r w:rsidRPr="00A03B1B">
              <w:rPr>
                <w:i/>
                <w:iCs/>
                <w:sz w:val="20"/>
                <w:szCs w:val="20"/>
                <w:vertAlign w:val="subscript"/>
              </w:rPr>
              <w:t>q, h</w:t>
            </w:r>
          </w:p>
        </w:tc>
        <w:tc>
          <w:tcPr>
            <w:tcW w:w="378" w:type="pct"/>
          </w:tcPr>
          <w:p w14:paraId="7ED7EDBA"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3CC80390" w14:textId="77777777" w:rsidR="00A03B1B" w:rsidRPr="00A03B1B" w:rsidRDefault="00A03B1B" w:rsidP="00A03B1B">
            <w:pPr>
              <w:spacing w:after="60"/>
              <w:rPr>
                <w:i/>
                <w:iCs/>
                <w:sz w:val="20"/>
                <w:szCs w:val="20"/>
              </w:rPr>
            </w:pPr>
            <w:r w:rsidRPr="00A03B1B">
              <w:rPr>
                <w:i/>
                <w:iCs/>
                <w:sz w:val="20"/>
                <w:szCs w:val="20"/>
              </w:rPr>
              <w:t>RUC Capacity Purchase at End of Adjustment Period</w:t>
            </w:r>
            <w:r w:rsidRPr="00A03B1B">
              <w:rPr>
                <w:iCs/>
                <w:sz w:val="20"/>
                <w:szCs w:val="20"/>
              </w:rPr>
              <w:t xml:space="preserve">—The QSE </w:t>
            </w:r>
            <w:r w:rsidRPr="00A03B1B">
              <w:rPr>
                <w:i/>
                <w:iCs/>
                <w:sz w:val="20"/>
                <w:szCs w:val="20"/>
              </w:rPr>
              <w:t>q</w:t>
            </w:r>
            <w:r w:rsidRPr="00A03B1B">
              <w:rPr>
                <w:iCs/>
                <w:sz w:val="20"/>
                <w:szCs w:val="20"/>
              </w:rPr>
              <w:t xml:space="preserve">’s capacity purchase, at the end of Adjustment Period for the hour </w:t>
            </w:r>
            <w:r w:rsidRPr="00A03B1B">
              <w:rPr>
                <w:i/>
                <w:iCs/>
                <w:sz w:val="20"/>
                <w:szCs w:val="20"/>
              </w:rPr>
              <w:t>h</w:t>
            </w:r>
            <w:r w:rsidRPr="00A03B1B">
              <w:rPr>
                <w:iCs/>
                <w:sz w:val="20"/>
                <w:szCs w:val="20"/>
              </w:rPr>
              <w:t xml:space="preserve"> that includes the 15-minute Settlement Interval.</w:t>
            </w:r>
          </w:p>
        </w:tc>
      </w:tr>
      <w:tr w:rsidR="00A03B1B" w:rsidRPr="00A03B1B" w14:paraId="19E92635" w14:textId="77777777" w:rsidTr="00B31BB1">
        <w:trPr>
          <w:cantSplit/>
        </w:trPr>
        <w:tc>
          <w:tcPr>
            <w:tcW w:w="1117" w:type="pct"/>
            <w:gridSpan w:val="2"/>
          </w:tcPr>
          <w:p w14:paraId="32D97E76" w14:textId="77777777" w:rsidR="00A03B1B" w:rsidRPr="00A03B1B" w:rsidRDefault="00A03B1B" w:rsidP="00A03B1B">
            <w:pPr>
              <w:spacing w:after="60"/>
              <w:rPr>
                <w:iCs/>
                <w:sz w:val="20"/>
                <w:szCs w:val="20"/>
              </w:rPr>
            </w:pPr>
            <w:r w:rsidRPr="00A03B1B">
              <w:rPr>
                <w:iCs/>
                <w:sz w:val="20"/>
                <w:szCs w:val="20"/>
              </w:rPr>
              <w:t xml:space="preserve">RUCCSADJ </w:t>
            </w:r>
            <w:r w:rsidRPr="00A03B1B">
              <w:rPr>
                <w:i/>
                <w:iCs/>
                <w:sz w:val="20"/>
                <w:szCs w:val="20"/>
                <w:vertAlign w:val="subscript"/>
              </w:rPr>
              <w:t>q, h</w:t>
            </w:r>
          </w:p>
        </w:tc>
        <w:tc>
          <w:tcPr>
            <w:tcW w:w="378" w:type="pct"/>
          </w:tcPr>
          <w:p w14:paraId="5CD54E8E"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7E3387AE" w14:textId="77777777" w:rsidR="00A03B1B" w:rsidRPr="00A03B1B" w:rsidRDefault="00A03B1B" w:rsidP="00A03B1B">
            <w:pPr>
              <w:spacing w:after="60"/>
              <w:rPr>
                <w:i/>
                <w:iCs/>
                <w:sz w:val="20"/>
                <w:szCs w:val="20"/>
              </w:rPr>
            </w:pPr>
            <w:r w:rsidRPr="00A03B1B">
              <w:rPr>
                <w:i/>
                <w:iCs/>
                <w:sz w:val="20"/>
                <w:szCs w:val="20"/>
              </w:rPr>
              <w:t>RUC Capacity Sale at End of Adjustment Period</w:t>
            </w:r>
            <w:r w:rsidRPr="00A03B1B">
              <w:rPr>
                <w:iCs/>
                <w:sz w:val="20"/>
                <w:szCs w:val="20"/>
              </w:rPr>
              <w:t xml:space="preserve">—The QSE </w:t>
            </w:r>
            <w:r w:rsidRPr="00A03B1B">
              <w:rPr>
                <w:i/>
                <w:iCs/>
                <w:sz w:val="20"/>
                <w:szCs w:val="20"/>
              </w:rPr>
              <w:t>q</w:t>
            </w:r>
            <w:r w:rsidRPr="00A03B1B">
              <w:rPr>
                <w:iCs/>
                <w:sz w:val="20"/>
                <w:szCs w:val="20"/>
              </w:rPr>
              <w:t xml:space="preserve">’s capacity sale, at the end of Adjustment Period for the hour </w:t>
            </w:r>
            <w:r w:rsidRPr="00A03B1B">
              <w:rPr>
                <w:i/>
                <w:iCs/>
                <w:sz w:val="20"/>
                <w:szCs w:val="20"/>
              </w:rPr>
              <w:t>h</w:t>
            </w:r>
            <w:r w:rsidRPr="00A03B1B">
              <w:rPr>
                <w:iCs/>
                <w:sz w:val="20"/>
                <w:szCs w:val="20"/>
              </w:rPr>
              <w:t xml:space="preserve"> that includes the 15-minute Settlement Interval.</w:t>
            </w:r>
          </w:p>
        </w:tc>
      </w:tr>
      <w:tr w:rsidR="00A03B1B" w:rsidRPr="00A03B1B" w14:paraId="39C697D1" w14:textId="77777777" w:rsidTr="00B31BB1">
        <w:trPr>
          <w:cantSplit/>
        </w:trPr>
        <w:tc>
          <w:tcPr>
            <w:tcW w:w="1117" w:type="pct"/>
            <w:gridSpan w:val="2"/>
          </w:tcPr>
          <w:p w14:paraId="206B8CCF" w14:textId="77777777" w:rsidR="00A03B1B" w:rsidRPr="00A03B1B" w:rsidRDefault="00A03B1B" w:rsidP="00A03B1B">
            <w:pPr>
              <w:spacing w:after="60"/>
              <w:rPr>
                <w:iCs/>
                <w:sz w:val="20"/>
                <w:szCs w:val="20"/>
              </w:rPr>
            </w:pPr>
            <w:r w:rsidRPr="00A03B1B">
              <w:rPr>
                <w:iCs/>
                <w:sz w:val="20"/>
                <w:szCs w:val="20"/>
              </w:rPr>
              <w:t xml:space="preserve">DAEP </w:t>
            </w:r>
            <w:r w:rsidRPr="00A03B1B">
              <w:rPr>
                <w:i/>
                <w:iCs/>
                <w:sz w:val="20"/>
                <w:szCs w:val="20"/>
                <w:vertAlign w:val="subscript"/>
              </w:rPr>
              <w:t>q, p, h</w:t>
            </w:r>
          </w:p>
        </w:tc>
        <w:tc>
          <w:tcPr>
            <w:tcW w:w="378" w:type="pct"/>
          </w:tcPr>
          <w:p w14:paraId="59059499"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4622A2A6" w14:textId="77777777" w:rsidR="00A03B1B" w:rsidRPr="00A03B1B" w:rsidRDefault="00A03B1B" w:rsidP="00A03B1B">
            <w:pPr>
              <w:spacing w:after="60"/>
              <w:rPr>
                <w:iCs/>
                <w:sz w:val="20"/>
                <w:szCs w:val="20"/>
              </w:rPr>
            </w:pPr>
            <w:r w:rsidRPr="00A03B1B">
              <w:rPr>
                <w:i/>
                <w:iCs/>
                <w:sz w:val="20"/>
                <w:szCs w:val="20"/>
              </w:rPr>
              <w:t>Day-Ahead Energy Purchase</w:t>
            </w:r>
            <w:r w:rsidRPr="00A03B1B">
              <w:rPr>
                <w:iCs/>
                <w:sz w:val="20"/>
                <w:szCs w:val="20"/>
              </w:rPr>
              <w:t xml:space="preserve">—The QSE </w:t>
            </w:r>
            <w:r w:rsidRPr="00A03B1B">
              <w:rPr>
                <w:i/>
                <w:iCs/>
                <w:sz w:val="20"/>
                <w:szCs w:val="20"/>
              </w:rPr>
              <w:t>q</w:t>
            </w:r>
            <w:r w:rsidRPr="00A03B1B">
              <w:rPr>
                <w:iCs/>
                <w:sz w:val="20"/>
                <w:szCs w:val="20"/>
              </w:rPr>
              <w:t xml:space="preserve">’s energy purchased in the DAM at the Settlement Point </w:t>
            </w:r>
            <w:r w:rsidRPr="00A03B1B">
              <w:rPr>
                <w:i/>
                <w:iCs/>
                <w:sz w:val="20"/>
                <w:szCs w:val="20"/>
              </w:rPr>
              <w:t>p</w:t>
            </w:r>
            <w:r w:rsidRPr="00A03B1B">
              <w:rPr>
                <w:iCs/>
                <w:sz w:val="20"/>
                <w:szCs w:val="20"/>
              </w:rPr>
              <w:t xml:space="preserve"> for the hour</w:t>
            </w:r>
            <w:r w:rsidRPr="00A03B1B">
              <w:rPr>
                <w:i/>
                <w:iCs/>
                <w:sz w:val="20"/>
                <w:szCs w:val="20"/>
              </w:rPr>
              <w:t xml:space="preserve"> h</w:t>
            </w:r>
            <w:r w:rsidRPr="00A03B1B">
              <w:rPr>
                <w:iCs/>
                <w:sz w:val="20"/>
                <w:szCs w:val="20"/>
              </w:rPr>
              <w:t xml:space="preserve"> that includes the 15-minute Settlement Interval.</w:t>
            </w:r>
          </w:p>
        </w:tc>
      </w:tr>
      <w:tr w:rsidR="00A03B1B" w:rsidRPr="00A03B1B" w14:paraId="04F75CFD" w14:textId="77777777" w:rsidTr="00B31BB1">
        <w:trPr>
          <w:cantSplit/>
        </w:trPr>
        <w:tc>
          <w:tcPr>
            <w:tcW w:w="1117" w:type="pct"/>
            <w:gridSpan w:val="2"/>
          </w:tcPr>
          <w:p w14:paraId="12BAFAC8" w14:textId="77777777" w:rsidR="00A03B1B" w:rsidRPr="00A03B1B" w:rsidRDefault="00A03B1B" w:rsidP="00A03B1B">
            <w:pPr>
              <w:spacing w:after="60"/>
              <w:rPr>
                <w:iCs/>
                <w:sz w:val="20"/>
                <w:szCs w:val="20"/>
              </w:rPr>
            </w:pPr>
            <w:r w:rsidRPr="00A03B1B">
              <w:rPr>
                <w:iCs/>
                <w:sz w:val="20"/>
                <w:szCs w:val="20"/>
              </w:rPr>
              <w:t xml:space="preserve">DAES </w:t>
            </w:r>
            <w:r w:rsidRPr="00A03B1B">
              <w:rPr>
                <w:i/>
                <w:iCs/>
                <w:sz w:val="20"/>
                <w:szCs w:val="20"/>
                <w:vertAlign w:val="subscript"/>
              </w:rPr>
              <w:t>q, p, h</w:t>
            </w:r>
          </w:p>
        </w:tc>
        <w:tc>
          <w:tcPr>
            <w:tcW w:w="378" w:type="pct"/>
          </w:tcPr>
          <w:p w14:paraId="2A337392"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12E56243" w14:textId="77777777" w:rsidR="00A03B1B" w:rsidRPr="00A03B1B" w:rsidRDefault="00A03B1B" w:rsidP="00A03B1B">
            <w:pPr>
              <w:spacing w:after="60"/>
              <w:rPr>
                <w:iCs/>
                <w:sz w:val="20"/>
                <w:szCs w:val="20"/>
              </w:rPr>
            </w:pPr>
            <w:r w:rsidRPr="00A03B1B">
              <w:rPr>
                <w:i/>
                <w:iCs/>
                <w:sz w:val="20"/>
                <w:szCs w:val="20"/>
              </w:rPr>
              <w:t>Day-Ahead Energy Sale</w:t>
            </w:r>
            <w:r w:rsidRPr="00A03B1B">
              <w:rPr>
                <w:iCs/>
                <w:sz w:val="20"/>
                <w:szCs w:val="20"/>
              </w:rPr>
              <w:t xml:space="preserve">—The QSE </w:t>
            </w:r>
            <w:r w:rsidRPr="00A03B1B">
              <w:rPr>
                <w:i/>
                <w:iCs/>
                <w:sz w:val="20"/>
                <w:szCs w:val="20"/>
              </w:rPr>
              <w:t>q</w:t>
            </w:r>
            <w:r w:rsidRPr="00A03B1B">
              <w:rPr>
                <w:iCs/>
                <w:sz w:val="20"/>
                <w:szCs w:val="20"/>
              </w:rPr>
              <w:t xml:space="preserve">’s energy sold in the DAM at the Settlement Point </w:t>
            </w:r>
            <w:r w:rsidRPr="00A03B1B">
              <w:rPr>
                <w:i/>
                <w:iCs/>
                <w:sz w:val="20"/>
                <w:szCs w:val="20"/>
              </w:rPr>
              <w:t>p</w:t>
            </w:r>
            <w:r w:rsidRPr="00A03B1B">
              <w:rPr>
                <w:iCs/>
                <w:sz w:val="20"/>
                <w:szCs w:val="20"/>
              </w:rPr>
              <w:t xml:space="preserve"> for the hour</w:t>
            </w:r>
            <w:r w:rsidRPr="00A03B1B">
              <w:rPr>
                <w:i/>
                <w:iCs/>
                <w:sz w:val="20"/>
                <w:szCs w:val="20"/>
              </w:rPr>
              <w:t xml:space="preserve"> h</w:t>
            </w:r>
            <w:r w:rsidRPr="00A03B1B">
              <w:rPr>
                <w:iCs/>
                <w:sz w:val="20"/>
                <w:szCs w:val="20"/>
              </w:rPr>
              <w:t xml:space="preserve"> that includes the 15-minute Settlement Interval.</w:t>
            </w:r>
          </w:p>
        </w:tc>
      </w:tr>
      <w:tr w:rsidR="00A03B1B" w:rsidRPr="00A03B1B" w14:paraId="769223C9" w14:textId="77777777" w:rsidTr="00B31BB1">
        <w:trPr>
          <w:cantSplit/>
        </w:trPr>
        <w:tc>
          <w:tcPr>
            <w:tcW w:w="1117" w:type="pct"/>
            <w:gridSpan w:val="2"/>
          </w:tcPr>
          <w:p w14:paraId="20B715AD" w14:textId="77777777" w:rsidR="00A03B1B" w:rsidRPr="00A03B1B" w:rsidRDefault="00A03B1B" w:rsidP="00A03B1B">
            <w:pPr>
              <w:spacing w:after="60"/>
              <w:rPr>
                <w:iCs/>
                <w:sz w:val="20"/>
                <w:szCs w:val="20"/>
              </w:rPr>
            </w:pPr>
            <w:r w:rsidRPr="00A03B1B">
              <w:rPr>
                <w:iCs/>
                <w:sz w:val="20"/>
                <w:szCs w:val="20"/>
              </w:rPr>
              <w:t xml:space="preserve">RTQQEPSNAP </w:t>
            </w:r>
            <w:proofErr w:type="spellStart"/>
            <w:r w:rsidRPr="00A03B1B">
              <w:rPr>
                <w:i/>
                <w:iCs/>
                <w:sz w:val="20"/>
                <w:szCs w:val="20"/>
                <w:vertAlign w:val="subscript"/>
              </w:rPr>
              <w:t>ruc</w:t>
            </w:r>
            <w:proofErr w:type="spellEnd"/>
            <w:r w:rsidRPr="00A03B1B">
              <w:rPr>
                <w:i/>
                <w:iCs/>
                <w:sz w:val="20"/>
                <w:szCs w:val="20"/>
                <w:vertAlign w:val="subscript"/>
              </w:rPr>
              <w:t>, q, p, i</w:t>
            </w:r>
          </w:p>
        </w:tc>
        <w:tc>
          <w:tcPr>
            <w:tcW w:w="378" w:type="pct"/>
          </w:tcPr>
          <w:p w14:paraId="2AC7576E"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3C71D8AC" w14:textId="77777777" w:rsidR="00A03B1B" w:rsidRPr="00A03B1B" w:rsidRDefault="00A03B1B" w:rsidP="00A03B1B">
            <w:pPr>
              <w:spacing w:after="60"/>
              <w:rPr>
                <w:i/>
                <w:iCs/>
                <w:sz w:val="20"/>
                <w:szCs w:val="20"/>
              </w:rPr>
            </w:pPr>
            <w:r w:rsidRPr="00A03B1B">
              <w:rPr>
                <w:i/>
                <w:iCs/>
                <w:sz w:val="20"/>
                <w:szCs w:val="20"/>
              </w:rPr>
              <w:t>Real-Time QSE-to-QSE Energy Purchase at Snapshot</w:t>
            </w:r>
            <w:r w:rsidRPr="00A03B1B">
              <w:rPr>
                <w:iCs/>
                <w:sz w:val="20"/>
                <w:szCs w:val="20"/>
              </w:rPr>
              <w:t xml:space="preserve">—The QSE </w:t>
            </w:r>
            <w:r w:rsidRPr="00A03B1B">
              <w:rPr>
                <w:i/>
                <w:iCs/>
                <w:sz w:val="20"/>
                <w:szCs w:val="20"/>
              </w:rPr>
              <w:t>q</w:t>
            </w:r>
            <w:r w:rsidRPr="00A03B1B">
              <w:rPr>
                <w:iCs/>
                <w:sz w:val="20"/>
                <w:szCs w:val="20"/>
              </w:rPr>
              <w:t xml:space="preserve">’s Energy Trades in which the QSE is the buyer at the delivery Settlement Point </w:t>
            </w:r>
            <w:r w:rsidRPr="00A03B1B">
              <w:rPr>
                <w:i/>
                <w:iCs/>
                <w:sz w:val="20"/>
                <w:szCs w:val="20"/>
              </w:rPr>
              <w:t>p</w:t>
            </w:r>
            <w:r w:rsidRPr="00A03B1B">
              <w:rPr>
                <w:iCs/>
                <w:sz w:val="20"/>
                <w:szCs w:val="20"/>
              </w:rPr>
              <w:t xml:space="preserve"> for the 15-minute Settlement Interval</w:t>
            </w:r>
            <w:r w:rsidRPr="00A03B1B">
              <w:rPr>
                <w:i/>
                <w:iCs/>
                <w:sz w:val="20"/>
                <w:szCs w:val="20"/>
              </w:rPr>
              <w:t xml:space="preserve"> i</w:t>
            </w:r>
            <w:r w:rsidRPr="00A03B1B">
              <w:rPr>
                <w:iCs/>
                <w:sz w:val="20"/>
                <w:szCs w:val="20"/>
              </w:rPr>
              <w:t xml:space="preserve">, in the RUC Snapshot for the RUC process </w:t>
            </w:r>
            <w:proofErr w:type="spellStart"/>
            <w:r w:rsidRPr="00A03B1B">
              <w:rPr>
                <w:i/>
                <w:iCs/>
                <w:sz w:val="20"/>
                <w:szCs w:val="20"/>
              </w:rPr>
              <w:t>ruc</w:t>
            </w:r>
            <w:proofErr w:type="spellEnd"/>
            <w:r w:rsidRPr="00A03B1B">
              <w:rPr>
                <w:iCs/>
                <w:sz w:val="20"/>
                <w:szCs w:val="20"/>
              </w:rPr>
              <w:t>.</w:t>
            </w:r>
          </w:p>
        </w:tc>
      </w:tr>
      <w:tr w:rsidR="00A03B1B" w:rsidRPr="00A03B1B" w14:paraId="15AAB0F6" w14:textId="77777777" w:rsidTr="00B31BB1">
        <w:trPr>
          <w:cantSplit/>
        </w:trPr>
        <w:tc>
          <w:tcPr>
            <w:tcW w:w="1117" w:type="pct"/>
            <w:gridSpan w:val="2"/>
          </w:tcPr>
          <w:p w14:paraId="5F73C609" w14:textId="77777777" w:rsidR="00A03B1B" w:rsidRPr="00A03B1B" w:rsidRDefault="00A03B1B" w:rsidP="00A03B1B">
            <w:pPr>
              <w:spacing w:after="60"/>
              <w:rPr>
                <w:iCs/>
                <w:sz w:val="20"/>
                <w:szCs w:val="20"/>
              </w:rPr>
            </w:pPr>
            <w:r w:rsidRPr="00A03B1B">
              <w:rPr>
                <w:iCs/>
                <w:sz w:val="20"/>
                <w:szCs w:val="20"/>
              </w:rPr>
              <w:t xml:space="preserve">RTQQESSNAP </w:t>
            </w:r>
            <w:proofErr w:type="spellStart"/>
            <w:r w:rsidRPr="00A03B1B">
              <w:rPr>
                <w:i/>
                <w:iCs/>
                <w:sz w:val="20"/>
                <w:szCs w:val="20"/>
                <w:vertAlign w:val="subscript"/>
              </w:rPr>
              <w:t>ruc</w:t>
            </w:r>
            <w:proofErr w:type="spellEnd"/>
            <w:r w:rsidRPr="00A03B1B">
              <w:rPr>
                <w:i/>
                <w:iCs/>
                <w:sz w:val="20"/>
                <w:szCs w:val="20"/>
                <w:vertAlign w:val="subscript"/>
              </w:rPr>
              <w:t>, q, p, i</w:t>
            </w:r>
          </w:p>
        </w:tc>
        <w:tc>
          <w:tcPr>
            <w:tcW w:w="378" w:type="pct"/>
          </w:tcPr>
          <w:p w14:paraId="77813663"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33105C1E" w14:textId="77777777" w:rsidR="00A03B1B" w:rsidRPr="00A03B1B" w:rsidRDefault="00A03B1B" w:rsidP="00A03B1B">
            <w:pPr>
              <w:spacing w:after="60"/>
              <w:rPr>
                <w:i/>
                <w:iCs/>
                <w:sz w:val="20"/>
                <w:szCs w:val="20"/>
              </w:rPr>
            </w:pPr>
            <w:r w:rsidRPr="00A03B1B">
              <w:rPr>
                <w:i/>
                <w:iCs/>
                <w:sz w:val="20"/>
                <w:szCs w:val="20"/>
              </w:rPr>
              <w:t>Real-Time QSE-to-QSE Energy Sale at Snapshot</w:t>
            </w:r>
            <w:r w:rsidRPr="00A03B1B">
              <w:rPr>
                <w:iCs/>
                <w:sz w:val="20"/>
                <w:szCs w:val="20"/>
              </w:rPr>
              <w:t xml:space="preserve">—The QSE </w:t>
            </w:r>
            <w:r w:rsidRPr="00A03B1B">
              <w:rPr>
                <w:i/>
                <w:iCs/>
                <w:sz w:val="20"/>
                <w:szCs w:val="20"/>
              </w:rPr>
              <w:t>q</w:t>
            </w:r>
            <w:r w:rsidRPr="00A03B1B">
              <w:rPr>
                <w:iCs/>
                <w:sz w:val="20"/>
                <w:szCs w:val="20"/>
              </w:rPr>
              <w:t xml:space="preserve">’s Energy Trades in which the QSE is the seller at the delivery Settlement Point </w:t>
            </w:r>
            <w:r w:rsidRPr="00A03B1B">
              <w:rPr>
                <w:i/>
                <w:iCs/>
                <w:sz w:val="20"/>
                <w:szCs w:val="20"/>
              </w:rPr>
              <w:t>p</w:t>
            </w:r>
            <w:r w:rsidRPr="00A03B1B">
              <w:rPr>
                <w:iCs/>
                <w:sz w:val="20"/>
                <w:szCs w:val="20"/>
              </w:rPr>
              <w:t xml:space="preserve"> for the 15-minute Settlement Interval</w:t>
            </w:r>
            <w:r w:rsidRPr="00A03B1B">
              <w:rPr>
                <w:i/>
                <w:iCs/>
                <w:sz w:val="20"/>
                <w:szCs w:val="20"/>
              </w:rPr>
              <w:t xml:space="preserve"> i</w:t>
            </w:r>
            <w:r w:rsidRPr="00A03B1B">
              <w:rPr>
                <w:iCs/>
                <w:sz w:val="20"/>
                <w:szCs w:val="20"/>
              </w:rPr>
              <w:t xml:space="preserve">, in the RUC Snapshot for the RUC process </w:t>
            </w:r>
            <w:proofErr w:type="spellStart"/>
            <w:r w:rsidRPr="00A03B1B">
              <w:rPr>
                <w:i/>
                <w:iCs/>
                <w:sz w:val="20"/>
                <w:szCs w:val="20"/>
              </w:rPr>
              <w:t>ruc</w:t>
            </w:r>
            <w:proofErr w:type="spellEnd"/>
            <w:r w:rsidRPr="00A03B1B">
              <w:rPr>
                <w:iCs/>
                <w:sz w:val="20"/>
                <w:szCs w:val="20"/>
              </w:rPr>
              <w:t>.</w:t>
            </w:r>
          </w:p>
        </w:tc>
      </w:tr>
      <w:tr w:rsidR="00A03B1B" w:rsidRPr="00A03B1B" w14:paraId="5E28DE95" w14:textId="77777777" w:rsidTr="00B31BB1">
        <w:trPr>
          <w:cantSplit/>
        </w:trPr>
        <w:tc>
          <w:tcPr>
            <w:tcW w:w="1117" w:type="pct"/>
            <w:gridSpan w:val="2"/>
          </w:tcPr>
          <w:p w14:paraId="50537A79" w14:textId="77777777" w:rsidR="00A03B1B" w:rsidRPr="00A03B1B" w:rsidRDefault="00A03B1B" w:rsidP="00A03B1B">
            <w:pPr>
              <w:spacing w:after="60"/>
              <w:rPr>
                <w:iCs/>
                <w:sz w:val="20"/>
                <w:szCs w:val="20"/>
              </w:rPr>
            </w:pPr>
            <w:r w:rsidRPr="00A03B1B">
              <w:rPr>
                <w:iCs/>
                <w:sz w:val="20"/>
                <w:szCs w:val="20"/>
              </w:rPr>
              <w:t xml:space="preserve">RTQQEPADJ </w:t>
            </w:r>
            <w:r w:rsidRPr="00A03B1B">
              <w:rPr>
                <w:i/>
                <w:iCs/>
                <w:sz w:val="20"/>
                <w:szCs w:val="20"/>
                <w:vertAlign w:val="subscript"/>
              </w:rPr>
              <w:t>q, p, i</w:t>
            </w:r>
          </w:p>
        </w:tc>
        <w:tc>
          <w:tcPr>
            <w:tcW w:w="378" w:type="pct"/>
          </w:tcPr>
          <w:p w14:paraId="2D8E5B22"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494B05C3" w14:textId="77777777" w:rsidR="00A03B1B" w:rsidRPr="00A03B1B" w:rsidRDefault="00A03B1B" w:rsidP="00A03B1B">
            <w:pPr>
              <w:spacing w:after="60"/>
              <w:rPr>
                <w:i/>
                <w:iCs/>
                <w:sz w:val="20"/>
                <w:szCs w:val="20"/>
              </w:rPr>
            </w:pPr>
            <w:r w:rsidRPr="00A03B1B">
              <w:rPr>
                <w:i/>
                <w:iCs/>
                <w:sz w:val="20"/>
                <w:szCs w:val="20"/>
              </w:rPr>
              <w:t>Real-Time QSE-to-QSE Energy Purchase at End of Adjustment Period</w:t>
            </w:r>
            <w:r w:rsidRPr="00A03B1B">
              <w:rPr>
                <w:iCs/>
                <w:sz w:val="20"/>
                <w:szCs w:val="20"/>
              </w:rPr>
              <w:t xml:space="preserve">—The QSE </w:t>
            </w:r>
            <w:r w:rsidRPr="00A03B1B">
              <w:rPr>
                <w:i/>
                <w:iCs/>
                <w:sz w:val="20"/>
                <w:szCs w:val="20"/>
              </w:rPr>
              <w:t>q</w:t>
            </w:r>
            <w:r w:rsidRPr="00A03B1B">
              <w:rPr>
                <w:iCs/>
                <w:sz w:val="20"/>
                <w:szCs w:val="20"/>
              </w:rPr>
              <w:t xml:space="preserve">’s Energy Trades in which the QSE is the buyer at the delivery Settlement Point </w:t>
            </w:r>
            <w:r w:rsidRPr="00A03B1B">
              <w:rPr>
                <w:i/>
                <w:iCs/>
                <w:sz w:val="20"/>
                <w:szCs w:val="20"/>
              </w:rPr>
              <w:t>p</w:t>
            </w:r>
            <w:r w:rsidRPr="00A03B1B">
              <w:rPr>
                <w:iCs/>
                <w:sz w:val="20"/>
                <w:szCs w:val="20"/>
              </w:rPr>
              <w:t xml:space="preserve"> for the 15-minute Settlement Interval</w:t>
            </w:r>
            <w:r w:rsidRPr="00A03B1B">
              <w:rPr>
                <w:i/>
                <w:iCs/>
                <w:sz w:val="20"/>
                <w:szCs w:val="20"/>
              </w:rPr>
              <w:t xml:space="preserve"> i</w:t>
            </w:r>
            <w:r w:rsidRPr="00A03B1B">
              <w:rPr>
                <w:iCs/>
                <w:sz w:val="20"/>
                <w:szCs w:val="20"/>
              </w:rPr>
              <w:t>, at the end of the Adjustment Period for that Settlement Interval.</w:t>
            </w:r>
          </w:p>
        </w:tc>
      </w:tr>
      <w:tr w:rsidR="00A03B1B" w:rsidRPr="00A03B1B" w14:paraId="4D57FCA9" w14:textId="77777777" w:rsidTr="00B31BB1">
        <w:trPr>
          <w:cantSplit/>
        </w:trPr>
        <w:tc>
          <w:tcPr>
            <w:tcW w:w="1117" w:type="pct"/>
            <w:gridSpan w:val="2"/>
          </w:tcPr>
          <w:p w14:paraId="60EFE4AD" w14:textId="77777777" w:rsidR="00A03B1B" w:rsidRPr="00A03B1B" w:rsidRDefault="00A03B1B" w:rsidP="00A03B1B">
            <w:pPr>
              <w:spacing w:after="60"/>
              <w:rPr>
                <w:iCs/>
                <w:sz w:val="20"/>
                <w:szCs w:val="20"/>
              </w:rPr>
            </w:pPr>
            <w:r w:rsidRPr="00A03B1B">
              <w:rPr>
                <w:iCs/>
                <w:sz w:val="20"/>
                <w:szCs w:val="20"/>
              </w:rPr>
              <w:t xml:space="preserve">RTQQESADJ </w:t>
            </w:r>
            <w:r w:rsidRPr="00A03B1B">
              <w:rPr>
                <w:i/>
                <w:iCs/>
                <w:sz w:val="20"/>
                <w:szCs w:val="20"/>
                <w:vertAlign w:val="subscript"/>
              </w:rPr>
              <w:t>q, p, i</w:t>
            </w:r>
          </w:p>
        </w:tc>
        <w:tc>
          <w:tcPr>
            <w:tcW w:w="378" w:type="pct"/>
          </w:tcPr>
          <w:p w14:paraId="6E24A5EC" w14:textId="77777777" w:rsidR="00A03B1B" w:rsidRPr="00A03B1B" w:rsidRDefault="00A03B1B" w:rsidP="00A03B1B">
            <w:pPr>
              <w:spacing w:after="60"/>
              <w:jc w:val="center"/>
              <w:rPr>
                <w:iCs/>
                <w:sz w:val="20"/>
                <w:szCs w:val="20"/>
              </w:rPr>
            </w:pPr>
            <w:r w:rsidRPr="00A03B1B">
              <w:rPr>
                <w:iCs/>
                <w:sz w:val="20"/>
                <w:szCs w:val="20"/>
              </w:rPr>
              <w:t>MW</w:t>
            </w:r>
          </w:p>
        </w:tc>
        <w:tc>
          <w:tcPr>
            <w:tcW w:w="3505" w:type="pct"/>
            <w:gridSpan w:val="2"/>
          </w:tcPr>
          <w:p w14:paraId="0EFE5037" w14:textId="77777777" w:rsidR="00A03B1B" w:rsidRPr="00A03B1B" w:rsidRDefault="00A03B1B" w:rsidP="00A03B1B">
            <w:pPr>
              <w:spacing w:after="60"/>
              <w:rPr>
                <w:i/>
                <w:iCs/>
                <w:sz w:val="20"/>
                <w:szCs w:val="20"/>
              </w:rPr>
            </w:pPr>
            <w:r w:rsidRPr="00A03B1B">
              <w:rPr>
                <w:i/>
                <w:iCs/>
                <w:sz w:val="20"/>
                <w:szCs w:val="20"/>
              </w:rPr>
              <w:t>Real-Time QSE-to-QSE Energy Sale at End of Adjustment Period</w:t>
            </w:r>
            <w:r w:rsidRPr="00A03B1B">
              <w:rPr>
                <w:iCs/>
                <w:sz w:val="20"/>
                <w:szCs w:val="20"/>
              </w:rPr>
              <w:t xml:space="preserve">—The QSE </w:t>
            </w:r>
            <w:r w:rsidRPr="00A03B1B">
              <w:rPr>
                <w:i/>
                <w:iCs/>
                <w:sz w:val="20"/>
                <w:szCs w:val="20"/>
              </w:rPr>
              <w:t>q</w:t>
            </w:r>
            <w:r w:rsidRPr="00A03B1B">
              <w:rPr>
                <w:iCs/>
                <w:sz w:val="20"/>
                <w:szCs w:val="20"/>
              </w:rPr>
              <w:t xml:space="preserve">’s Energy Trades in which the QSE is the seller at the delivery Settlement Point </w:t>
            </w:r>
            <w:r w:rsidRPr="00A03B1B">
              <w:rPr>
                <w:i/>
                <w:iCs/>
                <w:sz w:val="20"/>
                <w:szCs w:val="20"/>
              </w:rPr>
              <w:t>p</w:t>
            </w:r>
            <w:r w:rsidRPr="00A03B1B">
              <w:rPr>
                <w:iCs/>
                <w:sz w:val="20"/>
                <w:szCs w:val="20"/>
              </w:rPr>
              <w:t xml:space="preserve"> for the 15-minute Settlement Interval</w:t>
            </w:r>
            <w:r w:rsidRPr="00A03B1B">
              <w:rPr>
                <w:i/>
                <w:iCs/>
                <w:sz w:val="20"/>
                <w:szCs w:val="20"/>
              </w:rPr>
              <w:t xml:space="preserve"> i</w:t>
            </w:r>
            <w:r w:rsidRPr="00A03B1B">
              <w:rPr>
                <w:iCs/>
                <w:sz w:val="20"/>
                <w:szCs w:val="20"/>
              </w:rPr>
              <w:t>, at the end of the Adjustment Period for that Settlement Interval.</w:t>
            </w:r>
          </w:p>
        </w:tc>
      </w:tr>
      <w:tr w:rsidR="00A03B1B" w:rsidRPr="00A03B1B" w14:paraId="66ADBA99" w14:textId="77777777" w:rsidTr="00B31BB1">
        <w:trPr>
          <w:cantSplit/>
        </w:trPr>
        <w:tc>
          <w:tcPr>
            <w:tcW w:w="1117" w:type="pct"/>
            <w:gridSpan w:val="2"/>
          </w:tcPr>
          <w:p w14:paraId="4384BF74" w14:textId="77777777" w:rsidR="00A03B1B" w:rsidRPr="00A03B1B" w:rsidRDefault="00A03B1B" w:rsidP="00A03B1B">
            <w:pPr>
              <w:spacing w:after="60"/>
              <w:rPr>
                <w:i/>
                <w:iCs/>
                <w:sz w:val="20"/>
                <w:szCs w:val="20"/>
              </w:rPr>
            </w:pPr>
            <w:r w:rsidRPr="00A03B1B">
              <w:rPr>
                <w:i/>
                <w:iCs/>
                <w:sz w:val="20"/>
                <w:szCs w:val="20"/>
              </w:rPr>
              <w:t>q</w:t>
            </w:r>
          </w:p>
        </w:tc>
        <w:tc>
          <w:tcPr>
            <w:tcW w:w="378" w:type="pct"/>
          </w:tcPr>
          <w:p w14:paraId="56B199BC"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76639DE8"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6C5E4438" w14:textId="77777777" w:rsidTr="00B31BB1">
        <w:trPr>
          <w:cantSplit/>
        </w:trPr>
        <w:tc>
          <w:tcPr>
            <w:tcW w:w="1117" w:type="pct"/>
            <w:gridSpan w:val="2"/>
          </w:tcPr>
          <w:p w14:paraId="31DC8063" w14:textId="77777777" w:rsidR="00A03B1B" w:rsidRPr="00A03B1B" w:rsidRDefault="00A03B1B" w:rsidP="00A03B1B">
            <w:pPr>
              <w:spacing w:after="60"/>
              <w:rPr>
                <w:i/>
                <w:iCs/>
                <w:sz w:val="20"/>
                <w:szCs w:val="20"/>
              </w:rPr>
            </w:pPr>
            <w:r w:rsidRPr="00A03B1B">
              <w:rPr>
                <w:i/>
                <w:iCs/>
                <w:sz w:val="20"/>
                <w:szCs w:val="20"/>
              </w:rPr>
              <w:t>p</w:t>
            </w:r>
          </w:p>
        </w:tc>
        <w:tc>
          <w:tcPr>
            <w:tcW w:w="378" w:type="pct"/>
          </w:tcPr>
          <w:p w14:paraId="733612A7"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7C7695D0" w14:textId="77777777" w:rsidR="00A03B1B" w:rsidRPr="00A03B1B" w:rsidRDefault="00A03B1B" w:rsidP="00A03B1B">
            <w:pPr>
              <w:spacing w:after="60"/>
              <w:rPr>
                <w:iCs/>
                <w:sz w:val="20"/>
                <w:szCs w:val="20"/>
              </w:rPr>
            </w:pPr>
            <w:r w:rsidRPr="00A03B1B">
              <w:rPr>
                <w:iCs/>
                <w:sz w:val="20"/>
                <w:szCs w:val="20"/>
              </w:rPr>
              <w:t>A Settlement Point.</w:t>
            </w:r>
          </w:p>
        </w:tc>
      </w:tr>
      <w:tr w:rsidR="00A03B1B" w:rsidRPr="00A03B1B" w14:paraId="62A9889C" w14:textId="77777777" w:rsidTr="00B31BB1">
        <w:trPr>
          <w:cantSplit/>
        </w:trPr>
        <w:tc>
          <w:tcPr>
            <w:tcW w:w="1117" w:type="pct"/>
            <w:gridSpan w:val="2"/>
          </w:tcPr>
          <w:p w14:paraId="776C1BB1" w14:textId="77777777" w:rsidR="00A03B1B" w:rsidRPr="00A03B1B" w:rsidRDefault="00A03B1B" w:rsidP="00A03B1B">
            <w:pPr>
              <w:spacing w:after="60"/>
              <w:rPr>
                <w:i/>
                <w:iCs/>
                <w:sz w:val="20"/>
                <w:szCs w:val="20"/>
              </w:rPr>
            </w:pPr>
            <w:r w:rsidRPr="00A03B1B">
              <w:rPr>
                <w:i/>
                <w:iCs/>
                <w:sz w:val="20"/>
                <w:szCs w:val="20"/>
              </w:rPr>
              <w:t>r</w:t>
            </w:r>
          </w:p>
        </w:tc>
        <w:tc>
          <w:tcPr>
            <w:tcW w:w="378" w:type="pct"/>
          </w:tcPr>
          <w:p w14:paraId="096F3F2E"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0BD76E27" w14:textId="77777777" w:rsidR="00A03B1B" w:rsidRPr="00A03B1B" w:rsidRDefault="00A03B1B" w:rsidP="00A03B1B">
            <w:pPr>
              <w:spacing w:after="60"/>
              <w:rPr>
                <w:iCs/>
                <w:sz w:val="20"/>
                <w:szCs w:val="20"/>
              </w:rPr>
            </w:pPr>
            <w:r w:rsidRPr="00A03B1B">
              <w:rPr>
                <w:iCs/>
                <w:sz w:val="20"/>
                <w:szCs w:val="20"/>
              </w:rPr>
              <w:t>A Generation Resource, an ESR, or a Load Resource.</w:t>
            </w:r>
          </w:p>
        </w:tc>
      </w:tr>
      <w:tr w:rsidR="00A03B1B" w:rsidRPr="00A03B1B" w14:paraId="476EC6CC" w14:textId="77777777" w:rsidTr="00B31BB1">
        <w:trPr>
          <w:cantSplit/>
        </w:trPr>
        <w:tc>
          <w:tcPr>
            <w:tcW w:w="1117" w:type="pct"/>
            <w:gridSpan w:val="2"/>
          </w:tcPr>
          <w:p w14:paraId="1CEABC97" w14:textId="77777777" w:rsidR="00A03B1B" w:rsidRPr="00A03B1B" w:rsidRDefault="00A03B1B" w:rsidP="00A03B1B">
            <w:pPr>
              <w:spacing w:after="60"/>
              <w:rPr>
                <w:i/>
                <w:iCs/>
                <w:sz w:val="20"/>
                <w:szCs w:val="20"/>
              </w:rPr>
            </w:pPr>
            <w:proofErr w:type="spellStart"/>
            <w:r w:rsidRPr="00A03B1B">
              <w:rPr>
                <w:i/>
                <w:iCs/>
                <w:sz w:val="20"/>
                <w:szCs w:val="20"/>
              </w:rPr>
              <w:t>ASSubType</w:t>
            </w:r>
            <w:proofErr w:type="spellEnd"/>
          </w:p>
        </w:tc>
        <w:tc>
          <w:tcPr>
            <w:tcW w:w="378" w:type="pct"/>
          </w:tcPr>
          <w:p w14:paraId="7451A041"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7A7DCEAD" w14:textId="77777777" w:rsidR="00A03B1B" w:rsidRPr="00A03B1B" w:rsidRDefault="00A03B1B" w:rsidP="00A03B1B">
            <w:pPr>
              <w:spacing w:after="60"/>
              <w:rPr>
                <w:iCs/>
                <w:sz w:val="20"/>
                <w:szCs w:val="20"/>
              </w:rPr>
            </w:pPr>
            <w:r w:rsidRPr="00A03B1B">
              <w:rPr>
                <w:iCs/>
                <w:sz w:val="20"/>
                <w:szCs w:val="20"/>
              </w:rPr>
              <w:t>Ancillary Service Sub-Type: Reg-Up, Reg-Down, RRS provided as Primary Frequency Response, RRS provided via a high-set under-frequency relay, Fast Frequency Response (FFR), ECRS that is SCED-dispatchable, ECRS that is non-SCED dispatchable, Non-Spin that is SCED-dispatchable,</w:t>
            </w:r>
            <w:del w:id="734" w:author="ERCOT" w:date="2025-12-08T11:26:00Z">
              <w:r w:rsidRPr="00A03B1B" w:rsidDel="00214C9F">
                <w:rPr>
                  <w:iCs/>
                  <w:sz w:val="20"/>
                  <w:szCs w:val="20"/>
                </w:rPr>
                <w:delText xml:space="preserve"> and</w:delText>
              </w:r>
            </w:del>
            <w:r w:rsidRPr="00A03B1B">
              <w:rPr>
                <w:iCs/>
                <w:sz w:val="20"/>
                <w:szCs w:val="20"/>
              </w:rPr>
              <w:t xml:space="preserve"> Non-Spin that is non-SCED-dispatchable</w:t>
            </w:r>
            <w:ins w:id="735" w:author="ERCOT" w:date="2025-12-08T11:26:00Z">
              <w:r w:rsidRPr="00A03B1B">
                <w:rPr>
                  <w:rFonts w:eastAsia="SimSun"/>
                  <w:sz w:val="20"/>
                  <w:szCs w:val="20"/>
                </w:rPr>
                <w:t>, and DRRS</w:t>
              </w:r>
            </w:ins>
            <w:r w:rsidRPr="00A03B1B">
              <w:rPr>
                <w:iCs/>
                <w:sz w:val="20"/>
                <w:szCs w:val="20"/>
              </w:rPr>
              <w:t>.</w:t>
            </w:r>
          </w:p>
        </w:tc>
      </w:tr>
      <w:tr w:rsidR="00A03B1B" w:rsidRPr="00A03B1B" w14:paraId="711227F7" w14:textId="77777777" w:rsidTr="00B31BB1">
        <w:trPr>
          <w:cantSplit/>
        </w:trPr>
        <w:tc>
          <w:tcPr>
            <w:tcW w:w="1117" w:type="pct"/>
            <w:gridSpan w:val="2"/>
          </w:tcPr>
          <w:p w14:paraId="7FCD5500" w14:textId="77777777" w:rsidR="00A03B1B" w:rsidRPr="00A03B1B" w:rsidRDefault="00A03B1B" w:rsidP="00A03B1B">
            <w:pPr>
              <w:spacing w:after="60"/>
              <w:rPr>
                <w:i/>
                <w:iCs/>
                <w:sz w:val="20"/>
                <w:szCs w:val="20"/>
              </w:rPr>
            </w:pPr>
            <w:r w:rsidRPr="00A03B1B">
              <w:rPr>
                <w:i/>
                <w:iCs/>
                <w:sz w:val="20"/>
                <w:szCs w:val="20"/>
              </w:rPr>
              <w:t>z</w:t>
            </w:r>
          </w:p>
        </w:tc>
        <w:tc>
          <w:tcPr>
            <w:tcW w:w="378" w:type="pct"/>
          </w:tcPr>
          <w:p w14:paraId="0342D97D"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369E46E2" w14:textId="77777777" w:rsidR="00A03B1B" w:rsidRPr="00A03B1B" w:rsidRDefault="00A03B1B" w:rsidP="00A03B1B">
            <w:pPr>
              <w:spacing w:after="60"/>
              <w:rPr>
                <w:iCs/>
                <w:sz w:val="20"/>
                <w:szCs w:val="20"/>
              </w:rPr>
            </w:pPr>
            <w:r w:rsidRPr="00A03B1B">
              <w:rPr>
                <w:iCs/>
                <w:sz w:val="20"/>
                <w:szCs w:val="20"/>
              </w:rPr>
              <w:t>A previous RUC process for the Operating Day.</w:t>
            </w:r>
          </w:p>
        </w:tc>
      </w:tr>
      <w:tr w:rsidR="00A03B1B" w:rsidRPr="00A03B1B" w14:paraId="338424AA" w14:textId="77777777" w:rsidTr="00B31BB1">
        <w:trPr>
          <w:cantSplit/>
        </w:trPr>
        <w:tc>
          <w:tcPr>
            <w:tcW w:w="1117" w:type="pct"/>
            <w:gridSpan w:val="2"/>
          </w:tcPr>
          <w:p w14:paraId="609413BB" w14:textId="77777777" w:rsidR="00A03B1B" w:rsidRPr="00A03B1B" w:rsidRDefault="00A03B1B" w:rsidP="00A03B1B">
            <w:pPr>
              <w:spacing w:after="60"/>
              <w:rPr>
                <w:i/>
                <w:iCs/>
                <w:sz w:val="20"/>
                <w:szCs w:val="20"/>
              </w:rPr>
            </w:pPr>
            <w:r w:rsidRPr="00A03B1B">
              <w:rPr>
                <w:i/>
                <w:iCs/>
                <w:sz w:val="20"/>
                <w:szCs w:val="20"/>
              </w:rPr>
              <w:t>i</w:t>
            </w:r>
          </w:p>
        </w:tc>
        <w:tc>
          <w:tcPr>
            <w:tcW w:w="378" w:type="pct"/>
          </w:tcPr>
          <w:p w14:paraId="2BC5E771"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624CB337" w14:textId="77777777" w:rsidR="00A03B1B" w:rsidRPr="00A03B1B" w:rsidRDefault="00A03B1B" w:rsidP="00A03B1B">
            <w:pPr>
              <w:spacing w:after="60"/>
              <w:rPr>
                <w:iCs/>
                <w:sz w:val="20"/>
                <w:szCs w:val="20"/>
              </w:rPr>
            </w:pPr>
            <w:r w:rsidRPr="00A03B1B">
              <w:rPr>
                <w:iCs/>
                <w:sz w:val="20"/>
                <w:szCs w:val="20"/>
              </w:rPr>
              <w:t>A 15-minute Settlement Interval.</w:t>
            </w:r>
          </w:p>
        </w:tc>
      </w:tr>
      <w:tr w:rsidR="00A03B1B" w:rsidRPr="00A03B1B" w14:paraId="4FDC74CB" w14:textId="77777777" w:rsidTr="00B31BB1">
        <w:trPr>
          <w:cantSplit/>
        </w:trPr>
        <w:tc>
          <w:tcPr>
            <w:tcW w:w="1117" w:type="pct"/>
            <w:gridSpan w:val="2"/>
          </w:tcPr>
          <w:p w14:paraId="6F7F65DF" w14:textId="77777777" w:rsidR="00A03B1B" w:rsidRPr="00A03B1B" w:rsidRDefault="00A03B1B" w:rsidP="00A03B1B">
            <w:pPr>
              <w:spacing w:after="60"/>
              <w:rPr>
                <w:i/>
                <w:iCs/>
                <w:sz w:val="20"/>
                <w:szCs w:val="20"/>
              </w:rPr>
            </w:pPr>
            <w:r w:rsidRPr="00A03B1B">
              <w:rPr>
                <w:i/>
                <w:iCs/>
                <w:sz w:val="20"/>
                <w:szCs w:val="20"/>
              </w:rPr>
              <w:t>h</w:t>
            </w:r>
          </w:p>
        </w:tc>
        <w:tc>
          <w:tcPr>
            <w:tcW w:w="378" w:type="pct"/>
          </w:tcPr>
          <w:p w14:paraId="05740D3B"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502C5597" w14:textId="77777777" w:rsidR="00A03B1B" w:rsidRPr="00A03B1B" w:rsidRDefault="00A03B1B" w:rsidP="00A03B1B">
            <w:pPr>
              <w:spacing w:after="60"/>
              <w:rPr>
                <w:iCs/>
                <w:sz w:val="20"/>
                <w:szCs w:val="20"/>
              </w:rPr>
            </w:pPr>
            <w:r w:rsidRPr="00A03B1B">
              <w:rPr>
                <w:iCs/>
                <w:sz w:val="20"/>
                <w:szCs w:val="20"/>
              </w:rPr>
              <w:t xml:space="preserve">The hour that includes the Settlement Interval </w:t>
            </w:r>
            <w:r w:rsidRPr="00A03B1B">
              <w:rPr>
                <w:i/>
                <w:iCs/>
                <w:sz w:val="20"/>
                <w:szCs w:val="20"/>
              </w:rPr>
              <w:t>i</w:t>
            </w:r>
            <w:r w:rsidRPr="00A03B1B">
              <w:rPr>
                <w:iCs/>
                <w:sz w:val="20"/>
                <w:szCs w:val="20"/>
              </w:rPr>
              <w:t xml:space="preserve">. </w:t>
            </w:r>
          </w:p>
        </w:tc>
      </w:tr>
      <w:tr w:rsidR="00A03B1B" w:rsidRPr="00A03B1B" w14:paraId="27D99DB5" w14:textId="77777777" w:rsidTr="00B31BB1">
        <w:trPr>
          <w:cantSplit/>
        </w:trPr>
        <w:tc>
          <w:tcPr>
            <w:tcW w:w="1117" w:type="pct"/>
            <w:gridSpan w:val="2"/>
          </w:tcPr>
          <w:p w14:paraId="57798203" w14:textId="77777777" w:rsidR="00A03B1B" w:rsidRPr="00A03B1B" w:rsidRDefault="00A03B1B" w:rsidP="00A03B1B">
            <w:pPr>
              <w:spacing w:after="60"/>
              <w:rPr>
                <w:i/>
                <w:iCs/>
                <w:sz w:val="20"/>
                <w:szCs w:val="20"/>
              </w:rPr>
            </w:pPr>
            <w:proofErr w:type="spellStart"/>
            <w:r w:rsidRPr="00A03B1B">
              <w:rPr>
                <w:i/>
                <w:iCs/>
                <w:sz w:val="20"/>
                <w:szCs w:val="20"/>
              </w:rPr>
              <w:t>ruc</w:t>
            </w:r>
            <w:proofErr w:type="spellEnd"/>
          </w:p>
        </w:tc>
        <w:tc>
          <w:tcPr>
            <w:tcW w:w="378" w:type="pct"/>
          </w:tcPr>
          <w:p w14:paraId="6B7D8700" w14:textId="77777777" w:rsidR="00A03B1B" w:rsidRPr="00A03B1B" w:rsidRDefault="00A03B1B" w:rsidP="00A03B1B">
            <w:pPr>
              <w:spacing w:after="60"/>
              <w:jc w:val="center"/>
              <w:rPr>
                <w:iCs/>
                <w:sz w:val="20"/>
                <w:szCs w:val="20"/>
              </w:rPr>
            </w:pPr>
            <w:r w:rsidRPr="00A03B1B">
              <w:rPr>
                <w:iCs/>
                <w:sz w:val="20"/>
                <w:szCs w:val="20"/>
              </w:rPr>
              <w:t>none</w:t>
            </w:r>
          </w:p>
        </w:tc>
        <w:tc>
          <w:tcPr>
            <w:tcW w:w="3505" w:type="pct"/>
            <w:gridSpan w:val="2"/>
          </w:tcPr>
          <w:p w14:paraId="49B10A01" w14:textId="77777777" w:rsidR="00A03B1B" w:rsidRPr="00A03B1B" w:rsidRDefault="00A03B1B" w:rsidP="00A03B1B">
            <w:pPr>
              <w:spacing w:after="60"/>
              <w:rPr>
                <w:iCs/>
                <w:sz w:val="20"/>
                <w:szCs w:val="20"/>
              </w:rPr>
            </w:pPr>
            <w:r w:rsidRPr="00A03B1B">
              <w:rPr>
                <w:iCs/>
                <w:sz w:val="20"/>
                <w:szCs w:val="20"/>
              </w:rPr>
              <w:t>The RUC process for which this RUC Shortfall Ratio Share is calculated.</w:t>
            </w:r>
          </w:p>
        </w:tc>
      </w:tr>
    </w:tbl>
    <w:p w14:paraId="6283FE52" w14:textId="77777777" w:rsidR="00A03B1B" w:rsidRPr="00A03B1B" w:rsidRDefault="00A03B1B" w:rsidP="00A03B1B">
      <w:pPr>
        <w:keepNext/>
        <w:tabs>
          <w:tab w:val="left" w:pos="900"/>
        </w:tabs>
        <w:spacing w:before="240" w:after="240"/>
        <w:ind w:left="900" w:hanging="900"/>
        <w:outlineLvl w:val="1"/>
        <w:rPr>
          <w:rFonts w:eastAsia="SimSun"/>
          <w:b/>
          <w:szCs w:val="20"/>
        </w:rPr>
      </w:pPr>
      <w:bookmarkStart w:id="736" w:name="_Toc73215970"/>
      <w:bookmarkStart w:id="737" w:name="_Toc397504905"/>
      <w:bookmarkStart w:id="738" w:name="_Toc402357033"/>
      <w:bookmarkStart w:id="739" w:name="_Toc422486413"/>
      <w:bookmarkStart w:id="740" w:name="_Toc433093265"/>
      <w:bookmarkStart w:id="741" w:name="_Toc433093423"/>
      <w:bookmarkStart w:id="742" w:name="_Toc440874654"/>
      <w:bookmarkStart w:id="743" w:name="_Toc448142209"/>
      <w:bookmarkStart w:id="744" w:name="_Toc448142366"/>
      <w:bookmarkStart w:id="745" w:name="_Toc458770202"/>
      <w:bookmarkStart w:id="746" w:name="_Toc459294170"/>
      <w:bookmarkStart w:id="747" w:name="_Toc463262663"/>
      <w:bookmarkStart w:id="748" w:name="_Toc468286735"/>
      <w:bookmarkStart w:id="749" w:name="_Toc481502781"/>
      <w:bookmarkStart w:id="750" w:name="_Toc496079951"/>
      <w:bookmarkStart w:id="751" w:name="_Toc135992206"/>
      <w:bookmarkStart w:id="752" w:name="_Toc135992230"/>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sidRPr="00A03B1B">
        <w:rPr>
          <w:rFonts w:eastAsia="SimSun"/>
          <w:b/>
          <w:szCs w:val="20"/>
        </w:rPr>
        <w:lastRenderedPageBreak/>
        <w:t>6.1</w:t>
      </w:r>
      <w:r w:rsidRPr="00A03B1B">
        <w:rPr>
          <w:rFonts w:eastAsia="SimSun"/>
          <w:b/>
          <w:szCs w:val="20"/>
        </w:rPr>
        <w:tab/>
        <w:t>Introduction</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14:paraId="7CC07A42" w14:textId="77777777" w:rsidR="00A03B1B" w:rsidRPr="00A03B1B" w:rsidRDefault="00A03B1B" w:rsidP="00A03B1B">
      <w:pPr>
        <w:spacing w:after="240"/>
        <w:ind w:left="720" w:hanging="720"/>
        <w:rPr>
          <w:rFonts w:eastAsia="SimSun"/>
          <w:iCs/>
          <w:szCs w:val="20"/>
        </w:rPr>
      </w:pPr>
      <w:r w:rsidRPr="00A03B1B">
        <w:rPr>
          <w:rFonts w:eastAsia="SimSun"/>
          <w:iCs/>
          <w:szCs w:val="20"/>
        </w:rPr>
        <w:t>(1)</w:t>
      </w:r>
      <w:r w:rsidRPr="00A03B1B">
        <w:rPr>
          <w:rFonts w:eastAsia="SimSun"/>
          <w:iCs/>
          <w:szCs w:val="20"/>
        </w:rPr>
        <w:tab/>
        <w:t>This Section addresses the following components: the Adjustment Period and Real-Time Operations, including Emergency Operations.</w:t>
      </w:r>
    </w:p>
    <w:p w14:paraId="7F1F3A72" w14:textId="77777777" w:rsidR="00A03B1B" w:rsidRPr="00A03B1B" w:rsidRDefault="00A03B1B" w:rsidP="00A03B1B">
      <w:pPr>
        <w:spacing w:after="240"/>
        <w:ind w:left="720" w:hanging="720"/>
        <w:rPr>
          <w:rFonts w:eastAsia="SimSun"/>
          <w:iCs/>
          <w:szCs w:val="20"/>
        </w:rPr>
      </w:pPr>
      <w:r w:rsidRPr="00A03B1B">
        <w:rPr>
          <w:rFonts w:eastAsia="SimSun"/>
          <w:iCs/>
          <w:szCs w:val="20"/>
        </w:rPr>
        <w:t>(2)</w:t>
      </w:r>
      <w:r w:rsidRPr="00A03B1B">
        <w:rPr>
          <w:rFonts w:eastAsia="SimSun"/>
          <w:iCs/>
          <w:szCs w:val="20"/>
        </w:rPr>
        <w:tab/>
        <w:t xml:space="preserve">The Adjustment Period provides each Qualified Scheduling Entity (QSE) </w:t>
      </w:r>
      <w:proofErr w:type="gramStart"/>
      <w:r w:rsidRPr="00A03B1B">
        <w:rPr>
          <w:rFonts w:eastAsia="SimSun"/>
          <w:iCs/>
          <w:szCs w:val="20"/>
        </w:rPr>
        <w:t>the</w:t>
      </w:r>
      <w:proofErr w:type="gramEnd"/>
      <w:r w:rsidRPr="00A03B1B">
        <w:rPr>
          <w:rFonts w:eastAsia="SimSun"/>
          <w:iCs/>
          <w:szCs w:val="20"/>
        </w:rPr>
        <w:t xml:space="preserve"> opportunity to adjust its trades, Self-Schedules, and Resource commitments as more accurate information becomes available under Section 6.4, Adjustment Period.  During the Adjustment Period, ERCOT continues to evaluate system sufficiency and security by </w:t>
      </w:r>
      <w:proofErr w:type="gramStart"/>
      <w:r w:rsidRPr="00A03B1B">
        <w:rPr>
          <w:rFonts w:eastAsia="SimSun"/>
          <w:iCs/>
          <w:szCs w:val="20"/>
        </w:rPr>
        <w:t>use of</w:t>
      </w:r>
      <w:proofErr w:type="gramEnd"/>
      <w:r w:rsidRPr="00A03B1B">
        <w:rPr>
          <w:rFonts w:eastAsia="SimSun"/>
          <w:iCs/>
          <w:szCs w:val="20"/>
        </w:rPr>
        <w:t xml:space="preserve"> Hour-Ahead Reliability Unit Commitment (RUC) processes, as described in Section 5, Transmission Security Analysis and Reliability Unit Commitment.</w:t>
      </w:r>
    </w:p>
    <w:p w14:paraId="6C122D02" w14:textId="77777777" w:rsidR="00A03B1B" w:rsidRPr="00A03B1B" w:rsidRDefault="00A03B1B" w:rsidP="00A03B1B">
      <w:pPr>
        <w:spacing w:before="240" w:after="240"/>
        <w:ind w:left="720" w:hanging="720"/>
        <w:rPr>
          <w:rFonts w:eastAsia="SimSun"/>
          <w:iCs/>
          <w:szCs w:val="20"/>
        </w:rPr>
      </w:pPr>
      <w:r w:rsidRPr="00A03B1B">
        <w:rPr>
          <w:rFonts w:eastAsia="SimSun"/>
          <w:iCs/>
          <w:szCs w:val="20"/>
        </w:rPr>
        <w:t>(3)</w:t>
      </w:r>
      <w:r w:rsidRPr="00A03B1B">
        <w:rPr>
          <w:rFonts w:eastAsia="SimSun"/>
          <w:iCs/>
          <w:szCs w:val="20"/>
        </w:rPr>
        <w:tab/>
        <w:t>During Real-Time operations,</w:t>
      </w:r>
      <w:r w:rsidRPr="00A03B1B">
        <w:rPr>
          <w:rFonts w:eastAsia="SimSun"/>
          <w:b/>
          <w:bCs/>
          <w:iCs/>
          <w:szCs w:val="20"/>
        </w:rPr>
        <w:t xml:space="preserve"> </w:t>
      </w:r>
      <w:r w:rsidRPr="00A03B1B">
        <w:rPr>
          <w:rFonts w:eastAsia="SimSun"/>
          <w:iCs/>
          <w:szCs w:val="20"/>
        </w:rPr>
        <w:t xml:space="preserve">ERCOT dispatches Resources under normal system conditions and behavior based on economics and reliability to match system Load with On-Line generation while observing Resource and transmission constraints. The Security-Constrained Economic Dispatch (SCED) process produces Base Points and Ancillary Service awards for Resources.  ERCOT uses the Base Points from the SCED process and uses the deployment of Regulation Up Service (Reg-Up), Regulation Down Service (Reg-Down), ERCOT Contingency Reserve Service (ECRS), Responsive Reserve (RRS), </w:t>
      </w:r>
      <w:del w:id="753" w:author="ERCOT" w:date="2024-03-19T14:34:00Z">
        <w:r w:rsidRPr="00A03B1B" w:rsidDel="009C2DEC">
          <w:rPr>
            <w:rFonts w:eastAsia="SimSun"/>
            <w:iCs/>
            <w:szCs w:val="20"/>
          </w:rPr>
          <w:delText xml:space="preserve">and </w:delText>
        </w:r>
      </w:del>
      <w:r w:rsidRPr="00A03B1B">
        <w:rPr>
          <w:rFonts w:eastAsia="SimSun"/>
          <w:iCs/>
          <w:szCs w:val="20"/>
        </w:rPr>
        <w:t>Non-Spinning Reserve (Non-Spin)</w:t>
      </w:r>
      <w:ins w:id="754" w:author="ERCOT" w:date="2024-01-17T13:14:00Z">
        <w:r w:rsidRPr="00A03B1B">
          <w:rPr>
            <w:rFonts w:eastAsia="SimSun"/>
            <w:iCs/>
            <w:szCs w:val="20"/>
          </w:rPr>
          <w:t xml:space="preserve">, and </w:t>
        </w:r>
      </w:ins>
      <w:ins w:id="755" w:author="ERCOT" w:date="2025-07-29T11:48:00Z">
        <w:r w:rsidRPr="00A03B1B">
          <w:rPr>
            <w:rFonts w:eastAsia="SimSun"/>
            <w:iCs/>
            <w:szCs w:val="20"/>
          </w:rPr>
          <w:t>Dispatchable Reliability Reserve Service (</w:t>
        </w:r>
      </w:ins>
      <w:ins w:id="756" w:author="ERCOT" w:date="2024-01-17T13:14:00Z">
        <w:r w:rsidRPr="00A03B1B">
          <w:rPr>
            <w:rFonts w:eastAsia="SimSun"/>
            <w:iCs/>
            <w:szCs w:val="20"/>
          </w:rPr>
          <w:t>DRRS</w:t>
        </w:r>
      </w:ins>
      <w:ins w:id="757" w:author="ERCOT" w:date="2025-07-29T11:48:00Z">
        <w:r w:rsidRPr="00A03B1B">
          <w:rPr>
            <w:rFonts w:eastAsia="SimSun"/>
            <w:iCs/>
            <w:szCs w:val="20"/>
          </w:rPr>
          <w:t>)</w:t>
        </w:r>
      </w:ins>
      <w:r w:rsidRPr="00A03B1B">
        <w:rPr>
          <w:rFonts w:eastAsia="SimSun"/>
          <w:iCs/>
          <w:szCs w:val="20"/>
        </w:rPr>
        <w:t xml:space="preserve"> to control frequency and solve potential reliability issues.</w:t>
      </w:r>
    </w:p>
    <w:p w14:paraId="1055A0D6" w14:textId="77777777" w:rsidR="00A03B1B" w:rsidRPr="00A03B1B" w:rsidRDefault="00A03B1B" w:rsidP="00A03B1B">
      <w:pPr>
        <w:spacing w:after="240"/>
        <w:ind w:left="720" w:hanging="720"/>
        <w:rPr>
          <w:rFonts w:eastAsia="SimSun"/>
          <w:iCs/>
          <w:szCs w:val="20"/>
        </w:rPr>
      </w:pPr>
      <w:r w:rsidRPr="00A03B1B">
        <w:rPr>
          <w:rFonts w:eastAsia="SimSun"/>
          <w:iCs/>
          <w:szCs w:val="20"/>
        </w:rPr>
        <w:t>(4)</w:t>
      </w:r>
      <w:r w:rsidRPr="00A03B1B">
        <w:rPr>
          <w:rFonts w:eastAsia="SimSun"/>
          <w:iCs/>
          <w:szCs w:val="20"/>
        </w:rPr>
        <w:tab/>
        <w:t xml:space="preserve">Real-Time energy settlements use Real-Time Settlement Point Prices that are calculated for Resource Nodes, Load Zones, and Hubs for a 15-minute Settlement Interval, using the Locational Marginal Prices (LMPs) from </w:t>
      </w:r>
      <w:proofErr w:type="gramStart"/>
      <w:r w:rsidRPr="00A03B1B">
        <w:rPr>
          <w:rFonts w:eastAsia="SimSun"/>
          <w:iCs/>
          <w:szCs w:val="20"/>
        </w:rPr>
        <w:t>all of</w:t>
      </w:r>
      <w:proofErr w:type="gramEnd"/>
      <w:r w:rsidRPr="00A03B1B">
        <w:rPr>
          <w:rFonts w:eastAsia="SimSun"/>
          <w:iCs/>
          <w:szCs w:val="20"/>
        </w:rPr>
        <w:t xml:space="preserve"> the executions of SCED in the Settlement Interval.  Similarly, Real-Time Ancillary Service Settlements use Real-Time Market Clearing Prices for Capacity (MCPCs) for a 15-minute Settlement Interval, using the MCPCs from </w:t>
      </w:r>
      <w:proofErr w:type="gramStart"/>
      <w:r w:rsidRPr="00A03B1B">
        <w:rPr>
          <w:rFonts w:eastAsia="SimSun"/>
          <w:iCs/>
          <w:szCs w:val="20"/>
        </w:rPr>
        <w:t>all of</w:t>
      </w:r>
      <w:proofErr w:type="gramEnd"/>
      <w:r w:rsidRPr="00A03B1B">
        <w:rPr>
          <w:rFonts w:eastAsia="SimSun"/>
          <w:iCs/>
          <w:szCs w:val="20"/>
        </w:rPr>
        <w:t xml:space="preserve"> the executions of SCED in the Settlement Interval.  In contrast, the Day-Ahead Market (DAM) energy settlements will use DAM Settlement Point Prices that are calculated for Resource Nodes, Load Zones, and Hubs for a one-hour Settlement Interval, and DAM Ancillary Service Settlements will use DAM MCPCs for a one-hour Settlement Interval.</w:t>
      </w:r>
    </w:p>
    <w:p w14:paraId="4007F601" w14:textId="77777777" w:rsidR="00A03B1B" w:rsidRPr="00A03B1B" w:rsidRDefault="00A03B1B" w:rsidP="00A03B1B">
      <w:pPr>
        <w:spacing w:before="240" w:after="240"/>
        <w:ind w:left="720" w:hanging="720"/>
        <w:rPr>
          <w:rFonts w:eastAsia="SimSun"/>
        </w:rPr>
      </w:pPr>
      <w:r w:rsidRPr="00A03B1B">
        <w:rPr>
          <w:rFonts w:eastAsia="SimSun"/>
        </w:rPr>
        <w:t>(5)</w:t>
      </w:r>
      <w:r w:rsidRPr="00A03B1B">
        <w:rPr>
          <w:rFonts w:eastAsia="SimSun"/>
        </w:rPr>
        <w:tab/>
        <w:t>To the extent that the ERCOT CEO or designee determines that Market Participant activities have produced an outcome inconsistent with the efficient operation of the ERCOT-administered markets as defined in subsection (c)(2) of P.U.C. S</w:t>
      </w:r>
      <w:r w:rsidRPr="00A03B1B">
        <w:rPr>
          <w:rFonts w:eastAsia="SimSun"/>
          <w:smallCaps/>
        </w:rPr>
        <w:t>ubst</w:t>
      </w:r>
      <w:r w:rsidRPr="00A03B1B">
        <w:rPr>
          <w:rFonts w:eastAsia="SimSun"/>
        </w:rPr>
        <w:t>. R. 25.503, Oversight of Wholesale Market Participants, ERCOT may prohibit the activity by Notice for a period beginning on the date of the Notice and ending no later than 45 days after the date of the Notice.  ERCOT may issue subsequent Notices on the same activity.  The ERCOT CEO may deem any Nodal Protocol Revision Request (NPRR) designed to correct the activity or issues affecting the activity as Urgent pursuant to Section 21.5, Urgent and Board Priority Nodal Protocol Revision Requests and System Change Requests.</w:t>
      </w:r>
    </w:p>
    <w:p w14:paraId="0C754A0D" w14:textId="77777777" w:rsidR="00A03B1B" w:rsidRPr="00A03B1B" w:rsidRDefault="00A03B1B" w:rsidP="00A03B1B">
      <w:pPr>
        <w:keepNext/>
        <w:widowControl w:val="0"/>
        <w:tabs>
          <w:tab w:val="left" w:pos="1260"/>
        </w:tabs>
        <w:spacing w:before="480" w:after="240"/>
        <w:ind w:left="1267" w:hanging="1267"/>
        <w:outlineLvl w:val="3"/>
        <w:rPr>
          <w:b/>
          <w:bCs/>
          <w:snapToGrid w:val="0"/>
          <w:szCs w:val="20"/>
        </w:rPr>
      </w:pPr>
      <w:bookmarkStart w:id="758" w:name="_Toc204411610"/>
      <w:r w:rsidRPr="00A03B1B">
        <w:rPr>
          <w:b/>
          <w:bCs/>
          <w:snapToGrid w:val="0"/>
          <w:szCs w:val="20"/>
        </w:rPr>
        <w:lastRenderedPageBreak/>
        <w:t>6.5.7.3</w:t>
      </w:r>
      <w:r w:rsidRPr="00A03B1B">
        <w:rPr>
          <w:b/>
          <w:bCs/>
          <w:snapToGrid w:val="0"/>
          <w:szCs w:val="20"/>
        </w:rPr>
        <w:tab/>
        <w:t>Security Constrained Economic Dispatch</w:t>
      </w:r>
      <w:bookmarkEnd w:id="758"/>
    </w:p>
    <w:p w14:paraId="0AA6855B" w14:textId="77777777" w:rsidR="00A03B1B" w:rsidRPr="00A03B1B" w:rsidRDefault="00A03B1B" w:rsidP="00A03B1B">
      <w:pPr>
        <w:spacing w:after="240"/>
        <w:ind w:left="720" w:hanging="720"/>
        <w:rPr>
          <w:szCs w:val="20"/>
        </w:rPr>
      </w:pPr>
      <w:bookmarkStart w:id="759" w:name="_Toc135992286"/>
      <w:bookmarkEnd w:id="752"/>
      <w:r w:rsidRPr="00A03B1B">
        <w:rPr>
          <w:iCs/>
          <w:szCs w:val="20"/>
        </w:rPr>
        <w:t>(1)</w:t>
      </w:r>
      <w:r w:rsidRPr="00A03B1B">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RTM Energy Bids to determine Resource Dispatch Instructions and Ancillary Service awards by maximizing bid-based revenues minus offer-based costs, subject </w:t>
      </w:r>
      <w:proofErr w:type="gramStart"/>
      <w:r w:rsidRPr="00A03B1B">
        <w:rPr>
          <w:iCs/>
          <w:szCs w:val="20"/>
        </w:rPr>
        <w:t>to power</w:t>
      </w:r>
      <w:proofErr w:type="gramEnd"/>
      <w:r w:rsidRPr="00A03B1B">
        <w:rPr>
          <w:iCs/>
          <w:szCs w:val="20"/>
        </w:rPr>
        <w:t xml:space="preserve">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A03B1B">
        <w:rPr>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A03B1B">
        <w:rPr>
          <w:szCs w:val="20"/>
        </w:rPr>
        <w:t>taking into account</w:t>
      </w:r>
      <w:proofErr w:type="gramEnd"/>
      <w:r w:rsidRPr="00A03B1B">
        <w:rPr>
          <w:szCs w:val="20"/>
        </w:rPr>
        <w:t xml:space="preserve"> SCED duration requirements for energy and Ancillary Services </w:t>
      </w:r>
      <w:proofErr w:type="gramStart"/>
      <w:r w:rsidRPr="00A03B1B">
        <w:rPr>
          <w:szCs w:val="20"/>
        </w:rPr>
        <w:t>and also</w:t>
      </w:r>
      <w:proofErr w:type="gramEnd"/>
      <w:r w:rsidRPr="00A03B1B">
        <w:rPr>
          <w:szCs w:val="20"/>
        </w:rPr>
        <w:t xml:space="preserve"> that do not violate the ESR’s Minimum State of Charge (</w:t>
      </w:r>
      <w:proofErr w:type="spellStart"/>
      <w:r w:rsidRPr="00A03B1B">
        <w:rPr>
          <w:szCs w:val="20"/>
        </w:rPr>
        <w:t>MinSOC</w:t>
      </w:r>
      <w:proofErr w:type="spellEnd"/>
      <w:r w:rsidRPr="00A03B1B">
        <w:rPr>
          <w:szCs w:val="20"/>
        </w:rPr>
        <w:t>) and Maximum State of Charge (</w:t>
      </w:r>
      <w:proofErr w:type="spellStart"/>
      <w:r w:rsidRPr="00A03B1B">
        <w:rPr>
          <w:szCs w:val="20"/>
        </w:rPr>
        <w:t>MaxSOC</w:t>
      </w:r>
      <w:proofErr w:type="spellEnd"/>
      <w:r w:rsidRPr="00A03B1B">
        <w:rPr>
          <w:szCs w:val="20"/>
        </w:rPr>
        <w:t>) limits.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4E8AD4E4"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3156A31D" w14:textId="77777777" w:rsidR="00A03B1B" w:rsidRPr="00A03B1B" w:rsidRDefault="00A03B1B" w:rsidP="00A03B1B">
            <w:pPr>
              <w:spacing w:before="120" w:after="240"/>
              <w:rPr>
                <w:b/>
                <w:i/>
                <w:iCs/>
              </w:rPr>
            </w:pPr>
            <w:r w:rsidRPr="00A03B1B">
              <w:rPr>
                <w:b/>
                <w:i/>
                <w:iCs/>
              </w:rPr>
              <w:t>[NPRR1188:  Replace paragraph (1) above with the following upon system implementation:]</w:t>
            </w:r>
          </w:p>
          <w:p w14:paraId="63BC6C12" w14:textId="77777777" w:rsidR="00A03B1B" w:rsidRPr="00A03B1B" w:rsidRDefault="00A03B1B" w:rsidP="00A03B1B">
            <w:pPr>
              <w:spacing w:after="240"/>
              <w:ind w:left="720" w:hanging="720"/>
              <w:rPr>
                <w:szCs w:val="20"/>
              </w:rPr>
            </w:pPr>
            <w:r w:rsidRPr="00A03B1B">
              <w:rPr>
                <w:iCs/>
                <w:szCs w:val="20"/>
              </w:rPr>
              <w:t>(1)</w:t>
            </w:r>
            <w:r w:rsidRPr="00A03B1B">
              <w:rPr>
                <w:iCs/>
                <w:szCs w:val="20"/>
              </w:rPr>
              <w:tab/>
              <w:t xml:space="preserve">The SCED process is designed to simultaneously manage energy, Ancillary Services, the system power balance and network congestion through Resource Base Points, Ancillary Service awards, and the calculation of LMPs and Real-Time MCPCs approximately every five minutes, or more frequently if necessary.  The SCED process uses a two-step methodology that applies mitigation to offers for energy prospectively to resolve Non-Competitive Constraints for the current Operating Hour.  The SCED process evaluates Energy Offer Curves, Energy Bid/Offer Curves, Ancillary Service Offers, Output Schedules, and Energy Bid Curves to determine Resource Dispatch Instructions and Ancillary Service awards by maximizing bid-based revenues minus offer-based costs, subject to power balance, Ancillary Service Demand Curves (ASDCs), and network constraints.  The SCED process uses the Resource Status provided by SCADA telemetry under Section 6.5.5.2, Operational Data Requirements, and validated by the Real-Time Sequence, instead of the Resource Status provided by the COP.  </w:t>
            </w:r>
            <w:r w:rsidRPr="00A03B1B">
              <w:rPr>
                <w:szCs w:val="20"/>
              </w:rPr>
              <w:t xml:space="preserve">In addition, the SCED process accounts for each ESR’s State of Charge (SOC) and SOC operating limits.  This is to ensure that the SCED process will issue ESR Base Points and Ancillary Services that are feasible </w:t>
            </w:r>
            <w:proofErr w:type="gramStart"/>
            <w:r w:rsidRPr="00A03B1B">
              <w:rPr>
                <w:szCs w:val="20"/>
              </w:rPr>
              <w:t>taking into account</w:t>
            </w:r>
            <w:proofErr w:type="gramEnd"/>
            <w:r w:rsidRPr="00A03B1B">
              <w:rPr>
                <w:szCs w:val="20"/>
              </w:rPr>
              <w:t xml:space="preserve"> SCED duration requirements for energy and Ancillary Services </w:t>
            </w:r>
            <w:proofErr w:type="gramStart"/>
            <w:r w:rsidRPr="00A03B1B">
              <w:rPr>
                <w:szCs w:val="20"/>
              </w:rPr>
              <w:t>and also</w:t>
            </w:r>
            <w:proofErr w:type="gramEnd"/>
            <w:r w:rsidRPr="00A03B1B">
              <w:rPr>
                <w:szCs w:val="20"/>
              </w:rPr>
              <w:t xml:space="preserve"> that do not violate the ESR’s Minimum State of Charge (</w:t>
            </w:r>
            <w:proofErr w:type="spellStart"/>
            <w:r w:rsidRPr="00A03B1B">
              <w:rPr>
                <w:szCs w:val="20"/>
              </w:rPr>
              <w:t>MinSOC</w:t>
            </w:r>
            <w:proofErr w:type="spellEnd"/>
            <w:r w:rsidRPr="00A03B1B">
              <w:rPr>
                <w:szCs w:val="20"/>
              </w:rPr>
              <w:t>) and Maximum State of Charge (</w:t>
            </w:r>
            <w:proofErr w:type="spellStart"/>
            <w:r w:rsidRPr="00A03B1B">
              <w:rPr>
                <w:szCs w:val="20"/>
              </w:rPr>
              <w:t>MaxSOC</w:t>
            </w:r>
            <w:proofErr w:type="spellEnd"/>
            <w:r w:rsidRPr="00A03B1B">
              <w:rPr>
                <w:szCs w:val="20"/>
              </w:rPr>
              <w:t>) limits.</w:t>
            </w:r>
          </w:p>
        </w:tc>
      </w:tr>
    </w:tbl>
    <w:p w14:paraId="3F160D50" w14:textId="77777777" w:rsidR="00A03B1B" w:rsidRPr="00A03B1B" w:rsidRDefault="00A03B1B" w:rsidP="00A03B1B">
      <w:pPr>
        <w:spacing w:before="240" w:after="240"/>
        <w:ind w:left="720" w:hanging="720"/>
        <w:rPr>
          <w:szCs w:val="20"/>
        </w:rPr>
      </w:pPr>
      <w:r w:rsidRPr="00A03B1B">
        <w:rPr>
          <w:szCs w:val="20"/>
        </w:rPr>
        <w:lastRenderedPageBreak/>
        <w:t>(2)</w:t>
      </w:r>
      <w:r w:rsidRPr="00A03B1B">
        <w:rPr>
          <w:szCs w:val="20"/>
        </w:rPr>
        <w:tab/>
        <w:t>The SCED solution must monitor cumulative deployment of Regulation Services and ensure that Regulation Services deployment is minimized over time.</w:t>
      </w:r>
    </w:p>
    <w:p w14:paraId="4C0991C6" w14:textId="77777777" w:rsidR="00A03B1B" w:rsidRPr="00A03B1B" w:rsidRDefault="00A03B1B" w:rsidP="00A03B1B">
      <w:pPr>
        <w:spacing w:before="240" w:after="240"/>
        <w:ind w:left="720" w:hanging="720"/>
        <w:rPr>
          <w:szCs w:val="20"/>
        </w:rPr>
      </w:pPr>
      <w:r w:rsidRPr="00A03B1B">
        <w:rPr>
          <w:szCs w:val="20"/>
        </w:rPr>
        <w:t>(3)</w:t>
      </w:r>
      <w:r w:rsidRPr="00A03B1B">
        <w:rPr>
          <w:szCs w:val="20"/>
        </w:rPr>
        <w:tab/>
        <w:t>In the Generation To Be Dispatched (GTBD) determined by LFC, ERCOT shall subtract the sum of the telemetered net real power consumption from all CLRs available to SCED.</w:t>
      </w:r>
    </w:p>
    <w:p w14:paraId="262A3F5C" w14:textId="77777777" w:rsidR="00A03B1B" w:rsidRPr="00A03B1B" w:rsidRDefault="00A03B1B" w:rsidP="00A03B1B">
      <w:pPr>
        <w:spacing w:before="240" w:after="240"/>
        <w:ind w:left="720" w:hanging="720"/>
        <w:rPr>
          <w:szCs w:val="20"/>
        </w:rPr>
      </w:pPr>
      <w:r w:rsidRPr="00A03B1B">
        <w:rPr>
          <w:szCs w:val="20"/>
        </w:rPr>
        <w:t>(4)</w:t>
      </w:r>
      <w:r w:rsidRPr="00A03B1B">
        <w:rPr>
          <w:szCs w:val="20"/>
        </w:rPr>
        <w:tab/>
        <w:t xml:space="preserve">For use as SCED inputs for determining energy dispatch and Ancillary Service awards, ERCOT shall use the available capacity of all committed Generation Resources by creating proxy Energy Offer Curves for certain Resources as follows: </w:t>
      </w:r>
    </w:p>
    <w:p w14:paraId="3DCD6B83" w14:textId="77777777" w:rsidR="00A03B1B" w:rsidRPr="00A03B1B" w:rsidRDefault="00A03B1B" w:rsidP="00A03B1B">
      <w:pPr>
        <w:spacing w:after="240"/>
        <w:ind w:left="1440" w:hanging="720"/>
        <w:rPr>
          <w:szCs w:val="20"/>
        </w:rPr>
      </w:pPr>
      <w:r w:rsidRPr="00A03B1B">
        <w:rPr>
          <w:szCs w:val="20"/>
        </w:rPr>
        <w:t>(a)</w:t>
      </w:r>
      <w:r w:rsidRPr="00A03B1B">
        <w:rPr>
          <w:szCs w:val="20"/>
        </w:rPr>
        <w:tab/>
        <w:t>Non-IRRs without Energy Offer Curves</w:t>
      </w:r>
    </w:p>
    <w:p w14:paraId="0CA2582F" w14:textId="77777777" w:rsidR="00A03B1B" w:rsidRPr="00A03B1B" w:rsidRDefault="00A03B1B" w:rsidP="00A03B1B">
      <w:pPr>
        <w:spacing w:before="240" w:after="240"/>
        <w:ind w:left="2160" w:hanging="720"/>
        <w:rPr>
          <w:szCs w:val="20"/>
        </w:rPr>
      </w:pPr>
      <w:r w:rsidRPr="00A03B1B">
        <w:rPr>
          <w:szCs w:val="20"/>
        </w:rPr>
        <w:t>(i)</w:t>
      </w:r>
      <w:r w:rsidRPr="00A03B1B">
        <w:rPr>
          <w:szCs w:val="20"/>
        </w:rPr>
        <w:tab/>
        <w:t>ERCOT shall create a monotonically non-decreasing proxy Energy Offer Curve as described below for:</w:t>
      </w:r>
    </w:p>
    <w:p w14:paraId="4B1DC383" w14:textId="77777777" w:rsidR="00A03B1B" w:rsidRPr="00A03B1B" w:rsidRDefault="00A03B1B" w:rsidP="00A03B1B">
      <w:pPr>
        <w:spacing w:after="240"/>
        <w:ind w:left="2880" w:hanging="720"/>
        <w:rPr>
          <w:szCs w:val="20"/>
        </w:rPr>
      </w:pPr>
      <w:r w:rsidRPr="00A03B1B">
        <w:rPr>
          <w:szCs w:val="20"/>
        </w:rPr>
        <w:t>(A)</w:t>
      </w:r>
      <w:r w:rsidRPr="00A03B1B">
        <w:rPr>
          <w:szCs w:val="20"/>
        </w:rPr>
        <w:tab/>
        <w:t>Each non-IRR for which its QSE has submitted an Output Schedule instead of an Energy Offer Curve.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520"/>
      </w:tblGrid>
      <w:tr w:rsidR="00A03B1B" w:rsidRPr="00A03B1B" w14:paraId="5129276F" w14:textId="77777777" w:rsidTr="00B31BB1">
        <w:trPr>
          <w:jc w:val="center"/>
        </w:trPr>
        <w:tc>
          <w:tcPr>
            <w:tcW w:w="3780" w:type="dxa"/>
          </w:tcPr>
          <w:p w14:paraId="4FE25A85" w14:textId="77777777" w:rsidR="00A03B1B" w:rsidRPr="00A03B1B" w:rsidRDefault="00A03B1B" w:rsidP="00A03B1B">
            <w:pPr>
              <w:spacing w:after="120"/>
              <w:rPr>
                <w:b/>
                <w:iCs/>
                <w:sz w:val="20"/>
                <w:szCs w:val="20"/>
              </w:rPr>
            </w:pPr>
            <w:r w:rsidRPr="00A03B1B">
              <w:rPr>
                <w:b/>
                <w:iCs/>
                <w:sz w:val="20"/>
                <w:szCs w:val="20"/>
              </w:rPr>
              <w:t>MW</w:t>
            </w:r>
          </w:p>
        </w:tc>
        <w:tc>
          <w:tcPr>
            <w:tcW w:w="2520" w:type="dxa"/>
          </w:tcPr>
          <w:p w14:paraId="39B789AB"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065346BD" w14:textId="77777777" w:rsidTr="00B31BB1">
        <w:trPr>
          <w:jc w:val="center"/>
        </w:trPr>
        <w:tc>
          <w:tcPr>
            <w:tcW w:w="3780" w:type="dxa"/>
          </w:tcPr>
          <w:p w14:paraId="32DA9DA6" w14:textId="77777777" w:rsidR="00A03B1B" w:rsidRPr="00A03B1B" w:rsidRDefault="00A03B1B" w:rsidP="00A03B1B">
            <w:pPr>
              <w:spacing w:after="60"/>
              <w:rPr>
                <w:iCs/>
                <w:sz w:val="20"/>
                <w:szCs w:val="20"/>
              </w:rPr>
            </w:pPr>
            <w:r w:rsidRPr="00A03B1B">
              <w:rPr>
                <w:iCs/>
                <w:sz w:val="20"/>
                <w:szCs w:val="20"/>
              </w:rPr>
              <w:t>HSL</w:t>
            </w:r>
          </w:p>
        </w:tc>
        <w:tc>
          <w:tcPr>
            <w:tcW w:w="2520" w:type="dxa"/>
          </w:tcPr>
          <w:p w14:paraId="07DEB85C" w14:textId="77777777" w:rsidR="00A03B1B" w:rsidRPr="00A03B1B" w:rsidRDefault="00A03B1B" w:rsidP="00A03B1B">
            <w:pPr>
              <w:spacing w:after="60"/>
              <w:rPr>
                <w:iCs/>
                <w:sz w:val="20"/>
                <w:szCs w:val="20"/>
              </w:rPr>
            </w:pPr>
            <w:r w:rsidRPr="00A03B1B">
              <w:rPr>
                <w:iCs/>
                <w:sz w:val="20"/>
                <w:szCs w:val="20"/>
              </w:rPr>
              <w:t>RTSWCAP</w:t>
            </w:r>
          </w:p>
        </w:tc>
      </w:tr>
      <w:tr w:rsidR="00A03B1B" w:rsidRPr="00A03B1B" w14:paraId="625C5DC5" w14:textId="77777777" w:rsidTr="00B31BB1">
        <w:trPr>
          <w:jc w:val="center"/>
        </w:trPr>
        <w:tc>
          <w:tcPr>
            <w:tcW w:w="3780" w:type="dxa"/>
          </w:tcPr>
          <w:p w14:paraId="43CD85AB" w14:textId="77777777" w:rsidR="00A03B1B" w:rsidRPr="00A03B1B" w:rsidRDefault="00A03B1B" w:rsidP="00A03B1B">
            <w:pPr>
              <w:spacing w:after="60"/>
              <w:rPr>
                <w:iCs/>
                <w:sz w:val="20"/>
                <w:szCs w:val="20"/>
              </w:rPr>
            </w:pPr>
            <w:r w:rsidRPr="00A03B1B">
              <w:rPr>
                <w:iCs/>
                <w:sz w:val="20"/>
                <w:szCs w:val="20"/>
              </w:rPr>
              <w:t>Output Schedule MW plus 1 MW</w:t>
            </w:r>
          </w:p>
        </w:tc>
        <w:tc>
          <w:tcPr>
            <w:tcW w:w="2520" w:type="dxa"/>
          </w:tcPr>
          <w:p w14:paraId="3E8DD620" w14:textId="77777777" w:rsidR="00A03B1B" w:rsidRPr="00A03B1B" w:rsidRDefault="00A03B1B" w:rsidP="00A03B1B">
            <w:pPr>
              <w:spacing w:after="60"/>
              <w:rPr>
                <w:iCs/>
                <w:sz w:val="20"/>
                <w:szCs w:val="20"/>
              </w:rPr>
            </w:pPr>
            <w:r w:rsidRPr="00A03B1B">
              <w:rPr>
                <w:iCs/>
                <w:sz w:val="20"/>
                <w:szCs w:val="20"/>
              </w:rPr>
              <w:t>RTSWCAP minus $0.01</w:t>
            </w:r>
          </w:p>
        </w:tc>
      </w:tr>
      <w:tr w:rsidR="00A03B1B" w:rsidRPr="00A03B1B" w14:paraId="041D5585" w14:textId="77777777" w:rsidTr="00B31BB1">
        <w:trPr>
          <w:jc w:val="center"/>
        </w:trPr>
        <w:tc>
          <w:tcPr>
            <w:tcW w:w="3780" w:type="dxa"/>
          </w:tcPr>
          <w:p w14:paraId="0C8627BC" w14:textId="77777777" w:rsidR="00A03B1B" w:rsidRPr="00A03B1B" w:rsidRDefault="00A03B1B" w:rsidP="00A03B1B">
            <w:pPr>
              <w:spacing w:after="60"/>
              <w:rPr>
                <w:iCs/>
                <w:sz w:val="20"/>
                <w:szCs w:val="20"/>
              </w:rPr>
            </w:pPr>
            <w:r w:rsidRPr="00A03B1B">
              <w:rPr>
                <w:iCs/>
                <w:sz w:val="20"/>
                <w:szCs w:val="20"/>
              </w:rPr>
              <w:t>Output Schedule MW</w:t>
            </w:r>
          </w:p>
        </w:tc>
        <w:tc>
          <w:tcPr>
            <w:tcW w:w="2520" w:type="dxa"/>
          </w:tcPr>
          <w:p w14:paraId="11AF109F" w14:textId="77777777" w:rsidR="00A03B1B" w:rsidRPr="00A03B1B" w:rsidRDefault="00A03B1B" w:rsidP="00A03B1B">
            <w:pPr>
              <w:spacing w:after="60"/>
              <w:rPr>
                <w:iCs/>
                <w:sz w:val="20"/>
                <w:szCs w:val="20"/>
              </w:rPr>
            </w:pPr>
            <w:r w:rsidRPr="00A03B1B">
              <w:rPr>
                <w:iCs/>
                <w:sz w:val="20"/>
                <w:szCs w:val="20"/>
              </w:rPr>
              <w:t>-$249.99</w:t>
            </w:r>
          </w:p>
        </w:tc>
      </w:tr>
      <w:tr w:rsidR="00A03B1B" w:rsidRPr="00A03B1B" w14:paraId="4E536347" w14:textId="77777777" w:rsidTr="00B31BB1">
        <w:trPr>
          <w:jc w:val="center"/>
        </w:trPr>
        <w:tc>
          <w:tcPr>
            <w:tcW w:w="3780" w:type="dxa"/>
          </w:tcPr>
          <w:p w14:paraId="746673CE" w14:textId="77777777" w:rsidR="00A03B1B" w:rsidRPr="00A03B1B" w:rsidRDefault="00A03B1B" w:rsidP="00A03B1B">
            <w:pPr>
              <w:spacing w:after="60"/>
              <w:rPr>
                <w:iCs/>
                <w:sz w:val="20"/>
                <w:szCs w:val="20"/>
              </w:rPr>
            </w:pPr>
            <w:r w:rsidRPr="00A03B1B">
              <w:rPr>
                <w:iCs/>
                <w:sz w:val="20"/>
                <w:szCs w:val="20"/>
              </w:rPr>
              <w:t>LSL</w:t>
            </w:r>
          </w:p>
        </w:tc>
        <w:tc>
          <w:tcPr>
            <w:tcW w:w="2520" w:type="dxa"/>
          </w:tcPr>
          <w:p w14:paraId="19759149" w14:textId="77777777" w:rsidR="00A03B1B" w:rsidRPr="00A03B1B" w:rsidRDefault="00A03B1B" w:rsidP="00A03B1B">
            <w:pPr>
              <w:spacing w:after="60"/>
              <w:rPr>
                <w:iCs/>
                <w:sz w:val="20"/>
                <w:szCs w:val="20"/>
              </w:rPr>
            </w:pPr>
            <w:r w:rsidRPr="00A03B1B">
              <w:rPr>
                <w:iCs/>
                <w:sz w:val="20"/>
                <w:szCs w:val="20"/>
              </w:rPr>
              <w:t>-$250.00</w:t>
            </w:r>
          </w:p>
        </w:tc>
      </w:tr>
    </w:tbl>
    <w:p w14:paraId="701478C0" w14:textId="77777777" w:rsidR="00A03B1B" w:rsidRPr="00A03B1B" w:rsidRDefault="00A03B1B" w:rsidP="00A03B1B">
      <w:pPr>
        <w:spacing w:before="240" w:after="240"/>
        <w:ind w:left="1440" w:hanging="720"/>
        <w:rPr>
          <w:szCs w:val="20"/>
        </w:rPr>
      </w:pPr>
      <w:r w:rsidRPr="00A03B1B">
        <w:rPr>
          <w:szCs w:val="20"/>
        </w:rPr>
        <w:t>(b)</w:t>
      </w:r>
      <w:r w:rsidRPr="00A03B1B">
        <w:rPr>
          <w:szCs w:val="20"/>
        </w:rPr>
        <w:tab/>
        <w:t xml:space="preserve">Non-IRRs without full-range Energy Offer Curves </w:t>
      </w:r>
    </w:p>
    <w:p w14:paraId="5C695569" w14:textId="77777777" w:rsidR="00A03B1B" w:rsidRPr="00A03B1B" w:rsidRDefault="00A03B1B" w:rsidP="00A03B1B">
      <w:pPr>
        <w:spacing w:after="240"/>
        <w:ind w:left="2160" w:hanging="720"/>
        <w:rPr>
          <w:szCs w:val="20"/>
        </w:rPr>
      </w:pPr>
      <w:r w:rsidRPr="00A03B1B">
        <w:rPr>
          <w:szCs w:val="20"/>
        </w:rPr>
        <w:t>(i)</w:t>
      </w:r>
      <w:r w:rsidRPr="00A03B1B">
        <w:rPr>
          <w:szCs w:val="20"/>
        </w:rPr>
        <w:tab/>
        <w:t>For each non-IRR for which its QSE has submitted an Energy Offer Curve that does not cover the full range of the Resource’s available capacity, ERCOT shall create a proxy Energy Offer Curve that extends the submitted Energy Offer Curve to use the entire available capacity of the Resource above the highest point on the Energy Offer Curve to the Resource’s HSL and the offer floor from the lowest point on the Energy Offer Curve to its LSL, using these points: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91"/>
        <w:gridCol w:w="2630"/>
      </w:tblGrid>
      <w:tr w:rsidR="00A03B1B" w:rsidRPr="00A03B1B" w14:paraId="4C096424" w14:textId="77777777" w:rsidTr="00B31BB1">
        <w:trPr>
          <w:jc w:val="center"/>
        </w:trPr>
        <w:tc>
          <w:tcPr>
            <w:tcW w:w="3891" w:type="dxa"/>
          </w:tcPr>
          <w:p w14:paraId="4FFE7A21" w14:textId="77777777" w:rsidR="00A03B1B" w:rsidRPr="00A03B1B" w:rsidRDefault="00A03B1B" w:rsidP="00A03B1B">
            <w:pPr>
              <w:spacing w:after="120"/>
              <w:rPr>
                <w:b/>
                <w:iCs/>
                <w:sz w:val="20"/>
                <w:szCs w:val="20"/>
              </w:rPr>
            </w:pPr>
            <w:r w:rsidRPr="00A03B1B">
              <w:rPr>
                <w:b/>
                <w:iCs/>
                <w:sz w:val="20"/>
                <w:szCs w:val="20"/>
              </w:rPr>
              <w:t>MW</w:t>
            </w:r>
          </w:p>
        </w:tc>
        <w:tc>
          <w:tcPr>
            <w:tcW w:w="2630" w:type="dxa"/>
          </w:tcPr>
          <w:p w14:paraId="70A02DC9"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75A69042" w14:textId="77777777" w:rsidTr="00B31BB1">
        <w:trPr>
          <w:jc w:val="center"/>
        </w:trPr>
        <w:tc>
          <w:tcPr>
            <w:tcW w:w="3891" w:type="dxa"/>
          </w:tcPr>
          <w:p w14:paraId="1F53971E" w14:textId="77777777" w:rsidR="00A03B1B" w:rsidRPr="00A03B1B" w:rsidRDefault="00A03B1B" w:rsidP="00A03B1B">
            <w:pPr>
              <w:spacing w:after="60"/>
              <w:rPr>
                <w:iCs/>
                <w:sz w:val="20"/>
                <w:szCs w:val="20"/>
              </w:rPr>
            </w:pPr>
            <w:r w:rsidRPr="00A03B1B">
              <w:rPr>
                <w:iCs/>
                <w:sz w:val="20"/>
                <w:szCs w:val="20"/>
              </w:rPr>
              <w:t>HSL (if more than highest MW in submitted Energy Offer Curve)</w:t>
            </w:r>
          </w:p>
        </w:tc>
        <w:tc>
          <w:tcPr>
            <w:tcW w:w="2630" w:type="dxa"/>
          </w:tcPr>
          <w:p w14:paraId="64D90BCC" w14:textId="77777777" w:rsidR="00A03B1B" w:rsidRPr="00A03B1B" w:rsidRDefault="00A03B1B" w:rsidP="00A03B1B">
            <w:pPr>
              <w:spacing w:after="60"/>
              <w:rPr>
                <w:iCs/>
                <w:sz w:val="20"/>
                <w:szCs w:val="20"/>
              </w:rPr>
            </w:pPr>
            <w:r w:rsidRPr="00A03B1B">
              <w:rPr>
                <w:iCs/>
                <w:sz w:val="20"/>
                <w:szCs w:val="20"/>
              </w:rPr>
              <w:t>Price associated with highest MW in submitted Energy Offer Curve</w:t>
            </w:r>
          </w:p>
        </w:tc>
      </w:tr>
      <w:tr w:rsidR="00A03B1B" w:rsidRPr="00A03B1B" w14:paraId="1AB82F54" w14:textId="77777777" w:rsidTr="00B31BB1">
        <w:trPr>
          <w:jc w:val="center"/>
        </w:trPr>
        <w:tc>
          <w:tcPr>
            <w:tcW w:w="3891" w:type="dxa"/>
          </w:tcPr>
          <w:p w14:paraId="11F93D8C" w14:textId="77777777" w:rsidR="00A03B1B" w:rsidRPr="00A03B1B" w:rsidRDefault="00A03B1B" w:rsidP="00A03B1B">
            <w:pPr>
              <w:spacing w:after="60"/>
              <w:rPr>
                <w:iCs/>
                <w:sz w:val="20"/>
                <w:szCs w:val="20"/>
              </w:rPr>
            </w:pPr>
            <w:r w:rsidRPr="00A03B1B">
              <w:rPr>
                <w:iCs/>
                <w:sz w:val="20"/>
                <w:szCs w:val="20"/>
              </w:rPr>
              <w:t>Energy Offer Curve</w:t>
            </w:r>
          </w:p>
        </w:tc>
        <w:tc>
          <w:tcPr>
            <w:tcW w:w="2630" w:type="dxa"/>
          </w:tcPr>
          <w:p w14:paraId="21BAEA38" w14:textId="77777777" w:rsidR="00A03B1B" w:rsidRPr="00A03B1B" w:rsidRDefault="00A03B1B" w:rsidP="00A03B1B">
            <w:pPr>
              <w:spacing w:after="60"/>
              <w:rPr>
                <w:iCs/>
                <w:sz w:val="20"/>
                <w:szCs w:val="20"/>
              </w:rPr>
            </w:pPr>
            <w:r w:rsidRPr="00A03B1B">
              <w:rPr>
                <w:iCs/>
                <w:sz w:val="20"/>
                <w:szCs w:val="20"/>
              </w:rPr>
              <w:t>Energy Offer Curve</w:t>
            </w:r>
          </w:p>
        </w:tc>
      </w:tr>
      <w:tr w:rsidR="00A03B1B" w:rsidRPr="00A03B1B" w14:paraId="0295B6E6" w14:textId="77777777" w:rsidTr="00B31BB1">
        <w:trPr>
          <w:jc w:val="center"/>
        </w:trPr>
        <w:tc>
          <w:tcPr>
            <w:tcW w:w="3891" w:type="dxa"/>
          </w:tcPr>
          <w:p w14:paraId="26FC59D9" w14:textId="77777777" w:rsidR="00A03B1B" w:rsidRPr="00A03B1B" w:rsidRDefault="00A03B1B" w:rsidP="00A03B1B">
            <w:pPr>
              <w:spacing w:after="60"/>
              <w:rPr>
                <w:iCs/>
                <w:sz w:val="20"/>
                <w:szCs w:val="20"/>
              </w:rPr>
            </w:pPr>
            <w:r w:rsidRPr="00A03B1B">
              <w:rPr>
                <w:iCs/>
                <w:sz w:val="20"/>
                <w:szCs w:val="20"/>
              </w:rPr>
              <w:t>1 MW below lowest MW in Energy Offer Curve (if more than LSL)</w:t>
            </w:r>
          </w:p>
        </w:tc>
        <w:tc>
          <w:tcPr>
            <w:tcW w:w="2630" w:type="dxa"/>
          </w:tcPr>
          <w:p w14:paraId="3A0F9361" w14:textId="77777777" w:rsidR="00A03B1B" w:rsidRPr="00A03B1B" w:rsidRDefault="00A03B1B" w:rsidP="00A03B1B">
            <w:pPr>
              <w:spacing w:after="60"/>
              <w:rPr>
                <w:iCs/>
                <w:sz w:val="20"/>
                <w:szCs w:val="20"/>
              </w:rPr>
            </w:pPr>
            <w:r w:rsidRPr="00A03B1B">
              <w:rPr>
                <w:iCs/>
                <w:sz w:val="20"/>
                <w:szCs w:val="20"/>
              </w:rPr>
              <w:t>-$249.99</w:t>
            </w:r>
          </w:p>
        </w:tc>
      </w:tr>
      <w:tr w:rsidR="00A03B1B" w:rsidRPr="00A03B1B" w14:paraId="1B25B117" w14:textId="77777777" w:rsidTr="00B31BB1">
        <w:trPr>
          <w:jc w:val="center"/>
        </w:trPr>
        <w:tc>
          <w:tcPr>
            <w:tcW w:w="3891" w:type="dxa"/>
          </w:tcPr>
          <w:p w14:paraId="4496540C" w14:textId="77777777" w:rsidR="00A03B1B" w:rsidRPr="00A03B1B" w:rsidRDefault="00A03B1B" w:rsidP="00A03B1B">
            <w:pPr>
              <w:spacing w:after="60"/>
              <w:rPr>
                <w:iCs/>
                <w:sz w:val="20"/>
                <w:szCs w:val="20"/>
              </w:rPr>
            </w:pPr>
            <w:r w:rsidRPr="00A03B1B">
              <w:rPr>
                <w:iCs/>
                <w:sz w:val="20"/>
                <w:szCs w:val="20"/>
              </w:rPr>
              <w:t>LSL (if less than lowest MW in Energy Offer Curve)</w:t>
            </w:r>
          </w:p>
        </w:tc>
        <w:tc>
          <w:tcPr>
            <w:tcW w:w="2630" w:type="dxa"/>
          </w:tcPr>
          <w:p w14:paraId="56231692" w14:textId="77777777" w:rsidR="00A03B1B" w:rsidRPr="00A03B1B" w:rsidRDefault="00A03B1B" w:rsidP="00A03B1B">
            <w:pPr>
              <w:spacing w:after="60"/>
              <w:rPr>
                <w:iCs/>
                <w:sz w:val="20"/>
                <w:szCs w:val="20"/>
              </w:rPr>
            </w:pPr>
            <w:r w:rsidRPr="00A03B1B">
              <w:rPr>
                <w:iCs/>
                <w:sz w:val="20"/>
                <w:szCs w:val="20"/>
              </w:rPr>
              <w:t>-$250.00</w:t>
            </w:r>
          </w:p>
        </w:tc>
      </w:tr>
    </w:tbl>
    <w:p w14:paraId="10076EDD" w14:textId="77777777" w:rsidR="00A03B1B" w:rsidRPr="00A03B1B" w:rsidRDefault="00A03B1B" w:rsidP="00A03B1B">
      <w:pPr>
        <w:spacing w:before="240" w:after="240"/>
        <w:ind w:left="1440" w:hanging="720"/>
        <w:rPr>
          <w:szCs w:val="20"/>
        </w:rPr>
      </w:pPr>
      <w:r w:rsidRPr="00A03B1B">
        <w:rPr>
          <w:szCs w:val="20"/>
        </w:rPr>
        <w:lastRenderedPageBreak/>
        <w:t>(c)</w:t>
      </w:r>
      <w:r w:rsidRPr="00A03B1B">
        <w:rPr>
          <w:szCs w:val="20"/>
        </w:rPr>
        <w:tab/>
        <w:t>IRRs</w:t>
      </w:r>
    </w:p>
    <w:p w14:paraId="0834CDE9" w14:textId="77777777" w:rsidR="00A03B1B" w:rsidRPr="00A03B1B" w:rsidRDefault="00A03B1B" w:rsidP="00A03B1B">
      <w:pPr>
        <w:spacing w:after="240"/>
        <w:ind w:left="2160" w:hanging="720"/>
        <w:rPr>
          <w:szCs w:val="20"/>
        </w:rPr>
      </w:pPr>
      <w:r w:rsidRPr="00A03B1B">
        <w:rPr>
          <w:szCs w:val="20"/>
        </w:rPr>
        <w:t>(i)</w:t>
      </w:r>
      <w:r w:rsidRPr="00A03B1B">
        <w:rPr>
          <w:szCs w:val="20"/>
        </w:rPr>
        <w:tab/>
        <w:t>For each IRR that has not submitted an Energy Offer Curve,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2610"/>
      </w:tblGrid>
      <w:tr w:rsidR="00A03B1B" w:rsidRPr="00A03B1B" w14:paraId="13702B1D" w14:textId="77777777" w:rsidTr="00B31BB1">
        <w:trPr>
          <w:jc w:val="center"/>
        </w:trPr>
        <w:tc>
          <w:tcPr>
            <w:tcW w:w="3870" w:type="dxa"/>
          </w:tcPr>
          <w:p w14:paraId="6CCC0AE8" w14:textId="77777777" w:rsidR="00A03B1B" w:rsidRPr="00A03B1B" w:rsidRDefault="00A03B1B" w:rsidP="00A03B1B">
            <w:pPr>
              <w:spacing w:after="120"/>
              <w:rPr>
                <w:b/>
                <w:iCs/>
                <w:sz w:val="20"/>
                <w:szCs w:val="20"/>
              </w:rPr>
            </w:pPr>
            <w:r w:rsidRPr="00A03B1B">
              <w:rPr>
                <w:b/>
                <w:iCs/>
                <w:sz w:val="20"/>
                <w:szCs w:val="20"/>
              </w:rPr>
              <w:t>MW</w:t>
            </w:r>
          </w:p>
        </w:tc>
        <w:tc>
          <w:tcPr>
            <w:tcW w:w="2610" w:type="dxa"/>
          </w:tcPr>
          <w:p w14:paraId="6ACB4703"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65D0410C" w14:textId="77777777" w:rsidTr="00B31BB1">
        <w:trPr>
          <w:jc w:val="center"/>
        </w:trPr>
        <w:tc>
          <w:tcPr>
            <w:tcW w:w="3870" w:type="dxa"/>
          </w:tcPr>
          <w:p w14:paraId="5132B619" w14:textId="77777777" w:rsidR="00A03B1B" w:rsidRPr="00A03B1B" w:rsidRDefault="00A03B1B" w:rsidP="00A03B1B">
            <w:pPr>
              <w:spacing w:after="60"/>
              <w:rPr>
                <w:iCs/>
                <w:sz w:val="20"/>
                <w:szCs w:val="20"/>
              </w:rPr>
            </w:pPr>
            <w:r w:rsidRPr="00A03B1B">
              <w:rPr>
                <w:iCs/>
                <w:sz w:val="20"/>
                <w:szCs w:val="20"/>
              </w:rPr>
              <w:t>HSL</w:t>
            </w:r>
          </w:p>
        </w:tc>
        <w:tc>
          <w:tcPr>
            <w:tcW w:w="2610" w:type="dxa"/>
          </w:tcPr>
          <w:p w14:paraId="2180D0A0" w14:textId="77777777" w:rsidR="00A03B1B" w:rsidRPr="00A03B1B" w:rsidRDefault="00A03B1B" w:rsidP="00A03B1B">
            <w:pPr>
              <w:spacing w:after="60"/>
              <w:rPr>
                <w:iCs/>
                <w:sz w:val="20"/>
                <w:szCs w:val="20"/>
              </w:rPr>
            </w:pPr>
            <w:r w:rsidRPr="00A03B1B">
              <w:rPr>
                <w:iCs/>
                <w:sz w:val="20"/>
                <w:szCs w:val="20"/>
              </w:rPr>
              <w:t>$1,500</w:t>
            </w:r>
          </w:p>
        </w:tc>
      </w:tr>
      <w:tr w:rsidR="00A03B1B" w:rsidRPr="00A03B1B" w14:paraId="190328F0" w14:textId="77777777" w:rsidTr="00B31BB1">
        <w:trPr>
          <w:jc w:val="center"/>
        </w:trPr>
        <w:tc>
          <w:tcPr>
            <w:tcW w:w="3870" w:type="dxa"/>
          </w:tcPr>
          <w:p w14:paraId="015C48AC" w14:textId="77777777" w:rsidR="00A03B1B" w:rsidRPr="00A03B1B" w:rsidRDefault="00A03B1B" w:rsidP="00A03B1B">
            <w:pPr>
              <w:spacing w:after="60"/>
              <w:rPr>
                <w:iCs/>
                <w:sz w:val="20"/>
                <w:szCs w:val="20"/>
              </w:rPr>
            </w:pPr>
            <w:r w:rsidRPr="00A03B1B">
              <w:rPr>
                <w:iCs/>
                <w:sz w:val="20"/>
                <w:szCs w:val="20"/>
              </w:rPr>
              <w:t>HSL minus 1 MW</w:t>
            </w:r>
          </w:p>
        </w:tc>
        <w:tc>
          <w:tcPr>
            <w:tcW w:w="2610" w:type="dxa"/>
          </w:tcPr>
          <w:p w14:paraId="4C5CA3C2" w14:textId="77777777" w:rsidR="00A03B1B" w:rsidRPr="00A03B1B" w:rsidRDefault="00A03B1B" w:rsidP="00A03B1B">
            <w:pPr>
              <w:spacing w:after="60"/>
              <w:rPr>
                <w:iCs/>
                <w:sz w:val="20"/>
                <w:szCs w:val="20"/>
              </w:rPr>
            </w:pPr>
            <w:r w:rsidRPr="00A03B1B">
              <w:rPr>
                <w:iCs/>
                <w:sz w:val="20"/>
                <w:szCs w:val="20"/>
              </w:rPr>
              <w:t>-$249.99</w:t>
            </w:r>
          </w:p>
        </w:tc>
      </w:tr>
      <w:tr w:rsidR="00A03B1B" w:rsidRPr="00A03B1B" w14:paraId="0E07FCAA" w14:textId="77777777" w:rsidTr="00B31BB1">
        <w:trPr>
          <w:jc w:val="center"/>
        </w:trPr>
        <w:tc>
          <w:tcPr>
            <w:tcW w:w="3870" w:type="dxa"/>
          </w:tcPr>
          <w:p w14:paraId="29464DDD" w14:textId="77777777" w:rsidR="00A03B1B" w:rsidRPr="00A03B1B" w:rsidRDefault="00A03B1B" w:rsidP="00A03B1B">
            <w:pPr>
              <w:spacing w:after="60"/>
              <w:rPr>
                <w:iCs/>
                <w:sz w:val="20"/>
                <w:szCs w:val="20"/>
              </w:rPr>
            </w:pPr>
            <w:r w:rsidRPr="00A03B1B">
              <w:rPr>
                <w:iCs/>
                <w:sz w:val="20"/>
                <w:szCs w:val="20"/>
              </w:rPr>
              <w:t>LSL</w:t>
            </w:r>
          </w:p>
        </w:tc>
        <w:tc>
          <w:tcPr>
            <w:tcW w:w="2610" w:type="dxa"/>
          </w:tcPr>
          <w:p w14:paraId="0925E67D" w14:textId="77777777" w:rsidR="00A03B1B" w:rsidRPr="00A03B1B" w:rsidRDefault="00A03B1B" w:rsidP="00A03B1B">
            <w:pPr>
              <w:spacing w:after="60"/>
              <w:rPr>
                <w:iCs/>
                <w:sz w:val="20"/>
                <w:szCs w:val="20"/>
              </w:rPr>
            </w:pPr>
            <w:r w:rsidRPr="00A03B1B">
              <w:rPr>
                <w:iCs/>
                <w:sz w:val="20"/>
                <w:szCs w:val="20"/>
              </w:rPr>
              <w:t>-$250.00</w:t>
            </w:r>
          </w:p>
        </w:tc>
      </w:tr>
    </w:tbl>
    <w:p w14:paraId="6374C286" w14:textId="77777777" w:rsidR="00A03B1B" w:rsidRPr="00A03B1B" w:rsidRDefault="00A03B1B" w:rsidP="00A03B1B">
      <w:pPr>
        <w:spacing w:before="240" w:after="240"/>
        <w:ind w:left="2160" w:hanging="720"/>
        <w:rPr>
          <w:szCs w:val="20"/>
        </w:rPr>
      </w:pPr>
      <w:r w:rsidRPr="00A03B1B">
        <w:rPr>
          <w:szCs w:val="20"/>
        </w:rPr>
        <w:t>(ii)</w:t>
      </w:r>
      <w:r w:rsidRPr="00A03B1B">
        <w:rPr>
          <w:szCs w:val="20"/>
        </w:rPr>
        <w:tab/>
        <w:t>For each IRR for which its QSE has submitted an Energy Offer Curve that does not cover the full range of the IRR’s available capacity, ERCOT shall create a monotonically non-decreasing proxy Energy Offer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2745"/>
      </w:tblGrid>
      <w:tr w:rsidR="00A03B1B" w:rsidRPr="00A03B1B" w14:paraId="0D9692EB" w14:textId="77777777" w:rsidTr="00B31BB1">
        <w:trPr>
          <w:jc w:val="center"/>
        </w:trPr>
        <w:tc>
          <w:tcPr>
            <w:tcW w:w="3780" w:type="dxa"/>
          </w:tcPr>
          <w:p w14:paraId="1157746F" w14:textId="77777777" w:rsidR="00A03B1B" w:rsidRPr="00A03B1B" w:rsidRDefault="00A03B1B" w:rsidP="00A03B1B">
            <w:pPr>
              <w:spacing w:after="120"/>
              <w:rPr>
                <w:b/>
                <w:iCs/>
                <w:sz w:val="20"/>
                <w:szCs w:val="20"/>
              </w:rPr>
            </w:pPr>
            <w:r w:rsidRPr="00A03B1B">
              <w:rPr>
                <w:b/>
                <w:iCs/>
                <w:sz w:val="20"/>
                <w:szCs w:val="20"/>
              </w:rPr>
              <w:t>MW</w:t>
            </w:r>
          </w:p>
        </w:tc>
        <w:tc>
          <w:tcPr>
            <w:tcW w:w="2745" w:type="dxa"/>
          </w:tcPr>
          <w:p w14:paraId="631A936C"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62F2F241" w14:textId="77777777" w:rsidTr="00B31BB1">
        <w:trPr>
          <w:jc w:val="center"/>
        </w:trPr>
        <w:tc>
          <w:tcPr>
            <w:tcW w:w="3780" w:type="dxa"/>
          </w:tcPr>
          <w:p w14:paraId="648EFE70" w14:textId="77777777" w:rsidR="00A03B1B" w:rsidRPr="00A03B1B" w:rsidRDefault="00A03B1B" w:rsidP="00A03B1B">
            <w:pPr>
              <w:spacing w:after="60"/>
              <w:rPr>
                <w:iCs/>
                <w:sz w:val="20"/>
                <w:szCs w:val="20"/>
              </w:rPr>
            </w:pPr>
            <w:r w:rsidRPr="00A03B1B">
              <w:rPr>
                <w:iCs/>
                <w:sz w:val="20"/>
                <w:szCs w:val="20"/>
              </w:rPr>
              <w:t>HSL (if more than highest MW in submitted Energy Offer Curve)</w:t>
            </w:r>
          </w:p>
        </w:tc>
        <w:tc>
          <w:tcPr>
            <w:tcW w:w="2745" w:type="dxa"/>
          </w:tcPr>
          <w:p w14:paraId="5CC3E9F3" w14:textId="77777777" w:rsidR="00A03B1B" w:rsidRPr="00A03B1B" w:rsidRDefault="00A03B1B" w:rsidP="00A03B1B">
            <w:pPr>
              <w:spacing w:after="60"/>
              <w:rPr>
                <w:iCs/>
                <w:sz w:val="20"/>
                <w:szCs w:val="20"/>
              </w:rPr>
            </w:pPr>
            <w:r w:rsidRPr="00A03B1B">
              <w:rPr>
                <w:iCs/>
                <w:sz w:val="20"/>
                <w:szCs w:val="20"/>
              </w:rPr>
              <w:t>Price associated with the highest MW in submitted Energy Offer Curve</w:t>
            </w:r>
          </w:p>
        </w:tc>
      </w:tr>
      <w:tr w:rsidR="00A03B1B" w:rsidRPr="00A03B1B" w14:paraId="292371ED" w14:textId="77777777" w:rsidTr="00B31BB1">
        <w:trPr>
          <w:jc w:val="center"/>
        </w:trPr>
        <w:tc>
          <w:tcPr>
            <w:tcW w:w="3780" w:type="dxa"/>
          </w:tcPr>
          <w:p w14:paraId="1D44A5CC" w14:textId="77777777" w:rsidR="00A03B1B" w:rsidRPr="00A03B1B" w:rsidRDefault="00A03B1B" w:rsidP="00A03B1B">
            <w:pPr>
              <w:spacing w:after="60"/>
              <w:rPr>
                <w:iCs/>
                <w:sz w:val="20"/>
                <w:szCs w:val="20"/>
              </w:rPr>
            </w:pPr>
            <w:r w:rsidRPr="00A03B1B">
              <w:rPr>
                <w:iCs/>
                <w:sz w:val="20"/>
                <w:szCs w:val="20"/>
              </w:rPr>
              <w:t>Energy Offer Curve</w:t>
            </w:r>
          </w:p>
        </w:tc>
        <w:tc>
          <w:tcPr>
            <w:tcW w:w="2745" w:type="dxa"/>
          </w:tcPr>
          <w:p w14:paraId="6D993216" w14:textId="77777777" w:rsidR="00A03B1B" w:rsidRPr="00A03B1B" w:rsidRDefault="00A03B1B" w:rsidP="00A03B1B">
            <w:pPr>
              <w:spacing w:after="60"/>
              <w:rPr>
                <w:iCs/>
                <w:sz w:val="20"/>
                <w:szCs w:val="20"/>
              </w:rPr>
            </w:pPr>
            <w:r w:rsidRPr="00A03B1B">
              <w:rPr>
                <w:iCs/>
                <w:sz w:val="20"/>
                <w:szCs w:val="20"/>
              </w:rPr>
              <w:t>Energy Offer Curve</w:t>
            </w:r>
          </w:p>
        </w:tc>
      </w:tr>
      <w:tr w:rsidR="00A03B1B" w:rsidRPr="00A03B1B" w14:paraId="3BFA92CD" w14:textId="77777777" w:rsidTr="00B31BB1">
        <w:trPr>
          <w:jc w:val="center"/>
        </w:trPr>
        <w:tc>
          <w:tcPr>
            <w:tcW w:w="3780" w:type="dxa"/>
          </w:tcPr>
          <w:p w14:paraId="4FD6555B" w14:textId="77777777" w:rsidR="00A03B1B" w:rsidRPr="00A03B1B" w:rsidRDefault="00A03B1B" w:rsidP="00A03B1B">
            <w:pPr>
              <w:spacing w:after="60"/>
              <w:rPr>
                <w:iCs/>
                <w:sz w:val="20"/>
                <w:szCs w:val="20"/>
              </w:rPr>
            </w:pPr>
            <w:r w:rsidRPr="00A03B1B">
              <w:rPr>
                <w:iCs/>
                <w:sz w:val="20"/>
                <w:szCs w:val="20"/>
              </w:rPr>
              <w:t>1 MW below lowest MW in Energy Offer Curve (if more than LSL)</w:t>
            </w:r>
          </w:p>
        </w:tc>
        <w:tc>
          <w:tcPr>
            <w:tcW w:w="2745" w:type="dxa"/>
          </w:tcPr>
          <w:p w14:paraId="6C95701A" w14:textId="77777777" w:rsidR="00A03B1B" w:rsidRPr="00A03B1B" w:rsidRDefault="00A03B1B" w:rsidP="00A03B1B">
            <w:pPr>
              <w:spacing w:after="60"/>
              <w:rPr>
                <w:iCs/>
                <w:sz w:val="20"/>
                <w:szCs w:val="20"/>
              </w:rPr>
            </w:pPr>
            <w:r w:rsidRPr="00A03B1B">
              <w:rPr>
                <w:iCs/>
                <w:sz w:val="20"/>
                <w:szCs w:val="20"/>
              </w:rPr>
              <w:t>-$249.99</w:t>
            </w:r>
          </w:p>
        </w:tc>
      </w:tr>
      <w:tr w:rsidR="00A03B1B" w:rsidRPr="00A03B1B" w14:paraId="57C05A07" w14:textId="77777777" w:rsidTr="00B31BB1">
        <w:trPr>
          <w:jc w:val="center"/>
        </w:trPr>
        <w:tc>
          <w:tcPr>
            <w:tcW w:w="3780" w:type="dxa"/>
          </w:tcPr>
          <w:p w14:paraId="16DE97F8" w14:textId="77777777" w:rsidR="00A03B1B" w:rsidRPr="00A03B1B" w:rsidRDefault="00A03B1B" w:rsidP="00A03B1B">
            <w:pPr>
              <w:spacing w:after="60"/>
              <w:rPr>
                <w:iCs/>
                <w:sz w:val="20"/>
                <w:szCs w:val="20"/>
              </w:rPr>
            </w:pPr>
            <w:r w:rsidRPr="00A03B1B">
              <w:rPr>
                <w:iCs/>
                <w:sz w:val="20"/>
                <w:szCs w:val="20"/>
              </w:rPr>
              <w:t>LSL (if less than lowest MW in Energy Offer Curve)</w:t>
            </w:r>
          </w:p>
        </w:tc>
        <w:tc>
          <w:tcPr>
            <w:tcW w:w="2745" w:type="dxa"/>
          </w:tcPr>
          <w:p w14:paraId="7478C23B" w14:textId="77777777" w:rsidR="00A03B1B" w:rsidRPr="00A03B1B" w:rsidRDefault="00A03B1B" w:rsidP="00A03B1B">
            <w:pPr>
              <w:spacing w:after="60"/>
              <w:rPr>
                <w:iCs/>
                <w:sz w:val="20"/>
                <w:szCs w:val="20"/>
              </w:rPr>
            </w:pPr>
            <w:r w:rsidRPr="00A03B1B">
              <w:rPr>
                <w:iCs/>
                <w:sz w:val="20"/>
                <w:szCs w:val="20"/>
              </w:rPr>
              <w:t>-$250.00</w:t>
            </w:r>
          </w:p>
        </w:tc>
      </w:tr>
    </w:tbl>
    <w:p w14:paraId="094A9D7B" w14:textId="77777777" w:rsidR="00A03B1B" w:rsidRPr="00A03B1B" w:rsidRDefault="00A03B1B" w:rsidP="00A03B1B">
      <w:pPr>
        <w:spacing w:before="240" w:after="240"/>
        <w:ind w:left="1440" w:hanging="720"/>
        <w:rPr>
          <w:szCs w:val="20"/>
        </w:rPr>
      </w:pPr>
      <w:r w:rsidRPr="00A03B1B">
        <w:rPr>
          <w:szCs w:val="20"/>
        </w:rPr>
        <w:t>(d)</w:t>
      </w:r>
      <w:r w:rsidRPr="00A03B1B">
        <w:rPr>
          <w:szCs w:val="20"/>
        </w:rPr>
        <w:tab/>
        <w:t xml:space="preserve">RUC-committed Resources </w:t>
      </w:r>
    </w:p>
    <w:p w14:paraId="0E88307C" w14:textId="77777777" w:rsidR="00A03B1B" w:rsidRPr="00A03B1B" w:rsidRDefault="00A03B1B" w:rsidP="00A03B1B">
      <w:pPr>
        <w:spacing w:before="240" w:after="240"/>
        <w:ind w:left="2160" w:hanging="720"/>
        <w:rPr>
          <w:szCs w:val="20"/>
        </w:rPr>
      </w:pPr>
      <w:r w:rsidRPr="00A03B1B">
        <w:rPr>
          <w:szCs w:val="20"/>
        </w:rPr>
        <w:t>(i)        For each RUC-committed Resource that has not submitted an Energy Offer Curve, ERCOT shall create a proxy Energy Offer Curve as described below:</w:t>
      </w:r>
    </w:p>
    <w:tbl>
      <w:tblPr>
        <w:tblW w:w="6350"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0"/>
        <w:gridCol w:w="2810"/>
      </w:tblGrid>
      <w:tr w:rsidR="00A03B1B" w:rsidRPr="00A03B1B" w14:paraId="698359CC" w14:textId="77777777" w:rsidTr="00B31BB1">
        <w:trPr>
          <w:trHeight w:val="359"/>
        </w:trPr>
        <w:tc>
          <w:tcPr>
            <w:tcW w:w="3540" w:type="dxa"/>
          </w:tcPr>
          <w:p w14:paraId="19B8AC63" w14:textId="77777777" w:rsidR="00A03B1B" w:rsidRPr="00A03B1B" w:rsidRDefault="00A03B1B" w:rsidP="00A03B1B">
            <w:pPr>
              <w:spacing w:after="120"/>
              <w:rPr>
                <w:b/>
                <w:iCs/>
                <w:sz w:val="20"/>
                <w:szCs w:val="20"/>
              </w:rPr>
            </w:pPr>
            <w:r w:rsidRPr="00A03B1B">
              <w:rPr>
                <w:b/>
                <w:iCs/>
                <w:sz w:val="20"/>
                <w:szCs w:val="20"/>
              </w:rPr>
              <w:t>MW</w:t>
            </w:r>
          </w:p>
        </w:tc>
        <w:tc>
          <w:tcPr>
            <w:tcW w:w="2810" w:type="dxa"/>
          </w:tcPr>
          <w:p w14:paraId="5CBA134D"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753EDA4A" w14:textId="77777777" w:rsidTr="00B31BB1">
        <w:trPr>
          <w:trHeight w:val="364"/>
        </w:trPr>
        <w:tc>
          <w:tcPr>
            <w:tcW w:w="3540" w:type="dxa"/>
          </w:tcPr>
          <w:p w14:paraId="6F18C55E" w14:textId="77777777" w:rsidR="00A03B1B" w:rsidRPr="00A03B1B" w:rsidRDefault="00A03B1B" w:rsidP="00A03B1B">
            <w:pPr>
              <w:spacing w:after="60"/>
              <w:rPr>
                <w:iCs/>
                <w:sz w:val="20"/>
                <w:szCs w:val="20"/>
              </w:rPr>
            </w:pPr>
            <w:r w:rsidRPr="00A03B1B">
              <w:rPr>
                <w:iCs/>
                <w:sz w:val="20"/>
                <w:szCs w:val="20"/>
              </w:rPr>
              <w:t xml:space="preserve">HSL </w:t>
            </w:r>
          </w:p>
        </w:tc>
        <w:tc>
          <w:tcPr>
            <w:tcW w:w="2810" w:type="dxa"/>
          </w:tcPr>
          <w:p w14:paraId="24589452" w14:textId="77777777" w:rsidR="00A03B1B" w:rsidRPr="00A03B1B" w:rsidRDefault="00A03B1B" w:rsidP="00A03B1B">
            <w:pPr>
              <w:spacing w:after="60"/>
              <w:rPr>
                <w:iCs/>
                <w:sz w:val="20"/>
                <w:szCs w:val="20"/>
              </w:rPr>
            </w:pPr>
            <w:r w:rsidRPr="00A03B1B">
              <w:rPr>
                <w:iCs/>
                <w:sz w:val="20"/>
                <w:szCs w:val="20"/>
              </w:rPr>
              <w:t>$250</w:t>
            </w:r>
          </w:p>
        </w:tc>
      </w:tr>
      <w:tr w:rsidR="00A03B1B" w:rsidRPr="00A03B1B" w14:paraId="7000C5A6" w14:textId="77777777" w:rsidTr="00B31BB1">
        <w:trPr>
          <w:trHeight w:val="377"/>
        </w:trPr>
        <w:tc>
          <w:tcPr>
            <w:tcW w:w="3540" w:type="dxa"/>
          </w:tcPr>
          <w:p w14:paraId="0749342F" w14:textId="77777777" w:rsidR="00A03B1B" w:rsidRPr="00A03B1B" w:rsidRDefault="00A03B1B" w:rsidP="00A03B1B">
            <w:pPr>
              <w:spacing w:after="60"/>
              <w:rPr>
                <w:iCs/>
                <w:sz w:val="20"/>
                <w:szCs w:val="20"/>
              </w:rPr>
            </w:pPr>
            <w:r w:rsidRPr="00A03B1B">
              <w:rPr>
                <w:iCs/>
                <w:sz w:val="20"/>
                <w:szCs w:val="20"/>
              </w:rPr>
              <w:t>Zero</w:t>
            </w:r>
          </w:p>
        </w:tc>
        <w:tc>
          <w:tcPr>
            <w:tcW w:w="2810" w:type="dxa"/>
          </w:tcPr>
          <w:p w14:paraId="1E63A6C0" w14:textId="77777777" w:rsidR="00A03B1B" w:rsidRPr="00A03B1B" w:rsidRDefault="00A03B1B" w:rsidP="00A03B1B">
            <w:pPr>
              <w:spacing w:after="60"/>
              <w:rPr>
                <w:iCs/>
                <w:sz w:val="20"/>
                <w:szCs w:val="20"/>
              </w:rPr>
            </w:pPr>
            <w:r w:rsidRPr="00A03B1B">
              <w:rPr>
                <w:iCs/>
                <w:sz w:val="20"/>
                <w:szCs w:val="20"/>
              </w:rPr>
              <w:t>$250</w:t>
            </w:r>
          </w:p>
        </w:tc>
      </w:tr>
    </w:tbl>
    <w:p w14:paraId="68AB7075" w14:textId="77777777" w:rsidR="00A03B1B" w:rsidRPr="00A03B1B" w:rsidRDefault="00A03B1B" w:rsidP="00A03B1B">
      <w:pPr>
        <w:spacing w:before="240" w:after="240"/>
        <w:ind w:left="2160" w:hanging="720"/>
        <w:rPr>
          <w:szCs w:val="20"/>
        </w:rPr>
      </w:pPr>
      <w:r w:rsidRPr="00A03B1B">
        <w:rPr>
          <w:szCs w:val="20"/>
        </w:rPr>
        <w:t>(ii)       For each RUC-committed Resource that has submitted an Energy Offer Curve, ERCOT shall create a monotonically non-decreasing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03B1B" w:rsidRPr="00A03B1B" w14:paraId="38740A31" w14:textId="77777777" w:rsidTr="00B31BB1">
        <w:trPr>
          <w:trHeight w:val="350"/>
        </w:trPr>
        <w:tc>
          <w:tcPr>
            <w:tcW w:w="3531" w:type="dxa"/>
          </w:tcPr>
          <w:p w14:paraId="14061BC9" w14:textId="77777777" w:rsidR="00A03B1B" w:rsidRPr="00A03B1B" w:rsidRDefault="00A03B1B" w:rsidP="00A03B1B">
            <w:pPr>
              <w:spacing w:after="120"/>
              <w:rPr>
                <w:b/>
                <w:iCs/>
                <w:sz w:val="20"/>
                <w:szCs w:val="20"/>
              </w:rPr>
            </w:pPr>
            <w:r w:rsidRPr="00A03B1B">
              <w:rPr>
                <w:b/>
                <w:iCs/>
                <w:sz w:val="20"/>
                <w:szCs w:val="20"/>
              </w:rPr>
              <w:t>MW</w:t>
            </w:r>
          </w:p>
        </w:tc>
        <w:tc>
          <w:tcPr>
            <w:tcW w:w="2804" w:type="dxa"/>
          </w:tcPr>
          <w:p w14:paraId="4964BB58"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4E987EAF" w14:textId="77777777" w:rsidTr="00B31BB1">
        <w:trPr>
          <w:trHeight w:val="345"/>
        </w:trPr>
        <w:tc>
          <w:tcPr>
            <w:tcW w:w="3531" w:type="dxa"/>
          </w:tcPr>
          <w:p w14:paraId="56B7D0DE" w14:textId="77777777" w:rsidR="00A03B1B" w:rsidRPr="00A03B1B" w:rsidRDefault="00A03B1B" w:rsidP="00A03B1B">
            <w:pPr>
              <w:spacing w:after="60"/>
              <w:rPr>
                <w:iCs/>
                <w:sz w:val="20"/>
                <w:szCs w:val="20"/>
              </w:rPr>
            </w:pPr>
            <w:r w:rsidRPr="00A03B1B">
              <w:rPr>
                <w:iCs/>
                <w:sz w:val="20"/>
                <w:szCs w:val="20"/>
              </w:rPr>
              <w:t>HSL (if more than highest MW in Energy Offer Curve)</w:t>
            </w:r>
          </w:p>
        </w:tc>
        <w:tc>
          <w:tcPr>
            <w:tcW w:w="2804" w:type="dxa"/>
          </w:tcPr>
          <w:p w14:paraId="64D4B108" w14:textId="77777777" w:rsidR="00A03B1B" w:rsidRPr="00A03B1B" w:rsidRDefault="00A03B1B" w:rsidP="00A03B1B">
            <w:pPr>
              <w:spacing w:after="60"/>
              <w:rPr>
                <w:iCs/>
                <w:sz w:val="20"/>
                <w:szCs w:val="20"/>
              </w:rPr>
            </w:pPr>
            <w:r w:rsidRPr="00A03B1B">
              <w:rPr>
                <w:iCs/>
                <w:sz w:val="20"/>
                <w:szCs w:val="20"/>
              </w:rPr>
              <w:t>Greater of $250 or price associated with the highest MW in QSE submitted Energy Offer Curve</w:t>
            </w:r>
          </w:p>
        </w:tc>
      </w:tr>
      <w:tr w:rsidR="00A03B1B" w:rsidRPr="00A03B1B" w14:paraId="2BA7A84C" w14:textId="77777777" w:rsidTr="00B31BB1">
        <w:trPr>
          <w:trHeight w:val="615"/>
        </w:trPr>
        <w:tc>
          <w:tcPr>
            <w:tcW w:w="3531" w:type="dxa"/>
          </w:tcPr>
          <w:p w14:paraId="4B40E64D" w14:textId="77777777" w:rsidR="00A03B1B" w:rsidRPr="00A03B1B" w:rsidRDefault="00A03B1B" w:rsidP="00A03B1B">
            <w:pPr>
              <w:spacing w:after="60"/>
              <w:rPr>
                <w:iCs/>
                <w:sz w:val="20"/>
                <w:szCs w:val="20"/>
              </w:rPr>
            </w:pPr>
            <w:r w:rsidRPr="00A03B1B">
              <w:rPr>
                <w:iCs/>
                <w:sz w:val="20"/>
                <w:szCs w:val="20"/>
              </w:rPr>
              <w:lastRenderedPageBreak/>
              <w:t>Energy Offer Curve</w:t>
            </w:r>
          </w:p>
        </w:tc>
        <w:tc>
          <w:tcPr>
            <w:tcW w:w="2804" w:type="dxa"/>
          </w:tcPr>
          <w:p w14:paraId="13CFF2F0" w14:textId="77777777" w:rsidR="00A03B1B" w:rsidRPr="00A03B1B" w:rsidRDefault="00A03B1B" w:rsidP="00A03B1B">
            <w:pPr>
              <w:spacing w:after="60"/>
              <w:rPr>
                <w:iCs/>
                <w:sz w:val="20"/>
                <w:szCs w:val="20"/>
              </w:rPr>
            </w:pPr>
            <w:r w:rsidRPr="00A03B1B">
              <w:rPr>
                <w:iCs/>
                <w:sz w:val="20"/>
                <w:szCs w:val="20"/>
              </w:rPr>
              <w:t>Greater of $250 or the QSE submitted Energy Offer Curve</w:t>
            </w:r>
          </w:p>
        </w:tc>
      </w:tr>
      <w:tr w:rsidR="00A03B1B" w:rsidRPr="00A03B1B" w14:paraId="7CD0080B" w14:textId="77777777" w:rsidTr="00B31BB1">
        <w:trPr>
          <w:trHeight w:val="916"/>
        </w:trPr>
        <w:tc>
          <w:tcPr>
            <w:tcW w:w="3531" w:type="dxa"/>
          </w:tcPr>
          <w:p w14:paraId="59F02D8C" w14:textId="77777777" w:rsidR="00A03B1B" w:rsidRPr="00A03B1B" w:rsidRDefault="00A03B1B" w:rsidP="00A03B1B">
            <w:pPr>
              <w:spacing w:after="60"/>
              <w:rPr>
                <w:iCs/>
                <w:sz w:val="20"/>
                <w:szCs w:val="20"/>
              </w:rPr>
            </w:pPr>
            <w:r w:rsidRPr="00A03B1B">
              <w:rPr>
                <w:iCs/>
                <w:sz w:val="20"/>
                <w:szCs w:val="20"/>
              </w:rPr>
              <w:t>Zero</w:t>
            </w:r>
          </w:p>
        </w:tc>
        <w:tc>
          <w:tcPr>
            <w:tcW w:w="2804" w:type="dxa"/>
          </w:tcPr>
          <w:p w14:paraId="6E1027B4" w14:textId="77777777" w:rsidR="00A03B1B" w:rsidRPr="00A03B1B" w:rsidRDefault="00A03B1B" w:rsidP="00A03B1B">
            <w:pPr>
              <w:spacing w:after="60"/>
              <w:rPr>
                <w:iCs/>
                <w:sz w:val="20"/>
                <w:szCs w:val="20"/>
              </w:rPr>
            </w:pPr>
            <w:r w:rsidRPr="00A03B1B">
              <w:rPr>
                <w:iCs/>
                <w:sz w:val="20"/>
                <w:szCs w:val="20"/>
              </w:rPr>
              <w:t>Greater of $250 or the first price point of the QSE submitted Energy Offer Curve</w:t>
            </w:r>
          </w:p>
        </w:tc>
      </w:tr>
    </w:tbl>
    <w:p w14:paraId="53D17E50" w14:textId="77777777" w:rsidR="00A03B1B" w:rsidRPr="00A03B1B" w:rsidRDefault="00A03B1B" w:rsidP="00A03B1B">
      <w:pPr>
        <w:rPr>
          <w:szCs w:val="20"/>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03B1B" w:rsidRPr="00A03B1B" w14:paraId="4F307FC7" w14:textId="77777777" w:rsidTr="00B31BB1">
        <w:tc>
          <w:tcPr>
            <w:tcW w:w="9350" w:type="dxa"/>
            <w:shd w:val="pct12" w:color="auto" w:fill="auto"/>
          </w:tcPr>
          <w:p w14:paraId="26E7A7B1" w14:textId="77777777" w:rsidR="00A03B1B" w:rsidRPr="00A03B1B" w:rsidRDefault="00A03B1B" w:rsidP="00A03B1B">
            <w:pPr>
              <w:spacing w:before="120" w:after="240"/>
              <w:rPr>
                <w:b/>
                <w:i/>
                <w:iCs/>
                <w:szCs w:val="20"/>
              </w:rPr>
            </w:pPr>
            <w:r w:rsidRPr="00A03B1B">
              <w:rPr>
                <w:b/>
                <w:i/>
                <w:iCs/>
                <w:szCs w:val="20"/>
              </w:rPr>
              <w:t>[NPRR930:  Insert paragraph (iii) below upon system implementation and renumber accordingly:]</w:t>
            </w:r>
          </w:p>
          <w:p w14:paraId="201908F8" w14:textId="77777777" w:rsidR="00A03B1B" w:rsidRPr="00A03B1B" w:rsidRDefault="00A03B1B" w:rsidP="00A03B1B">
            <w:pPr>
              <w:spacing w:before="240" w:after="240"/>
              <w:ind w:left="2160" w:hanging="720"/>
              <w:rPr>
                <w:szCs w:val="20"/>
              </w:rPr>
            </w:pPr>
            <w:r w:rsidRPr="00A03B1B">
              <w:rPr>
                <w:szCs w:val="20"/>
              </w:rPr>
              <w:t>(iii)</w:t>
            </w:r>
            <w:r w:rsidRPr="00A03B1B">
              <w:rPr>
                <w:szCs w:val="20"/>
              </w:rPr>
              <w:tab/>
              <w:t xml:space="preserve">For each RUC-committed Resource during the </w:t>
            </w:r>
            <w:proofErr w:type="gramStart"/>
            <w:r w:rsidRPr="00A03B1B">
              <w:rPr>
                <w:szCs w:val="20"/>
              </w:rPr>
              <w:t>time period</w:t>
            </w:r>
            <w:proofErr w:type="gramEnd"/>
            <w:r w:rsidRPr="00A03B1B">
              <w:rPr>
                <w:szCs w:val="20"/>
              </w:rPr>
              <w:t xml:space="preserve"> stated in the Advance Action Notice (AAN) if any Resource received an Outage Schedule Adjustment,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03B1B" w:rsidRPr="00A03B1B" w14:paraId="06657D6D" w14:textId="77777777" w:rsidTr="00B31BB1">
              <w:trPr>
                <w:trHeight w:val="350"/>
              </w:trPr>
              <w:tc>
                <w:tcPr>
                  <w:tcW w:w="3531" w:type="dxa"/>
                </w:tcPr>
                <w:p w14:paraId="7B79D97F" w14:textId="77777777" w:rsidR="00A03B1B" w:rsidRPr="00A03B1B" w:rsidRDefault="00A03B1B" w:rsidP="00A03B1B">
                  <w:pPr>
                    <w:spacing w:after="120"/>
                    <w:rPr>
                      <w:b/>
                      <w:iCs/>
                      <w:sz w:val="20"/>
                      <w:szCs w:val="20"/>
                    </w:rPr>
                  </w:pPr>
                  <w:r w:rsidRPr="00A03B1B">
                    <w:rPr>
                      <w:b/>
                      <w:iCs/>
                      <w:sz w:val="20"/>
                      <w:szCs w:val="20"/>
                    </w:rPr>
                    <w:t>MW</w:t>
                  </w:r>
                </w:p>
              </w:tc>
              <w:tc>
                <w:tcPr>
                  <w:tcW w:w="2804" w:type="dxa"/>
                </w:tcPr>
                <w:p w14:paraId="0C99E150"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2FAC9A5C" w14:textId="77777777" w:rsidTr="00B31BB1">
              <w:trPr>
                <w:trHeight w:val="345"/>
              </w:trPr>
              <w:tc>
                <w:tcPr>
                  <w:tcW w:w="3531" w:type="dxa"/>
                </w:tcPr>
                <w:p w14:paraId="7E897D62" w14:textId="77777777" w:rsidR="00A03B1B" w:rsidRPr="00A03B1B" w:rsidRDefault="00A03B1B" w:rsidP="00A03B1B">
                  <w:pPr>
                    <w:spacing w:after="60"/>
                    <w:rPr>
                      <w:iCs/>
                      <w:sz w:val="20"/>
                      <w:szCs w:val="20"/>
                    </w:rPr>
                  </w:pPr>
                  <w:r w:rsidRPr="00A03B1B">
                    <w:rPr>
                      <w:sz w:val="20"/>
                      <w:szCs w:val="20"/>
                    </w:rPr>
                    <w:t>HSL</w:t>
                  </w:r>
                </w:p>
              </w:tc>
              <w:tc>
                <w:tcPr>
                  <w:tcW w:w="2804" w:type="dxa"/>
                </w:tcPr>
                <w:p w14:paraId="7B9C210B" w14:textId="77777777" w:rsidR="00A03B1B" w:rsidRPr="00A03B1B" w:rsidRDefault="00A03B1B" w:rsidP="00A03B1B">
                  <w:pPr>
                    <w:spacing w:after="60"/>
                    <w:rPr>
                      <w:iCs/>
                      <w:sz w:val="20"/>
                      <w:szCs w:val="20"/>
                    </w:rPr>
                  </w:pPr>
                  <w:r w:rsidRPr="00A03B1B">
                    <w:rPr>
                      <w:sz w:val="20"/>
                      <w:szCs w:val="20"/>
                    </w:rPr>
                    <w:t>$4,500 or the effective Value of Lost Load (VOLL), whichever is less.</w:t>
                  </w:r>
                </w:p>
              </w:tc>
            </w:tr>
            <w:tr w:rsidR="00A03B1B" w:rsidRPr="00A03B1B" w14:paraId="742EB58F" w14:textId="77777777" w:rsidTr="00B31BB1">
              <w:trPr>
                <w:trHeight w:val="332"/>
              </w:trPr>
              <w:tc>
                <w:tcPr>
                  <w:tcW w:w="3531" w:type="dxa"/>
                </w:tcPr>
                <w:p w14:paraId="0BAA7C8A" w14:textId="77777777" w:rsidR="00A03B1B" w:rsidRPr="00A03B1B" w:rsidRDefault="00A03B1B" w:rsidP="00A03B1B">
                  <w:pPr>
                    <w:spacing w:after="60"/>
                    <w:rPr>
                      <w:iCs/>
                      <w:sz w:val="20"/>
                      <w:szCs w:val="20"/>
                    </w:rPr>
                  </w:pPr>
                  <w:r w:rsidRPr="00A03B1B">
                    <w:rPr>
                      <w:sz w:val="20"/>
                      <w:szCs w:val="20"/>
                    </w:rPr>
                    <w:t>Zero</w:t>
                  </w:r>
                </w:p>
              </w:tc>
              <w:tc>
                <w:tcPr>
                  <w:tcW w:w="2804" w:type="dxa"/>
                </w:tcPr>
                <w:p w14:paraId="267867B1" w14:textId="77777777" w:rsidR="00A03B1B" w:rsidRPr="00A03B1B" w:rsidRDefault="00A03B1B" w:rsidP="00A03B1B">
                  <w:pPr>
                    <w:spacing w:after="60"/>
                    <w:rPr>
                      <w:iCs/>
                      <w:sz w:val="20"/>
                      <w:szCs w:val="20"/>
                    </w:rPr>
                  </w:pPr>
                  <w:r w:rsidRPr="00A03B1B">
                    <w:rPr>
                      <w:sz w:val="20"/>
                      <w:szCs w:val="20"/>
                    </w:rPr>
                    <w:t>$4,500 or the effective VOLL, whichever is less.</w:t>
                  </w:r>
                </w:p>
              </w:tc>
            </w:tr>
          </w:tbl>
          <w:p w14:paraId="3EF81AFF" w14:textId="77777777" w:rsidR="00A03B1B" w:rsidRPr="00A03B1B" w:rsidRDefault="00A03B1B" w:rsidP="00A03B1B">
            <w:pPr>
              <w:spacing w:after="240"/>
              <w:ind w:left="2160" w:hanging="720"/>
              <w:rPr>
                <w:szCs w:val="20"/>
              </w:rPr>
            </w:pPr>
          </w:p>
        </w:tc>
      </w:tr>
    </w:tbl>
    <w:p w14:paraId="12A2D8A7" w14:textId="77777777" w:rsidR="00A03B1B" w:rsidRPr="00A03B1B" w:rsidRDefault="00A03B1B" w:rsidP="00A03B1B">
      <w:pPr>
        <w:spacing w:before="240" w:after="240"/>
        <w:ind w:left="2160" w:hanging="720"/>
        <w:rPr>
          <w:szCs w:val="20"/>
        </w:rPr>
      </w:pPr>
      <w:r w:rsidRPr="00A03B1B">
        <w:rPr>
          <w:szCs w:val="20"/>
        </w:rPr>
        <w:t xml:space="preserve">(iii) </w:t>
      </w:r>
      <w:r w:rsidRPr="00A03B1B">
        <w:rPr>
          <w:szCs w:val="20"/>
        </w:rPr>
        <w:tab/>
        <w:t xml:space="preserve">For each Combined Cycle Generation Resource that was RUC-committed from one On-Line configuration </w:t>
      </w:r>
      <w:proofErr w:type="gramStart"/>
      <w:r w:rsidRPr="00A03B1B">
        <w:rPr>
          <w:szCs w:val="20"/>
        </w:rPr>
        <w:t>in order to</w:t>
      </w:r>
      <w:proofErr w:type="gramEnd"/>
      <w:r w:rsidRPr="00A03B1B">
        <w:rPr>
          <w:szCs w:val="20"/>
        </w:rPr>
        <w:t xml:space="preserve"> transition to a different configuration with additional capacity, as instructed by ERCOT, that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03B1B" w:rsidRPr="00A03B1B" w14:paraId="590FA104"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0C5E2C9A" w14:textId="77777777" w:rsidR="00A03B1B" w:rsidRPr="00A03B1B" w:rsidRDefault="00A03B1B" w:rsidP="00A03B1B">
            <w:pPr>
              <w:spacing w:after="120"/>
              <w:rPr>
                <w:b/>
                <w:iCs/>
                <w:sz w:val="20"/>
                <w:szCs w:val="20"/>
              </w:rPr>
            </w:pPr>
            <w:r w:rsidRPr="00A03B1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13E1D0B0"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09FA3630"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47A0EF51" w14:textId="77777777" w:rsidR="00A03B1B" w:rsidRPr="00A03B1B" w:rsidRDefault="00A03B1B" w:rsidP="00A03B1B">
            <w:pPr>
              <w:spacing w:after="120"/>
              <w:rPr>
                <w:iCs/>
                <w:sz w:val="20"/>
                <w:szCs w:val="20"/>
              </w:rPr>
            </w:pPr>
            <w:r w:rsidRPr="00A03B1B">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409E09A" w14:textId="77777777" w:rsidR="00A03B1B" w:rsidRPr="00A03B1B" w:rsidRDefault="00A03B1B" w:rsidP="00A03B1B">
            <w:pPr>
              <w:spacing w:after="120"/>
              <w:rPr>
                <w:iCs/>
                <w:sz w:val="20"/>
                <w:szCs w:val="20"/>
              </w:rPr>
            </w:pPr>
            <w:r w:rsidRPr="00A03B1B">
              <w:rPr>
                <w:iCs/>
                <w:sz w:val="20"/>
                <w:szCs w:val="20"/>
              </w:rPr>
              <w:t>$250</w:t>
            </w:r>
          </w:p>
        </w:tc>
      </w:tr>
      <w:tr w:rsidR="00A03B1B" w:rsidRPr="00A03B1B" w14:paraId="0E9A18A8"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5EFD726D" w14:textId="77777777" w:rsidR="00A03B1B" w:rsidRPr="00A03B1B" w:rsidRDefault="00A03B1B" w:rsidP="00A03B1B">
            <w:pPr>
              <w:spacing w:after="120"/>
              <w:rPr>
                <w:iCs/>
                <w:sz w:val="20"/>
                <w:szCs w:val="20"/>
              </w:rPr>
            </w:pPr>
            <w:r w:rsidRPr="00A03B1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C1BB922" w14:textId="77777777" w:rsidR="00A03B1B" w:rsidRPr="00A03B1B" w:rsidRDefault="00A03B1B" w:rsidP="00A03B1B">
            <w:pPr>
              <w:spacing w:after="120"/>
              <w:rPr>
                <w:iCs/>
                <w:sz w:val="20"/>
                <w:szCs w:val="20"/>
              </w:rPr>
            </w:pPr>
            <w:r w:rsidRPr="00A03B1B">
              <w:rPr>
                <w:iCs/>
                <w:sz w:val="20"/>
                <w:szCs w:val="20"/>
              </w:rPr>
              <w:t>$250</w:t>
            </w:r>
          </w:p>
        </w:tc>
      </w:tr>
    </w:tbl>
    <w:p w14:paraId="48B0AD90" w14:textId="77777777" w:rsidR="00A03B1B" w:rsidRPr="00A03B1B" w:rsidRDefault="00A03B1B" w:rsidP="00A03B1B">
      <w:pPr>
        <w:spacing w:before="240" w:after="240"/>
        <w:ind w:left="2160" w:hanging="720"/>
        <w:rPr>
          <w:szCs w:val="20"/>
        </w:rPr>
      </w:pPr>
      <w:r w:rsidRPr="00A03B1B">
        <w:rPr>
          <w:szCs w:val="20"/>
        </w:rPr>
        <w:t>(iv)</w:t>
      </w:r>
      <w:r w:rsidRPr="00A03B1B">
        <w:rPr>
          <w:szCs w:val="20"/>
        </w:rPr>
        <w:tab/>
        <w:t xml:space="preserve">For each Combined Cycle Generation Resource that was RUC-committed from one On-Line configuration </w:t>
      </w:r>
      <w:proofErr w:type="gramStart"/>
      <w:r w:rsidRPr="00A03B1B">
        <w:rPr>
          <w:szCs w:val="20"/>
        </w:rPr>
        <w:t>in order to</w:t>
      </w:r>
      <w:proofErr w:type="gramEnd"/>
      <w:r w:rsidRPr="00A03B1B">
        <w:rPr>
          <w:szCs w:val="20"/>
        </w:rPr>
        <w:t xml:space="preserve"> transition to a different configuration with additional capacity, as instructed by ERCOT, that has submitted an Energy Offer Curve for the RUC-committed configuration, ERCOT shall create a monotonically non-decreasing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A03B1B" w:rsidRPr="00A03B1B" w14:paraId="22AFCF1E" w14:textId="77777777" w:rsidTr="00B31BB1">
        <w:trPr>
          <w:trHeight w:val="350"/>
        </w:trPr>
        <w:tc>
          <w:tcPr>
            <w:tcW w:w="3279" w:type="dxa"/>
          </w:tcPr>
          <w:p w14:paraId="3CFF408F" w14:textId="77777777" w:rsidR="00A03B1B" w:rsidRPr="00A03B1B" w:rsidRDefault="00A03B1B" w:rsidP="00A03B1B">
            <w:pPr>
              <w:spacing w:after="120"/>
              <w:rPr>
                <w:b/>
                <w:iCs/>
                <w:sz w:val="20"/>
                <w:szCs w:val="20"/>
              </w:rPr>
            </w:pPr>
            <w:r w:rsidRPr="00A03B1B">
              <w:rPr>
                <w:b/>
                <w:iCs/>
                <w:sz w:val="20"/>
                <w:szCs w:val="20"/>
              </w:rPr>
              <w:t>MW</w:t>
            </w:r>
          </w:p>
        </w:tc>
        <w:tc>
          <w:tcPr>
            <w:tcW w:w="3060" w:type="dxa"/>
          </w:tcPr>
          <w:p w14:paraId="275C8039"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2E4C7858" w14:textId="77777777" w:rsidTr="00B31BB1">
        <w:trPr>
          <w:trHeight w:val="345"/>
        </w:trPr>
        <w:tc>
          <w:tcPr>
            <w:tcW w:w="3279" w:type="dxa"/>
          </w:tcPr>
          <w:p w14:paraId="4DA98585" w14:textId="77777777" w:rsidR="00A03B1B" w:rsidRPr="00A03B1B" w:rsidRDefault="00A03B1B" w:rsidP="00A03B1B">
            <w:pPr>
              <w:spacing w:after="60"/>
              <w:rPr>
                <w:iCs/>
                <w:sz w:val="20"/>
                <w:szCs w:val="20"/>
              </w:rPr>
            </w:pPr>
            <w:r w:rsidRPr="00A03B1B">
              <w:rPr>
                <w:iCs/>
                <w:sz w:val="20"/>
                <w:szCs w:val="20"/>
              </w:rPr>
              <w:t>HSL of RUC-committed configuration (if more than highest MW in Energy Offer Curve)</w:t>
            </w:r>
          </w:p>
        </w:tc>
        <w:tc>
          <w:tcPr>
            <w:tcW w:w="3060" w:type="dxa"/>
          </w:tcPr>
          <w:p w14:paraId="7B740E10" w14:textId="77777777" w:rsidR="00A03B1B" w:rsidRPr="00A03B1B" w:rsidRDefault="00A03B1B" w:rsidP="00A03B1B">
            <w:pPr>
              <w:spacing w:after="60"/>
              <w:rPr>
                <w:iCs/>
                <w:sz w:val="20"/>
                <w:szCs w:val="20"/>
              </w:rPr>
            </w:pPr>
            <w:r w:rsidRPr="00A03B1B">
              <w:rPr>
                <w:iCs/>
                <w:sz w:val="20"/>
                <w:szCs w:val="20"/>
              </w:rPr>
              <w:t>Greater of $250 or price associated with the highest MW in QSE submitted Energy Offer Curve</w:t>
            </w:r>
          </w:p>
        </w:tc>
      </w:tr>
      <w:tr w:rsidR="00A03B1B" w:rsidRPr="00A03B1B" w14:paraId="20CC4187" w14:textId="77777777" w:rsidTr="00B31BB1">
        <w:trPr>
          <w:trHeight w:val="615"/>
        </w:trPr>
        <w:tc>
          <w:tcPr>
            <w:tcW w:w="3279" w:type="dxa"/>
          </w:tcPr>
          <w:p w14:paraId="46B19D9D" w14:textId="77777777" w:rsidR="00A03B1B" w:rsidRPr="00A03B1B" w:rsidRDefault="00A03B1B" w:rsidP="00A03B1B">
            <w:pPr>
              <w:spacing w:after="60"/>
              <w:rPr>
                <w:iCs/>
                <w:sz w:val="20"/>
                <w:szCs w:val="20"/>
              </w:rPr>
            </w:pPr>
            <w:r w:rsidRPr="00A03B1B">
              <w:rPr>
                <w:iCs/>
                <w:sz w:val="20"/>
                <w:szCs w:val="20"/>
              </w:rPr>
              <w:lastRenderedPageBreak/>
              <w:t>Energy Offer Curve for MW at and above HSL of QSE-committed configuration</w:t>
            </w:r>
          </w:p>
        </w:tc>
        <w:tc>
          <w:tcPr>
            <w:tcW w:w="3060" w:type="dxa"/>
          </w:tcPr>
          <w:p w14:paraId="26F85B1D" w14:textId="77777777" w:rsidR="00A03B1B" w:rsidRPr="00A03B1B" w:rsidRDefault="00A03B1B" w:rsidP="00A03B1B">
            <w:pPr>
              <w:spacing w:after="60"/>
              <w:rPr>
                <w:iCs/>
                <w:sz w:val="20"/>
                <w:szCs w:val="20"/>
              </w:rPr>
            </w:pPr>
            <w:r w:rsidRPr="00A03B1B">
              <w:rPr>
                <w:iCs/>
                <w:sz w:val="20"/>
                <w:szCs w:val="20"/>
              </w:rPr>
              <w:t>Greater of $250 or the QSE submitted Energy Offer Curve</w:t>
            </w:r>
          </w:p>
        </w:tc>
      </w:tr>
      <w:tr w:rsidR="00A03B1B" w:rsidRPr="00A03B1B" w14:paraId="75F622E1" w14:textId="77777777" w:rsidTr="00B31BB1">
        <w:trPr>
          <w:trHeight w:val="615"/>
        </w:trPr>
        <w:tc>
          <w:tcPr>
            <w:tcW w:w="3279" w:type="dxa"/>
          </w:tcPr>
          <w:p w14:paraId="56FA914A" w14:textId="77777777" w:rsidR="00A03B1B" w:rsidRPr="00A03B1B" w:rsidRDefault="00A03B1B" w:rsidP="00A03B1B">
            <w:pPr>
              <w:spacing w:after="60"/>
              <w:rPr>
                <w:iCs/>
                <w:sz w:val="20"/>
                <w:szCs w:val="20"/>
              </w:rPr>
            </w:pPr>
            <w:r w:rsidRPr="00A03B1B">
              <w:rPr>
                <w:iCs/>
                <w:sz w:val="20"/>
                <w:szCs w:val="20"/>
              </w:rPr>
              <w:t>HSL of QSE-committed configuration (if more than highest MW in Energy Offer Curve and price associated with highest MW in Energy Offer Curve is less than $250)</w:t>
            </w:r>
          </w:p>
        </w:tc>
        <w:tc>
          <w:tcPr>
            <w:tcW w:w="3060" w:type="dxa"/>
          </w:tcPr>
          <w:p w14:paraId="65A49507" w14:textId="77777777" w:rsidR="00A03B1B" w:rsidRPr="00A03B1B" w:rsidRDefault="00A03B1B" w:rsidP="00A03B1B">
            <w:pPr>
              <w:spacing w:after="60"/>
              <w:rPr>
                <w:iCs/>
                <w:sz w:val="20"/>
                <w:szCs w:val="20"/>
              </w:rPr>
            </w:pPr>
            <w:r w:rsidRPr="00A03B1B">
              <w:rPr>
                <w:iCs/>
                <w:sz w:val="20"/>
                <w:szCs w:val="20"/>
              </w:rPr>
              <w:t>$250</w:t>
            </w:r>
          </w:p>
        </w:tc>
      </w:tr>
      <w:tr w:rsidR="00A03B1B" w:rsidRPr="00A03B1B" w14:paraId="41EFCAE0" w14:textId="77777777" w:rsidTr="00B31BB1">
        <w:trPr>
          <w:trHeight w:val="368"/>
        </w:trPr>
        <w:tc>
          <w:tcPr>
            <w:tcW w:w="3279" w:type="dxa"/>
          </w:tcPr>
          <w:p w14:paraId="7EA4FCCF" w14:textId="77777777" w:rsidR="00A03B1B" w:rsidRPr="00A03B1B" w:rsidRDefault="00A03B1B" w:rsidP="00A03B1B">
            <w:pPr>
              <w:spacing w:after="60"/>
              <w:rPr>
                <w:iCs/>
                <w:sz w:val="20"/>
                <w:szCs w:val="20"/>
              </w:rPr>
            </w:pPr>
            <w:r w:rsidRPr="00A03B1B">
              <w:rPr>
                <w:iCs/>
                <w:sz w:val="20"/>
                <w:szCs w:val="20"/>
              </w:rPr>
              <w:t>HSL of QSE-committed configuration (if more than highest MW in Energy Offer Curve)</w:t>
            </w:r>
          </w:p>
        </w:tc>
        <w:tc>
          <w:tcPr>
            <w:tcW w:w="3060" w:type="dxa"/>
          </w:tcPr>
          <w:p w14:paraId="1A8380C5" w14:textId="77777777" w:rsidR="00A03B1B" w:rsidRPr="00A03B1B" w:rsidRDefault="00A03B1B" w:rsidP="00A03B1B">
            <w:pPr>
              <w:spacing w:after="60"/>
              <w:rPr>
                <w:iCs/>
                <w:sz w:val="20"/>
                <w:szCs w:val="20"/>
              </w:rPr>
            </w:pPr>
            <w:r w:rsidRPr="00A03B1B">
              <w:rPr>
                <w:iCs/>
                <w:sz w:val="20"/>
                <w:szCs w:val="20"/>
              </w:rPr>
              <w:t>Price associated with the highest MW in QSE submitted Energy Offer Curve</w:t>
            </w:r>
          </w:p>
        </w:tc>
      </w:tr>
      <w:tr w:rsidR="00A03B1B" w:rsidRPr="00A03B1B" w14:paraId="01700114" w14:textId="77777777" w:rsidTr="00B31BB1">
        <w:trPr>
          <w:trHeight w:val="773"/>
        </w:trPr>
        <w:tc>
          <w:tcPr>
            <w:tcW w:w="3279" w:type="dxa"/>
          </w:tcPr>
          <w:p w14:paraId="2746CDE4" w14:textId="77777777" w:rsidR="00A03B1B" w:rsidRPr="00A03B1B" w:rsidRDefault="00A03B1B" w:rsidP="00A03B1B">
            <w:pPr>
              <w:spacing w:after="60"/>
              <w:rPr>
                <w:iCs/>
                <w:sz w:val="20"/>
                <w:szCs w:val="20"/>
              </w:rPr>
            </w:pPr>
            <w:r w:rsidRPr="00A03B1B">
              <w:rPr>
                <w:iCs/>
                <w:sz w:val="20"/>
                <w:szCs w:val="20"/>
              </w:rPr>
              <w:t>Energy Offer Curve for MW at and below HSL of QSE-committed configuration</w:t>
            </w:r>
          </w:p>
        </w:tc>
        <w:tc>
          <w:tcPr>
            <w:tcW w:w="3060" w:type="dxa"/>
          </w:tcPr>
          <w:p w14:paraId="6255677D" w14:textId="77777777" w:rsidR="00A03B1B" w:rsidRPr="00A03B1B" w:rsidRDefault="00A03B1B" w:rsidP="00A03B1B">
            <w:pPr>
              <w:spacing w:after="60"/>
              <w:rPr>
                <w:iCs/>
                <w:sz w:val="20"/>
                <w:szCs w:val="20"/>
              </w:rPr>
            </w:pPr>
            <w:r w:rsidRPr="00A03B1B">
              <w:rPr>
                <w:iCs/>
                <w:sz w:val="20"/>
                <w:szCs w:val="20"/>
              </w:rPr>
              <w:t>The QSE submitted Energy Offer Curve</w:t>
            </w:r>
          </w:p>
        </w:tc>
      </w:tr>
      <w:tr w:rsidR="00A03B1B" w:rsidRPr="00A03B1B" w14:paraId="3696BA8C" w14:textId="77777777" w:rsidTr="00B31BB1">
        <w:trPr>
          <w:trHeight w:val="503"/>
        </w:trPr>
        <w:tc>
          <w:tcPr>
            <w:tcW w:w="3279" w:type="dxa"/>
          </w:tcPr>
          <w:p w14:paraId="40E60780" w14:textId="77777777" w:rsidR="00A03B1B" w:rsidRPr="00A03B1B" w:rsidRDefault="00A03B1B" w:rsidP="00A03B1B">
            <w:pPr>
              <w:spacing w:after="60"/>
              <w:rPr>
                <w:iCs/>
                <w:sz w:val="20"/>
                <w:szCs w:val="20"/>
              </w:rPr>
            </w:pPr>
            <w:r w:rsidRPr="00A03B1B">
              <w:rPr>
                <w:iCs/>
                <w:sz w:val="20"/>
                <w:szCs w:val="20"/>
              </w:rPr>
              <w:t>1 MW below lowest MW in Energy Offer Curve (if more than LSL)</w:t>
            </w:r>
          </w:p>
        </w:tc>
        <w:tc>
          <w:tcPr>
            <w:tcW w:w="3060" w:type="dxa"/>
          </w:tcPr>
          <w:p w14:paraId="53BA8BEC" w14:textId="77777777" w:rsidR="00A03B1B" w:rsidRPr="00A03B1B" w:rsidRDefault="00A03B1B" w:rsidP="00A03B1B">
            <w:pPr>
              <w:spacing w:after="60"/>
              <w:rPr>
                <w:iCs/>
                <w:sz w:val="20"/>
                <w:szCs w:val="20"/>
              </w:rPr>
            </w:pPr>
            <w:r w:rsidRPr="00A03B1B">
              <w:rPr>
                <w:iCs/>
                <w:sz w:val="20"/>
                <w:szCs w:val="20"/>
              </w:rPr>
              <w:t>-$249.99</w:t>
            </w:r>
          </w:p>
        </w:tc>
      </w:tr>
      <w:tr w:rsidR="00A03B1B" w:rsidRPr="00A03B1B" w14:paraId="33B73F38" w14:textId="77777777" w:rsidTr="00B31BB1">
        <w:trPr>
          <w:trHeight w:val="467"/>
        </w:trPr>
        <w:tc>
          <w:tcPr>
            <w:tcW w:w="3279" w:type="dxa"/>
          </w:tcPr>
          <w:p w14:paraId="4F7F5038" w14:textId="77777777" w:rsidR="00A03B1B" w:rsidRPr="00A03B1B" w:rsidRDefault="00A03B1B" w:rsidP="00A03B1B">
            <w:pPr>
              <w:spacing w:after="60"/>
              <w:rPr>
                <w:iCs/>
                <w:sz w:val="20"/>
                <w:szCs w:val="20"/>
              </w:rPr>
            </w:pPr>
            <w:r w:rsidRPr="00A03B1B">
              <w:rPr>
                <w:iCs/>
                <w:sz w:val="20"/>
                <w:szCs w:val="20"/>
              </w:rPr>
              <w:t>LSL (if less than lowest MW in Energy Offer Curve)</w:t>
            </w:r>
          </w:p>
        </w:tc>
        <w:tc>
          <w:tcPr>
            <w:tcW w:w="3060" w:type="dxa"/>
          </w:tcPr>
          <w:p w14:paraId="6235597F" w14:textId="77777777" w:rsidR="00A03B1B" w:rsidRPr="00A03B1B" w:rsidRDefault="00A03B1B" w:rsidP="00A03B1B">
            <w:pPr>
              <w:spacing w:after="60"/>
              <w:rPr>
                <w:iCs/>
                <w:sz w:val="20"/>
                <w:szCs w:val="20"/>
              </w:rPr>
            </w:pPr>
            <w:r w:rsidRPr="00A03B1B">
              <w:rPr>
                <w:iCs/>
                <w:sz w:val="20"/>
                <w:szCs w:val="20"/>
              </w:rPr>
              <w:t>-$250.00</w:t>
            </w:r>
          </w:p>
        </w:tc>
      </w:tr>
    </w:tbl>
    <w:p w14:paraId="18011845" w14:textId="77777777" w:rsidR="00A03B1B" w:rsidRPr="00A03B1B" w:rsidRDefault="00A03B1B" w:rsidP="00A03B1B">
      <w:pPr>
        <w:ind w:left="720" w:hanging="720"/>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50"/>
      </w:tblGrid>
      <w:tr w:rsidR="00A03B1B" w:rsidRPr="00A03B1B" w14:paraId="5EF934A8" w14:textId="77777777" w:rsidTr="00B31BB1">
        <w:tc>
          <w:tcPr>
            <w:tcW w:w="9350" w:type="dxa"/>
            <w:shd w:val="pct12" w:color="auto" w:fill="auto"/>
          </w:tcPr>
          <w:p w14:paraId="7D0CC922" w14:textId="77777777" w:rsidR="00A03B1B" w:rsidRPr="00A03B1B" w:rsidRDefault="00A03B1B" w:rsidP="00A03B1B">
            <w:pPr>
              <w:spacing w:before="120" w:after="240"/>
              <w:rPr>
                <w:b/>
                <w:i/>
                <w:iCs/>
                <w:szCs w:val="20"/>
              </w:rPr>
            </w:pPr>
            <w:r w:rsidRPr="00A03B1B">
              <w:rPr>
                <w:b/>
                <w:i/>
                <w:iCs/>
                <w:szCs w:val="20"/>
              </w:rPr>
              <w:t>[NPRR1019:  Insert paragraphs (v)-(viii) below upon system implementation:]</w:t>
            </w:r>
          </w:p>
          <w:p w14:paraId="6E8D14C9" w14:textId="77777777" w:rsidR="00A03B1B" w:rsidRPr="00A03B1B" w:rsidRDefault="00A03B1B" w:rsidP="00A03B1B">
            <w:pPr>
              <w:spacing w:before="240" w:after="240"/>
              <w:ind w:left="2160" w:hanging="720"/>
              <w:rPr>
                <w:szCs w:val="20"/>
              </w:rPr>
            </w:pPr>
            <w:r w:rsidRPr="00A03B1B">
              <w:rPr>
                <w:szCs w:val="20"/>
              </w:rPr>
              <w:t>(v)</w:t>
            </w:r>
            <w:r w:rsidRPr="00A03B1B">
              <w:rPr>
                <w:szCs w:val="20"/>
              </w:rPr>
              <w:tab/>
              <w:t>For each RUC-committed Switchable Generation Resource (SWGR) that is not part of a Combined Cycle Train already operating in ERCOT, that has not submitted an Energy Offer Curve, and that has a COP Resource Status of EMRSWGR for the instructed Operating Hour at the time of the RUC instruction,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03B1B" w:rsidRPr="00A03B1B" w14:paraId="1CBECB4E"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3563518A" w14:textId="77777777" w:rsidR="00A03B1B" w:rsidRPr="00A03B1B" w:rsidRDefault="00A03B1B" w:rsidP="00A03B1B">
                  <w:pPr>
                    <w:spacing w:after="120"/>
                    <w:rPr>
                      <w:b/>
                      <w:iCs/>
                      <w:sz w:val="20"/>
                      <w:szCs w:val="20"/>
                    </w:rPr>
                  </w:pPr>
                  <w:r w:rsidRPr="00A03B1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3E3BF1FA"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7955D638"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5E8A2DC0" w14:textId="77777777" w:rsidR="00A03B1B" w:rsidRPr="00A03B1B" w:rsidRDefault="00A03B1B" w:rsidP="00A03B1B">
                  <w:pPr>
                    <w:spacing w:after="120"/>
                    <w:rPr>
                      <w:iCs/>
                      <w:sz w:val="20"/>
                      <w:szCs w:val="20"/>
                    </w:rPr>
                  </w:pPr>
                  <w:r w:rsidRPr="00A03B1B">
                    <w:rPr>
                      <w:iCs/>
                      <w:sz w:val="20"/>
                      <w:szCs w:val="20"/>
                    </w:rPr>
                    <w:t>HSL</w:t>
                  </w:r>
                </w:p>
              </w:tc>
              <w:tc>
                <w:tcPr>
                  <w:tcW w:w="3600" w:type="dxa"/>
                  <w:tcBorders>
                    <w:top w:val="single" w:sz="4" w:space="0" w:color="auto"/>
                    <w:left w:val="single" w:sz="4" w:space="0" w:color="auto"/>
                    <w:bottom w:val="single" w:sz="4" w:space="0" w:color="auto"/>
                    <w:right w:val="single" w:sz="4" w:space="0" w:color="auto"/>
                  </w:tcBorders>
                </w:tcPr>
                <w:p w14:paraId="760A045A" w14:textId="77777777" w:rsidR="00A03B1B" w:rsidRPr="00A03B1B" w:rsidRDefault="00A03B1B" w:rsidP="00A03B1B">
                  <w:pPr>
                    <w:spacing w:after="120"/>
                    <w:rPr>
                      <w:iCs/>
                      <w:sz w:val="20"/>
                      <w:szCs w:val="20"/>
                    </w:rPr>
                  </w:pPr>
                  <w:r w:rsidRPr="00A03B1B">
                    <w:rPr>
                      <w:iCs/>
                      <w:sz w:val="20"/>
                      <w:szCs w:val="20"/>
                    </w:rPr>
                    <w:t>$4,500</w:t>
                  </w:r>
                  <w:r w:rsidRPr="00A03B1B">
                    <w:rPr>
                      <w:sz w:val="20"/>
                      <w:szCs w:val="20"/>
                    </w:rPr>
                    <w:t xml:space="preserve"> or the effective Value of Lost Load (VOLL), whichever is less</w:t>
                  </w:r>
                </w:p>
              </w:tc>
            </w:tr>
            <w:tr w:rsidR="00A03B1B" w:rsidRPr="00A03B1B" w14:paraId="06CA61BF"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6D082757" w14:textId="77777777" w:rsidR="00A03B1B" w:rsidRPr="00A03B1B" w:rsidRDefault="00A03B1B" w:rsidP="00A03B1B">
                  <w:pPr>
                    <w:spacing w:after="120"/>
                    <w:rPr>
                      <w:iCs/>
                      <w:sz w:val="20"/>
                      <w:szCs w:val="20"/>
                    </w:rPr>
                  </w:pPr>
                  <w:r w:rsidRPr="00A03B1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6CDA1E54" w14:textId="77777777" w:rsidR="00A03B1B" w:rsidRPr="00A03B1B" w:rsidRDefault="00A03B1B" w:rsidP="00A03B1B">
                  <w:pPr>
                    <w:spacing w:after="120"/>
                    <w:rPr>
                      <w:iCs/>
                      <w:sz w:val="20"/>
                      <w:szCs w:val="20"/>
                    </w:rPr>
                  </w:pPr>
                  <w:r w:rsidRPr="00A03B1B">
                    <w:rPr>
                      <w:iCs/>
                      <w:sz w:val="20"/>
                      <w:szCs w:val="20"/>
                    </w:rPr>
                    <w:t>$4,500</w:t>
                  </w:r>
                  <w:r w:rsidRPr="00A03B1B">
                    <w:rPr>
                      <w:sz w:val="20"/>
                      <w:szCs w:val="20"/>
                    </w:rPr>
                    <w:t xml:space="preserve"> or the effective VOLL, whichever is less</w:t>
                  </w:r>
                </w:p>
              </w:tc>
            </w:tr>
          </w:tbl>
          <w:p w14:paraId="1D149F26" w14:textId="77777777" w:rsidR="00A03B1B" w:rsidRPr="00A03B1B" w:rsidRDefault="00A03B1B" w:rsidP="00A03B1B">
            <w:pPr>
              <w:spacing w:before="240" w:after="240"/>
              <w:ind w:left="2160" w:hanging="720"/>
              <w:rPr>
                <w:szCs w:val="20"/>
              </w:rPr>
            </w:pPr>
            <w:r w:rsidRPr="00A03B1B">
              <w:rPr>
                <w:szCs w:val="20"/>
              </w:rPr>
              <w:t>(vi)</w:t>
            </w:r>
            <w:r w:rsidRPr="00A03B1B">
              <w:rPr>
                <w:szCs w:val="20"/>
              </w:rPr>
              <w:tab/>
              <w:t>For each RUC-committed SWGR that is not part of a Combined Cycle Train already operating in ERCOT, that has submitted an Energy Offer Curve, and that has a COP Resource Status of EMRSWGR for the instructed Operating Hour at the time of the RUC instruction, ERCOT shall create a proxy Energy Offer Curve as described below:</w:t>
            </w:r>
          </w:p>
          <w:tbl>
            <w:tblPr>
              <w:tblW w:w="6335"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1"/>
              <w:gridCol w:w="2804"/>
            </w:tblGrid>
            <w:tr w:rsidR="00A03B1B" w:rsidRPr="00A03B1B" w14:paraId="07EF9C49" w14:textId="77777777" w:rsidTr="00B31BB1">
              <w:trPr>
                <w:trHeight w:val="350"/>
              </w:trPr>
              <w:tc>
                <w:tcPr>
                  <w:tcW w:w="3531" w:type="dxa"/>
                </w:tcPr>
                <w:p w14:paraId="3B2A4893" w14:textId="77777777" w:rsidR="00A03B1B" w:rsidRPr="00A03B1B" w:rsidRDefault="00A03B1B" w:rsidP="00A03B1B">
                  <w:pPr>
                    <w:spacing w:after="120"/>
                    <w:rPr>
                      <w:b/>
                      <w:iCs/>
                      <w:sz w:val="20"/>
                      <w:szCs w:val="20"/>
                    </w:rPr>
                  </w:pPr>
                  <w:r w:rsidRPr="00A03B1B">
                    <w:rPr>
                      <w:b/>
                      <w:iCs/>
                      <w:sz w:val="20"/>
                      <w:szCs w:val="20"/>
                    </w:rPr>
                    <w:t>MW</w:t>
                  </w:r>
                </w:p>
              </w:tc>
              <w:tc>
                <w:tcPr>
                  <w:tcW w:w="2804" w:type="dxa"/>
                </w:tcPr>
                <w:p w14:paraId="602F0C16"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2612C457" w14:textId="77777777" w:rsidTr="00B31BB1">
              <w:trPr>
                <w:trHeight w:val="345"/>
              </w:trPr>
              <w:tc>
                <w:tcPr>
                  <w:tcW w:w="3531" w:type="dxa"/>
                </w:tcPr>
                <w:p w14:paraId="0E4B4C67" w14:textId="77777777" w:rsidR="00A03B1B" w:rsidRPr="00A03B1B" w:rsidRDefault="00A03B1B" w:rsidP="00A03B1B">
                  <w:pPr>
                    <w:spacing w:after="60"/>
                    <w:rPr>
                      <w:iCs/>
                      <w:sz w:val="20"/>
                      <w:szCs w:val="20"/>
                    </w:rPr>
                  </w:pPr>
                  <w:r w:rsidRPr="00A03B1B">
                    <w:rPr>
                      <w:iCs/>
                      <w:sz w:val="20"/>
                      <w:szCs w:val="20"/>
                    </w:rPr>
                    <w:t>HSL (if more than highest MW in Energy Offer Curve)</w:t>
                  </w:r>
                </w:p>
              </w:tc>
              <w:tc>
                <w:tcPr>
                  <w:tcW w:w="2804" w:type="dxa"/>
                </w:tcPr>
                <w:p w14:paraId="79BEC183" w14:textId="77777777" w:rsidR="00A03B1B" w:rsidRPr="00A03B1B" w:rsidRDefault="00A03B1B" w:rsidP="00A03B1B">
                  <w:pPr>
                    <w:spacing w:after="60"/>
                    <w:rPr>
                      <w:iCs/>
                      <w:sz w:val="20"/>
                      <w:szCs w:val="20"/>
                    </w:rPr>
                  </w:pPr>
                  <w:r w:rsidRPr="00A03B1B">
                    <w:rPr>
                      <w:iCs/>
                      <w:sz w:val="20"/>
                      <w:szCs w:val="20"/>
                    </w:rPr>
                    <w:t xml:space="preserve">Greater </w:t>
                  </w:r>
                  <w:proofErr w:type="gramStart"/>
                  <w:r w:rsidRPr="00A03B1B">
                    <w:rPr>
                      <w:iCs/>
                      <w:sz w:val="20"/>
                      <w:szCs w:val="20"/>
                    </w:rPr>
                    <w:t>of:</w:t>
                  </w:r>
                  <w:proofErr w:type="gramEnd"/>
                  <w:r w:rsidRPr="00A03B1B">
                    <w:rPr>
                      <w:iCs/>
                      <w:sz w:val="20"/>
                      <w:szCs w:val="20"/>
                    </w:rPr>
                    <w:t xml:space="preserve"> $4,500</w:t>
                  </w:r>
                  <w:r w:rsidRPr="00A03B1B">
                    <w:rPr>
                      <w:sz w:val="20"/>
                      <w:szCs w:val="20"/>
                    </w:rPr>
                    <w:t xml:space="preserve"> or the effective VOLL, whichever is less; and</w:t>
                  </w:r>
                  <w:r w:rsidRPr="00A03B1B">
                    <w:rPr>
                      <w:iCs/>
                      <w:sz w:val="20"/>
                      <w:szCs w:val="20"/>
                    </w:rPr>
                    <w:t xml:space="preserve"> the price associated with the highest MW in QSE-submitted Energy Offer Curve</w:t>
                  </w:r>
                </w:p>
              </w:tc>
            </w:tr>
            <w:tr w:rsidR="00A03B1B" w:rsidRPr="00A03B1B" w14:paraId="61402675" w14:textId="77777777" w:rsidTr="00B31BB1">
              <w:trPr>
                <w:trHeight w:val="615"/>
              </w:trPr>
              <w:tc>
                <w:tcPr>
                  <w:tcW w:w="3531" w:type="dxa"/>
                </w:tcPr>
                <w:p w14:paraId="3902F9EC" w14:textId="77777777" w:rsidR="00A03B1B" w:rsidRPr="00A03B1B" w:rsidRDefault="00A03B1B" w:rsidP="00A03B1B">
                  <w:pPr>
                    <w:spacing w:after="60"/>
                    <w:rPr>
                      <w:iCs/>
                      <w:sz w:val="20"/>
                      <w:szCs w:val="20"/>
                    </w:rPr>
                  </w:pPr>
                  <w:r w:rsidRPr="00A03B1B">
                    <w:rPr>
                      <w:iCs/>
                      <w:sz w:val="20"/>
                      <w:szCs w:val="20"/>
                    </w:rPr>
                    <w:lastRenderedPageBreak/>
                    <w:t>Energy Offer Curve</w:t>
                  </w:r>
                </w:p>
              </w:tc>
              <w:tc>
                <w:tcPr>
                  <w:tcW w:w="2804" w:type="dxa"/>
                </w:tcPr>
                <w:p w14:paraId="423AB50A" w14:textId="77777777" w:rsidR="00A03B1B" w:rsidRPr="00A03B1B" w:rsidRDefault="00A03B1B" w:rsidP="00A03B1B">
                  <w:pPr>
                    <w:spacing w:after="60"/>
                    <w:rPr>
                      <w:iCs/>
                      <w:sz w:val="20"/>
                      <w:szCs w:val="20"/>
                    </w:rPr>
                  </w:pPr>
                  <w:r w:rsidRPr="00A03B1B">
                    <w:rPr>
                      <w:iCs/>
                      <w:sz w:val="20"/>
                      <w:szCs w:val="20"/>
                    </w:rPr>
                    <w:t xml:space="preserve">Greater </w:t>
                  </w:r>
                  <w:proofErr w:type="gramStart"/>
                  <w:r w:rsidRPr="00A03B1B">
                    <w:rPr>
                      <w:iCs/>
                      <w:sz w:val="20"/>
                      <w:szCs w:val="20"/>
                    </w:rPr>
                    <w:t>of:</w:t>
                  </w:r>
                  <w:proofErr w:type="gramEnd"/>
                  <w:r w:rsidRPr="00A03B1B">
                    <w:rPr>
                      <w:iCs/>
                      <w:sz w:val="20"/>
                      <w:szCs w:val="20"/>
                    </w:rPr>
                    <w:t xml:space="preserve"> $4,500</w:t>
                  </w:r>
                  <w:r w:rsidRPr="00A03B1B">
                    <w:rPr>
                      <w:sz w:val="20"/>
                      <w:szCs w:val="20"/>
                    </w:rPr>
                    <w:t xml:space="preserve"> or the effective VOLL, whichever is less; and</w:t>
                  </w:r>
                  <w:r w:rsidRPr="00A03B1B">
                    <w:rPr>
                      <w:iCs/>
                      <w:sz w:val="20"/>
                      <w:szCs w:val="20"/>
                    </w:rPr>
                    <w:t xml:space="preserve"> the QSE-submitted Energy Offer Curve</w:t>
                  </w:r>
                </w:p>
              </w:tc>
            </w:tr>
            <w:tr w:rsidR="00A03B1B" w:rsidRPr="00A03B1B" w14:paraId="5E89687B" w14:textId="77777777" w:rsidTr="00B31BB1">
              <w:trPr>
                <w:trHeight w:val="916"/>
              </w:trPr>
              <w:tc>
                <w:tcPr>
                  <w:tcW w:w="3531" w:type="dxa"/>
                </w:tcPr>
                <w:p w14:paraId="751050EF" w14:textId="77777777" w:rsidR="00A03B1B" w:rsidRPr="00A03B1B" w:rsidRDefault="00A03B1B" w:rsidP="00A03B1B">
                  <w:pPr>
                    <w:spacing w:after="60"/>
                    <w:rPr>
                      <w:iCs/>
                      <w:sz w:val="20"/>
                      <w:szCs w:val="20"/>
                    </w:rPr>
                  </w:pPr>
                  <w:r w:rsidRPr="00A03B1B">
                    <w:rPr>
                      <w:iCs/>
                      <w:sz w:val="20"/>
                      <w:szCs w:val="20"/>
                    </w:rPr>
                    <w:t>Zero</w:t>
                  </w:r>
                </w:p>
              </w:tc>
              <w:tc>
                <w:tcPr>
                  <w:tcW w:w="2804" w:type="dxa"/>
                </w:tcPr>
                <w:p w14:paraId="0DFDD963" w14:textId="77777777" w:rsidR="00A03B1B" w:rsidRPr="00A03B1B" w:rsidRDefault="00A03B1B" w:rsidP="00A03B1B">
                  <w:pPr>
                    <w:spacing w:after="60"/>
                    <w:rPr>
                      <w:iCs/>
                      <w:sz w:val="20"/>
                      <w:szCs w:val="20"/>
                    </w:rPr>
                  </w:pPr>
                  <w:r w:rsidRPr="00A03B1B">
                    <w:rPr>
                      <w:iCs/>
                      <w:sz w:val="20"/>
                      <w:szCs w:val="20"/>
                    </w:rPr>
                    <w:t xml:space="preserve">Greater </w:t>
                  </w:r>
                  <w:proofErr w:type="gramStart"/>
                  <w:r w:rsidRPr="00A03B1B">
                    <w:rPr>
                      <w:iCs/>
                      <w:sz w:val="20"/>
                      <w:szCs w:val="20"/>
                    </w:rPr>
                    <w:t>of:</w:t>
                  </w:r>
                  <w:proofErr w:type="gramEnd"/>
                  <w:r w:rsidRPr="00A03B1B">
                    <w:rPr>
                      <w:iCs/>
                      <w:sz w:val="20"/>
                      <w:szCs w:val="20"/>
                    </w:rPr>
                    <w:t xml:space="preserve"> $4,500</w:t>
                  </w:r>
                  <w:r w:rsidRPr="00A03B1B">
                    <w:rPr>
                      <w:sz w:val="20"/>
                      <w:szCs w:val="20"/>
                    </w:rPr>
                    <w:t xml:space="preserve"> or the effective VOLL, whichever is less;</w:t>
                  </w:r>
                  <w:r w:rsidRPr="00A03B1B">
                    <w:rPr>
                      <w:iCs/>
                      <w:sz w:val="20"/>
                      <w:szCs w:val="20"/>
                    </w:rPr>
                    <w:t xml:space="preserve"> and the first price point of the QSE-submitted Energy Offer Curve</w:t>
                  </w:r>
                </w:p>
              </w:tc>
            </w:tr>
          </w:tbl>
          <w:p w14:paraId="587A1564" w14:textId="77777777" w:rsidR="00A03B1B" w:rsidRPr="00A03B1B" w:rsidRDefault="00A03B1B" w:rsidP="00A03B1B">
            <w:pPr>
              <w:spacing w:before="240" w:after="240"/>
              <w:ind w:left="2160" w:hanging="720"/>
              <w:rPr>
                <w:szCs w:val="20"/>
              </w:rPr>
            </w:pPr>
            <w:r w:rsidRPr="00A03B1B">
              <w:rPr>
                <w:szCs w:val="20"/>
              </w:rPr>
              <w:t>(vii)</w:t>
            </w:r>
            <w:r w:rsidRPr="00A03B1B">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not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9"/>
              <w:gridCol w:w="3600"/>
            </w:tblGrid>
            <w:tr w:rsidR="00A03B1B" w:rsidRPr="00A03B1B" w14:paraId="2A4A9B66"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5E938DF2" w14:textId="77777777" w:rsidR="00A03B1B" w:rsidRPr="00A03B1B" w:rsidRDefault="00A03B1B" w:rsidP="00A03B1B">
                  <w:pPr>
                    <w:spacing w:after="120"/>
                    <w:rPr>
                      <w:b/>
                      <w:iCs/>
                      <w:sz w:val="20"/>
                      <w:szCs w:val="20"/>
                    </w:rPr>
                  </w:pPr>
                  <w:r w:rsidRPr="00A03B1B">
                    <w:rPr>
                      <w:b/>
                      <w:iCs/>
                      <w:sz w:val="20"/>
                      <w:szCs w:val="20"/>
                    </w:rPr>
                    <w:t>MW</w:t>
                  </w:r>
                </w:p>
              </w:tc>
              <w:tc>
                <w:tcPr>
                  <w:tcW w:w="3600" w:type="dxa"/>
                  <w:tcBorders>
                    <w:top w:val="single" w:sz="4" w:space="0" w:color="auto"/>
                    <w:left w:val="single" w:sz="4" w:space="0" w:color="auto"/>
                    <w:bottom w:val="single" w:sz="4" w:space="0" w:color="auto"/>
                    <w:right w:val="single" w:sz="4" w:space="0" w:color="auto"/>
                  </w:tcBorders>
                </w:tcPr>
                <w:p w14:paraId="5DB956FA"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1B0E4F60"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0B386516" w14:textId="77777777" w:rsidR="00A03B1B" w:rsidRPr="00A03B1B" w:rsidRDefault="00A03B1B" w:rsidP="00A03B1B">
                  <w:pPr>
                    <w:spacing w:after="120"/>
                    <w:rPr>
                      <w:iCs/>
                      <w:sz w:val="20"/>
                      <w:szCs w:val="20"/>
                    </w:rPr>
                  </w:pPr>
                  <w:r w:rsidRPr="00A03B1B">
                    <w:rPr>
                      <w:iCs/>
                      <w:sz w:val="20"/>
                      <w:szCs w:val="20"/>
                    </w:rPr>
                    <w:t xml:space="preserve">HSL of RUC-committed configuration </w:t>
                  </w:r>
                </w:p>
              </w:tc>
              <w:tc>
                <w:tcPr>
                  <w:tcW w:w="3600" w:type="dxa"/>
                  <w:tcBorders>
                    <w:top w:val="single" w:sz="4" w:space="0" w:color="auto"/>
                    <w:left w:val="single" w:sz="4" w:space="0" w:color="auto"/>
                    <w:bottom w:val="single" w:sz="4" w:space="0" w:color="auto"/>
                    <w:right w:val="single" w:sz="4" w:space="0" w:color="auto"/>
                  </w:tcBorders>
                </w:tcPr>
                <w:p w14:paraId="0D8AA5FB" w14:textId="77777777" w:rsidR="00A03B1B" w:rsidRPr="00A03B1B" w:rsidRDefault="00A03B1B" w:rsidP="00A03B1B">
                  <w:pPr>
                    <w:spacing w:after="120"/>
                    <w:rPr>
                      <w:iCs/>
                      <w:sz w:val="20"/>
                      <w:szCs w:val="20"/>
                    </w:rPr>
                  </w:pPr>
                  <w:r w:rsidRPr="00A03B1B">
                    <w:rPr>
                      <w:iCs/>
                      <w:sz w:val="20"/>
                      <w:szCs w:val="20"/>
                    </w:rPr>
                    <w:t>$4,500</w:t>
                  </w:r>
                  <w:r w:rsidRPr="00A03B1B">
                    <w:rPr>
                      <w:sz w:val="20"/>
                      <w:szCs w:val="20"/>
                    </w:rPr>
                    <w:t xml:space="preserve"> or the effective VOLL, whichever is less</w:t>
                  </w:r>
                </w:p>
              </w:tc>
            </w:tr>
            <w:tr w:rsidR="00A03B1B" w:rsidRPr="00A03B1B" w14:paraId="6698E101" w14:textId="77777777" w:rsidTr="00B31BB1">
              <w:trPr>
                <w:trHeight w:val="377"/>
              </w:trPr>
              <w:tc>
                <w:tcPr>
                  <w:tcW w:w="2739" w:type="dxa"/>
                  <w:tcBorders>
                    <w:top w:val="single" w:sz="4" w:space="0" w:color="auto"/>
                    <w:left w:val="single" w:sz="4" w:space="0" w:color="auto"/>
                    <w:bottom w:val="single" w:sz="4" w:space="0" w:color="auto"/>
                    <w:right w:val="single" w:sz="4" w:space="0" w:color="auto"/>
                  </w:tcBorders>
                </w:tcPr>
                <w:p w14:paraId="0F07CA67" w14:textId="77777777" w:rsidR="00A03B1B" w:rsidRPr="00A03B1B" w:rsidRDefault="00A03B1B" w:rsidP="00A03B1B">
                  <w:pPr>
                    <w:spacing w:after="120"/>
                    <w:rPr>
                      <w:iCs/>
                      <w:sz w:val="20"/>
                      <w:szCs w:val="20"/>
                    </w:rPr>
                  </w:pPr>
                  <w:r w:rsidRPr="00A03B1B">
                    <w:rPr>
                      <w:iCs/>
                      <w:sz w:val="20"/>
                      <w:szCs w:val="20"/>
                    </w:rPr>
                    <w:t>Zero</w:t>
                  </w:r>
                </w:p>
              </w:tc>
              <w:tc>
                <w:tcPr>
                  <w:tcW w:w="3600" w:type="dxa"/>
                  <w:tcBorders>
                    <w:top w:val="single" w:sz="4" w:space="0" w:color="auto"/>
                    <w:left w:val="single" w:sz="4" w:space="0" w:color="auto"/>
                    <w:bottom w:val="single" w:sz="4" w:space="0" w:color="auto"/>
                    <w:right w:val="single" w:sz="4" w:space="0" w:color="auto"/>
                  </w:tcBorders>
                </w:tcPr>
                <w:p w14:paraId="38EC918F" w14:textId="77777777" w:rsidR="00A03B1B" w:rsidRPr="00A03B1B" w:rsidRDefault="00A03B1B" w:rsidP="00A03B1B">
                  <w:pPr>
                    <w:spacing w:after="120"/>
                    <w:rPr>
                      <w:iCs/>
                      <w:sz w:val="20"/>
                      <w:szCs w:val="20"/>
                    </w:rPr>
                  </w:pPr>
                  <w:r w:rsidRPr="00A03B1B">
                    <w:rPr>
                      <w:iCs/>
                      <w:sz w:val="20"/>
                      <w:szCs w:val="20"/>
                    </w:rPr>
                    <w:t>$4,500</w:t>
                  </w:r>
                  <w:r w:rsidRPr="00A03B1B">
                    <w:rPr>
                      <w:sz w:val="20"/>
                      <w:szCs w:val="20"/>
                    </w:rPr>
                    <w:t xml:space="preserve"> or the effective VOLL, whichever is less</w:t>
                  </w:r>
                </w:p>
              </w:tc>
            </w:tr>
          </w:tbl>
          <w:p w14:paraId="11FCDD33" w14:textId="77777777" w:rsidR="00A03B1B" w:rsidRPr="00A03B1B" w:rsidRDefault="00A03B1B" w:rsidP="00A03B1B">
            <w:pPr>
              <w:spacing w:before="240" w:after="240"/>
              <w:ind w:left="2160" w:hanging="720"/>
              <w:rPr>
                <w:szCs w:val="20"/>
              </w:rPr>
            </w:pPr>
            <w:r w:rsidRPr="00A03B1B">
              <w:rPr>
                <w:szCs w:val="20"/>
              </w:rPr>
              <w:t>(viii)</w:t>
            </w:r>
            <w:r w:rsidRPr="00A03B1B">
              <w:rPr>
                <w:szCs w:val="20"/>
              </w:rPr>
              <w:tab/>
              <w:t>For each Combined Cycle Train configuration that includes at least one SWGR that is operating in a non-ERCOT Control Area as part of a configuration with a COP Resource Status of EMRSWGR for the instructed Operating Hour at the time of a RUC instruction requiring the switching of the SWGR into the ERCOT Control Area, if the QSE for the Combined Cycle Train has submitted an Energy Offer Curve for the RUC-committed configuration, ERCOT shall create a proxy Energy Offer Curve as described below:</w:t>
            </w:r>
          </w:p>
          <w:tbl>
            <w:tblPr>
              <w:tblW w:w="6339" w:type="dxa"/>
              <w:tblInd w:w="1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9"/>
              <w:gridCol w:w="3060"/>
            </w:tblGrid>
            <w:tr w:rsidR="00A03B1B" w:rsidRPr="00A03B1B" w14:paraId="06135433" w14:textId="77777777" w:rsidTr="00B31BB1">
              <w:trPr>
                <w:trHeight w:val="350"/>
              </w:trPr>
              <w:tc>
                <w:tcPr>
                  <w:tcW w:w="3279" w:type="dxa"/>
                </w:tcPr>
                <w:p w14:paraId="2CBEAE58" w14:textId="77777777" w:rsidR="00A03B1B" w:rsidRPr="00A03B1B" w:rsidRDefault="00A03B1B" w:rsidP="00A03B1B">
                  <w:pPr>
                    <w:spacing w:after="120"/>
                    <w:rPr>
                      <w:b/>
                      <w:iCs/>
                      <w:sz w:val="20"/>
                      <w:szCs w:val="20"/>
                    </w:rPr>
                  </w:pPr>
                  <w:r w:rsidRPr="00A03B1B">
                    <w:rPr>
                      <w:b/>
                      <w:iCs/>
                      <w:sz w:val="20"/>
                      <w:szCs w:val="20"/>
                    </w:rPr>
                    <w:t>MW</w:t>
                  </w:r>
                </w:p>
              </w:tc>
              <w:tc>
                <w:tcPr>
                  <w:tcW w:w="3060" w:type="dxa"/>
                </w:tcPr>
                <w:p w14:paraId="2A331E04"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4EDC4447" w14:textId="77777777" w:rsidTr="00B31BB1">
              <w:trPr>
                <w:trHeight w:val="345"/>
              </w:trPr>
              <w:tc>
                <w:tcPr>
                  <w:tcW w:w="3279" w:type="dxa"/>
                </w:tcPr>
                <w:p w14:paraId="2E91ECB7" w14:textId="77777777" w:rsidR="00A03B1B" w:rsidRPr="00A03B1B" w:rsidRDefault="00A03B1B" w:rsidP="00A03B1B">
                  <w:pPr>
                    <w:spacing w:after="60"/>
                    <w:rPr>
                      <w:iCs/>
                      <w:sz w:val="20"/>
                      <w:szCs w:val="20"/>
                    </w:rPr>
                  </w:pPr>
                  <w:r w:rsidRPr="00A03B1B">
                    <w:rPr>
                      <w:iCs/>
                      <w:sz w:val="20"/>
                      <w:szCs w:val="20"/>
                    </w:rPr>
                    <w:t>HSL of RUC-committed configuration (if more than highest MW in Energy Offer Curve)</w:t>
                  </w:r>
                </w:p>
              </w:tc>
              <w:tc>
                <w:tcPr>
                  <w:tcW w:w="3060" w:type="dxa"/>
                </w:tcPr>
                <w:p w14:paraId="2F32E732" w14:textId="77777777" w:rsidR="00A03B1B" w:rsidRPr="00A03B1B" w:rsidRDefault="00A03B1B" w:rsidP="00A03B1B">
                  <w:pPr>
                    <w:spacing w:after="60"/>
                    <w:rPr>
                      <w:iCs/>
                      <w:sz w:val="20"/>
                      <w:szCs w:val="20"/>
                    </w:rPr>
                  </w:pPr>
                  <w:r w:rsidRPr="00A03B1B">
                    <w:rPr>
                      <w:iCs/>
                      <w:sz w:val="20"/>
                      <w:szCs w:val="20"/>
                    </w:rPr>
                    <w:t xml:space="preserve">Greater </w:t>
                  </w:r>
                  <w:proofErr w:type="gramStart"/>
                  <w:r w:rsidRPr="00A03B1B">
                    <w:rPr>
                      <w:iCs/>
                      <w:sz w:val="20"/>
                      <w:szCs w:val="20"/>
                    </w:rPr>
                    <w:t>of:</w:t>
                  </w:r>
                  <w:proofErr w:type="gramEnd"/>
                  <w:r w:rsidRPr="00A03B1B">
                    <w:rPr>
                      <w:iCs/>
                      <w:sz w:val="20"/>
                      <w:szCs w:val="20"/>
                    </w:rPr>
                    <w:t xml:space="preserve"> $4,500</w:t>
                  </w:r>
                  <w:r w:rsidRPr="00A03B1B">
                    <w:rPr>
                      <w:sz w:val="20"/>
                      <w:szCs w:val="20"/>
                    </w:rPr>
                    <w:t xml:space="preserve"> or the effective VOLL, whichever is less; and</w:t>
                  </w:r>
                  <w:r w:rsidRPr="00A03B1B">
                    <w:rPr>
                      <w:iCs/>
                      <w:sz w:val="20"/>
                      <w:szCs w:val="20"/>
                    </w:rPr>
                    <w:t xml:space="preserve"> the price associated with the highest MW in QSE-submitted Energy Offer Curve</w:t>
                  </w:r>
                </w:p>
              </w:tc>
            </w:tr>
            <w:tr w:rsidR="00A03B1B" w:rsidRPr="00A03B1B" w14:paraId="72B7A637" w14:textId="77777777" w:rsidTr="00B31BB1">
              <w:trPr>
                <w:trHeight w:val="615"/>
              </w:trPr>
              <w:tc>
                <w:tcPr>
                  <w:tcW w:w="3279" w:type="dxa"/>
                </w:tcPr>
                <w:p w14:paraId="73342CD5" w14:textId="77777777" w:rsidR="00A03B1B" w:rsidRPr="00A03B1B" w:rsidRDefault="00A03B1B" w:rsidP="00A03B1B">
                  <w:pPr>
                    <w:spacing w:after="60"/>
                    <w:rPr>
                      <w:iCs/>
                      <w:sz w:val="20"/>
                      <w:szCs w:val="20"/>
                    </w:rPr>
                  </w:pPr>
                  <w:r w:rsidRPr="00A03B1B">
                    <w:rPr>
                      <w:iCs/>
                      <w:sz w:val="20"/>
                      <w:szCs w:val="20"/>
                    </w:rPr>
                    <w:t>Energy Offer Curve for MW at and above HSL of QSE-committed configuration</w:t>
                  </w:r>
                </w:p>
              </w:tc>
              <w:tc>
                <w:tcPr>
                  <w:tcW w:w="3060" w:type="dxa"/>
                </w:tcPr>
                <w:p w14:paraId="33A8EDCD" w14:textId="77777777" w:rsidR="00A03B1B" w:rsidRPr="00A03B1B" w:rsidRDefault="00A03B1B" w:rsidP="00A03B1B">
                  <w:pPr>
                    <w:spacing w:after="60"/>
                    <w:rPr>
                      <w:iCs/>
                      <w:sz w:val="20"/>
                      <w:szCs w:val="20"/>
                    </w:rPr>
                  </w:pPr>
                  <w:r w:rsidRPr="00A03B1B">
                    <w:rPr>
                      <w:iCs/>
                      <w:sz w:val="20"/>
                      <w:szCs w:val="20"/>
                    </w:rPr>
                    <w:t xml:space="preserve">Greater </w:t>
                  </w:r>
                  <w:proofErr w:type="gramStart"/>
                  <w:r w:rsidRPr="00A03B1B">
                    <w:rPr>
                      <w:iCs/>
                      <w:sz w:val="20"/>
                      <w:szCs w:val="20"/>
                    </w:rPr>
                    <w:t>of:</w:t>
                  </w:r>
                  <w:proofErr w:type="gramEnd"/>
                  <w:r w:rsidRPr="00A03B1B">
                    <w:rPr>
                      <w:iCs/>
                      <w:sz w:val="20"/>
                      <w:szCs w:val="20"/>
                    </w:rPr>
                    <w:t xml:space="preserve"> $4,500</w:t>
                  </w:r>
                  <w:r w:rsidRPr="00A03B1B">
                    <w:rPr>
                      <w:sz w:val="20"/>
                      <w:szCs w:val="20"/>
                    </w:rPr>
                    <w:t xml:space="preserve"> or the effective VOLL, whichever is less;</w:t>
                  </w:r>
                  <w:r w:rsidRPr="00A03B1B">
                    <w:rPr>
                      <w:iCs/>
                      <w:sz w:val="20"/>
                      <w:szCs w:val="20"/>
                    </w:rPr>
                    <w:t xml:space="preserve"> and the QSE-submitted Energy Offer Curve</w:t>
                  </w:r>
                </w:p>
              </w:tc>
            </w:tr>
            <w:tr w:rsidR="00A03B1B" w:rsidRPr="00A03B1B" w14:paraId="244A861E" w14:textId="77777777" w:rsidTr="00B31BB1">
              <w:trPr>
                <w:trHeight w:val="615"/>
              </w:trPr>
              <w:tc>
                <w:tcPr>
                  <w:tcW w:w="3279" w:type="dxa"/>
                </w:tcPr>
                <w:p w14:paraId="0A707688" w14:textId="77777777" w:rsidR="00A03B1B" w:rsidRPr="00A03B1B" w:rsidRDefault="00A03B1B" w:rsidP="00A03B1B">
                  <w:pPr>
                    <w:spacing w:after="60"/>
                    <w:rPr>
                      <w:iCs/>
                      <w:sz w:val="20"/>
                      <w:szCs w:val="20"/>
                    </w:rPr>
                  </w:pPr>
                  <w:r w:rsidRPr="00A03B1B">
                    <w:rPr>
                      <w:iCs/>
                      <w:sz w:val="20"/>
                      <w:szCs w:val="20"/>
                    </w:rPr>
                    <w:t xml:space="preserve">HSL of QSE-committed configuration (if more than highest MW in Energy Offer Curve and price associated with highest MW in </w:t>
                  </w:r>
                  <w:r w:rsidRPr="00A03B1B">
                    <w:rPr>
                      <w:iCs/>
                      <w:sz w:val="20"/>
                      <w:szCs w:val="20"/>
                    </w:rPr>
                    <w:lastRenderedPageBreak/>
                    <w:t>Energy Offer Curve is less than $4,500)</w:t>
                  </w:r>
                </w:p>
              </w:tc>
              <w:tc>
                <w:tcPr>
                  <w:tcW w:w="3060" w:type="dxa"/>
                </w:tcPr>
                <w:p w14:paraId="177FFE46" w14:textId="77777777" w:rsidR="00A03B1B" w:rsidRPr="00A03B1B" w:rsidRDefault="00A03B1B" w:rsidP="00A03B1B">
                  <w:pPr>
                    <w:spacing w:after="60"/>
                    <w:rPr>
                      <w:iCs/>
                      <w:sz w:val="20"/>
                      <w:szCs w:val="20"/>
                    </w:rPr>
                  </w:pPr>
                  <w:r w:rsidRPr="00A03B1B">
                    <w:rPr>
                      <w:iCs/>
                      <w:sz w:val="20"/>
                      <w:szCs w:val="20"/>
                    </w:rPr>
                    <w:lastRenderedPageBreak/>
                    <w:t>$4,500</w:t>
                  </w:r>
                  <w:r w:rsidRPr="00A03B1B">
                    <w:rPr>
                      <w:sz w:val="20"/>
                      <w:szCs w:val="20"/>
                    </w:rPr>
                    <w:t xml:space="preserve"> or the effective VOLL, whichever is less</w:t>
                  </w:r>
                </w:p>
              </w:tc>
            </w:tr>
            <w:tr w:rsidR="00A03B1B" w:rsidRPr="00A03B1B" w14:paraId="3742674B" w14:textId="77777777" w:rsidTr="00B31BB1">
              <w:trPr>
                <w:trHeight w:val="368"/>
              </w:trPr>
              <w:tc>
                <w:tcPr>
                  <w:tcW w:w="3279" w:type="dxa"/>
                </w:tcPr>
                <w:p w14:paraId="5A07F9B3" w14:textId="77777777" w:rsidR="00A03B1B" w:rsidRPr="00A03B1B" w:rsidRDefault="00A03B1B" w:rsidP="00A03B1B">
                  <w:pPr>
                    <w:spacing w:after="60"/>
                    <w:rPr>
                      <w:iCs/>
                      <w:sz w:val="20"/>
                      <w:szCs w:val="20"/>
                    </w:rPr>
                  </w:pPr>
                  <w:r w:rsidRPr="00A03B1B">
                    <w:rPr>
                      <w:iCs/>
                      <w:sz w:val="20"/>
                      <w:szCs w:val="20"/>
                    </w:rPr>
                    <w:t>HSL of QSE-committed configuration (if more than highest MW in Energy Offer Curve)</w:t>
                  </w:r>
                </w:p>
              </w:tc>
              <w:tc>
                <w:tcPr>
                  <w:tcW w:w="3060" w:type="dxa"/>
                </w:tcPr>
                <w:p w14:paraId="7F0328D5" w14:textId="77777777" w:rsidR="00A03B1B" w:rsidRPr="00A03B1B" w:rsidRDefault="00A03B1B" w:rsidP="00A03B1B">
                  <w:pPr>
                    <w:spacing w:after="60"/>
                    <w:rPr>
                      <w:iCs/>
                      <w:sz w:val="20"/>
                      <w:szCs w:val="20"/>
                    </w:rPr>
                  </w:pPr>
                  <w:r w:rsidRPr="00A03B1B">
                    <w:rPr>
                      <w:iCs/>
                      <w:sz w:val="20"/>
                      <w:szCs w:val="20"/>
                    </w:rPr>
                    <w:t>Price associated with the highest MW in QSE-submitted Energy Offer Curve</w:t>
                  </w:r>
                </w:p>
              </w:tc>
            </w:tr>
            <w:tr w:rsidR="00A03B1B" w:rsidRPr="00A03B1B" w14:paraId="65F7EE25" w14:textId="77777777" w:rsidTr="00B31BB1">
              <w:trPr>
                <w:trHeight w:val="773"/>
              </w:trPr>
              <w:tc>
                <w:tcPr>
                  <w:tcW w:w="3279" w:type="dxa"/>
                </w:tcPr>
                <w:p w14:paraId="09818217" w14:textId="77777777" w:rsidR="00A03B1B" w:rsidRPr="00A03B1B" w:rsidRDefault="00A03B1B" w:rsidP="00A03B1B">
                  <w:pPr>
                    <w:spacing w:after="60"/>
                    <w:rPr>
                      <w:iCs/>
                      <w:sz w:val="20"/>
                      <w:szCs w:val="20"/>
                    </w:rPr>
                  </w:pPr>
                  <w:r w:rsidRPr="00A03B1B">
                    <w:rPr>
                      <w:iCs/>
                      <w:sz w:val="20"/>
                      <w:szCs w:val="20"/>
                    </w:rPr>
                    <w:t>Energy Offer Curve for MW at and below HSL of QSE-committed configuration</w:t>
                  </w:r>
                </w:p>
              </w:tc>
              <w:tc>
                <w:tcPr>
                  <w:tcW w:w="3060" w:type="dxa"/>
                </w:tcPr>
                <w:p w14:paraId="486857AA" w14:textId="77777777" w:rsidR="00A03B1B" w:rsidRPr="00A03B1B" w:rsidRDefault="00A03B1B" w:rsidP="00A03B1B">
                  <w:pPr>
                    <w:spacing w:after="60"/>
                    <w:rPr>
                      <w:iCs/>
                      <w:sz w:val="20"/>
                      <w:szCs w:val="20"/>
                    </w:rPr>
                  </w:pPr>
                  <w:r w:rsidRPr="00A03B1B">
                    <w:rPr>
                      <w:iCs/>
                      <w:sz w:val="20"/>
                      <w:szCs w:val="20"/>
                    </w:rPr>
                    <w:t>The QSE-submitted Energy Offer Curve</w:t>
                  </w:r>
                </w:p>
              </w:tc>
            </w:tr>
            <w:tr w:rsidR="00A03B1B" w:rsidRPr="00A03B1B" w14:paraId="46BD8B72" w14:textId="77777777" w:rsidTr="00B31BB1">
              <w:trPr>
                <w:trHeight w:val="503"/>
              </w:trPr>
              <w:tc>
                <w:tcPr>
                  <w:tcW w:w="3279" w:type="dxa"/>
                </w:tcPr>
                <w:p w14:paraId="7377F607" w14:textId="77777777" w:rsidR="00A03B1B" w:rsidRPr="00A03B1B" w:rsidRDefault="00A03B1B" w:rsidP="00A03B1B">
                  <w:pPr>
                    <w:spacing w:after="60"/>
                    <w:rPr>
                      <w:iCs/>
                      <w:sz w:val="20"/>
                      <w:szCs w:val="20"/>
                    </w:rPr>
                  </w:pPr>
                  <w:r w:rsidRPr="00A03B1B">
                    <w:rPr>
                      <w:iCs/>
                      <w:sz w:val="20"/>
                      <w:szCs w:val="20"/>
                    </w:rPr>
                    <w:t>1 MW below lowest MW in Energy Offer Curve (if more than LSL)</w:t>
                  </w:r>
                </w:p>
              </w:tc>
              <w:tc>
                <w:tcPr>
                  <w:tcW w:w="3060" w:type="dxa"/>
                </w:tcPr>
                <w:p w14:paraId="5C265CA8" w14:textId="77777777" w:rsidR="00A03B1B" w:rsidRPr="00A03B1B" w:rsidRDefault="00A03B1B" w:rsidP="00A03B1B">
                  <w:pPr>
                    <w:spacing w:after="60"/>
                    <w:rPr>
                      <w:iCs/>
                      <w:sz w:val="20"/>
                      <w:szCs w:val="20"/>
                    </w:rPr>
                  </w:pPr>
                  <w:r w:rsidRPr="00A03B1B">
                    <w:rPr>
                      <w:iCs/>
                      <w:sz w:val="20"/>
                      <w:szCs w:val="20"/>
                    </w:rPr>
                    <w:t>-$249.99</w:t>
                  </w:r>
                </w:p>
              </w:tc>
            </w:tr>
            <w:tr w:rsidR="00A03B1B" w:rsidRPr="00A03B1B" w14:paraId="1532748A" w14:textId="77777777" w:rsidTr="00B31BB1">
              <w:trPr>
                <w:trHeight w:val="467"/>
              </w:trPr>
              <w:tc>
                <w:tcPr>
                  <w:tcW w:w="3279" w:type="dxa"/>
                </w:tcPr>
                <w:p w14:paraId="709B7C43" w14:textId="77777777" w:rsidR="00A03B1B" w:rsidRPr="00A03B1B" w:rsidRDefault="00A03B1B" w:rsidP="00A03B1B">
                  <w:pPr>
                    <w:spacing w:after="60"/>
                    <w:rPr>
                      <w:iCs/>
                      <w:sz w:val="20"/>
                      <w:szCs w:val="20"/>
                    </w:rPr>
                  </w:pPr>
                  <w:r w:rsidRPr="00A03B1B">
                    <w:rPr>
                      <w:iCs/>
                      <w:sz w:val="20"/>
                      <w:szCs w:val="20"/>
                    </w:rPr>
                    <w:t>LSL (if less than lowest MW in Energy Offer Curve)</w:t>
                  </w:r>
                </w:p>
              </w:tc>
              <w:tc>
                <w:tcPr>
                  <w:tcW w:w="3060" w:type="dxa"/>
                </w:tcPr>
                <w:p w14:paraId="17FB0D1B" w14:textId="77777777" w:rsidR="00A03B1B" w:rsidRPr="00A03B1B" w:rsidRDefault="00A03B1B" w:rsidP="00A03B1B">
                  <w:pPr>
                    <w:spacing w:after="60"/>
                    <w:rPr>
                      <w:iCs/>
                      <w:sz w:val="20"/>
                      <w:szCs w:val="20"/>
                    </w:rPr>
                  </w:pPr>
                  <w:r w:rsidRPr="00A03B1B">
                    <w:rPr>
                      <w:iCs/>
                      <w:sz w:val="20"/>
                      <w:szCs w:val="20"/>
                    </w:rPr>
                    <w:t>-$250.00</w:t>
                  </w:r>
                </w:p>
              </w:tc>
            </w:tr>
          </w:tbl>
          <w:p w14:paraId="4BADA0A8" w14:textId="77777777" w:rsidR="00A03B1B" w:rsidRPr="00A03B1B" w:rsidRDefault="00A03B1B" w:rsidP="00A03B1B">
            <w:pPr>
              <w:spacing w:after="240"/>
              <w:ind w:left="2160" w:hanging="720"/>
              <w:rPr>
                <w:szCs w:val="20"/>
              </w:rPr>
            </w:pPr>
          </w:p>
        </w:tc>
      </w:tr>
    </w:tbl>
    <w:p w14:paraId="1965F2E4" w14:textId="77777777" w:rsidR="00A03B1B" w:rsidRPr="00A03B1B" w:rsidRDefault="00A03B1B" w:rsidP="00A03B1B">
      <w:pPr>
        <w:spacing w:before="240" w:after="240"/>
        <w:ind w:left="720" w:hanging="720"/>
        <w:rPr>
          <w:szCs w:val="20"/>
        </w:rPr>
      </w:pPr>
      <w:r w:rsidRPr="00A03B1B">
        <w:rPr>
          <w:szCs w:val="20"/>
        </w:rPr>
        <w:lastRenderedPageBreak/>
        <w:t>(5)</w:t>
      </w:r>
      <w:r w:rsidRPr="00A03B1B">
        <w:rPr>
          <w:szCs w:val="20"/>
        </w:rPr>
        <w:tab/>
        <w:t>For use as SCED inputs for determining energy dispatch and Ancillary Service awards, ERCOT shall use the available Ancillary Service MW capacity of all Resources by creating a proxy Ancillary Service Offer for qualified Resources as follows:</w:t>
      </w:r>
    </w:p>
    <w:p w14:paraId="7723D0D8" w14:textId="77777777" w:rsidR="00A03B1B" w:rsidRPr="00A03B1B" w:rsidRDefault="00A03B1B" w:rsidP="00A03B1B">
      <w:pPr>
        <w:spacing w:after="240"/>
        <w:ind w:left="1440" w:hanging="720"/>
        <w:rPr>
          <w:szCs w:val="20"/>
        </w:rPr>
      </w:pPr>
      <w:r w:rsidRPr="00A03B1B">
        <w:rPr>
          <w:szCs w:val="20"/>
        </w:rPr>
        <w:t>(a)</w:t>
      </w:r>
      <w:r w:rsidRPr="00A03B1B">
        <w:rPr>
          <w:szCs w:val="20"/>
        </w:rPr>
        <w:tab/>
        <w:t>The proxy Ancillary Service Offer shall be a linked Ancillary Service Offer across all Ancillary Service products for which a Resource is qualified to provide.  For Generation Resources, the proxy Ancillary Service Offer MW shall be equal to the Resource’s telemetered HSL.  For ESRs, the proxy Ancillary Service Offer MW shall be equal to the difference between the Resource’s telemetered HSL and LSL.  For Load Resources, the proxy Ancillary Service Offer MW shall be equal to the Resource’s telemetered Maximum Power Consumption (MPC).</w:t>
      </w:r>
    </w:p>
    <w:p w14:paraId="340FDB44" w14:textId="77777777" w:rsidR="00A03B1B" w:rsidRPr="00A03B1B" w:rsidRDefault="00A03B1B" w:rsidP="00A03B1B">
      <w:pPr>
        <w:spacing w:after="240"/>
        <w:ind w:left="1440" w:hanging="720"/>
        <w:rPr>
          <w:szCs w:val="20"/>
        </w:rPr>
      </w:pPr>
      <w:r w:rsidRPr="00A03B1B">
        <w:rPr>
          <w:szCs w:val="20"/>
        </w:rPr>
        <w:t>(b)</w:t>
      </w:r>
      <w:r w:rsidRPr="00A03B1B">
        <w:rPr>
          <w:szCs w:val="20"/>
        </w:rPr>
        <w:tab/>
        <w:t>For Resources that are not RUC-committed, the price in the proxy Ancillary Service Offer shall be set to:</w:t>
      </w:r>
    </w:p>
    <w:p w14:paraId="5F5B8FA6" w14:textId="77777777" w:rsidR="00A03B1B" w:rsidRPr="00A03B1B" w:rsidRDefault="00A03B1B" w:rsidP="00A03B1B">
      <w:pPr>
        <w:spacing w:after="240"/>
        <w:ind w:left="2160" w:hanging="720"/>
        <w:rPr>
          <w:szCs w:val="20"/>
        </w:rPr>
      </w:pPr>
      <w:r w:rsidRPr="00A03B1B">
        <w:rPr>
          <w:szCs w:val="20"/>
        </w:rPr>
        <w:t>(i)</w:t>
      </w:r>
      <w:r w:rsidRPr="00A03B1B">
        <w:rPr>
          <w:szCs w:val="20"/>
        </w:rPr>
        <w:tab/>
        <w:t>For Reg-Up and RRS, the maximum of:</w:t>
      </w:r>
    </w:p>
    <w:p w14:paraId="56A2CC3D" w14:textId="77777777" w:rsidR="00A03B1B" w:rsidRPr="00A03B1B" w:rsidRDefault="00A03B1B" w:rsidP="00A03B1B">
      <w:pPr>
        <w:spacing w:after="240"/>
        <w:ind w:left="2880" w:hanging="720"/>
        <w:rPr>
          <w:szCs w:val="20"/>
        </w:rPr>
      </w:pPr>
      <w:r w:rsidRPr="00A03B1B">
        <w:rPr>
          <w:szCs w:val="20"/>
        </w:rPr>
        <w:t>(A)</w:t>
      </w:r>
      <w:r w:rsidRPr="00A03B1B">
        <w:rPr>
          <w:szCs w:val="20"/>
        </w:rPr>
        <w:tab/>
        <w:t>The proxy Ancillary Service Offer price floor for Reg-Up or RRS, respectively;</w:t>
      </w:r>
    </w:p>
    <w:p w14:paraId="3E822072" w14:textId="77777777" w:rsidR="00A03B1B" w:rsidRPr="00A03B1B" w:rsidRDefault="00A03B1B" w:rsidP="00A03B1B">
      <w:pPr>
        <w:spacing w:after="240"/>
        <w:ind w:left="2880" w:hanging="720"/>
        <w:rPr>
          <w:szCs w:val="20"/>
        </w:rPr>
      </w:pPr>
      <w:r w:rsidRPr="00A03B1B">
        <w:rPr>
          <w:szCs w:val="20"/>
        </w:rPr>
        <w:t>(B)</w:t>
      </w:r>
      <w:r w:rsidRPr="00A03B1B">
        <w:rPr>
          <w:szCs w:val="20"/>
        </w:rPr>
        <w:tab/>
        <w:t>The Resource’s highest submitted Ancillary Service Offer price for Reg-Up or RRS, respectively;</w:t>
      </w:r>
    </w:p>
    <w:p w14:paraId="2123788D" w14:textId="77777777" w:rsidR="00A03B1B" w:rsidRPr="00A03B1B" w:rsidRDefault="00A03B1B" w:rsidP="00A03B1B">
      <w:pPr>
        <w:spacing w:after="240"/>
        <w:ind w:left="2880" w:hanging="720"/>
        <w:rPr>
          <w:szCs w:val="20"/>
        </w:rPr>
      </w:pPr>
      <w:r w:rsidRPr="00A03B1B">
        <w:rPr>
          <w:szCs w:val="20"/>
        </w:rPr>
        <w:t>(C)</w:t>
      </w:r>
      <w:r w:rsidRPr="00A03B1B">
        <w:rPr>
          <w:szCs w:val="20"/>
        </w:rPr>
        <w:tab/>
        <w:t>The Resource’s highest Ancillary Service Offer price for ECRS (submitted or proxy); or</w:t>
      </w:r>
    </w:p>
    <w:p w14:paraId="68D48978" w14:textId="77777777" w:rsidR="00A03B1B" w:rsidRPr="00A03B1B" w:rsidRDefault="00A03B1B" w:rsidP="00A03B1B">
      <w:pPr>
        <w:spacing w:after="240"/>
        <w:ind w:left="2880" w:hanging="720"/>
        <w:rPr>
          <w:szCs w:val="20"/>
        </w:rPr>
      </w:pPr>
      <w:r w:rsidRPr="00A03B1B">
        <w:rPr>
          <w:szCs w:val="20"/>
        </w:rPr>
        <w:t>(D)</w:t>
      </w:r>
      <w:r w:rsidRPr="00A03B1B">
        <w:rPr>
          <w:szCs w:val="20"/>
        </w:rPr>
        <w:tab/>
        <w:t>The Resource’s highest Ancillary Service Offer price for Non-Spin (submitted or proxy).</w:t>
      </w:r>
    </w:p>
    <w:p w14:paraId="3CAAAF0A" w14:textId="77777777" w:rsidR="00A03B1B" w:rsidRPr="00A03B1B" w:rsidRDefault="00A03B1B" w:rsidP="00A03B1B">
      <w:pPr>
        <w:spacing w:after="240"/>
        <w:ind w:left="2160" w:hanging="720"/>
        <w:rPr>
          <w:szCs w:val="20"/>
        </w:rPr>
      </w:pPr>
      <w:r w:rsidRPr="00A03B1B">
        <w:rPr>
          <w:szCs w:val="20"/>
        </w:rPr>
        <w:t>(ii)</w:t>
      </w:r>
      <w:r w:rsidRPr="00A03B1B">
        <w:rPr>
          <w:szCs w:val="20"/>
        </w:rPr>
        <w:tab/>
        <w:t xml:space="preserve">For ECRS, the maximum of: </w:t>
      </w:r>
    </w:p>
    <w:p w14:paraId="7B09E26E" w14:textId="77777777" w:rsidR="00A03B1B" w:rsidRPr="00A03B1B" w:rsidRDefault="00A03B1B" w:rsidP="00A03B1B">
      <w:pPr>
        <w:spacing w:after="240"/>
        <w:ind w:left="2880" w:hanging="720"/>
        <w:rPr>
          <w:szCs w:val="20"/>
        </w:rPr>
      </w:pPr>
      <w:r w:rsidRPr="00A03B1B">
        <w:rPr>
          <w:szCs w:val="20"/>
        </w:rPr>
        <w:t>(A)</w:t>
      </w:r>
      <w:r w:rsidRPr="00A03B1B">
        <w:rPr>
          <w:szCs w:val="20"/>
        </w:rPr>
        <w:tab/>
        <w:t xml:space="preserve">The proxy Ancillary Service Offer price floor for ECRS; </w:t>
      </w:r>
    </w:p>
    <w:p w14:paraId="454080F5" w14:textId="77777777" w:rsidR="00A03B1B" w:rsidRPr="00A03B1B" w:rsidRDefault="00A03B1B" w:rsidP="00A03B1B">
      <w:pPr>
        <w:spacing w:after="240"/>
        <w:ind w:left="2880" w:hanging="720"/>
        <w:rPr>
          <w:szCs w:val="20"/>
        </w:rPr>
      </w:pPr>
      <w:r w:rsidRPr="00A03B1B">
        <w:rPr>
          <w:szCs w:val="20"/>
        </w:rPr>
        <w:t>(B)</w:t>
      </w:r>
      <w:r w:rsidRPr="00A03B1B">
        <w:rPr>
          <w:szCs w:val="20"/>
        </w:rPr>
        <w:tab/>
        <w:t>The Resource’s highest submitted Ancillary Service Offer price for ECRS; or</w:t>
      </w:r>
    </w:p>
    <w:p w14:paraId="56A01F87" w14:textId="77777777" w:rsidR="00A03B1B" w:rsidRPr="00A03B1B" w:rsidRDefault="00A03B1B" w:rsidP="00A03B1B">
      <w:pPr>
        <w:spacing w:after="240"/>
        <w:ind w:left="2880" w:hanging="720"/>
        <w:rPr>
          <w:szCs w:val="20"/>
        </w:rPr>
      </w:pPr>
      <w:r w:rsidRPr="00A03B1B">
        <w:rPr>
          <w:szCs w:val="20"/>
        </w:rPr>
        <w:lastRenderedPageBreak/>
        <w:t>(C)</w:t>
      </w:r>
      <w:r w:rsidRPr="00A03B1B">
        <w:rPr>
          <w:szCs w:val="20"/>
        </w:rPr>
        <w:tab/>
        <w:t>The Resource’s highest Ancillary Service Offer price for Non-Spin (submitted or proxy).</w:t>
      </w:r>
    </w:p>
    <w:p w14:paraId="57E666CB" w14:textId="77777777" w:rsidR="00A03B1B" w:rsidRPr="00A03B1B" w:rsidRDefault="00A03B1B" w:rsidP="00A03B1B">
      <w:pPr>
        <w:spacing w:after="240"/>
        <w:ind w:left="2160" w:hanging="720"/>
        <w:rPr>
          <w:szCs w:val="20"/>
        </w:rPr>
      </w:pPr>
      <w:r w:rsidRPr="00A03B1B">
        <w:rPr>
          <w:szCs w:val="20"/>
        </w:rPr>
        <w:t>(iii)</w:t>
      </w:r>
      <w:r w:rsidRPr="00A03B1B">
        <w:rPr>
          <w:szCs w:val="20"/>
        </w:rPr>
        <w:tab/>
        <w:t xml:space="preserve">For Non-Spin, the maximum of: </w:t>
      </w:r>
    </w:p>
    <w:p w14:paraId="3D02510A" w14:textId="77777777" w:rsidR="00A03B1B" w:rsidRPr="00A03B1B" w:rsidRDefault="00A03B1B" w:rsidP="00A03B1B">
      <w:pPr>
        <w:spacing w:after="240"/>
        <w:ind w:left="2880" w:hanging="720"/>
        <w:rPr>
          <w:szCs w:val="20"/>
        </w:rPr>
      </w:pPr>
      <w:r w:rsidRPr="00A03B1B">
        <w:rPr>
          <w:szCs w:val="20"/>
        </w:rPr>
        <w:t>(A)</w:t>
      </w:r>
      <w:r w:rsidRPr="00A03B1B">
        <w:rPr>
          <w:szCs w:val="20"/>
        </w:rPr>
        <w:tab/>
        <w:t>The proxy Ancillary Service Offer price floor for Non-Spin; or</w:t>
      </w:r>
    </w:p>
    <w:p w14:paraId="1CEBB790" w14:textId="77777777" w:rsidR="00A03B1B" w:rsidRPr="00A03B1B" w:rsidRDefault="00A03B1B" w:rsidP="00A03B1B">
      <w:pPr>
        <w:spacing w:after="240"/>
        <w:ind w:left="2880" w:hanging="720"/>
        <w:rPr>
          <w:szCs w:val="20"/>
        </w:rPr>
      </w:pPr>
      <w:r w:rsidRPr="00A03B1B">
        <w:rPr>
          <w:szCs w:val="20"/>
        </w:rPr>
        <w:t>(B)</w:t>
      </w:r>
      <w:r w:rsidRPr="00A03B1B">
        <w:rPr>
          <w:szCs w:val="20"/>
        </w:rPr>
        <w:tab/>
        <w:t>The Resource’s highest submitted Ancillary Service Offer price for Non-Spin.</w:t>
      </w:r>
    </w:p>
    <w:p w14:paraId="19EDDB5E" w14:textId="77777777" w:rsidR="00A03B1B" w:rsidRPr="00A03B1B" w:rsidRDefault="00A03B1B" w:rsidP="00A03B1B">
      <w:pPr>
        <w:spacing w:after="240"/>
        <w:ind w:left="2160" w:hanging="720"/>
        <w:rPr>
          <w:szCs w:val="20"/>
        </w:rPr>
      </w:pPr>
      <w:proofErr w:type="gramStart"/>
      <w:r w:rsidRPr="00A03B1B">
        <w:rPr>
          <w:szCs w:val="20"/>
        </w:rPr>
        <w:t>(iv)</w:t>
      </w:r>
      <w:r w:rsidRPr="00A03B1B">
        <w:rPr>
          <w:szCs w:val="20"/>
        </w:rPr>
        <w:tab/>
        <w:t>For</w:t>
      </w:r>
      <w:proofErr w:type="gramEnd"/>
      <w:r w:rsidRPr="00A03B1B">
        <w:rPr>
          <w:szCs w:val="20"/>
        </w:rPr>
        <w:t xml:space="preserve"> Reg-Down, the maximum of:</w:t>
      </w:r>
    </w:p>
    <w:p w14:paraId="550566A3" w14:textId="77777777" w:rsidR="00A03B1B" w:rsidRPr="00A03B1B" w:rsidRDefault="00A03B1B" w:rsidP="00A03B1B">
      <w:pPr>
        <w:spacing w:after="240"/>
        <w:ind w:left="2880" w:hanging="720"/>
        <w:rPr>
          <w:szCs w:val="20"/>
        </w:rPr>
      </w:pPr>
      <w:r w:rsidRPr="00A03B1B">
        <w:rPr>
          <w:szCs w:val="20"/>
        </w:rPr>
        <w:t>(A)</w:t>
      </w:r>
      <w:r w:rsidRPr="00A03B1B">
        <w:rPr>
          <w:szCs w:val="20"/>
        </w:rPr>
        <w:tab/>
        <w:t>The proxy Ancillary Service Offer price floor for Reg-Down; or</w:t>
      </w:r>
    </w:p>
    <w:p w14:paraId="4B3F4B9D" w14:textId="77777777" w:rsidR="00A03B1B" w:rsidRPr="00A03B1B" w:rsidRDefault="00A03B1B" w:rsidP="00A03B1B">
      <w:pPr>
        <w:spacing w:after="240"/>
        <w:ind w:left="2880" w:hanging="720"/>
        <w:rPr>
          <w:ins w:id="760" w:author="ERCOT" w:date="2025-12-09T07:15:00Z"/>
          <w:rFonts w:eastAsia="SimSun"/>
        </w:rPr>
      </w:pPr>
      <w:r w:rsidRPr="00A03B1B">
        <w:rPr>
          <w:szCs w:val="20"/>
        </w:rPr>
        <w:t>(B)</w:t>
      </w:r>
      <w:r w:rsidRPr="00A03B1B">
        <w:rPr>
          <w:szCs w:val="20"/>
        </w:rPr>
        <w:tab/>
        <w:t>The Resource’s highest submitted Ancillary Service Offer price for Reg-Down.</w:t>
      </w:r>
    </w:p>
    <w:p w14:paraId="56449C0D" w14:textId="77777777" w:rsidR="00A03B1B" w:rsidRPr="00A03B1B" w:rsidRDefault="00A03B1B" w:rsidP="00A03B1B">
      <w:pPr>
        <w:spacing w:after="240"/>
        <w:ind w:left="2160" w:hanging="720"/>
        <w:rPr>
          <w:ins w:id="761" w:author="ERCOT" w:date="2025-12-09T07:15:00Z"/>
          <w:rFonts w:eastAsia="SimSun"/>
        </w:rPr>
      </w:pPr>
      <w:ins w:id="762" w:author="ERCOT" w:date="2025-12-09T07:15:00Z">
        <w:r w:rsidRPr="00A03B1B">
          <w:rPr>
            <w:rFonts w:eastAsia="SimSun"/>
          </w:rPr>
          <w:t>(v)</w:t>
        </w:r>
        <w:r w:rsidRPr="00A03B1B">
          <w:rPr>
            <w:rFonts w:eastAsia="SimSun"/>
          </w:rPr>
          <w:tab/>
          <w:t xml:space="preserve">For DRRS, the maximum of: </w:t>
        </w:r>
      </w:ins>
    </w:p>
    <w:p w14:paraId="21238CA5" w14:textId="77777777" w:rsidR="00A03B1B" w:rsidRPr="00A03B1B" w:rsidRDefault="00A03B1B" w:rsidP="00A03B1B">
      <w:pPr>
        <w:spacing w:after="240"/>
        <w:ind w:left="2880" w:hanging="720"/>
        <w:rPr>
          <w:ins w:id="763" w:author="ERCOT" w:date="2025-12-09T07:15:00Z"/>
          <w:rFonts w:eastAsia="SimSun"/>
        </w:rPr>
      </w:pPr>
      <w:ins w:id="764" w:author="ERCOT" w:date="2025-12-09T07:15:00Z">
        <w:r w:rsidRPr="00A03B1B">
          <w:rPr>
            <w:rFonts w:eastAsia="SimSun"/>
          </w:rPr>
          <w:t>(A)</w:t>
        </w:r>
        <w:r w:rsidRPr="00A03B1B">
          <w:rPr>
            <w:rFonts w:eastAsia="SimSun"/>
          </w:rPr>
          <w:tab/>
          <w:t>The proxy Ancillary Service Offer price floor for DRRS; or</w:t>
        </w:r>
      </w:ins>
    </w:p>
    <w:p w14:paraId="6BD75B53" w14:textId="77777777" w:rsidR="00A03B1B" w:rsidRPr="00A03B1B" w:rsidRDefault="00A03B1B" w:rsidP="00A03B1B">
      <w:pPr>
        <w:spacing w:after="240"/>
        <w:ind w:left="2880" w:hanging="720"/>
        <w:rPr>
          <w:ins w:id="765" w:author="ERCOT" w:date="2025-12-09T07:15:00Z"/>
          <w:rFonts w:eastAsia="SimSun"/>
        </w:rPr>
      </w:pPr>
      <w:ins w:id="766" w:author="ERCOT" w:date="2025-12-09T07:15:00Z">
        <w:r w:rsidRPr="00A03B1B">
          <w:rPr>
            <w:rFonts w:eastAsia="SimSun"/>
          </w:rPr>
          <w:t>(B)</w:t>
        </w:r>
        <w:r w:rsidRPr="00A03B1B">
          <w:rPr>
            <w:rFonts w:eastAsia="SimSun"/>
          </w:rPr>
          <w:tab/>
          <w:t>The Resource’s highest submitted Ancillary Service Offer price for DRRS.</w:t>
        </w:r>
      </w:ins>
    </w:p>
    <w:p w14:paraId="3FD760A2" w14:textId="77777777" w:rsidR="00A03B1B" w:rsidRPr="00A03B1B" w:rsidRDefault="00A03B1B" w:rsidP="00A03B1B">
      <w:pPr>
        <w:spacing w:after="240"/>
        <w:ind w:left="1440" w:hanging="720"/>
        <w:rPr>
          <w:szCs w:val="20"/>
        </w:rPr>
      </w:pPr>
      <w:r w:rsidRPr="00A03B1B">
        <w:rPr>
          <w:szCs w:val="20"/>
        </w:rPr>
        <w:t>(c)</w:t>
      </w:r>
      <w:r w:rsidRPr="00A03B1B">
        <w:rPr>
          <w:szCs w:val="20"/>
        </w:rPr>
        <w:tab/>
        <w:t xml:space="preserve">The proxy Ancillary Service Offer price floors for each </w:t>
      </w:r>
      <w:proofErr w:type="gramStart"/>
      <w:r w:rsidRPr="00A03B1B">
        <w:rPr>
          <w:szCs w:val="20"/>
        </w:rPr>
        <w:t>SCED-interval</w:t>
      </w:r>
      <w:proofErr w:type="gramEnd"/>
      <w:r w:rsidRPr="00A03B1B">
        <w:rPr>
          <w:szCs w:val="20"/>
        </w:rPr>
        <w:t xml:space="preserve"> shall be derived from the effective ASDCs and Ancillary Service Plan using the following logic:</w:t>
      </w:r>
    </w:p>
    <w:p w14:paraId="44A30CD4" w14:textId="77777777" w:rsidR="00A03B1B" w:rsidRPr="00A03B1B" w:rsidRDefault="00A03B1B" w:rsidP="00A03B1B">
      <w:pPr>
        <w:spacing w:after="240"/>
        <w:ind w:left="2144" w:hanging="720"/>
        <w:rPr>
          <w:szCs w:val="20"/>
        </w:rPr>
      </w:pPr>
      <w:r w:rsidRPr="00A03B1B">
        <w:rPr>
          <w:szCs w:val="20"/>
        </w:rPr>
        <w:t>(i)        The proxy Ancillary Service Offer price floor for Reg-Up is equal to the lesser of the values below minus $0.01 per MW per hour:</w:t>
      </w:r>
    </w:p>
    <w:p w14:paraId="3E300306" w14:textId="77777777" w:rsidR="00A03B1B" w:rsidRPr="00A03B1B" w:rsidRDefault="00A03B1B" w:rsidP="00A03B1B">
      <w:pPr>
        <w:spacing w:after="240"/>
        <w:ind w:left="2864" w:hanging="720"/>
        <w:rPr>
          <w:szCs w:val="20"/>
        </w:rPr>
      </w:pPr>
      <w:r w:rsidRPr="00A03B1B">
        <w:rPr>
          <w:szCs w:val="20"/>
        </w:rPr>
        <w:t xml:space="preserve">(A)      $2,000 per MW per hour; or  </w:t>
      </w:r>
    </w:p>
    <w:p w14:paraId="52F0C722" w14:textId="77777777" w:rsidR="00A03B1B" w:rsidRPr="00A03B1B" w:rsidRDefault="00A03B1B" w:rsidP="00A03B1B">
      <w:pPr>
        <w:spacing w:after="240"/>
        <w:ind w:left="2864" w:hanging="720"/>
        <w:rPr>
          <w:szCs w:val="20"/>
        </w:rPr>
      </w:pPr>
      <w:r w:rsidRPr="00A03B1B">
        <w:rPr>
          <w:szCs w:val="20"/>
        </w:rPr>
        <w:t>(B)      The point on the ASDC for Reg-Up that intersects with a quantity that is 95% of the Ancillary Service Plan for Reg-Up.</w:t>
      </w:r>
    </w:p>
    <w:p w14:paraId="7A1447E7" w14:textId="77777777" w:rsidR="00A03B1B" w:rsidRPr="00A03B1B" w:rsidRDefault="00A03B1B" w:rsidP="00A03B1B">
      <w:pPr>
        <w:spacing w:after="240"/>
        <w:ind w:left="2144" w:hanging="720"/>
        <w:rPr>
          <w:szCs w:val="20"/>
        </w:rPr>
      </w:pPr>
      <w:r w:rsidRPr="00A03B1B">
        <w:rPr>
          <w:szCs w:val="20"/>
        </w:rPr>
        <w:t>(ii)       The proxy Ancillary Service Offer price floor for RRS is equal to the lesser of the values below minus $0.01 per MW per hour:</w:t>
      </w:r>
    </w:p>
    <w:p w14:paraId="77175FFA" w14:textId="77777777" w:rsidR="00A03B1B" w:rsidRPr="00A03B1B" w:rsidRDefault="00A03B1B" w:rsidP="00A03B1B">
      <w:pPr>
        <w:spacing w:after="240"/>
        <w:ind w:left="2864" w:hanging="720"/>
        <w:rPr>
          <w:szCs w:val="20"/>
        </w:rPr>
      </w:pPr>
      <w:r w:rsidRPr="00A03B1B">
        <w:rPr>
          <w:szCs w:val="20"/>
        </w:rPr>
        <w:t xml:space="preserve">(A)      $2,000 per MW per hour; or  </w:t>
      </w:r>
    </w:p>
    <w:p w14:paraId="56C9EBC9" w14:textId="77777777" w:rsidR="00A03B1B" w:rsidRPr="00A03B1B" w:rsidRDefault="00A03B1B" w:rsidP="00A03B1B">
      <w:pPr>
        <w:spacing w:after="240"/>
        <w:ind w:left="2864" w:hanging="720"/>
        <w:rPr>
          <w:szCs w:val="20"/>
        </w:rPr>
      </w:pPr>
      <w:r w:rsidRPr="00A03B1B">
        <w:rPr>
          <w:szCs w:val="20"/>
        </w:rPr>
        <w:t>(B)      The point on the ASDC for RRS that intersects with a quantity that is 95% of the Ancillary Service Plan for RRS.</w:t>
      </w:r>
    </w:p>
    <w:p w14:paraId="1B676280" w14:textId="77777777" w:rsidR="00A03B1B" w:rsidRPr="00A03B1B" w:rsidRDefault="00A03B1B" w:rsidP="00A03B1B">
      <w:pPr>
        <w:spacing w:after="240"/>
        <w:ind w:left="2144" w:hanging="720"/>
        <w:rPr>
          <w:szCs w:val="20"/>
        </w:rPr>
      </w:pPr>
      <w:r w:rsidRPr="00A03B1B">
        <w:rPr>
          <w:szCs w:val="20"/>
        </w:rPr>
        <w:t>(iii)      The proxy Ancillary Service Offer price floor for ECRS is equal to the lesser of the values below minus $0.01 per MW per hour:</w:t>
      </w:r>
    </w:p>
    <w:p w14:paraId="683A923A" w14:textId="77777777" w:rsidR="00A03B1B" w:rsidRPr="00A03B1B" w:rsidRDefault="00A03B1B" w:rsidP="00A03B1B">
      <w:pPr>
        <w:spacing w:after="240"/>
        <w:ind w:left="2864" w:hanging="720"/>
        <w:rPr>
          <w:szCs w:val="20"/>
        </w:rPr>
      </w:pPr>
      <w:r w:rsidRPr="00A03B1B">
        <w:rPr>
          <w:szCs w:val="20"/>
        </w:rPr>
        <w:t xml:space="preserve">(A)      $2,000 per MW per hour; or  </w:t>
      </w:r>
    </w:p>
    <w:p w14:paraId="2A08B116" w14:textId="77777777" w:rsidR="00A03B1B" w:rsidRPr="00A03B1B" w:rsidRDefault="00A03B1B" w:rsidP="00A03B1B">
      <w:pPr>
        <w:spacing w:after="240"/>
        <w:ind w:left="2864" w:hanging="720"/>
        <w:rPr>
          <w:szCs w:val="20"/>
        </w:rPr>
      </w:pPr>
      <w:r w:rsidRPr="00A03B1B">
        <w:rPr>
          <w:szCs w:val="20"/>
        </w:rPr>
        <w:lastRenderedPageBreak/>
        <w:t>(B)      The point on the ASDC for ECRS that intersects with a quantity that is 95% of the Ancillary Service Plan for ECRS.</w:t>
      </w:r>
    </w:p>
    <w:p w14:paraId="2A7E4FB1" w14:textId="77777777" w:rsidR="00A03B1B" w:rsidRPr="00A03B1B" w:rsidRDefault="00A03B1B" w:rsidP="00A03B1B">
      <w:pPr>
        <w:spacing w:after="240"/>
        <w:ind w:left="2144" w:hanging="720"/>
        <w:rPr>
          <w:szCs w:val="20"/>
        </w:rPr>
      </w:pPr>
      <w:r w:rsidRPr="00A03B1B">
        <w:rPr>
          <w:szCs w:val="20"/>
        </w:rPr>
        <w:t>(iv)      The proxy Ancillary Service Offer price floor for Non-Spin is equal to the lesser of the values below minus $0.01 per MW per hour:</w:t>
      </w:r>
    </w:p>
    <w:p w14:paraId="4AC403B4" w14:textId="77777777" w:rsidR="00A03B1B" w:rsidRPr="00A03B1B" w:rsidRDefault="00A03B1B" w:rsidP="00A03B1B">
      <w:pPr>
        <w:spacing w:after="240"/>
        <w:ind w:left="2864" w:hanging="720"/>
        <w:rPr>
          <w:szCs w:val="20"/>
        </w:rPr>
      </w:pPr>
      <w:r w:rsidRPr="00A03B1B">
        <w:rPr>
          <w:szCs w:val="20"/>
        </w:rPr>
        <w:t xml:space="preserve">(A)      $2,000 per MW per hour; or  </w:t>
      </w:r>
    </w:p>
    <w:p w14:paraId="5CCEF864" w14:textId="77777777" w:rsidR="00A03B1B" w:rsidRPr="00A03B1B" w:rsidRDefault="00A03B1B" w:rsidP="00A03B1B">
      <w:pPr>
        <w:spacing w:after="240"/>
        <w:ind w:left="2864" w:hanging="720"/>
        <w:rPr>
          <w:szCs w:val="20"/>
        </w:rPr>
      </w:pPr>
      <w:r w:rsidRPr="00A03B1B">
        <w:rPr>
          <w:szCs w:val="20"/>
        </w:rPr>
        <w:t>(B)      The point on the ASDC for Non-Spin that intersects with a quantity that is 95% of the Ancillary Service Plan for Non-Spin.</w:t>
      </w:r>
    </w:p>
    <w:p w14:paraId="0B1BF2AB" w14:textId="77777777" w:rsidR="00A03B1B" w:rsidRPr="00A03B1B" w:rsidRDefault="00A03B1B" w:rsidP="00A03B1B">
      <w:pPr>
        <w:spacing w:after="240"/>
        <w:ind w:left="2144" w:hanging="720"/>
        <w:rPr>
          <w:szCs w:val="20"/>
        </w:rPr>
      </w:pPr>
      <w:r w:rsidRPr="00A03B1B">
        <w:rPr>
          <w:szCs w:val="20"/>
        </w:rPr>
        <w:t xml:space="preserve">(v)       The </w:t>
      </w:r>
      <w:proofErr w:type="gramStart"/>
      <w:r w:rsidRPr="00A03B1B">
        <w:rPr>
          <w:szCs w:val="20"/>
        </w:rPr>
        <w:t>proxy</w:t>
      </w:r>
      <w:proofErr w:type="gramEnd"/>
      <w:r w:rsidRPr="00A03B1B">
        <w:rPr>
          <w:szCs w:val="20"/>
        </w:rPr>
        <w:t xml:space="preserve"> Ancillary Service Offer price floor for Reg-Down is equal to the lesser of the values below minus $0.01 per MW per hour:</w:t>
      </w:r>
    </w:p>
    <w:p w14:paraId="4A393188" w14:textId="77777777" w:rsidR="00A03B1B" w:rsidRPr="00A03B1B" w:rsidRDefault="00A03B1B" w:rsidP="00A03B1B">
      <w:pPr>
        <w:spacing w:after="240"/>
        <w:ind w:left="2864" w:hanging="720"/>
        <w:rPr>
          <w:szCs w:val="20"/>
        </w:rPr>
      </w:pPr>
      <w:r w:rsidRPr="00A03B1B">
        <w:rPr>
          <w:szCs w:val="20"/>
        </w:rPr>
        <w:t xml:space="preserve">(A)      $2,000 per MW per hour; or  </w:t>
      </w:r>
    </w:p>
    <w:p w14:paraId="0F2E1D14" w14:textId="77777777" w:rsidR="00A03B1B" w:rsidRPr="00A03B1B" w:rsidRDefault="00A03B1B" w:rsidP="00A03B1B">
      <w:pPr>
        <w:spacing w:after="240"/>
        <w:ind w:left="2864" w:hanging="720"/>
        <w:rPr>
          <w:ins w:id="767" w:author="ERCOT" w:date="2025-12-09T07:14:00Z"/>
          <w:rFonts w:eastAsia="SimSun"/>
        </w:rPr>
      </w:pPr>
      <w:r w:rsidRPr="00A03B1B">
        <w:rPr>
          <w:szCs w:val="20"/>
        </w:rPr>
        <w:t>(B)      The point on the ASDC for Reg-Down that intersects with a quantity that is 95% of the Ancillary Service Plan for Reg-Down.</w:t>
      </w:r>
    </w:p>
    <w:p w14:paraId="771E469A" w14:textId="77777777" w:rsidR="00A03B1B" w:rsidRPr="00A03B1B" w:rsidRDefault="00A03B1B" w:rsidP="00A03B1B">
      <w:pPr>
        <w:spacing w:after="240"/>
        <w:ind w:left="2160" w:hanging="720"/>
        <w:rPr>
          <w:ins w:id="768" w:author="ERCOT" w:date="2025-12-09T07:14:00Z"/>
          <w:rFonts w:eastAsia="SimSun"/>
        </w:rPr>
      </w:pPr>
      <w:ins w:id="769" w:author="ERCOT" w:date="2025-12-09T07:14:00Z">
        <w:r w:rsidRPr="00A03B1B">
          <w:rPr>
            <w:rFonts w:eastAsia="SimSun"/>
          </w:rPr>
          <w:t>(vi)</w:t>
        </w:r>
        <w:r w:rsidRPr="00A03B1B">
          <w:rPr>
            <w:rFonts w:eastAsia="SimSun"/>
          </w:rPr>
          <w:tab/>
          <w:t>The proxy Ancillary Service Offer price floor for DRRS is equal to the lesser of the values below minus $0.01 per MW per hour:</w:t>
        </w:r>
      </w:ins>
    </w:p>
    <w:p w14:paraId="5F8786F1" w14:textId="77777777" w:rsidR="00A03B1B" w:rsidRPr="00A03B1B" w:rsidRDefault="00A03B1B" w:rsidP="00A03B1B">
      <w:pPr>
        <w:spacing w:after="240"/>
        <w:ind w:left="2864" w:hanging="720"/>
        <w:rPr>
          <w:ins w:id="770" w:author="ERCOT" w:date="2025-12-09T07:14:00Z"/>
          <w:rFonts w:eastAsia="SimSun"/>
        </w:rPr>
      </w:pPr>
      <w:ins w:id="771" w:author="ERCOT" w:date="2025-12-09T07:14:00Z">
        <w:r w:rsidRPr="00A03B1B">
          <w:rPr>
            <w:rFonts w:eastAsia="SimSun"/>
          </w:rPr>
          <w:t>(A)</w:t>
        </w:r>
        <w:r w:rsidRPr="00A03B1B">
          <w:rPr>
            <w:rFonts w:eastAsia="SimSun"/>
          </w:rPr>
          <w:tab/>
          <w:t>$2,000 per MW per hour; or</w:t>
        </w:r>
      </w:ins>
    </w:p>
    <w:p w14:paraId="6D50B546" w14:textId="77777777" w:rsidR="00A03B1B" w:rsidRPr="00A03B1B" w:rsidRDefault="00A03B1B" w:rsidP="00A03B1B">
      <w:pPr>
        <w:spacing w:after="240"/>
        <w:ind w:left="2864" w:hanging="720"/>
        <w:rPr>
          <w:szCs w:val="20"/>
        </w:rPr>
      </w:pPr>
      <w:ins w:id="772" w:author="ERCOT" w:date="2025-12-09T07:14:00Z">
        <w:r w:rsidRPr="00A03B1B">
          <w:rPr>
            <w:rFonts w:eastAsia="SimSun"/>
          </w:rPr>
          <w:t>(B)</w:t>
        </w:r>
        <w:r w:rsidRPr="00A03B1B">
          <w:rPr>
            <w:rFonts w:eastAsia="SimSun"/>
          </w:rPr>
          <w:tab/>
          <w:t>The point on the ASDC for DRRS that intersects with a quantity that is 95% of the Ancillary Service Plan for DRRS.</w:t>
        </w:r>
      </w:ins>
    </w:p>
    <w:p w14:paraId="4C472395" w14:textId="77777777" w:rsidR="00A03B1B" w:rsidRPr="00A03B1B" w:rsidRDefault="00A03B1B" w:rsidP="00A03B1B">
      <w:pPr>
        <w:spacing w:after="240"/>
        <w:ind w:left="1440" w:hanging="720"/>
        <w:rPr>
          <w:szCs w:val="20"/>
        </w:rPr>
      </w:pPr>
      <w:r w:rsidRPr="00A03B1B">
        <w:rPr>
          <w:szCs w:val="20"/>
        </w:rPr>
        <w:t>(d)</w:t>
      </w:r>
      <w:r w:rsidRPr="00A03B1B">
        <w:rPr>
          <w:szCs w:val="20"/>
        </w:rPr>
        <w:tab/>
        <w:t xml:space="preserve">ERCOT systems </w:t>
      </w:r>
      <w:proofErr w:type="gramStart"/>
      <w:r w:rsidRPr="00A03B1B">
        <w:rPr>
          <w:szCs w:val="20"/>
        </w:rPr>
        <w:t>shall</w:t>
      </w:r>
      <w:proofErr w:type="gramEnd"/>
      <w:r w:rsidRPr="00A03B1B">
        <w:rPr>
          <w:szCs w:val="20"/>
        </w:rPr>
        <w:t xml:space="preserve"> be designed to allow for proxy Ancillary Service Offer price floors to differ when the same Ancillary Service product can be provided by either On-Line or Off-Line Resources, and/or an Ancillary Service product has sub-types.  </w:t>
      </w:r>
    </w:p>
    <w:p w14:paraId="602CED5C" w14:textId="77777777" w:rsidR="00A03B1B" w:rsidRPr="00A03B1B" w:rsidRDefault="00A03B1B" w:rsidP="00A03B1B">
      <w:pPr>
        <w:spacing w:after="240"/>
        <w:ind w:left="1440" w:hanging="720"/>
        <w:rPr>
          <w:szCs w:val="20"/>
        </w:rPr>
      </w:pPr>
      <w:r w:rsidRPr="00A03B1B">
        <w:rPr>
          <w:szCs w:val="20"/>
        </w:rPr>
        <w:t>(e)</w:t>
      </w:r>
      <w:r w:rsidRPr="00A03B1B">
        <w:rPr>
          <w:szCs w:val="20"/>
        </w:rPr>
        <w:tab/>
        <w:t>For RUC-committed Resources:</w:t>
      </w:r>
    </w:p>
    <w:p w14:paraId="369AC148" w14:textId="77777777" w:rsidR="00A03B1B" w:rsidRPr="00A03B1B" w:rsidRDefault="00A03B1B" w:rsidP="00A03B1B">
      <w:pPr>
        <w:spacing w:after="240"/>
        <w:ind w:left="2160" w:hanging="720"/>
        <w:rPr>
          <w:szCs w:val="20"/>
        </w:rPr>
      </w:pPr>
      <w:r w:rsidRPr="00A03B1B">
        <w:rPr>
          <w:szCs w:val="20"/>
        </w:rPr>
        <w:t>(i)</w:t>
      </w:r>
      <w:r w:rsidRPr="00A03B1B">
        <w:rPr>
          <w:szCs w:val="20"/>
        </w:rPr>
        <w:tab/>
        <w:t>If a RUC-committed Resource does not have an Ancillary Service Offer for an Ancillary Service product that the Resource is qualified to provide, ERCOT shall create an Ancillary Service Offer for that Ancillary Service product at a value of $250 per MWh for the full operating range of the Resource up to its telemetered HSL.</w:t>
      </w:r>
    </w:p>
    <w:p w14:paraId="69F5BF58" w14:textId="77777777" w:rsidR="00A03B1B" w:rsidRPr="00A03B1B" w:rsidRDefault="00A03B1B" w:rsidP="00A03B1B">
      <w:pPr>
        <w:spacing w:after="240"/>
        <w:ind w:left="2160" w:hanging="720"/>
        <w:rPr>
          <w:szCs w:val="20"/>
        </w:rPr>
      </w:pPr>
      <w:r w:rsidRPr="00A03B1B">
        <w:rPr>
          <w:szCs w:val="20"/>
        </w:rPr>
        <w:t>(ii)</w:t>
      </w:r>
      <w:r w:rsidRPr="00A03B1B">
        <w:rPr>
          <w:szCs w:val="20"/>
        </w:rPr>
        <w:tab/>
        <w:t>For each Ancillary Service product for which a RUC-committed Resource has an Ancillary Service Offer, the Ancillary Service Offer used by SCED for that Ancillary Service product across the full operating range of the Resource</w:t>
      </w:r>
      <w:r w:rsidRPr="00A03B1B" w:rsidDel="00CE2E44">
        <w:rPr>
          <w:szCs w:val="20"/>
        </w:rPr>
        <w:t xml:space="preserve"> </w:t>
      </w:r>
      <w:r w:rsidRPr="00A03B1B">
        <w:rPr>
          <w:szCs w:val="20"/>
        </w:rPr>
        <w:t xml:space="preserve">up to its telemetered HSL shall be the maximum of: </w:t>
      </w:r>
    </w:p>
    <w:p w14:paraId="13BA8B28" w14:textId="77777777" w:rsidR="00A03B1B" w:rsidRPr="00A03B1B" w:rsidRDefault="00A03B1B" w:rsidP="00A03B1B">
      <w:pPr>
        <w:spacing w:after="240"/>
        <w:ind w:left="2880" w:hanging="720"/>
        <w:rPr>
          <w:szCs w:val="20"/>
        </w:rPr>
      </w:pPr>
      <w:r w:rsidRPr="00A03B1B">
        <w:rPr>
          <w:szCs w:val="20"/>
        </w:rPr>
        <w:t>(A)</w:t>
      </w:r>
      <w:r w:rsidRPr="00A03B1B">
        <w:rPr>
          <w:szCs w:val="20"/>
        </w:rPr>
        <w:tab/>
        <w:t xml:space="preserve">The Resource’s highest submitted Ancillary Service Offer price; or </w:t>
      </w:r>
    </w:p>
    <w:p w14:paraId="76793E7E" w14:textId="77777777" w:rsidR="00A03B1B" w:rsidRPr="00A03B1B" w:rsidRDefault="00A03B1B" w:rsidP="00A03B1B">
      <w:pPr>
        <w:spacing w:after="240"/>
        <w:ind w:left="2880" w:hanging="720"/>
        <w:rPr>
          <w:szCs w:val="20"/>
        </w:rPr>
      </w:pPr>
      <w:r w:rsidRPr="00A03B1B">
        <w:rPr>
          <w:szCs w:val="20"/>
        </w:rPr>
        <w:t>(B)</w:t>
      </w:r>
      <w:r w:rsidRPr="00A03B1B">
        <w:rPr>
          <w:szCs w:val="20"/>
        </w:rPr>
        <w:tab/>
        <w:t>$250 per MWh.</w:t>
      </w:r>
    </w:p>
    <w:p w14:paraId="245F541F" w14:textId="77777777" w:rsidR="00A03B1B" w:rsidRPr="00A03B1B" w:rsidRDefault="00A03B1B" w:rsidP="00A03B1B">
      <w:pPr>
        <w:spacing w:before="240" w:after="240"/>
        <w:ind w:left="720" w:hanging="720"/>
        <w:rPr>
          <w:szCs w:val="20"/>
        </w:rPr>
      </w:pPr>
      <w:r w:rsidRPr="00A03B1B">
        <w:rPr>
          <w:szCs w:val="20"/>
        </w:rPr>
        <w:lastRenderedPageBreak/>
        <w:t>(6)</w:t>
      </w:r>
      <w:r w:rsidRPr="00A03B1B">
        <w:rPr>
          <w:szCs w:val="20"/>
        </w:rPr>
        <w:tab/>
        <w:t xml:space="preserve">For use as SCED inputs for determining energy Dispatch and Ancillary Service awards, ERCOT shall use the available capacity of all On-Line ESRs by creating proxy Energy Bid/Offer Curves for certain Resources as follows: </w:t>
      </w:r>
    </w:p>
    <w:p w14:paraId="782AF5E9" w14:textId="77777777" w:rsidR="00A03B1B" w:rsidRPr="00A03B1B" w:rsidRDefault="00A03B1B" w:rsidP="00A03B1B">
      <w:pPr>
        <w:spacing w:before="240" w:after="240"/>
        <w:ind w:left="1440" w:hanging="720"/>
        <w:rPr>
          <w:szCs w:val="20"/>
        </w:rPr>
      </w:pPr>
      <w:r w:rsidRPr="00A03B1B">
        <w:rPr>
          <w:szCs w:val="20"/>
        </w:rPr>
        <w:t>(a)</w:t>
      </w:r>
      <w:r w:rsidRPr="00A03B1B">
        <w:rPr>
          <w:szCs w:val="20"/>
        </w:rPr>
        <w:tab/>
        <w:t>For each ESR for which its QSE has submitted an Energy Bid/Offer Curve that does not cover the full offer range (LSL to HSL) of the Resource’s available capacity, ERCOT shall create a proxy Energy Bid/Offer Curve that extends the submitted Energy Bid/Offer Curve to use the entire available capacity of the Resource above the highest MW point on the Energy Bid/Offer Curve to the Resource’s HSL and from the lowest MW point on the Energy Bid/Offer Curve to LSL, using these prices for the corresponding MW segments: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1"/>
        <w:gridCol w:w="2619"/>
        <w:gridCol w:w="2620"/>
      </w:tblGrid>
      <w:tr w:rsidR="00A03B1B" w:rsidRPr="00A03B1B" w14:paraId="37EA0FEA" w14:textId="77777777" w:rsidTr="00B31BB1">
        <w:trPr>
          <w:jc w:val="center"/>
        </w:trPr>
        <w:tc>
          <w:tcPr>
            <w:tcW w:w="3871" w:type="dxa"/>
            <w:tcBorders>
              <w:top w:val="single" w:sz="4" w:space="0" w:color="auto"/>
              <w:left w:val="single" w:sz="4" w:space="0" w:color="auto"/>
              <w:bottom w:val="single" w:sz="4" w:space="0" w:color="auto"/>
              <w:right w:val="single" w:sz="4" w:space="0" w:color="auto"/>
            </w:tcBorders>
            <w:hideMark/>
          </w:tcPr>
          <w:p w14:paraId="2328E4E1" w14:textId="77777777" w:rsidR="00A03B1B" w:rsidRPr="00A03B1B" w:rsidRDefault="00A03B1B" w:rsidP="00A03B1B">
            <w:pPr>
              <w:spacing w:after="120"/>
              <w:rPr>
                <w:b/>
                <w:iCs/>
                <w:sz w:val="20"/>
                <w:szCs w:val="20"/>
              </w:rPr>
            </w:pPr>
            <w:r w:rsidRPr="00A03B1B">
              <w:rPr>
                <w:b/>
                <w:iCs/>
                <w:sz w:val="20"/>
                <w:szCs w:val="20"/>
              </w:rPr>
              <w:t>Scenario</w:t>
            </w:r>
          </w:p>
        </w:tc>
        <w:tc>
          <w:tcPr>
            <w:tcW w:w="2619" w:type="dxa"/>
            <w:tcBorders>
              <w:top w:val="single" w:sz="4" w:space="0" w:color="auto"/>
              <w:left w:val="single" w:sz="4" w:space="0" w:color="auto"/>
              <w:bottom w:val="single" w:sz="4" w:space="0" w:color="auto"/>
              <w:right w:val="single" w:sz="4" w:space="0" w:color="auto"/>
            </w:tcBorders>
            <w:hideMark/>
          </w:tcPr>
          <w:p w14:paraId="72E161AE" w14:textId="77777777" w:rsidR="00A03B1B" w:rsidRPr="00A03B1B" w:rsidRDefault="00A03B1B" w:rsidP="00A03B1B">
            <w:pPr>
              <w:spacing w:after="120"/>
              <w:rPr>
                <w:b/>
                <w:iCs/>
                <w:sz w:val="20"/>
                <w:szCs w:val="20"/>
              </w:rPr>
            </w:pPr>
            <w:r w:rsidRPr="00A03B1B">
              <w:rPr>
                <w:b/>
                <w:iCs/>
                <w:sz w:val="20"/>
                <w:szCs w:val="20"/>
              </w:rPr>
              <w:t>MW Segment</w:t>
            </w:r>
          </w:p>
        </w:tc>
        <w:tc>
          <w:tcPr>
            <w:tcW w:w="2620" w:type="dxa"/>
            <w:tcBorders>
              <w:top w:val="single" w:sz="4" w:space="0" w:color="auto"/>
              <w:left w:val="single" w:sz="4" w:space="0" w:color="auto"/>
              <w:bottom w:val="single" w:sz="4" w:space="0" w:color="auto"/>
              <w:right w:val="single" w:sz="4" w:space="0" w:color="auto"/>
            </w:tcBorders>
            <w:hideMark/>
          </w:tcPr>
          <w:p w14:paraId="4B6D3729"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68529F10" w14:textId="77777777" w:rsidTr="00B31BB1">
        <w:trPr>
          <w:jc w:val="center"/>
        </w:trPr>
        <w:tc>
          <w:tcPr>
            <w:tcW w:w="3871" w:type="dxa"/>
            <w:tcBorders>
              <w:top w:val="single" w:sz="4" w:space="0" w:color="auto"/>
              <w:left w:val="single" w:sz="4" w:space="0" w:color="auto"/>
              <w:bottom w:val="single" w:sz="4" w:space="0" w:color="auto"/>
              <w:right w:val="single" w:sz="4" w:space="0" w:color="auto"/>
            </w:tcBorders>
          </w:tcPr>
          <w:p w14:paraId="29714CB1" w14:textId="77777777" w:rsidR="00A03B1B" w:rsidRPr="00A03B1B" w:rsidRDefault="00A03B1B" w:rsidP="00A03B1B">
            <w:pPr>
              <w:spacing w:after="60"/>
              <w:rPr>
                <w:iCs/>
                <w:sz w:val="20"/>
                <w:szCs w:val="20"/>
              </w:rPr>
            </w:pPr>
            <w:r w:rsidRPr="00A03B1B">
              <w:rPr>
                <w:iCs/>
                <w:sz w:val="20"/>
                <w:szCs w:val="20"/>
              </w:rPr>
              <w:t xml:space="preserve">HSL MW and the highest MW point on the Energy Bid/Offer are both greater than or equal to zero, </w:t>
            </w:r>
          </w:p>
          <w:p w14:paraId="7A97DD1E" w14:textId="77777777" w:rsidR="00A03B1B" w:rsidRPr="00A03B1B" w:rsidRDefault="00A03B1B" w:rsidP="00A03B1B">
            <w:pPr>
              <w:spacing w:after="60"/>
              <w:rPr>
                <w:iCs/>
                <w:sz w:val="20"/>
                <w:szCs w:val="20"/>
              </w:rPr>
            </w:pPr>
            <w:r w:rsidRPr="00A03B1B">
              <w:rPr>
                <w:iCs/>
                <w:sz w:val="20"/>
                <w:szCs w:val="20"/>
              </w:rPr>
              <w:t>and,</w:t>
            </w:r>
          </w:p>
          <w:p w14:paraId="2F0AB84B" w14:textId="77777777" w:rsidR="00A03B1B" w:rsidRPr="00A03B1B" w:rsidRDefault="00A03B1B" w:rsidP="00A03B1B">
            <w:pPr>
              <w:spacing w:after="60"/>
              <w:rPr>
                <w:iCs/>
                <w:sz w:val="20"/>
                <w:szCs w:val="20"/>
              </w:rPr>
            </w:pPr>
            <w:r w:rsidRPr="00A03B1B">
              <w:rPr>
                <w:iCs/>
                <w:sz w:val="20"/>
                <w:szCs w:val="20"/>
              </w:rPr>
              <w:t>HSL is greater than the highest MW in submitted Energy Bid/Offer Curve</w:t>
            </w:r>
          </w:p>
          <w:p w14:paraId="494CDA68" w14:textId="77777777" w:rsidR="00A03B1B" w:rsidRPr="00A03B1B" w:rsidRDefault="00A03B1B" w:rsidP="00A03B1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463945C" w14:textId="77777777" w:rsidR="00A03B1B" w:rsidRPr="00A03B1B" w:rsidRDefault="00A03B1B" w:rsidP="00A03B1B">
            <w:pPr>
              <w:spacing w:after="60"/>
              <w:rPr>
                <w:iCs/>
                <w:sz w:val="20"/>
                <w:szCs w:val="20"/>
              </w:rPr>
            </w:pPr>
            <w:r w:rsidRPr="00A03B1B">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1B3F5954" w14:textId="77777777" w:rsidR="00A03B1B" w:rsidRPr="00A03B1B" w:rsidRDefault="00A03B1B" w:rsidP="00A03B1B">
            <w:pPr>
              <w:spacing w:after="60"/>
              <w:rPr>
                <w:iCs/>
                <w:sz w:val="20"/>
                <w:szCs w:val="20"/>
              </w:rPr>
            </w:pPr>
            <w:r w:rsidRPr="00A03B1B">
              <w:rPr>
                <w:iCs/>
                <w:sz w:val="20"/>
                <w:szCs w:val="20"/>
              </w:rPr>
              <w:t xml:space="preserve">RTSWCAP </w:t>
            </w:r>
          </w:p>
        </w:tc>
      </w:tr>
      <w:tr w:rsidR="00A03B1B" w:rsidRPr="00A03B1B" w14:paraId="39505852" w14:textId="77777777" w:rsidTr="00B31BB1">
        <w:trPr>
          <w:trHeight w:val="387"/>
          <w:jc w:val="center"/>
        </w:trPr>
        <w:tc>
          <w:tcPr>
            <w:tcW w:w="3871" w:type="dxa"/>
            <w:tcBorders>
              <w:top w:val="single" w:sz="4" w:space="0" w:color="auto"/>
              <w:left w:val="single" w:sz="4" w:space="0" w:color="auto"/>
              <w:bottom w:val="single" w:sz="4" w:space="0" w:color="auto"/>
              <w:right w:val="single" w:sz="4" w:space="0" w:color="auto"/>
            </w:tcBorders>
          </w:tcPr>
          <w:p w14:paraId="44AD27D1" w14:textId="77777777" w:rsidR="00A03B1B" w:rsidRPr="00A03B1B" w:rsidRDefault="00A03B1B" w:rsidP="00A03B1B">
            <w:pPr>
              <w:spacing w:after="60"/>
              <w:rPr>
                <w:iCs/>
                <w:sz w:val="20"/>
                <w:szCs w:val="20"/>
              </w:rPr>
            </w:pPr>
            <w:r w:rsidRPr="00A03B1B">
              <w:rPr>
                <w:iCs/>
                <w:sz w:val="20"/>
                <w:szCs w:val="20"/>
              </w:rPr>
              <w:t xml:space="preserve">HSL MW is greater than or equal to zero, </w:t>
            </w:r>
          </w:p>
          <w:p w14:paraId="41DD5232" w14:textId="77777777" w:rsidR="00A03B1B" w:rsidRPr="00A03B1B" w:rsidRDefault="00A03B1B" w:rsidP="00A03B1B">
            <w:pPr>
              <w:spacing w:after="60"/>
              <w:rPr>
                <w:iCs/>
                <w:sz w:val="20"/>
                <w:szCs w:val="20"/>
              </w:rPr>
            </w:pPr>
            <w:r w:rsidRPr="00A03B1B">
              <w:rPr>
                <w:iCs/>
                <w:sz w:val="20"/>
                <w:szCs w:val="20"/>
              </w:rPr>
              <w:t>and,</w:t>
            </w:r>
          </w:p>
          <w:p w14:paraId="62A716C3" w14:textId="77777777" w:rsidR="00A03B1B" w:rsidRPr="00A03B1B" w:rsidRDefault="00A03B1B" w:rsidP="00A03B1B">
            <w:pPr>
              <w:spacing w:after="60"/>
              <w:rPr>
                <w:iCs/>
                <w:sz w:val="20"/>
                <w:szCs w:val="20"/>
              </w:rPr>
            </w:pPr>
            <w:r w:rsidRPr="00A03B1B">
              <w:rPr>
                <w:iCs/>
                <w:sz w:val="20"/>
                <w:szCs w:val="20"/>
              </w:rPr>
              <w:t>the highest MW point on the Energy Bid/Offer is less than zero</w:t>
            </w:r>
          </w:p>
          <w:p w14:paraId="3F21256F" w14:textId="77777777" w:rsidR="00A03B1B" w:rsidRPr="00A03B1B" w:rsidRDefault="00A03B1B" w:rsidP="00A03B1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75A5F10E" w14:textId="77777777" w:rsidR="00A03B1B" w:rsidRPr="00A03B1B" w:rsidRDefault="00A03B1B" w:rsidP="00A03B1B">
            <w:pPr>
              <w:spacing w:after="60"/>
              <w:rPr>
                <w:iCs/>
                <w:sz w:val="20"/>
                <w:szCs w:val="20"/>
              </w:rPr>
            </w:pPr>
            <w:r w:rsidRPr="00A03B1B">
              <w:rPr>
                <w:iCs/>
                <w:sz w:val="20"/>
                <w:szCs w:val="20"/>
              </w:rPr>
              <w:t>From highest MW point on submitted Energy Bid/Offer Curve to 0 MW</w:t>
            </w:r>
          </w:p>
          <w:p w14:paraId="7A1DAF34" w14:textId="77777777" w:rsidR="00A03B1B" w:rsidRPr="00A03B1B" w:rsidRDefault="00A03B1B" w:rsidP="00A03B1B">
            <w:pPr>
              <w:spacing w:after="60"/>
              <w:rPr>
                <w:iCs/>
                <w:sz w:val="20"/>
                <w:szCs w:val="20"/>
              </w:rPr>
            </w:pPr>
          </w:p>
          <w:p w14:paraId="5FD74750" w14:textId="77777777" w:rsidR="00A03B1B" w:rsidRPr="00A03B1B" w:rsidRDefault="00A03B1B" w:rsidP="00A03B1B">
            <w:pPr>
              <w:spacing w:after="60"/>
              <w:rPr>
                <w:iCs/>
                <w:sz w:val="20"/>
                <w:szCs w:val="20"/>
              </w:rPr>
            </w:pPr>
            <w:r w:rsidRPr="00A03B1B">
              <w:rPr>
                <w:iCs/>
                <w:sz w:val="20"/>
                <w:szCs w:val="20"/>
              </w:rPr>
              <w:t>From 0 MW to HSL</w:t>
            </w:r>
          </w:p>
        </w:tc>
        <w:tc>
          <w:tcPr>
            <w:tcW w:w="2620" w:type="dxa"/>
            <w:tcBorders>
              <w:top w:val="single" w:sz="4" w:space="0" w:color="auto"/>
              <w:left w:val="single" w:sz="4" w:space="0" w:color="auto"/>
              <w:bottom w:val="single" w:sz="4" w:space="0" w:color="auto"/>
              <w:right w:val="single" w:sz="4" w:space="0" w:color="auto"/>
            </w:tcBorders>
            <w:hideMark/>
          </w:tcPr>
          <w:p w14:paraId="60D7B7C7" w14:textId="77777777" w:rsidR="00A03B1B" w:rsidRPr="00A03B1B" w:rsidRDefault="00A03B1B" w:rsidP="00A03B1B">
            <w:pPr>
              <w:spacing w:after="60"/>
              <w:rPr>
                <w:iCs/>
                <w:sz w:val="20"/>
                <w:szCs w:val="20"/>
              </w:rPr>
            </w:pPr>
            <w:r w:rsidRPr="00A03B1B">
              <w:rPr>
                <w:iCs/>
                <w:sz w:val="20"/>
                <w:szCs w:val="20"/>
              </w:rPr>
              <w:t>Price associated with the highest MW in submitted Energy Bid/Offer Curve</w:t>
            </w:r>
          </w:p>
          <w:p w14:paraId="4EB246D3" w14:textId="77777777" w:rsidR="00A03B1B" w:rsidRPr="00A03B1B" w:rsidRDefault="00A03B1B" w:rsidP="00A03B1B">
            <w:pPr>
              <w:spacing w:after="60"/>
              <w:rPr>
                <w:iCs/>
                <w:sz w:val="20"/>
                <w:szCs w:val="20"/>
              </w:rPr>
            </w:pPr>
          </w:p>
          <w:p w14:paraId="2853FE52" w14:textId="77777777" w:rsidR="00A03B1B" w:rsidRPr="00A03B1B" w:rsidRDefault="00A03B1B" w:rsidP="00A03B1B">
            <w:pPr>
              <w:spacing w:after="60"/>
              <w:rPr>
                <w:iCs/>
                <w:sz w:val="20"/>
                <w:szCs w:val="20"/>
              </w:rPr>
            </w:pPr>
            <w:r w:rsidRPr="00A03B1B">
              <w:rPr>
                <w:iCs/>
                <w:sz w:val="20"/>
                <w:szCs w:val="20"/>
              </w:rPr>
              <w:t>RTSWCAP</w:t>
            </w:r>
          </w:p>
        </w:tc>
      </w:tr>
      <w:tr w:rsidR="00A03B1B" w:rsidRPr="00A03B1B" w14:paraId="66F7FBE6" w14:textId="77777777" w:rsidTr="00B31BB1">
        <w:trPr>
          <w:jc w:val="center"/>
        </w:trPr>
        <w:tc>
          <w:tcPr>
            <w:tcW w:w="3871" w:type="dxa"/>
            <w:tcBorders>
              <w:top w:val="single" w:sz="4" w:space="0" w:color="auto"/>
              <w:left w:val="single" w:sz="4" w:space="0" w:color="auto"/>
              <w:bottom w:val="single" w:sz="4" w:space="0" w:color="auto"/>
              <w:right w:val="single" w:sz="4" w:space="0" w:color="auto"/>
            </w:tcBorders>
            <w:hideMark/>
          </w:tcPr>
          <w:p w14:paraId="5A591508" w14:textId="77777777" w:rsidR="00A03B1B" w:rsidRPr="00A03B1B" w:rsidRDefault="00A03B1B" w:rsidP="00A03B1B">
            <w:pPr>
              <w:spacing w:after="60"/>
              <w:rPr>
                <w:iCs/>
                <w:sz w:val="20"/>
                <w:szCs w:val="20"/>
              </w:rPr>
            </w:pPr>
            <w:r w:rsidRPr="00A03B1B">
              <w:rPr>
                <w:iCs/>
                <w:sz w:val="20"/>
                <w:szCs w:val="20"/>
              </w:rPr>
              <w:t>HSL is less than zero and is also greater than the highest MW in submitted Energy Bid/Offer Curve</w:t>
            </w:r>
          </w:p>
        </w:tc>
        <w:tc>
          <w:tcPr>
            <w:tcW w:w="2619" w:type="dxa"/>
            <w:tcBorders>
              <w:top w:val="single" w:sz="4" w:space="0" w:color="auto"/>
              <w:left w:val="single" w:sz="4" w:space="0" w:color="auto"/>
              <w:bottom w:val="single" w:sz="4" w:space="0" w:color="auto"/>
              <w:right w:val="single" w:sz="4" w:space="0" w:color="auto"/>
            </w:tcBorders>
            <w:hideMark/>
          </w:tcPr>
          <w:p w14:paraId="2688CC8B" w14:textId="77777777" w:rsidR="00A03B1B" w:rsidRPr="00A03B1B" w:rsidRDefault="00A03B1B" w:rsidP="00A03B1B">
            <w:pPr>
              <w:spacing w:after="60"/>
              <w:rPr>
                <w:iCs/>
                <w:sz w:val="20"/>
                <w:szCs w:val="20"/>
              </w:rPr>
            </w:pPr>
            <w:r w:rsidRPr="00A03B1B">
              <w:rPr>
                <w:iCs/>
                <w:sz w:val="20"/>
                <w:szCs w:val="20"/>
              </w:rPr>
              <w:t>From highest MW point on submitted Energy Bid/Offer Curve to HSL MW</w:t>
            </w:r>
          </w:p>
        </w:tc>
        <w:tc>
          <w:tcPr>
            <w:tcW w:w="2620" w:type="dxa"/>
            <w:tcBorders>
              <w:top w:val="single" w:sz="4" w:space="0" w:color="auto"/>
              <w:left w:val="single" w:sz="4" w:space="0" w:color="auto"/>
              <w:bottom w:val="single" w:sz="4" w:space="0" w:color="auto"/>
              <w:right w:val="single" w:sz="4" w:space="0" w:color="auto"/>
            </w:tcBorders>
            <w:hideMark/>
          </w:tcPr>
          <w:p w14:paraId="691BB4E7" w14:textId="77777777" w:rsidR="00A03B1B" w:rsidRPr="00A03B1B" w:rsidRDefault="00A03B1B" w:rsidP="00A03B1B">
            <w:pPr>
              <w:spacing w:after="60"/>
              <w:rPr>
                <w:iCs/>
                <w:sz w:val="20"/>
                <w:szCs w:val="20"/>
              </w:rPr>
            </w:pPr>
            <w:r w:rsidRPr="00A03B1B">
              <w:rPr>
                <w:iCs/>
                <w:sz w:val="20"/>
                <w:szCs w:val="20"/>
              </w:rPr>
              <w:t>Price associated with the highest MW in submitted Energy Bid/Offer Curve</w:t>
            </w:r>
          </w:p>
        </w:tc>
      </w:tr>
      <w:tr w:rsidR="00A03B1B" w:rsidRPr="00A03B1B" w14:paraId="0EE2AF62" w14:textId="77777777" w:rsidTr="00B31BB1">
        <w:trPr>
          <w:jc w:val="center"/>
        </w:trPr>
        <w:tc>
          <w:tcPr>
            <w:tcW w:w="3871" w:type="dxa"/>
            <w:tcBorders>
              <w:top w:val="single" w:sz="4" w:space="0" w:color="auto"/>
              <w:left w:val="single" w:sz="4" w:space="0" w:color="auto"/>
              <w:bottom w:val="single" w:sz="4" w:space="0" w:color="auto"/>
              <w:right w:val="single" w:sz="4" w:space="0" w:color="auto"/>
            </w:tcBorders>
            <w:hideMark/>
          </w:tcPr>
          <w:p w14:paraId="52879BAB" w14:textId="77777777" w:rsidR="00A03B1B" w:rsidRPr="00A03B1B" w:rsidRDefault="00A03B1B" w:rsidP="00A03B1B">
            <w:pPr>
              <w:spacing w:after="60"/>
              <w:rPr>
                <w:iCs/>
                <w:sz w:val="20"/>
                <w:szCs w:val="20"/>
              </w:rPr>
            </w:pPr>
            <w:r w:rsidRPr="00A03B1B">
              <w:rPr>
                <w:iCs/>
                <w:sz w:val="20"/>
                <w:szCs w:val="20"/>
              </w:rPr>
              <w:t>Energy Bid/Offer Curve</w:t>
            </w:r>
          </w:p>
        </w:tc>
        <w:tc>
          <w:tcPr>
            <w:tcW w:w="2619" w:type="dxa"/>
            <w:tcBorders>
              <w:top w:val="single" w:sz="4" w:space="0" w:color="auto"/>
              <w:left w:val="single" w:sz="4" w:space="0" w:color="auto"/>
              <w:bottom w:val="single" w:sz="4" w:space="0" w:color="auto"/>
              <w:right w:val="single" w:sz="4" w:space="0" w:color="auto"/>
            </w:tcBorders>
          </w:tcPr>
          <w:p w14:paraId="376BC54A" w14:textId="77777777" w:rsidR="00A03B1B" w:rsidRPr="00A03B1B" w:rsidRDefault="00A03B1B" w:rsidP="00A03B1B">
            <w:pPr>
              <w:spacing w:after="60"/>
              <w:rPr>
                <w:iCs/>
                <w:sz w:val="20"/>
                <w:szCs w:val="20"/>
              </w:rPr>
            </w:pPr>
          </w:p>
        </w:tc>
        <w:tc>
          <w:tcPr>
            <w:tcW w:w="2620" w:type="dxa"/>
            <w:tcBorders>
              <w:top w:val="single" w:sz="4" w:space="0" w:color="auto"/>
              <w:left w:val="single" w:sz="4" w:space="0" w:color="auto"/>
              <w:bottom w:val="single" w:sz="4" w:space="0" w:color="auto"/>
              <w:right w:val="single" w:sz="4" w:space="0" w:color="auto"/>
            </w:tcBorders>
            <w:hideMark/>
          </w:tcPr>
          <w:p w14:paraId="3C7C7D60" w14:textId="77777777" w:rsidR="00A03B1B" w:rsidRPr="00A03B1B" w:rsidRDefault="00A03B1B" w:rsidP="00A03B1B">
            <w:pPr>
              <w:spacing w:after="60"/>
              <w:rPr>
                <w:iCs/>
                <w:sz w:val="20"/>
                <w:szCs w:val="20"/>
              </w:rPr>
            </w:pPr>
            <w:r w:rsidRPr="00A03B1B">
              <w:rPr>
                <w:iCs/>
                <w:sz w:val="20"/>
                <w:szCs w:val="20"/>
              </w:rPr>
              <w:t>Energy Bid/Offer Curve</w:t>
            </w:r>
          </w:p>
        </w:tc>
      </w:tr>
      <w:tr w:rsidR="00A03B1B" w:rsidRPr="00A03B1B" w14:paraId="01116181" w14:textId="77777777" w:rsidTr="00B31BB1">
        <w:trPr>
          <w:jc w:val="center"/>
        </w:trPr>
        <w:tc>
          <w:tcPr>
            <w:tcW w:w="3871" w:type="dxa"/>
            <w:tcBorders>
              <w:top w:val="single" w:sz="4" w:space="0" w:color="auto"/>
              <w:left w:val="single" w:sz="4" w:space="0" w:color="auto"/>
              <w:bottom w:val="single" w:sz="4" w:space="0" w:color="auto"/>
              <w:right w:val="single" w:sz="4" w:space="0" w:color="auto"/>
            </w:tcBorders>
          </w:tcPr>
          <w:p w14:paraId="296EFE79" w14:textId="77777777" w:rsidR="00A03B1B" w:rsidRPr="00A03B1B" w:rsidRDefault="00A03B1B" w:rsidP="00A03B1B">
            <w:pPr>
              <w:spacing w:after="60"/>
              <w:rPr>
                <w:iCs/>
                <w:sz w:val="20"/>
                <w:szCs w:val="20"/>
              </w:rPr>
            </w:pPr>
            <w:r w:rsidRPr="00A03B1B">
              <w:rPr>
                <w:iCs/>
                <w:sz w:val="20"/>
                <w:szCs w:val="20"/>
              </w:rPr>
              <w:t xml:space="preserve">LSL MW and the lowest MW point on the Energy Bid/Offer Curve are both greater than or equal to zero, </w:t>
            </w:r>
          </w:p>
          <w:p w14:paraId="22252075" w14:textId="77777777" w:rsidR="00A03B1B" w:rsidRPr="00A03B1B" w:rsidRDefault="00A03B1B" w:rsidP="00A03B1B">
            <w:pPr>
              <w:spacing w:after="60"/>
              <w:rPr>
                <w:iCs/>
                <w:sz w:val="20"/>
                <w:szCs w:val="20"/>
              </w:rPr>
            </w:pPr>
            <w:r w:rsidRPr="00A03B1B">
              <w:rPr>
                <w:iCs/>
                <w:sz w:val="20"/>
                <w:szCs w:val="20"/>
              </w:rPr>
              <w:t>and,</w:t>
            </w:r>
          </w:p>
          <w:p w14:paraId="055ADA56" w14:textId="77777777" w:rsidR="00A03B1B" w:rsidRPr="00A03B1B" w:rsidRDefault="00A03B1B" w:rsidP="00A03B1B">
            <w:pPr>
              <w:spacing w:after="60"/>
              <w:rPr>
                <w:iCs/>
                <w:sz w:val="20"/>
                <w:szCs w:val="20"/>
              </w:rPr>
            </w:pPr>
            <w:r w:rsidRPr="00A03B1B">
              <w:rPr>
                <w:iCs/>
                <w:sz w:val="20"/>
                <w:szCs w:val="20"/>
              </w:rPr>
              <w:t>LSL is less than the lowest MW in submitted Energy Bid/Offer Curve</w:t>
            </w:r>
          </w:p>
          <w:p w14:paraId="0976C0B4" w14:textId="77777777" w:rsidR="00A03B1B" w:rsidRPr="00A03B1B" w:rsidRDefault="00A03B1B" w:rsidP="00A03B1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2BCB7A5B" w14:textId="77777777" w:rsidR="00A03B1B" w:rsidRPr="00A03B1B" w:rsidRDefault="00A03B1B" w:rsidP="00A03B1B">
            <w:pPr>
              <w:spacing w:after="60"/>
              <w:rPr>
                <w:iCs/>
                <w:sz w:val="20"/>
                <w:szCs w:val="20"/>
              </w:rPr>
            </w:pPr>
            <w:r w:rsidRPr="00A03B1B">
              <w:rPr>
                <w:iCs/>
                <w:sz w:val="20"/>
                <w:szCs w:val="20"/>
              </w:rPr>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3821BB0B" w14:textId="77777777" w:rsidR="00A03B1B" w:rsidRPr="00A03B1B" w:rsidRDefault="00A03B1B" w:rsidP="00A03B1B">
            <w:pPr>
              <w:spacing w:after="60"/>
              <w:rPr>
                <w:iCs/>
                <w:sz w:val="20"/>
                <w:szCs w:val="20"/>
              </w:rPr>
            </w:pPr>
            <w:r w:rsidRPr="00A03B1B">
              <w:rPr>
                <w:iCs/>
                <w:sz w:val="20"/>
                <w:szCs w:val="20"/>
              </w:rPr>
              <w:t>Price associated with the lowest MW in submitted Energy Bid/Offer Curve</w:t>
            </w:r>
          </w:p>
        </w:tc>
      </w:tr>
      <w:tr w:rsidR="00A03B1B" w:rsidRPr="00A03B1B" w14:paraId="52FD3907" w14:textId="77777777" w:rsidTr="00B31BB1">
        <w:trPr>
          <w:trHeight w:val="304"/>
          <w:jc w:val="center"/>
        </w:trPr>
        <w:tc>
          <w:tcPr>
            <w:tcW w:w="3871" w:type="dxa"/>
            <w:tcBorders>
              <w:top w:val="single" w:sz="4" w:space="0" w:color="auto"/>
              <w:left w:val="single" w:sz="4" w:space="0" w:color="auto"/>
              <w:bottom w:val="single" w:sz="4" w:space="0" w:color="auto"/>
              <w:right w:val="single" w:sz="4" w:space="0" w:color="auto"/>
            </w:tcBorders>
            <w:hideMark/>
          </w:tcPr>
          <w:p w14:paraId="12D63070" w14:textId="77777777" w:rsidR="00A03B1B" w:rsidRPr="00A03B1B" w:rsidRDefault="00A03B1B" w:rsidP="00A03B1B">
            <w:pPr>
              <w:spacing w:after="60"/>
              <w:rPr>
                <w:iCs/>
                <w:sz w:val="20"/>
                <w:szCs w:val="20"/>
              </w:rPr>
            </w:pPr>
            <w:r w:rsidRPr="00A03B1B">
              <w:rPr>
                <w:iCs/>
                <w:sz w:val="20"/>
                <w:szCs w:val="20"/>
              </w:rPr>
              <w:t>LSL MW is less than zero,</w:t>
            </w:r>
          </w:p>
          <w:p w14:paraId="3E0CF05C" w14:textId="77777777" w:rsidR="00A03B1B" w:rsidRPr="00A03B1B" w:rsidRDefault="00A03B1B" w:rsidP="00A03B1B">
            <w:pPr>
              <w:spacing w:after="60"/>
              <w:rPr>
                <w:iCs/>
                <w:sz w:val="20"/>
                <w:szCs w:val="20"/>
              </w:rPr>
            </w:pPr>
            <w:r w:rsidRPr="00A03B1B">
              <w:rPr>
                <w:iCs/>
                <w:sz w:val="20"/>
                <w:szCs w:val="20"/>
              </w:rPr>
              <w:t>and,</w:t>
            </w:r>
          </w:p>
          <w:p w14:paraId="116DDD31" w14:textId="77777777" w:rsidR="00A03B1B" w:rsidRPr="00A03B1B" w:rsidRDefault="00A03B1B" w:rsidP="00A03B1B">
            <w:pPr>
              <w:spacing w:after="60"/>
              <w:rPr>
                <w:iCs/>
                <w:sz w:val="20"/>
                <w:szCs w:val="20"/>
              </w:rPr>
            </w:pPr>
            <w:r w:rsidRPr="00A03B1B">
              <w:rPr>
                <w:iCs/>
                <w:sz w:val="20"/>
                <w:szCs w:val="20"/>
              </w:rPr>
              <w:t>the lowest MW point on the Energy Bid/Offer Curve is greater than zero</w:t>
            </w:r>
          </w:p>
        </w:tc>
        <w:tc>
          <w:tcPr>
            <w:tcW w:w="2619" w:type="dxa"/>
            <w:tcBorders>
              <w:top w:val="single" w:sz="4" w:space="0" w:color="auto"/>
              <w:left w:val="single" w:sz="4" w:space="0" w:color="auto"/>
              <w:bottom w:val="single" w:sz="4" w:space="0" w:color="auto"/>
              <w:right w:val="single" w:sz="4" w:space="0" w:color="auto"/>
            </w:tcBorders>
            <w:hideMark/>
          </w:tcPr>
          <w:p w14:paraId="3ECB61D7" w14:textId="77777777" w:rsidR="00A03B1B" w:rsidRPr="00A03B1B" w:rsidRDefault="00A03B1B" w:rsidP="00A03B1B">
            <w:pPr>
              <w:spacing w:after="60"/>
              <w:rPr>
                <w:iCs/>
                <w:sz w:val="20"/>
                <w:szCs w:val="20"/>
              </w:rPr>
            </w:pPr>
            <w:r w:rsidRPr="00A03B1B">
              <w:rPr>
                <w:iCs/>
                <w:sz w:val="20"/>
                <w:szCs w:val="20"/>
              </w:rPr>
              <w:t>From LSL to 0 MW</w:t>
            </w:r>
          </w:p>
          <w:p w14:paraId="1B75420F" w14:textId="77777777" w:rsidR="00A03B1B" w:rsidRPr="00A03B1B" w:rsidRDefault="00A03B1B" w:rsidP="00A03B1B">
            <w:pPr>
              <w:spacing w:after="60"/>
              <w:rPr>
                <w:iCs/>
                <w:sz w:val="20"/>
                <w:szCs w:val="20"/>
              </w:rPr>
            </w:pPr>
          </w:p>
          <w:p w14:paraId="7C7401D4" w14:textId="77777777" w:rsidR="00A03B1B" w:rsidRPr="00A03B1B" w:rsidRDefault="00A03B1B" w:rsidP="00A03B1B">
            <w:pPr>
              <w:spacing w:after="60"/>
              <w:rPr>
                <w:iCs/>
                <w:sz w:val="20"/>
                <w:szCs w:val="20"/>
              </w:rPr>
            </w:pPr>
            <w:r w:rsidRPr="00A03B1B">
              <w:rPr>
                <w:iCs/>
                <w:sz w:val="20"/>
                <w:szCs w:val="20"/>
              </w:rPr>
              <w:t>From 0 MW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09770DB1" w14:textId="77777777" w:rsidR="00A03B1B" w:rsidRPr="00A03B1B" w:rsidRDefault="00A03B1B" w:rsidP="00A03B1B">
            <w:pPr>
              <w:spacing w:after="60"/>
              <w:rPr>
                <w:iCs/>
                <w:sz w:val="20"/>
                <w:szCs w:val="20"/>
              </w:rPr>
            </w:pPr>
            <w:r w:rsidRPr="00A03B1B">
              <w:rPr>
                <w:iCs/>
                <w:sz w:val="20"/>
                <w:szCs w:val="20"/>
              </w:rPr>
              <w:t>-$250.00</w:t>
            </w:r>
          </w:p>
          <w:p w14:paraId="3754F387" w14:textId="77777777" w:rsidR="00A03B1B" w:rsidRPr="00A03B1B" w:rsidRDefault="00A03B1B" w:rsidP="00A03B1B">
            <w:pPr>
              <w:spacing w:after="60"/>
              <w:rPr>
                <w:iCs/>
                <w:sz w:val="20"/>
                <w:szCs w:val="20"/>
              </w:rPr>
            </w:pPr>
          </w:p>
          <w:p w14:paraId="510F4CAC" w14:textId="77777777" w:rsidR="00A03B1B" w:rsidRPr="00A03B1B" w:rsidRDefault="00A03B1B" w:rsidP="00A03B1B">
            <w:pPr>
              <w:spacing w:after="60"/>
              <w:rPr>
                <w:iCs/>
                <w:sz w:val="20"/>
                <w:szCs w:val="20"/>
              </w:rPr>
            </w:pPr>
            <w:r w:rsidRPr="00A03B1B">
              <w:rPr>
                <w:iCs/>
                <w:sz w:val="20"/>
                <w:szCs w:val="20"/>
              </w:rPr>
              <w:t>Price associated with the lowest MW in submitted Energy Bid/Offer Curve</w:t>
            </w:r>
          </w:p>
        </w:tc>
      </w:tr>
      <w:tr w:rsidR="00A03B1B" w:rsidRPr="00A03B1B" w14:paraId="5C220499" w14:textId="77777777" w:rsidTr="00B31BB1">
        <w:trPr>
          <w:jc w:val="center"/>
        </w:trPr>
        <w:tc>
          <w:tcPr>
            <w:tcW w:w="3871" w:type="dxa"/>
            <w:tcBorders>
              <w:top w:val="single" w:sz="4" w:space="0" w:color="auto"/>
              <w:left w:val="single" w:sz="4" w:space="0" w:color="auto"/>
              <w:bottom w:val="single" w:sz="4" w:space="0" w:color="auto"/>
              <w:right w:val="single" w:sz="4" w:space="0" w:color="auto"/>
            </w:tcBorders>
          </w:tcPr>
          <w:p w14:paraId="57819383" w14:textId="77777777" w:rsidR="00A03B1B" w:rsidRPr="00A03B1B" w:rsidRDefault="00A03B1B" w:rsidP="00A03B1B">
            <w:pPr>
              <w:spacing w:after="60"/>
              <w:rPr>
                <w:iCs/>
                <w:sz w:val="20"/>
                <w:szCs w:val="20"/>
              </w:rPr>
            </w:pPr>
            <w:r w:rsidRPr="00A03B1B">
              <w:rPr>
                <w:iCs/>
                <w:sz w:val="20"/>
                <w:szCs w:val="20"/>
              </w:rPr>
              <w:t>LSL and the lowest MW point on the Energy Bid/Offer Curve are both less than or equal to zero,</w:t>
            </w:r>
          </w:p>
          <w:p w14:paraId="2104FDDB" w14:textId="77777777" w:rsidR="00A03B1B" w:rsidRPr="00A03B1B" w:rsidRDefault="00A03B1B" w:rsidP="00A03B1B">
            <w:pPr>
              <w:spacing w:after="60"/>
              <w:rPr>
                <w:iCs/>
                <w:sz w:val="20"/>
                <w:szCs w:val="20"/>
              </w:rPr>
            </w:pPr>
            <w:r w:rsidRPr="00A03B1B">
              <w:rPr>
                <w:iCs/>
                <w:sz w:val="20"/>
                <w:szCs w:val="20"/>
              </w:rPr>
              <w:t>and,</w:t>
            </w:r>
          </w:p>
          <w:p w14:paraId="578B784C" w14:textId="77777777" w:rsidR="00A03B1B" w:rsidRPr="00A03B1B" w:rsidRDefault="00A03B1B" w:rsidP="00A03B1B">
            <w:pPr>
              <w:spacing w:after="60"/>
              <w:rPr>
                <w:iCs/>
                <w:sz w:val="20"/>
                <w:szCs w:val="20"/>
              </w:rPr>
            </w:pPr>
            <w:r w:rsidRPr="00A03B1B">
              <w:rPr>
                <w:iCs/>
                <w:sz w:val="20"/>
                <w:szCs w:val="20"/>
              </w:rPr>
              <w:t>LSL is less than the lowest MW point on the Energy Bid/Offer Curve</w:t>
            </w:r>
          </w:p>
          <w:p w14:paraId="1C92EF3A" w14:textId="77777777" w:rsidR="00A03B1B" w:rsidRPr="00A03B1B" w:rsidRDefault="00A03B1B" w:rsidP="00A03B1B">
            <w:pPr>
              <w:spacing w:after="60"/>
              <w:rPr>
                <w:iCs/>
                <w:sz w:val="20"/>
                <w:szCs w:val="20"/>
              </w:rPr>
            </w:pPr>
          </w:p>
        </w:tc>
        <w:tc>
          <w:tcPr>
            <w:tcW w:w="2619" w:type="dxa"/>
            <w:tcBorders>
              <w:top w:val="single" w:sz="4" w:space="0" w:color="auto"/>
              <w:left w:val="single" w:sz="4" w:space="0" w:color="auto"/>
              <w:bottom w:val="single" w:sz="4" w:space="0" w:color="auto"/>
              <w:right w:val="single" w:sz="4" w:space="0" w:color="auto"/>
            </w:tcBorders>
            <w:hideMark/>
          </w:tcPr>
          <w:p w14:paraId="4BF041F6" w14:textId="77777777" w:rsidR="00A03B1B" w:rsidRPr="00A03B1B" w:rsidRDefault="00A03B1B" w:rsidP="00A03B1B">
            <w:pPr>
              <w:spacing w:after="60"/>
              <w:rPr>
                <w:iCs/>
                <w:sz w:val="20"/>
                <w:szCs w:val="20"/>
              </w:rPr>
            </w:pPr>
            <w:r w:rsidRPr="00A03B1B">
              <w:rPr>
                <w:iCs/>
                <w:sz w:val="20"/>
                <w:szCs w:val="20"/>
              </w:rPr>
              <w:lastRenderedPageBreak/>
              <w:t>From LSL to lowest MW point on submitted Energy Bid/Offer Curve</w:t>
            </w:r>
          </w:p>
        </w:tc>
        <w:tc>
          <w:tcPr>
            <w:tcW w:w="2620" w:type="dxa"/>
            <w:tcBorders>
              <w:top w:val="single" w:sz="4" w:space="0" w:color="auto"/>
              <w:left w:val="single" w:sz="4" w:space="0" w:color="auto"/>
              <w:bottom w:val="single" w:sz="4" w:space="0" w:color="auto"/>
              <w:right w:val="single" w:sz="4" w:space="0" w:color="auto"/>
            </w:tcBorders>
            <w:hideMark/>
          </w:tcPr>
          <w:p w14:paraId="5B1F558E" w14:textId="77777777" w:rsidR="00A03B1B" w:rsidRPr="00A03B1B" w:rsidRDefault="00A03B1B" w:rsidP="00A03B1B">
            <w:pPr>
              <w:spacing w:after="60"/>
              <w:rPr>
                <w:iCs/>
                <w:sz w:val="20"/>
                <w:szCs w:val="20"/>
              </w:rPr>
            </w:pPr>
            <w:r w:rsidRPr="00A03B1B">
              <w:rPr>
                <w:iCs/>
                <w:sz w:val="20"/>
                <w:szCs w:val="20"/>
              </w:rPr>
              <w:t>-$250.00</w:t>
            </w:r>
          </w:p>
        </w:tc>
      </w:tr>
    </w:tbl>
    <w:p w14:paraId="20173D85" w14:textId="77777777" w:rsidR="00A03B1B" w:rsidRPr="00A03B1B" w:rsidRDefault="00A03B1B" w:rsidP="00A03B1B">
      <w:pPr>
        <w:spacing w:before="240" w:after="240"/>
        <w:ind w:left="1440" w:hanging="720"/>
        <w:rPr>
          <w:szCs w:val="20"/>
        </w:rPr>
      </w:pPr>
      <w:r w:rsidRPr="00A03B1B">
        <w:rPr>
          <w:szCs w:val="20"/>
        </w:rPr>
        <w:t>(b)</w:t>
      </w:r>
      <w:r w:rsidRPr="00A03B1B">
        <w:rPr>
          <w:szCs w:val="20"/>
        </w:rPr>
        <w:tab/>
        <w:t>At the time of SCED execution, if a valid Energy Bid/Offer Curve or Output Schedule does not exist for an ESR that has a status of On-Line, then ERCOT shall notify the QSE and create a proxy Energy Bid/Offer Curve priced at -$250/MWh for the MW portion of the curve less than zero MW, and priced at the RTSWCAP for the MW portion of the curve greater than zero MW.</w:t>
      </w:r>
    </w:p>
    <w:p w14:paraId="369FEC49" w14:textId="77777777" w:rsidR="00A03B1B" w:rsidRPr="00A03B1B" w:rsidRDefault="00A03B1B" w:rsidP="00A03B1B">
      <w:pPr>
        <w:spacing w:before="240" w:after="240"/>
        <w:ind w:left="1440" w:hanging="720"/>
        <w:rPr>
          <w:szCs w:val="20"/>
        </w:rPr>
      </w:pPr>
      <w:r w:rsidRPr="00A03B1B">
        <w:rPr>
          <w:szCs w:val="20"/>
        </w:rPr>
        <w:t>(c)</w:t>
      </w:r>
      <w:r w:rsidRPr="00A03B1B">
        <w:rPr>
          <w:szCs w:val="20"/>
        </w:rPr>
        <w:tab/>
        <w:t>At the time of SCED execution, if a QSE representing an ESR has submitted an Output Schedule instead of an Energy Bid/Offer Curve, ERCOT shall create a proxy Energy Bid/Offer Curve priced at -$250 per MWh for the MW portion of the curve from its LSL to the MW amount on the Output Schedule, and priced at the RTSWCAP for the MW portion of the curve from the MW amount on the Output Schedule to its HSL.</w:t>
      </w:r>
    </w:p>
    <w:p w14:paraId="3038859C" w14:textId="77777777" w:rsidR="00A03B1B" w:rsidRPr="00A03B1B" w:rsidRDefault="00A03B1B" w:rsidP="00A03B1B">
      <w:pPr>
        <w:spacing w:before="240" w:after="240"/>
        <w:ind w:left="720" w:hanging="720"/>
        <w:rPr>
          <w:szCs w:val="20"/>
        </w:rPr>
      </w:pPr>
      <w:r w:rsidRPr="00A03B1B">
        <w:rPr>
          <w:szCs w:val="20"/>
        </w:rPr>
        <w:t>(7)</w:t>
      </w:r>
      <w:r w:rsidRPr="00A03B1B">
        <w:rPr>
          <w:szCs w:val="20"/>
        </w:rPr>
        <w:tab/>
        <w:t>The Entity with decision-making authority, as more fully described in Section 3.19.1, Constraint Competitiveness Test Definitions, over how a Resource or Split Generation Resource is offered or scheduled, shall be responsible for all offers associated with each Resource, including offers represented by a proxy Energy Offer Curve, proxy Energy Bid/Offer Curve, or proxy Ancillary Service Offer.</w:t>
      </w:r>
      <w:r w:rsidRPr="00A03B1B" w:rsidDel="00995694">
        <w:rPr>
          <w:szCs w:val="20"/>
        </w:rPr>
        <w:t xml:space="preserve"> </w:t>
      </w:r>
    </w:p>
    <w:p w14:paraId="036A8A64" w14:textId="77777777" w:rsidR="00A03B1B" w:rsidRPr="00A03B1B" w:rsidRDefault="00A03B1B" w:rsidP="00A03B1B">
      <w:pPr>
        <w:spacing w:after="240"/>
        <w:ind w:left="720" w:hanging="720"/>
        <w:rPr>
          <w:szCs w:val="20"/>
        </w:rPr>
      </w:pPr>
      <w:r w:rsidRPr="00A03B1B">
        <w:rPr>
          <w:szCs w:val="20"/>
        </w:rPr>
        <w:t>(8)</w:t>
      </w:r>
      <w:r w:rsidRPr="00A03B1B">
        <w:rPr>
          <w:szCs w:val="20"/>
        </w:rPr>
        <w:tab/>
        <w:t>For a CLR whose QSE has submitted an RTM Energy Bid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A03B1B" w:rsidRPr="00A03B1B" w14:paraId="13C09A1F" w14:textId="77777777" w:rsidTr="00B31BB1">
        <w:trPr>
          <w:jc w:val="center"/>
        </w:trPr>
        <w:tc>
          <w:tcPr>
            <w:tcW w:w="3596" w:type="dxa"/>
          </w:tcPr>
          <w:p w14:paraId="294BD434" w14:textId="77777777" w:rsidR="00A03B1B" w:rsidRPr="00A03B1B" w:rsidRDefault="00A03B1B" w:rsidP="00A03B1B">
            <w:pPr>
              <w:spacing w:after="120"/>
              <w:rPr>
                <w:b/>
                <w:iCs/>
                <w:sz w:val="20"/>
                <w:szCs w:val="20"/>
              </w:rPr>
            </w:pPr>
            <w:r w:rsidRPr="00A03B1B">
              <w:rPr>
                <w:b/>
                <w:iCs/>
                <w:sz w:val="20"/>
                <w:szCs w:val="20"/>
              </w:rPr>
              <w:t>MW</w:t>
            </w:r>
          </w:p>
        </w:tc>
        <w:tc>
          <w:tcPr>
            <w:tcW w:w="2875" w:type="dxa"/>
          </w:tcPr>
          <w:p w14:paraId="5D18995E"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3B6CD5B9" w14:textId="77777777" w:rsidTr="00B31BB1">
        <w:trPr>
          <w:jc w:val="center"/>
        </w:trPr>
        <w:tc>
          <w:tcPr>
            <w:tcW w:w="3596" w:type="dxa"/>
          </w:tcPr>
          <w:p w14:paraId="5EE54B1C" w14:textId="77777777" w:rsidR="00A03B1B" w:rsidRPr="00A03B1B" w:rsidRDefault="00A03B1B" w:rsidP="00A03B1B">
            <w:pPr>
              <w:spacing w:after="60"/>
              <w:rPr>
                <w:iCs/>
                <w:sz w:val="20"/>
                <w:szCs w:val="20"/>
              </w:rPr>
            </w:pPr>
            <w:r w:rsidRPr="00A03B1B">
              <w:rPr>
                <w:iCs/>
                <w:sz w:val="20"/>
                <w:szCs w:val="20"/>
              </w:rPr>
              <w:t>LPC to MPC minus maximum MW of RTM Energy Bid</w:t>
            </w:r>
          </w:p>
        </w:tc>
        <w:tc>
          <w:tcPr>
            <w:tcW w:w="2875" w:type="dxa"/>
          </w:tcPr>
          <w:p w14:paraId="1D7F65B0" w14:textId="77777777" w:rsidR="00A03B1B" w:rsidRPr="00A03B1B" w:rsidRDefault="00A03B1B" w:rsidP="00A03B1B">
            <w:pPr>
              <w:spacing w:after="60"/>
              <w:rPr>
                <w:iCs/>
                <w:sz w:val="20"/>
                <w:szCs w:val="20"/>
              </w:rPr>
            </w:pPr>
            <w:r w:rsidRPr="00A03B1B">
              <w:rPr>
                <w:iCs/>
                <w:sz w:val="20"/>
                <w:szCs w:val="20"/>
              </w:rPr>
              <w:t>Price associated with the lowest MW in submitted RTM Energy Bid curve</w:t>
            </w:r>
          </w:p>
        </w:tc>
      </w:tr>
      <w:tr w:rsidR="00A03B1B" w:rsidRPr="00A03B1B" w14:paraId="4DFA4082" w14:textId="77777777" w:rsidTr="00B31BB1">
        <w:trPr>
          <w:jc w:val="center"/>
        </w:trPr>
        <w:tc>
          <w:tcPr>
            <w:tcW w:w="3596" w:type="dxa"/>
          </w:tcPr>
          <w:p w14:paraId="594FEA4E" w14:textId="77777777" w:rsidR="00A03B1B" w:rsidRPr="00A03B1B" w:rsidRDefault="00A03B1B" w:rsidP="00A03B1B">
            <w:pPr>
              <w:spacing w:after="60"/>
              <w:rPr>
                <w:iCs/>
                <w:sz w:val="20"/>
                <w:szCs w:val="20"/>
              </w:rPr>
            </w:pPr>
            <w:r w:rsidRPr="00A03B1B">
              <w:rPr>
                <w:iCs/>
                <w:sz w:val="20"/>
                <w:szCs w:val="20"/>
              </w:rPr>
              <w:t>MPC minus maximum MW of RTM Energy Bid to MPC</w:t>
            </w:r>
          </w:p>
        </w:tc>
        <w:tc>
          <w:tcPr>
            <w:tcW w:w="2875" w:type="dxa"/>
          </w:tcPr>
          <w:p w14:paraId="69DC92D7" w14:textId="77777777" w:rsidR="00A03B1B" w:rsidRPr="00A03B1B" w:rsidRDefault="00A03B1B" w:rsidP="00A03B1B">
            <w:pPr>
              <w:spacing w:after="60"/>
              <w:rPr>
                <w:iCs/>
                <w:sz w:val="20"/>
                <w:szCs w:val="20"/>
              </w:rPr>
            </w:pPr>
            <w:r w:rsidRPr="00A03B1B">
              <w:rPr>
                <w:iCs/>
                <w:sz w:val="20"/>
                <w:szCs w:val="20"/>
              </w:rPr>
              <w:t>RTM Energy Bid curve</w:t>
            </w:r>
          </w:p>
        </w:tc>
      </w:tr>
      <w:tr w:rsidR="00A03B1B" w:rsidRPr="00A03B1B" w14:paraId="6BD3BA46" w14:textId="77777777" w:rsidTr="00B31BB1">
        <w:trPr>
          <w:jc w:val="center"/>
        </w:trPr>
        <w:tc>
          <w:tcPr>
            <w:tcW w:w="3596" w:type="dxa"/>
          </w:tcPr>
          <w:p w14:paraId="1489A57A" w14:textId="77777777" w:rsidR="00A03B1B" w:rsidRPr="00A03B1B" w:rsidRDefault="00A03B1B" w:rsidP="00A03B1B">
            <w:pPr>
              <w:spacing w:after="60"/>
              <w:rPr>
                <w:iCs/>
                <w:sz w:val="20"/>
                <w:szCs w:val="20"/>
              </w:rPr>
            </w:pPr>
            <w:r w:rsidRPr="00A03B1B">
              <w:rPr>
                <w:iCs/>
                <w:sz w:val="20"/>
                <w:szCs w:val="20"/>
              </w:rPr>
              <w:t>MPC</w:t>
            </w:r>
          </w:p>
        </w:tc>
        <w:tc>
          <w:tcPr>
            <w:tcW w:w="2875" w:type="dxa"/>
          </w:tcPr>
          <w:p w14:paraId="7F9E0286" w14:textId="77777777" w:rsidR="00A03B1B" w:rsidRPr="00A03B1B" w:rsidRDefault="00A03B1B" w:rsidP="00A03B1B">
            <w:pPr>
              <w:spacing w:after="60"/>
              <w:rPr>
                <w:iCs/>
                <w:sz w:val="20"/>
                <w:szCs w:val="20"/>
              </w:rPr>
            </w:pPr>
            <w:r w:rsidRPr="00A03B1B">
              <w:rPr>
                <w:iCs/>
                <w:sz w:val="20"/>
                <w:szCs w:val="20"/>
              </w:rPr>
              <w:t>Right-most point (lowest price) on RTM Energy Bid curve</w:t>
            </w:r>
          </w:p>
        </w:tc>
      </w:tr>
    </w:tbl>
    <w:p w14:paraId="349E0957" w14:textId="77777777" w:rsidR="00A03B1B" w:rsidRPr="00A03B1B" w:rsidRDefault="00A03B1B" w:rsidP="00A03B1B">
      <w:pPr>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2BB87B52"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2DD91677" w14:textId="77777777" w:rsidR="00A03B1B" w:rsidRPr="00A03B1B" w:rsidRDefault="00A03B1B" w:rsidP="00A03B1B">
            <w:pPr>
              <w:spacing w:before="120" w:after="240"/>
              <w:rPr>
                <w:b/>
                <w:i/>
                <w:iCs/>
              </w:rPr>
            </w:pPr>
            <w:r w:rsidRPr="00A03B1B">
              <w:rPr>
                <w:b/>
                <w:i/>
                <w:iCs/>
              </w:rPr>
              <w:t>[NPRR1188:  Replace paragraph (8) above with the following upon system implementation and renumber accordingly:]</w:t>
            </w:r>
          </w:p>
          <w:p w14:paraId="7C3F8E1F" w14:textId="77777777" w:rsidR="00A03B1B" w:rsidRPr="00A03B1B" w:rsidRDefault="00A03B1B" w:rsidP="00A03B1B">
            <w:pPr>
              <w:spacing w:after="240"/>
              <w:ind w:left="720" w:hanging="720"/>
              <w:rPr>
                <w:szCs w:val="20"/>
              </w:rPr>
            </w:pPr>
            <w:r w:rsidRPr="00A03B1B">
              <w:rPr>
                <w:szCs w:val="20"/>
              </w:rPr>
              <w:t>(8)</w:t>
            </w:r>
            <w:r w:rsidRPr="00A03B1B">
              <w:rPr>
                <w:szCs w:val="20"/>
              </w:rPr>
              <w:tab/>
              <w:t>For a CLR whose QSE has submitted an Energy Bid Curve that does not cover the full range of the Resource’s available Demand response capability, consistent with the CLR’s telemetered quantities, ERCOT shall create a proxy energy bid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A03B1B" w:rsidRPr="00A03B1B" w14:paraId="2E5D2915" w14:textId="77777777" w:rsidTr="00B31BB1">
              <w:trPr>
                <w:jc w:val="center"/>
              </w:trPr>
              <w:tc>
                <w:tcPr>
                  <w:tcW w:w="3596" w:type="dxa"/>
                </w:tcPr>
                <w:p w14:paraId="2D3C32A0" w14:textId="77777777" w:rsidR="00A03B1B" w:rsidRPr="00A03B1B" w:rsidRDefault="00A03B1B" w:rsidP="00A03B1B">
                  <w:pPr>
                    <w:spacing w:after="120"/>
                    <w:rPr>
                      <w:b/>
                      <w:iCs/>
                      <w:sz w:val="20"/>
                      <w:szCs w:val="20"/>
                    </w:rPr>
                  </w:pPr>
                  <w:r w:rsidRPr="00A03B1B">
                    <w:rPr>
                      <w:b/>
                      <w:iCs/>
                      <w:sz w:val="20"/>
                      <w:szCs w:val="20"/>
                    </w:rPr>
                    <w:t>MW</w:t>
                  </w:r>
                </w:p>
              </w:tc>
              <w:tc>
                <w:tcPr>
                  <w:tcW w:w="2875" w:type="dxa"/>
                </w:tcPr>
                <w:p w14:paraId="796EE53C" w14:textId="77777777" w:rsidR="00A03B1B" w:rsidRPr="00A03B1B" w:rsidRDefault="00A03B1B" w:rsidP="00A03B1B">
                  <w:pPr>
                    <w:spacing w:after="120"/>
                    <w:rPr>
                      <w:b/>
                      <w:iCs/>
                      <w:sz w:val="20"/>
                      <w:szCs w:val="20"/>
                    </w:rPr>
                  </w:pPr>
                  <w:r w:rsidRPr="00A03B1B">
                    <w:rPr>
                      <w:b/>
                      <w:iCs/>
                      <w:sz w:val="20"/>
                      <w:szCs w:val="20"/>
                    </w:rPr>
                    <w:t>Price (per MWh)</w:t>
                  </w:r>
                </w:p>
              </w:tc>
            </w:tr>
            <w:tr w:rsidR="00A03B1B" w:rsidRPr="00A03B1B" w14:paraId="432A6695" w14:textId="77777777" w:rsidTr="00B31BB1">
              <w:trPr>
                <w:jc w:val="center"/>
              </w:trPr>
              <w:tc>
                <w:tcPr>
                  <w:tcW w:w="3596" w:type="dxa"/>
                </w:tcPr>
                <w:p w14:paraId="46FDCEE3" w14:textId="77777777" w:rsidR="00A03B1B" w:rsidRPr="00A03B1B" w:rsidRDefault="00A03B1B" w:rsidP="00A03B1B">
                  <w:pPr>
                    <w:spacing w:after="60"/>
                    <w:rPr>
                      <w:iCs/>
                      <w:sz w:val="20"/>
                      <w:szCs w:val="20"/>
                    </w:rPr>
                  </w:pPr>
                  <w:r w:rsidRPr="00A03B1B">
                    <w:rPr>
                      <w:iCs/>
                      <w:sz w:val="20"/>
                      <w:szCs w:val="20"/>
                    </w:rPr>
                    <w:lastRenderedPageBreak/>
                    <w:t>LPC to MPC minus maximum MW of Energy Bid Curve</w:t>
                  </w:r>
                </w:p>
              </w:tc>
              <w:tc>
                <w:tcPr>
                  <w:tcW w:w="2875" w:type="dxa"/>
                </w:tcPr>
                <w:p w14:paraId="11F6C684" w14:textId="77777777" w:rsidR="00A03B1B" w:rsidRPr="00A03B1B" w:rsidRDefault="00A03B1B" w:rsidP="00A03B1B">
                  <w:pPr>
                    <w:spacing w:after="60"/>
                    <w:rPr>
                      <w:iCs/>
                      <w:sz w:val="20"/>
                      <w:szCs w:val="20"/>
                    </w:rPr>
                  </w:pPr>
                  <w:r w:rsidRPr="00A03B1B">
                    <w:rPr>
                      <w:iCs/>
                      <w:sz w:val="20"/>
                      <w:szCs w:val="20"/>
                    </w:rPr>
                    <w:t>Price associated with the lowest MW in submitted Energy Bid Curve</w:t>
                  </w:r>
                </w:p>
              </w:tc>
            </w:tr>
            <w:tr w:rsidR="00A03B1B" w:rsidRPr="00A03B1B" w14:paraId="58B5530B" w14:textId="77777777" w:rsidTr="00B31BB1">
              <w:trPr>
                <w:jc w:val="center"/>
              </w:trPr>
              <w:tc>
                <w:tcPr>
                  <w:tcW w:w="3596" w:type="dxa"/>
                </w:tcPr>
                <w:p w14:paraId="4CAE378C" w14:textId="77777777" w:rsidR="00A03B1B" w:rsidRPr="00A03B1B" w:rsidRDefault="00A03B1B" w:rsidP="00A03B1B">
                  <w:pPr>
                    <w:spacing w:after="60"/>
                    <w:rPr>
                      <w:iCs/>
                      <w:sz w:val="20"/>
                      <w:szCs w:val="20"/>
                    </w:rPr>
                  </w:pPr>
                  <w:r w:rsidRPr="00A03B1B">
                    <w:rPr>
                      <w:iCs/>
                      <w:sz w:val="20"/>
                      <w:szCs w:val="20"/>
                    </w:rPr>
                    <w:t>MPC minus maximum MW of Energy Bid Curve to MPC</w:t>
                  </w:r>
                </w:p>
              </w:tc>
              <w:tc>
                <w:tcPr>
                  <w:tcW w:w="2875" w:type="dxa"/>
                </w:tcPr>
                <w:p w14:paraId="5295D265" w14:textId="77777777" w:rsidR="00A03B1B" w:rsidRPr="00A03B1B" w:rsidRDefault="00A03B1B" w:rsidP="00A03B1B">
                  <w:pPr>
                    <w:spacing w:after="60"/>
                    <w:rPr>
                      <w:iCs/>
                      <w:sz w:val="20"/>
                      <w:szCs w:val="20"/>
                    </w:rPr>
                  </w:pPr>
                  <w:r w:rsidRPr="00A03B1B">
                    <w:rPr>
                      <w:iCs/>
                      <w:sz w:val="20"/>
                      <w:szCs w:val="20"/>
                    </w:rPr>
                    <w:t>Energy Bid Curve</w:t>
                  </w:r>
                </w:p>
              </w:tc>
            </w:tr>
            <w:tr w:rsidR="00A03B1B" w:rsidRPr="00A03B1B" w14:paraId="59B22E1E" w14:textId="77777777" w:rsidTr="00B31BB1">
              <w:trPr>
                <w:jc w:val="center"/>
              </w:trPr>
              <w:tc>
                <w:tcPr>
                  <w:tcW w:w="3596" w:type="dxa"/>
                </w:tcPr>
                <w:p w14:paraId="3F3FAB7B" w14:textId="77777777" w:rsidR="00A03B1B" w:rsidRPr="00A03B1B" w:rsidRDefault="00A03B1B" w:rsidP="00A03B1B">
                  <w:pPr>
                    <w:spacing w:after="60"/>
                    <w:rPr>
                      <w:iCs/>
                      <w:sz w:val="20"/>
                      <w:szCs w:val="20"/>
                    </w:rPr>
                  </w:pPr>
                  <w:r w:rsidRPr="00A03B1B">
                    <w:rPr>
                      <w:iCs/>
                      <w:sz w:val="20"/>
                      <w:szCs w:val="20"/>
                    </w:rPr>
                    <w:t>MPC</w:t>
                  </w:r>
                </w:p>
              </w:tc>
              <w:tc>
                <w:tcPr>
                  <w:tcW w:w="2875" w:type="dxa"/>
                </w:tcPr>
                <w:p w14:paraId="08A26966" w14:textId="77777777" w:rsidR="00A03B1B" w:rsidRPr="00A03B1B" w:rsidRDefault="00A03B1B" w:rsidP="00A03B1B">
                  <w:pPr>
                    <w:spacing w:after="60"/>
                    <w:rPr>
                      <w:iCs/>
                      <w:sz w:val="20"/>
                      <w:szCs w:val="20"/>
                    </w:rPr>
                  </w:pPr>
                  <w:r w:rsidRPr="00A03B1B">
                    <w:rPr>
                      <w:iCs/>
                      <w:sz w:val="20"/>
                      <w:szCs w:val="20"/>
                    </w:rPr>
                    <w:t>Right-most point (lowest price) on Energy Bid Curve</w:t>
                  </w:r>
                </w:p>
              </w:tc>
            </w:tr>
          </w:tbl>
          <w:p w14:paraId="23A01A5A" w14:textId="77777777" w:rsidR="00A03B1B" w:rsidRPr="00A03B1B" w:rsidRDefault="00A03B1B" w:rsidP="00A03B1B">
            <w:pPr>
              <w:spacing w:before="240" w:after="240"/>
              <w:ind w:left="720" w:hanging="720"/>
              <w:rPr>
                <w:szCs w:val="20"/>
              </w:rPr>
            </w:pPr>
            <w:r w:rsidRPr="00A03B1B">
              <w:rPr>
                <w:szCs w:val="20"/>
              </w:rPr>
              <w:t>(9)</w:t>
            </w:r>
            <w:r w:rsidRPr="00A03B1B">
              <w:rPr>
                <w:szCs w:val="20"/>
              </w:rPr>
              <w:tab/>
              <w:t>For a CLR whose QSE has not submitted an Energy Bid Curve, consistent with the CLR’s telemetered quantities, ERCOT shall create a proxy Energy Bid Curve as described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6"/>
              <w:gridCol w:w="2875"/>
            </w:tblGrid>
            <w:tr w:rsidR="00A03B1B" w:rsidRPr="00A03B1B" w14:paraId="14CCBCB9" w14:textId="77777777" w:rsidTr="00B31BB1">
              <w:trPr>
                <w:jc w:val="center"/>
              </w:trPr>
              <w:tc>
                <w:tcPr>
                  <w:tcW w:w="3596" w:type="dxa"/>
                </w:tcPr>
                <w:p w14:paraId="501FC649" w14:textId="77777777" w:rsidR="00A03B1B" w:rsidRPr="00A03B1B" w:rsidRDefault="00A03B1B" w:rsidP="00A03B1B">
                  <w:pPr>
                    <w:spacing w:after="240"/>
                    <w:rPr>
                      <w:b/>
                      <w:iCs/>
                      <w:sz w:val="20"/>
                      <w:szCs w:val="20"/>
                    </w:rPr>
                  </w:pPr>
                  <w:r w:rsidRPr="00A03B1B">
                    <w:rPr>
                      <w:b/>
                      <w:iCs/>
                      <w:sz w:val="20"/>
                      <w:szCs w:val="20"/>
                    </w:rPr>
                    <w:t>MW</w:t>
                  </w:r>
                </w:p>
              </w:tc>
              <w:tc>
                <w:tcPr>
                  <w:tcW w:w="2875" w:type="dxa"/>
                </w:tcPr>
                <w:p w14:paraId="6E06C552" w14:textId="77777777" w:rsidR="00A03B1B" w:rsidRPr="00A03B1B" w:rsidRDefault="00A03B1B" w:rsidP="00A03B1B">
                  <w:pPr>
                    <w:spacing w:after="240"/>
                    <w:rPr>
                      <w:b/>
                      <w:iCs/>
                      <w:sz w:val="20"/>
                      <w:szCs w:val="20"/>
                    </w:rPr>
                  </w:pPr>
                  <w:r w:rsidRPr="00A03B1B">
                    <w:rPr>
                      <w:b/>
                      <w:iCs/>
                      <w:sz w:val="20"/>
                      <w:szCs w:val="20"/>
                    </w:rPr>
                    <w:t>Price (per MWh)</w:t>
                  </w:r>
                </w:p>
              </w:tc>
            </w:tr>
            <w:tr w:rsidR="00A03B1B" w:rsidRPr="00A03B1B" w14:paraId="6A75CA88" w14:textId="77777777" w:rsidTr="00B31BB1">
              <w:trPr>
                <w:jc w:val="center"/>
              </w:trPr>
              <w:tc>
                <w:tcPr>
                  <w:tcW w:w="3596" w:type="dxa"/>
                </w:tcPr>
                <w:p w14:paraId="0D70C845" w14:textId="77777777" w:rsidR="00A03B1B" w:rsidRPr="00A03B1B" w:rsidRDefault="00A03B1B" w:rsidP="00A03B1B">
                  <w:pPr>
                    <w:spacing w:after="60"/>
                    <w:rPr>
                      <w:iCs/>
                      <w:sz w:val="20"/>
                      <w:szCs w:val="20"/>
                    </w:rPr>
                  </w:pPr>
                  <w:r w:rsidRPr="00A03B1B">
                    <w:rPr>
                      <w:iCs/>
                      <w:sz w:val="20"/>
                      <w:szCs w:val="20"/>
                    </w:rPr>
                    <w:t xml:space="preserve">LPC to MPC </w:t>
                  </w:r>
                </w:p>
              </w:tc>
              <w:tc>
                <w:tcPr>
                  <w:tcW w:w="2875" w:type="dxa"/>
                </w:tcPr>
                <w:p w14:paraId="3ABFC859" w14:textId="77777777" w:rsidR="00A03B1B" w:rsidRPr="00A03B1B" w:rsidRDefault="00A03B1B" w:rsidP="00A03B1B">
                  <w:pPr>
                    <w:spacing w:after="60"/>
                    <w:rPr>
                      <w:iCs/>
                      <w:sz w:val="20"/>
                      <w:szCs w:val="20"/>
                    </w:rPr>
                  </w:pPr>
                  <w:r w:rsidRPr="00A03B1B">
                    <w:rPr>
                      <w:sz w:val="20"/>
                      <w:szCs w:val="20"/>
                    </w:rPr>
                    <w:t>Effective</w:t>
                  </w:r>
                  <w:r w:rsidRPr="00A03B1B">
                    <w:rPr>
                      <w:iCs/>
                      <w:sz w:val="20"/>
                      <w:szCs w:val="20"/>
                    </w:rPr>
                    <w:t xml:space="preserve"> Value of Lost Load (VOLL)</w:t>
                  </w:r>
                </w:p>
              </w:tc>
            </w:tr>
          </w:tbl>
          <w:p w14:paraId="43E7B932" w14:textId="77777777" w:rsidR="00A03B1B" w:rsidRPr="00A03B1B" w:rsidRDefault="00A03B1B" w:rsidP="00A03B1B">
            <w:pPr>
              <w:spacing w:after="240"/>
              <w:ind w:left="720" w:hanging="720"/>
              <w:rPr>
                <w:szCs w:val="20"/>
              </w:rPr>
            </w:pPr>
          </w:p>
        </w:tc>
      </w:tr>
    </w:tbl>
    <w:p w14:paraId="5F5FCF8E" w14:textId="77777777" w:rsidR="00A03B1B" w:rsidRPr="00A03B1B" w:rsidRDefault="00A03B1B" w:rsidP="00A03B1B">
      <w:pPr>
        <w:spacing w:before="240" w:after="240"/>
        <w:ind w:left="720" w:hanging="720"/>
        <w:rPr>
          <w:szCs w:val="20"/>
        </w:rPr>
      </w:pPr>
      <w:r w:rsidRPr="00A03B1B">
        <w:rPr>
          <w:szCs w:val="20"/>
        </w:rPr>
        <w:lastRenderedPageBreak/>
        <w:t>(9)</w:t>
      </w:r>
      <w:r w:rsidRPr="00A03B1B">
        <w:rPr>
          <w:szCs w:val="20"/>
        </w:rPr>
        <w:tab/>
        <w:t>ERCOT shall ensure that any RTM Energy Bid is monotonically non-increasing.  The QSE representing the CLR shall be responsible for all RTM Energy Bids, including bids updated by ERCOT as described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2F14486F"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79AA6176" w14:textId="77777777" w:rsidR="00A03B1B" w:rsidRPr="00A03B1B" w:rsidRDefault="00A03B1B" w:rsidP="00A03B1B">
            <w:pPr>
              <w:spacing w:before="120" w:after="240"/>
              <w:rPr>
                <w:b/>
                <w:i/>
                <w:iCs/>
              </w:rPr>
            </w:pPr>
            <w:r w:rsidRPr="00A03B1B">
              <w:rPr>
                <w:b/>
                <w:i/>
                <w:iCs/>
              </w:rPr>
              <w:t>[NPRR1188:  Replace paragraph (9) above with the following upon system implementation:]</w:t>
            </w:r>
          </w:p>
          <w:p w14:paraId="1869D4C5" w14:textId="77777777" w:rsidR="00A03B1B" w:rsidRPr="00A03B1B" w:rsidRDefault="00A03B1B" w:rsidP="00A03B1B">
            <w:pPr>
              <w:spacing w:before="240" w:after="240"/>
              <w:ind w:left="720" w:hanging="720"/>
              <w:rPr>
                <w:szCs w:val="20"/>
              </w:rPr>
            </w:pPr>
            <w:r w:rsidRPr="00A03B1B">
              <w:rPr>
                <w:szCs w:val="20"/>
              </w:rPr>
              <w:t>(9)</w:t>
            </w:r>
            <w:r w:rsidRPr="00A03B1B">
              <w:rPr>
                <w:szCs w:val="20"/>
              </w:rPr>
              <w:tab/>
              <w:t>ERCOT shall ensure that any Energy Bid Curve is monotonically non-increasing.  The QSE representing the CLR shall be responsible for all Energy Bid Curves, including Energy Bid Curves updated by ERCOT as described above.</w:t>
            </w:r>
          </w:p>
        </w:tc>
      </w:tr>
    </w:tbl>
    <w:p w14:paraId="382B8D03" w14:textId="77777777" w:rsidR="00A03B1B" w:rsidRPr="00A03B1B" w:rsidRDefault="00A03B1B" w:rsidP="00A03B1B">
      <w:pPr>
        <w:spacing w:before="240" w:after="240"/>
        <w:ind w:left="720" w:hanging="720"/>
        <w:rPr>
          <w:szCs w:val="20"/>
        </w:rPr>
      </w:pPr>
      <w:r w:rsidRPr="00A03B1B">
        <w:rPr>
          <w:szCs w:val="20"/>
        </w:rPr>
        <w:t>(10)</w:t>
      </w:r>
      <w:r w:rsidRPr="00A03B1B">
        <w:rPr>
          <w:szCs w:val="20"/>
        </w:rPr>
        <w:tab/>
        <w:t xml:space="preserve">If a CLR telemeters </w:t>
      </w:r>
      <w:proofErr w:type="gramStart"/>
      <w:r w:rsidRPr="00A03B1B">
        <w:rPr>
          <w:szCs w:val="20"/>
        </w:rPr>
        <w:t>a status</w:t>
      </w:r>
      <w:proofErr w:type="gramEnd"/>
      <w:r w:rsidRPr="00A03B1B">
        <w:rPr>
          <w:szCs w:val="20"/>
        </w:rPr>
        <w:t xml:space="preserve"> of OUTL, it is not considered as dispatchable capacity by SCED.  A QSE may use this function to inform ERCOT of instances when the CLR is unable to follow SCED Dispatch Instructions.  Under all telemetered statuses, including OUTL, the remaining telemetry quantities submitted by the QSE shall represent the operating conditions of the CLR that can be verified by ERCOT.  A QSE representing a CLR with a telemetered status of OUTL is still obligated to provide any applicable Ancillary Services awarded to the Resource.  This paragraph does not apply to ESRs.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52C971C4"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79CD78E3" w14:textId="77777777" w:rsidR="00A03B1B" w:rsidRPr="00A03B1B" w:rsidRDefault="00A03B1B" w:rsidP="00A03B1B">
            <w:pPr>
              <w:spacing w:before="120" w:after="240"/>
              <w:rPr>
                <w:b/>
                <w:i/>
                <w:iCs/>
              </w:rPr>
            </w:pPr>
            <w:r w:rsidRPr="00A03B1B">
              <w:rPr>
                <w:b/>
                <w:i/>
                <w:iCs/>
              </w:rPr>
              <w:t>[NPRR1188:  Replace paragraph (10) above with the following upon system implementation:]</w:t>
            </w:r>
          </w:p>
          <w:p w14:paraId="5AA3A3A2" w14:textId="77777777" w:rsidR="00A03B1B" w:rsidRPr="00A03B1B" w:rsidRDefault="00A03B1B" w:rsidP="00A03B1B">
            <w:pPr>
              <w:spacing w:after="240"/>
              <w:ind w:left="720" w:hanging="720"/>
              <w:rPr>
                <w:szCs w:val="20"/>
              </w:rPr>
            </w:pPr>
            <w:r w:rsidRPr="00A03B1B">
              <w:rPr>
                <w:szCs w:val="20"/>
              </w:rPr>
              <w:t>(10)</w:t>
            </w:r>
            <w:r w:rsidRPr="00A03B1B">
              <w:rPr>
                <w:szCs w:val="20"/>
              </w:rPr>
              <w:tab/>
            </w:r>
            <w:r w:rsidRPr="00A03B1B">
              <w:rPr>
                <w:iCs/>
                <w:szCs w:val="20"/>
              </w:rPr>
              <w:t xml:space="preserve">A CLR may consume energy only when dispatched by SCED to do so.  </w:t>
            </w:r>
            <w:r w:rsidRPr="00A03B1B">
              <w:rPr>
                <w:szCs w:val="20"/>
              </w:rPr>
              <w:t xml:space="preserve">A CLR may telemeter </w:t>
            </w:r>
            <w:proofErr w:type="gramStart"/>
            <w:r w:rsidRPr="00A03B1B">
              <w:rPr>
                <w:szCs w:val="20"/>
              </w:rPr>
              <w:t>a status</w:t>
            </w:r>
            <w:proofErr w:type="gramEnd"/>
            <w:r w:rsidRPr="00A03B1B">
              <w:rPr>
                <w:szCs w:val="20"/>
              </w:rPr>
              <w:t xml:space="preserve"> of OUTL only if the Resource is Off-Line and unavailable with its energy consumption at zero.  In instances when the CLR is unable to follow SCED Dispatch Instructions but still consumes energy, the CLR must submit a Resource Status of ONHOLD.  Under all telemetered statuses, including OUTL, the remaining </w:t>
            </w:r>
            <w:r w:rsidRPr="00A03B1B">
              <w:rPr>
                <w:szCs w:val="20"/>
              </w:rPr>
              <w:lastRenderedPageBreak/>
              <w:t>telemetry quantities submitted by the QSE shall represent the operating conditions of the CLR that can be verified by ERCOT.  A QSE representing a CLR with a telemetered status of OUTL or ONHOLD is still obligated to provide any applicable Ancillary Services awarded to the Resource.  This paragraph does not apply to ESRs.</w:t>
            </w:r>
          </w:p>
        </w:tc>
      </w:tr>
    </w:tbl>
    <w:p w14:paraId="151E45F8" w14:textId="77777777" w:rsidR="00A03B1B" w:rsidRPr="00A03B1B" w:rsidRDefault="00A03B1B" w:rsidP="00A03B1B">
      <w:pPr>
        <w:spacing w:before="240" w:after="240"/>
        <w:ind w:left="720" w:hanging="720"/>
        <w:rPr>
          <w:szCs w:val="20"/>
        </w:rPr>
      </w:pPr>
      <w:r w:rsidRPr="00A03B1B">
        <w:rPr>
          <w:szCs w:val="20"/>
        </w:rPr>
        <w:lastRenderedPageBreak/>
        <w:t>(11)</w:t>
      </w:r>
      <w:r w:rsidRPr="00A03B1B">
        <w:rPr>
          <w:szCs w:val="20"/>
        </w:rPr>
        <w:tab/>
        <w:t>Energy Offer Curves that were constructed in whole or in part with proxy Energy Offer Curves shall be so marked in all ERCOT postings or references to the energy offer.</w:t>
      </w:r>
    </w:p>
    <w:p w14:paraId="456F05CC" w14:textId="77777777" w:rsidR="00A03B1B" w:rsidRPr="00A03B1B" w:rsidRDefault="00A03B1B" w:rsidP="00A03B1B">
      <w:pPr>
        <w:spacing w:before="240" w:after="240"/>
        <w:ind w:left="720" w:hanging="720"/>
        <w:rPr>
          <w:szCs w:val="20"/>
        </w:rPr>
      </w:pPr>
      <w:r w:rsidRPr="00A03B1B">
        <w:rPr>
          <w:szCs w:val="20"/>
        </w:rPr>
        <w:t>(12)</w:t>
      </w:r>
      <w:r w:rsidRPr="00A03B1B">
        <w:rPr>
          <w:szCs w:val="20"/>
        </w:rPr>
        <w:tab/>
        <w:t>SCED will enforce Resource-specific Ancillary Service constraints to ensure that Ancillary Service awards are aligned with a Resource’s qualifications and telemetered Ancillary Service capabilities.</w:t>
      </w:r>
    </w:p>
    <w:p w14:paraId="4F3E409F" w14:textId="77777777" w:rsidR="00A03B1B" w:rsidRPr="00A03B1B" w:rsidRDefault="00A03B1B" w:rsidP="00A03B1B">
      <w:pPr>
        <w:spacing w:after="240"/>
        <w:ind w:left="1419" w:hanging="720"/>
        <w:rPr>
          <w:szCs w:val="20"/>
        </w:rPr>
      </w:pPr>
      <w:r w:rsidRPr="00A03B1B">
        <w:rPr>
          <w:szCs w:val="20"/>
        </w:rPr>
        <w:t>(a)</w:t>
      </w:r>
      <w:r w:rsidRPr="00A03B1B">
        <w:rPr>
          <w:szCs w:val="20"/>
        </w:rPr>
        <w:tab/>
        <w:t>A scaling factor of 5/7 shall be used for Reg-Up award when ensuring that the SCED Base Point plus the product of this scaling factor and the Reg-Up award does not exceed HDL.</w:t>
      </w:r>
    </w:p>
    <w:p w14:paraId="2241E19D" w14:textId="77777777" w:rsidR="00A03B1B" w:rsidRPr="00A03B1B" w:rsidRDefault="00A03B1B" w:rsidP="00A03B1B">
      <w:pPr>
        <w:spacing w:after="240"/>
        <w:ind w:left="1419" w:hanging="720"/>
        <w:rPr>
          <w:szCs w:val="20"/>
        </w:rPr>
      </w:pPr>
      <w:r w:rsidRPr="00A03B1B">
        <w:rPr>
          <w:szCs w:val="20"/>
        </w:rPr>
        <w:t>(b)</w:t>
      </w:r>
      <w:r w:rsidRPr="00A03B1B">
        <w:rPr>
          <w:szCs w:val="20"/>
        </w:rPr>
        <w:tab/>
        <w:t>A scaling factor of 5/7 shall be used for Reg-Down award when ensuring that the SCED Base Point minus the product of this scaling factor and the Reg-Down award does not go below LDL.</w:t>
      </w:r>
    </w:p>
    <w:p w14:paraId="5479134F" w14:textId="77777777" w:rsidR="00A03B1B" w:rsidRPr="00A03B1B" w:rsidRDefault="00A03B1B" w:rsidP="00A03B1B">
      <w:pPr>
        <w:spacing w:before="240" w:after="240"/>
        <w:ind w:left="720" w:hanging="720"/>
        <w:rPr>
          <w:szCs w:val="20"/>
        </w:rPr>
      </w:pPr>
      <w:r w:rsidRPr="00A03B1B">
        <w:rPr>
          <w:szCs w:val="20"/>
        </w:rPr>
        <w:t>(13)</w:t>
      </w:r>
      <w:r w:rsidRPr="00A03B1B">
        <w:rPr>
          <w:szCs w:val="20"/>
        </w:rPr>
        <w:tab/>
        <w:t>Energy Bid/Offer Curves that were constructed in whole or in part with proxy Energy Bid/Offer Curves shall be so marked in all ERCOT postings or references to the energy bid/offer.</w:t>
      </w:r>
    </w:p>
    <w:p w14:paraId="43E69E48" w14:textId="77777777" w:rsidR="00A03B1B" w:rsidRPr="00A03B1B" w:rsidRDefault="00A03B1B" w:rsidP="00A03B1B">
      <w:pPr>
        <w:spacing w:after="240"/>
        <w:rPr>
          <w:ins w:id="773" w:author="ERCOT" w:date="2025-09-18T19:41:00Z"/>
          <w:rFonts w:eastAsia="SimSun"/>
        </w:rPr>
      </w:pPr>
      <w:ins w:id="774" w:author="ERCOT" w:date="2025-09-18T19:41:00Z">
        <w:r w:rsidRPr="00A03B1B">
          <w:rPr>
            <w:rFonts w:eastAsia="SimSun"/>
          </w:rPr>
          <w:t>(1</w:t>
        </w:r>
      </w:ins>
      <w:ins w:id="775" w:author="ERCOT" w:date="2025-12-09T07:12:00Z">
        <w:r w:rsidRPr="00A03B1B">
          <w:rPr>
            <w:rFonts w:eastAsia="SimSun"/>
          </w:rPr>
          <w:t>4</w:t>
        </w:r>
      </w:ins>
      <w:ins w:id="776" w:author="ERCOT" w:date="2025-09-18T19:41:00Z">
        <w:r w:rsidRPr="00A03B1B">
          <w:rPr>
            <w:rFonts w:eastAsia="SimSun"/>
          </w:rPr>
          <w:t>)</w:t>
        </w:r>
      </w:ins>
      <w:ins w:id="777" w:author="ERCOT" w:date="2025-11-19T20:36:00Z">
        <w:r w:rsidRPr="00A03B1B">
          <w:rPr>
            <w:rFonts w:eastAsia="SimSun"/>
          </w:rPr>
          <w:tab/>
        </w:r>
      </w:ins>
      <w:ins w:id="778" w:author="ERCOT" w:date="2025-09-18T19:41:00Z">
        <w:r w:rsidRPr="00A03B1B">
          <w:rPr>
            <w:rFonts w:eastAsia="SimSun"/>
          </w:rPr>
          <w:t>The following Resource-level constraints will apply to DRRS Real-Time awards.</w:t>
        </w:r>
      </w:ins>
    </w:p>
    <w:p w14:paraId="01530F2B" w14:textId="77777777" w:rsidR="00A03B1B" w:rsidRPr="00A03B1B" w:rsidRDefault="00A03B1B" w:rsidP="00A03B1B">
      <w:pPr>
        <w:spacing w:after="240"/>
        <w:ind w:left="1440" w:hanging="720"/>
        <w:rPr>
          <w:ins w:id="779" w:author="ERCOT" w:date="2025-11-19T20:36:00Z"/>
          <w:rFonts w:eastAsia="SimSun"/>
        </w:rPr>
      </w:pPr>
      <w:ins w:id="780" w:author="ERCOT" w:date="2025-11-19T20:36:00Z">
        <w:r w:rsidRPr="00A03B1B">
          <w:rPr>
            <w:rFonts w:eastAsia="SimSun"/>
          </w:rPr>
          <w:t>(a)</w:t>
        </w:r>
        <w:r w:rsidRPr="00A03B1B">
          <w:rPr>
            <w:rFonts w:eastAsia="SimSun"/>
          </w:rPr>
          <w:tab/>
          <w:t xml:space="preserve">To be eligible for a Real-Time DRRS award, the QSE for a Resource must have submitted and maintained a Resource Status in the COP of any of the following both for DRUC and for each subsequent run of HRUC for a given Operating Hour: ON, ONOS, ONOPTOUT, ONRUC, OFFQS, ONSC, ONEMR, OFF (if eligible for Non-Spin), or DRRS.  </w:t>
        </w:r>
      </w:ins>
    </w:p>
    <w:p w14:paraId="6A79A462" w14:textId="77777777" w:rsidR="00A03B1B" w:rsidRPr="00A03B1B" w:rsidRDefault="00A03B1B" w:rsidP="00A03B1B">
      <w:pPr>
        <w:spacing w:after="240"/>
        <w:ind w:left="1440" w:hanging="720"/>
        <w:rPr>
          <w:ins w:id="781" w:author="ERCOT" w:date="2025-11-19T20:36:00Z"/>
          <w:rFonts w:eastAsia="SimSun"/>
        </w:rPr>
      </w:pPr>
      <w:ins w:id="782" w:author="ERCOT" w:date="2025-11-19T20:36:00Z">
        <w:r w:rsidRPr="00A03B1B">
          <w:rPr>
            <w:rFonts w:eastAsia="SimSun"/>
          </w:rPr>
          <w:t>(b)</w:t>
        </w:r>
        <w:r w:rsidRPr="00A03B1B">
          <w:rPr>
            <w:rFonts w:eastAsia="SimSun"/>
          </w:rPr>
          <w:tab/>
          <w:t xml:space="preserve">Where a Resource has an </w:t>
        </w:r>
        <w:proofErr w:type="gramStart"/>
        <w:r w:rsidRPr="00A03B1B">
          <w:rPr>
            <w:rFonts w:eastAsia="SimSun"/>
          </w:rPr>
          <w:t>OFF Resource</w:t>
        </w:r>
        <w:proofErr w:type="gramEnd"/>
        <w:r w:rsidRPr="00A03B1B">
          <w:rPr>
            <w:rFonts w:eastAsia="SimSun"/>
          </w:rPr>
          <w:t xml:space="preserve"> Status and is qualified to provide Non-Spin, or a DRRS Resource Status, the DRRS capability must be less than or equal to the Off-Line Non-Spin and Off-Line DRRS qualified MW respectively.</w:t>
        </w:r>
      </w:ins>
    </w:p>
    <w:p w14:paraId="57A4338B" w14:textId="77777777" w:rsidR="00A03B1B" w:rsidRPr="00A03B1B" w:rsidRDefault="00A03B1B" w:rsidP="00A03B1B">
      <w:pPr>
        <w:spacing w:after="240"/>
        <w:rPr>
          <w:ins w:id="783" w:author="ERCOT" w:date="2025-11-19T20:36:00Z"/>
          <w:rFonts w:eastAsia="SimSun"/>
        </w:rPr>
      </w:pPr>
      <w:ins w:id="784" w:author="ERCOT" w:date="2025-11-19T20:36:00Z">
        <w:r w:rsidRPr="00A03B1B">
          <w:rPr>
            <w:rFonts w:eastAsia="SimSun"/>
          </w:rPr>
          <w:t>(1</w:t>
        </w:r>
      </w:ins>
      <w:ins w:id="785" w:author="ERCOT" w:date="2025-12-09T07:12:00Z">
        <w:r w:rsidRPr="00A03B1B">
          <w:rPr>
            <w:rFonts w:eastAsia="SimSun"/>
          </w:rPr>
          <w:t>5</w:t>
        </w:r>
      </w:ins>
      <w:ins w:id="786" w:author="ERCOT" w:date="2025-11-19T20:36:00Z">
        <w:r w:rsidRPr="00A03B1B">
          <w:rPr>
            <w:rFonts w:eastAsia="SimSun"/>
          </w:rPr>
          <w:t>)</w:t>
        </w:r>
        <w:r w:rsidRPr="00A03B1B">
          <w:rPr>
            <w:rFonts w:eastAsia="SimSun"/>
          </w:rPr>
          <w:tab/>
          <w:t>The following QSE-level constraints will apply to DRRS Real-Time awards:</w:t>
        </w:r>
      </w:ins>
    </w:p>
    <w:p w14:paraId="515A4F09" w14:textId="77777777" w:rsidR="00A03B1B" w:rsidRPr="00A03B1B" w:rsidRDefault="00A03B1B" w:rsidP="00A03B1B">
      <w:pPr>
        <w:spacing w:after="240"/>
        <w:ind w:left="1440" w:hanging="720"/>
        <w:rPr>
          <w:ins w:id="787" w:author="ERCOT" w:date="2025-11-19T20:36:00Z"/>
          <w:rFonts w:eastAsia="SimSun"/>
        </w:rPr>
      </w:pPr>
      <w:ins w:id="788" w:author="ERCOT" w:date="2025-11-19T20:36:00Z">
        <w:r w:rsidRPr="00A03B1B">
          <w:rPr>
            <w:rFonts w:eastAsia="SimSun"/>
          </w:rPr>
          <w:t>(a)</w:t>
        </w:r>
        <w:r w:rsidRPr="00A03B1B">
          <w:rPr>
            <w:rFonts w:eastAsia="SimSun"/>
          </w:rPr>
          <w:tab/>
          <w:t>For a given Operating Hour, the absolute minimum validated DRRS MW capability submitted in COP as accounted for in paragraph (1</w:t>
        </w:r>
      </w:ins>
      <w:ins w:id="789" w:author="ERCOT" w:date="2025-12-09T07:13:00Z">
        <w:r w:rsidRPr="00A03B1B">
          <w:rPr>
            <w:rFonts w:eastAsia="SimSun"/>
          </w:rPr>
          <w:t>4</w:t>
        </w:r>
      </w:ins>
      <w:ins w:id="790" w:author="ERCOT" w:date="2025-11-19T20:36:00Z">
        <w:r w:rsidRPr="00A03B1B">
          <w:rPr>
            <w:rFonts w:eastAsia="SimSun"/>
          </w:rPr>
          <w:t xml:space="preserve">)(a) </w:t>
        </w:r>
      </w:ins>
      <w:ins w:id="791" w:author="ERCOT" w:date="2025-12-09T07:13:00Z">
        <w:r w:rsidRPr="00A03B1B">
          <w:rPr>
            <w:rFonts w:eastAsia="SimSun"/>
          </w:rPr>
          <w:t>above</w:t>
        </w:r>
      </w:ins>
      <w:ins w:id="792" w:author="ERCOT" w:date="2025-11-19T20:36:00Z">
        <w:r w:rsidRPr="00A03B1B">
          <w:rPr>
            <w:rFonts w:eastAsia="SimSun"/>
          </w:rPr>
          <w:t xml:space="preserve"> shall constitute the maximum capability for which a Resource can be considered for a Real-Time DRRS Ancillary Service award.</w:t>
        </w:r>
      </w:ins>
    </w:p>
    <w:p w14:paraId="1096E98F" w14:textId="77777777" w:rsidR="00A03B1B" w:rsidRPr="00A03B1B" w:rsidRDefault="00A03B1B" w:rsidP="00A03B1B">
      <w:pPr>
        <w:spacing w:before="240" w:after="240"/>
        <w:ind w:left="720" w:hanging="720"/>
        <w:rPr>
          <w:szCs w:val="20"/>
        </w:rPr>
      </w:pPr>
      <w:r w:rsidRPr="00A03B1B">
        <w:rPr>
          <w:szCs w:val="20"/>
        </w:rPr>
        <w:t>(1</w:t>
      </w:r>
      <w:ins w:id="793" w:author="ERCOT" w:date="2025-12-09T07:16:00Z">
        <w:r w:rsidRPr="00A03B1B">
          <w:rPr>
            <w:szCs w:val="20"/>
          </w:rPr>
          <w:t>6</w:t>
        </w:r>
      </w:ins>
      <w:del w:id="794" w:author="ERCOT" w:date="2025-12-09T07:16:00Z">
        <w:r w:rsidRPr="00A03B1B" w:rsidDel="0095469A">
          <w:rPr>
            <w:szCs w:val="20"/>
          </w:rPr>
          <w:delText>4</w:delText>
        </w:r>
      </w:del>
      <w:r w:rsidRPr="00A03B1B">
        <w:rPr>
          <w:szCs w:val="20"/>
        </w:rPr>
        <w:t>)</w:t>
      </w:r>
      <w:r w:rsidRPr="00A03B1B">
        <w:rPr>
          <w:szCs w:val="20"/>
        </w:rPr>
        <w:tab/>
        <w:t>The two-step SCED methodology referenced in paragraph (1) above is:</w:t>
      </w:r>
    </w:p>
    <w:p w14:paraId="088ACBE6" w14:textId="77777777" w:rsidR="00A03B1B" w:rsidRPr="00A03B1B" w:rsidRDefault="00A03B1B" w:rsidP="00A03B1B">
      <w:pPr>
        <w:spacing w:after="240"/>
        <w:ind w:left="1440" w:hanging="720"/>
        <w:rPr>
          <w:szCs w:val="20"/>
        </w:rPr>
      </w:pPr>
      <w:r w:rsidRPr="00A03B1B">
        <w:rPr>
          <w:szCs w:val="20"/>
        </w:rPr>
        <w:lastRenderedPageBreak/>
        <w:t>(a)</w:t>
      </w:r>
      <w:r w:rsidRPr="00A03B1B">
        <w:rPr>
          <w:szCs w:val="20"/>
        </w:rPr>
        <w:tab/>
        <w:t xml:space="preserve">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RTM Energy Bids from available CLRs, whether submitted by QSEs or created by ERCOT under this Section, are used in the SCED to determine “Reference LMPs.”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4822289"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4FBCEBD4" w14:textId="77777777" w:rsidR="00A03B1B" w:rsidRPr="00A03B1B" w:rsidRDefault="00A03B1B" w:rsidP="00A03B1B">
            <w:pPr>
              <w:spacing w:before="120" w:after="240"/>
              <w:rPr>
                <w:b/>
                <w:i/>
                <w:iCs/>
              </w:rPr>
            </w:pPr>
            <w:r w:rsidRPr="00A03B1B">
              <w:rPr>
                <w:b/>
                <w:i/>
                <w:iCs/>
              </w:rPr>
              <w:t>[NPRR1188:  Replace paragraph (a) above with the following upon system implementation:]</w:t>
            </w:r>
          </w:p>
          <w:p w14:paraId="1DB0037A" w14:textId="77777777" w:rsidR="00A03B1B" w:rsidRPr="00A03B1B" w:rsidRDefault="00A03B1B" w:rsidP="00A03B1B">
            <w:pPr>
              <w:spacing w:after="240"/>
              <w:ind w:left="1440" w:hanging="720"/>
              <w:rPr>
                <w:szCs w:val="20"/>
              </w:rPr>
            </w:pPr>
            <w:r w:rsidRPr="00A03B1B">
              <w:rPr>
                <w:szCs w:val="20"/>
              </w:rPr>
              <w:t>(a)</w:t>
            </w:r>
            <w:r w:rsidRPr="00A03B1B">
              <w:rPr>
                <w:szCs w:val="20"/>
              </w:rPr>
              <w:tab/>
              <w:t>The first step is to execute the SCED process to determine Reference LMPs.  In this step, ERCOT executes SCED using the full Network Operations Model while only observing limits of Competitive Constraints in addition to power balance and Ancillary Service constraints.  Energy Offer Curves for all On-Line Generation Resources, Energy Bid/Offer Curves for all On-Line ESRs, and Energy Bid Curves from available CLRs, whether submitted by QSEs or created by ERCOT under this Section, are used in the SCED to determine “Reference LMPs.”</w:t>
            </w:r>
          </w:p>
        </w:tc>
      </w:tr>
    </w:tbl>
    <w:p w14:paraId="0F7392A0" w14:textId="77777777" w:rsidR="00A03B1B" w:rsidRPr="00A03B1B" w:rsidRDefault="00A03B1B" w:rsidP="00A03B1B">
      <w:pPr>
        <w:spacing w:before="240" w:after="240"/>
        <w:ind w:left="1440" w:hanging="720"/>
        <w:rPr>
          <w:szCs w:val="20"/>
        </w:rPr>
      </w:pPr>
      <w:r w:rsidRPr="00A03B1B">
        <w:rPr>
          <w:szCs w:val="20"/>
        </w:rPr>
        <w:t>(b)</w:t>
      </w:r>
      <w:r w:rsidRPr="00A03B1B">
        <w:rPr>
          <w:szCs w:val="20"/>
        </w:rPr>
        <w:tab/>
        <w:t>The second step is to execute the SCED process to produce Base Points, Ancillary Service awards, Shadow Prices, Real-Time MCPCs, and LMPs, subject to security constraints (including Competitive and Non-Competitive Constraints) and other Resource constraints.  The second step must:</w:t>
      </w:r>
    </w:p>
    <w:p w14:paraId="5FCCC815" w14:textId="77777777" w:rsidR="00A03B1B" w:rsidRPr="00A03B1B" w:rsidRDefault="00A03B1B" w:rsidP="00A03B1B">
      <w:pPr>
        <w:spacing w:after="240"/>
        <w:ind w:left="2160" w:hanging="720"/>
        <w:rPr>
          <w:szCs w:val="20"/>
        </w:rPr>
      </w:pPr>
      <w:r w:rsidRPr="00A03B1B">
        <w:rPr>
          <w:szCs w:val="20"/>
        </w:rPr>
        <w:t>(i)</w:t>
      </w:r>
      <w:r w:rsidRPr="00A03B1B">
        <w:rPr>
          <w:szCs w:val="20"/>
        </w:rPr>
        <w:tab/>
        <w:t xml:space="preserve">Use Energy Offer Curves for all On-Line Generation Resources, whether submitted by QSEs or created by ERCOT.  Each Energy Offer Curve must be bounded at the lesser of the Reference LMP (from Step 1) or the appropriate Mitigated Offer Floor.  In addition, each Energy Offer Curve subject to mitigation under the criteria described in Section 3.19.4, Security-Constrained Economic Dispatch Constraint Competitiveness Test, must be capped at the greater of the Reference LMP (from Step 1) at the Resource Node plus a variable not to exceed 0.01 multiplied by the value of the Resource’s Mitigated Offer Cap (MOC) curve at the LSL or the appropriate MOC; </w:t>
      </w:r>
    </w:p>
    <w:p w14:paraId="4E24C42A" w14:textId="77777777" w:rsidR="00A03B1B" w:rsidRPr="00A03B1B" w:rsidRDefault="00A03B1B" w:rsidP="00A03B1B">
      <w:pPr>
        <w:spacing w:after="240"/>
        <w:ind w:left="2160" w:hanging="720"/>
        <w:rPr>
          <w:szCs w:val="20"/>
        </w:rPr>
      </w:pPr>
      <w:r w:rsidRPr="00A03B1B">
        <w:rPr>
          <w:szCs w:val="20"/>
        </w:rPr>
        <w:t>(ii)</w:t>
      </w:r>
      <w:r w:rsidRPr="00A03B1B">
        <w:rPr>
          <w:szCs w:val="20"/>
        </w:rPr>
        <w:tab/>
        <w:t xml:space="preserve">Use Energy Bid/Offer Curves for all On-Line ESRs, whether submitted by QSEs or created by ERCOT.  Each Energy Bid/Offer Curve must be bounded at the lesser of the Reference LMP (from Step 1) or the appropriate Mitigated Offer Floor.  The offer portion of each Energy Bid/Offer Curve subject to mitigation under the criteria described in Section 3.19.4, Security-Constrained Economic Dispatch Constraint Competitiveness Test, must be capped at the greater of the Reference LMP (from Step 1) at the Resource Node plus a variable not to exceed 0.01 </w:t>
      </w:r>
      <w:r w:rsidRPr="00A03B1B">
        <w:rPr>
          <w:szCs w:val="20"/>
        </w:rPr>
        <w:lastRenderedPageBreak/>
        <w:t xml:space="preserve">multiplied by the value of the Resource’s MOC curve at the LSL or the appropriate MOC; </w:t>
      </w:r>
    </w:p>
    <w:p w14:paraId="738666BB" w14:textId="77777777" w:rsidR="00A03B1B" w:rsidRPr="00A03B1B" w:rsidRDefault="00A03B1B" w:rsidP="00A03B1B">
      <w:pPr>
        <w:spacing w:after="240"/>
        <w:ind w:left="2160" w:hanging="720"/>
        <w:rPr>
          <w:szCs w:val="20"/>
        </w:rPr>
      </w:pPr>
      <w:r w:rsidRPr="00A03B1B">
        <w:rPr>
          <w:szCs w:val="20"/>
        </w:rPr>
        <w:t>(iii)</w:t>
      </w:r>
      <w:r w:rsidRPr="00A03B1B">
        <w:rPr>
          <w:szCs w:val="20"/>
        </w:rPr>
        <w:tab/>
        <w:t xml:space="preserve">Use RTM Energy Bids for all available CLRs, whether submitted by QSEs or created by ERCOT.  There is no mitigation of RTM Energy Bids.  </w:t>
      </w:r>
      <w:r w:rsidRPr="00A03B1B">
        <w:rPr>
          <w:iCs/>
          <w:szCs w:val="20"/>
        </w:rPr>
        <w:t>An RTM Energy Bid from a CLR represents the bid for energy distributed across all nodes in the Load Zone in which the CLR is located.  For an ESR, an RTM Energy Bid represents a bid for energy at the ESR’s Resource Node</w:t>
      </w:r>
      <w:r w:rsidRPr="00A03B1B">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14485FF"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06200E38" w14:textId="77777777" w:rsidR="00A03B1B" w:rsidRPr="00A03B1B" w:rsidRDefault="00A03B1B" w:rsidP="00A03B1B">
            <w:pPr>
              <w:spacing w:before="120" w:after="240"/>
              <w:rPr>
                <w:b/>
                <w:i/>
                <w:iCs/>
              </w:rPr>
            </w:pPr>
            <w:r w:rsidRPr="00A03B1B">
              <w:rPr>
                <w:b/>
                <w:i/>
                <w:iCs/>
              </w:rPr>
              <w:t xml:space="preserve">[NPRR1188:  Replace paragraph (iii) above with the following </w:t>
            </w:r>
            <w:proofErr w:type="gramStart"/>
            <w:r w:rsidRPr="00A03B1B">
              <w:rPr>
                <w:b/>
                <w:i/>
                <w:iCs/>
              </w:rPr>
              <w:t>upon system</w:t>
            </w:r>
            <w:proofErr w:type="gramEnd"/>
            <w:r w:rsidRPr="00A03B1B">
              <w:rPr>
                <w:b/>
                <w:i/>
                <w:iCs/>
              </w:rPr>
              <w:t xml:space="preserve"> implementation:]</w:t>
            </w:r>
          </w:p>
          <w:p w14:paraId="16CE3E9B" w14:textId="77777777" w:rsidR="00A03B1B" w:rsidRPr="00A03B1B" w:rsidRDefault="00A03B1B" w:rsidP="00A03B1B">
            <w:pPr>
              <w:spacing w:after="240"/>
              <w:ind w:left="2160" w:hanging="720"/>
              <w:rPr>
                <w:szCs w:val="20"/>
              </w:rPr>
            </w:pPr>
            <w:r w:rsidRPr="00A03B1B">
              <w:rPr>
                <w:szCs w:val="20"/>
              </w:rPr>
              <w:t>(iii)</w:t>
            </w:r>
            <w:r w:rsidRPr="00A03B1B">
              <w:rPr>
                <w:szCs w:val="20"/>
              </w:rPr>
              <w:tab/>
              <w:t xml:space="preserve">Use Energy Bid Curves for all available CLRs, whether submitted by QSEs or created by ERCOT.  There is no mitigation of Energy Bid Curves.  </w:t>
            </w:r>
            <w:r w:rsidRPr="00A03B1B">
              <w:rPr>
                <w:iCs/>
                <w:szCs w:val="20"/>
              </w:rPr>
              <w:t>An Energy Bid Curve from an Aggregate Load Resource (ALR) represents the bid for energy distributed across all nodes in the Load Zone in which the ALR is located.  For an ESR or a CLR that is not an ALR, an Energy Bid Curve represents a bid for energy at the applicable Resource Node</w:t>
            </w:r>
            <w:r w:rsidRPr="00A03B1B">
              <w:rPr>
                <w:szCs w:val="20"/>
              </w:rPr>
              <w:t>;</w:t>
            </w:r>
          </w:p>
        </w:tc>
      </w:tr>
    </w:tbl>
    <w:p w14:paraId="3CD53844" w14:textId="77777777" w:rsidR="00A03B1B" w:rsidRPr="00A03B1B" w:rsidRDefault="00A03B1B" w:rsidP="00A03B1B">
      <w:pPr>
        <w:spacing w:before="240" w:after="240"/>
        <w:ind w:left="2160" w:hanging="720"/>
        <w:rPr>
          <w:szCs w:val="20"/>
        </w:rPr>
      </w:pPr>
      <w:r w:rsidRPr="00A03B1B">
        <w:rPr>
          <w:szCs w:val="20"/>
        </w:rPr>
        <w:t>(iv)</w:t>
      </w:r>
      <w:r w:rsidRPr="00A03B1B">
        <w:rPr>
          <w:szCs w:val="20"/>
        </w:rPr>
        <w:tab/>
        <w:t>Observe all Competitive and Non-Competitive Constraints; and</w:t>
      </w:r>
    </w:p>
    <w:p w14:paraId="5ADC5E1F" w14:textId="77777777" w:rsidR="00A03B1B" w:rsidRPr="00A03B1B" w:rsidRDefault="00A03B1B" w:rsidP="00A03B1B">
      <w:pPr>
        <w:spacing w:after="240"/>
        <w:ind w:left="2160" w:hanging="720"/>
        <w:rPr>
          <w:szCs w:val="20"/>
        </w:rPr>
      </w:pPr>
      <w:r w:rsidRPr="00A03B1B">
        <w:rPr>
          <w:szCs w:val="20"/>
        </w:rPr>
        <w:t>(v)</w:t>
      </w:r>
      <w:r w:rsidRPr="00A03B1B">
        <w:rPr>
          <w:szCs w:val="20"/>
        </w:rPr>
        <w:tab/>
        <w:t>Use Ancillary Service Offers to determine Ancillary Service awards.</w:t>
      </w:r>
    </w:p>
    <w:p w14:paraId="5313B343" w14:textId="77777777" w:rsidR="00A03B1B" w:rsidRPr="00A03B1B" w:rsidRDefault="00A03B1B" w:rsidP="00A03B1B">
      <w:pPr>
        <w:spacing w:after="240"/>
        <w:ind w:left="1440" w:hanging="720"/>
        <w:rPr>
          <w:szCs w:val="20"/>
        </w:rPr>
      </w:pPr>
      <w:r w:rsidRPr="00A03B1B">
        <w:rPr>
          <w:szCs w:val="20"/>
        </w:rPr>
        <w:t>(c)</w:t>
      </w:r>
      <w:r w:rsidRPr="00A03B1B">
        <w:rPr>
          <w:szCs w:val="20"/>
        </w:rPr>
        <w:tab/>
        <w:t xml:space="preserve">ERCOT shall archive information and provide monthly summaries of security violations and any binding transmission constraints identified in Step 2 of the SCED process.  The summary must describe the limiting element (or identified operator-entered constraint with operator’s comments describing the reason and the Resource-specific impacts for any manual overrides).  </w:t>
      </w:r>
      <w:proofErr w:type="gramStart"/>
      <w:r w:rsidRPr="00A03B1B">
        <w:rPr>
          <w:szCs w:val="20"/>
        </w:rPr>
        <w:t>ERCOT shall</w:t>
      </w:r>
      <w:proofErr w:type="gramEnd"/>
      <w:r w:rsidRPr="00A03B1B">
        <w:rPr>
          <w:szCs w:val="20"/>
        </w:rPr>
        <w:t xml:space="preserve"> </w:t>
      </w:r>
      <w:proofErr w:type="gramStart"/>
      <w:r w:rsidRPr="00A03B1B">
        <w:rPr>
          <w:szCs w:val="20"/>
        </w:rPr>
        <w:t>provide</w:t>
      </w:r>
      <w:proofErr w:type="gramEnd"/>
      <w:r w:rsidRPr="00A03B1B">
        <w:rPr>
          <w:szCs w:val="20"/>
        </w:rPr>
        <w:t xml:space="preserve"> </w:t>
      </w:r>
      <w:proofErr w:type="gramStart"/>
      <w:r w:rsidRPr="00A03B1B">
        <w:rPr>
          <w:szCs w:val="20"/>
        </w:rPr>
        <w:t>the</w:t>
      </w:r>
      <w:proofErr w:type="gramEnd"/>
      <w:r w:rsidRPr="00A03B1B">
        <w:rPr>
          <w:szCs w:val="20"/>
        </w:rPr>
        <w:t xml:space="preserve"> summary </w:t>
      </w:r>
      <w:proofErr w:type="gramStart"/>
      <w:r w:rsidRPr="00A03B1B">
        <w:rPr>
          <w:szCs w:val="20"/>
        </w:rPr>
        <w:t>to</w:t>
      </w:r>
      <w:proofErr w:type="gramEnd"/>
      <w:r w:rsidRPr="00A03B1B">
        <w:rPr>
          <w:szCs w:val="20"/>
        </w:rPr>
        <w:t xml:space="preserve"> Market Participants </w:t>
      </w:r>
      <w:proofErr w:type="gramStart"/>
      <w:r w:rsidRPr="00A03B1B">
        <w:rPr>
          <w:szCs w:val="20"/>
        </w:rPr>
        <w:t>on</w:t>
      </w:r>
      <w:proofErr w:type="gramEnd"/>
      <w:r w:rsidRPr="00A03B1B">
        <w:rPr>
          <w:szCs w:val="20"/>
        </w:rPr>
        <w:t xml:space="preserve"> the MIS Secure Area and </w:t>
      </w:r>
      <w:proofErr w:type="gramStart"/>
      <w:r w:rsidRPr="00A03B1B">
        <w:rPr>
          <w:szCs w:val="20"/>
        </w:rPr>
        <w:t>to</w:t>
      </w:r>
      <w:proofErr w:type="gramEnd"/>
      <w:r w:rsidRPr="00A03B1B">
        <w:rPr>
          <w:szCs w:val="20"/>
        </w:rPr>
        <w:t xml:space="preserve"> the Independent Market Monitor (IMM).</w:t>
      </w:r>
    </w:p>
    <w:p w14:paraId="35D0EFAD" w14:textId="77777777" w:rsidR="00A03B1B" w:rsidRPr="00A03B1B" w:rsidRDefault="00A03B1B" w:rsidP="00A03B1B">
      <w:pPr>
        <w:spacing w:after="240"/>
        <w:ind w:left="1440" w:hanging="720"/>
        <w:rPr>
          <w:szCs w:val="20"/>
        </w:rPr>
      </w:pPr>
      <w:r w:rsidRPr="00A03B1B">
        <w:rPr>
          <w:szCs w:val="20"/>
        </w:rPr>
        <w:t>(d)</w:t>
      </w:r>
      <w:r w:rsidRPr="00A03B1B">
        <w:rPr>
          <w:szCs w:val="20"/>
        </w:rPr>
        <w:tab/>
        <w:t>The System Lambda used to determine LMPs and the Real-Time MCPCs from SCED Step 2 shall be capped at the effective VOLL.  If the following conditions are met for a SCED interval in which the SCED Step 2 System Lambda was capped, a QSE may be eligible for compensation by submitting a Settlement and billing dispute pursuant to paragraph (5) of Section 6.6.9, Emergency Operations Settlement:</w:t>
      </w:r>
    </w:p>
    <w:p w14:paraId="2B878DA0" w14:textId="77777777" w:rsidR="00A03B1B" w:rsidRPr="00A03B1B" w:rsidRDefault="00A03B1B" w:rsidP="00A03B1B">
      <w:pPr>
        <w:spacing w:after="240"/>
        <w:ind w:left="2142" w:hanging="720"/>
        <w:rPr>
          <w:szCs w:val="20"/>
        </w:rPr>
      </w:pPr>
      <w:r w:rsidRPr="00A03B1B">
        <w:rPr>
          <w:szCs w:val="20"/>
        </w:rPr>
        <w:t>(i)</w:t>
      </w:r>
      <w:r w:rsidRPr="00A03B1B">
        <w:rPr>
          <w:iCs/>
          <w:szCs w:val="20"/>
        </w:rPr>
        <w:t xml:space="preserve"> </w:t>
      </w:r>
      <w:r w:rsidRPr="00A03B1B">
        <w:rPr>
          <w:iCs/>
          <w:szCs w:val="20"/>
        </w:rPr>
        <w:tab/>
      </w:r>
      <w:r w:rsidRPr="00A03B1B">
        <w:rPr>
          <w:szCs w:val="20"/>
        </w:rPr>
        <w:t>A Generation Resource or ESR for the QSE received a Base Point greater than the Resource’s LDL for that SCED interval; and</w:t>
      </w:r>
    </w:p>
    <w:p w14:paraId="0A50FB6F" w14:textId="77777777" w:rsidR="00A03B1B" w:rsidRPr="00A03B1B" w:rsidRDefault="00A03B1B" w:rsidP="00A03B1B">
      <w:pPr>
        <w:spacing w:after="240"/>
        <w:ind w:left="2142" w:hanging="720"/>
        <w:rPr>
          <w:szCs w:val="20"/>
        </w:rPr>
      </w:pPr>
      <w:r w:rsidRPr="00A03B1B">
        <w:rPr>
          <w:szCs w:val="20"/>
        </w:rPr>
        <w:t>(ii)</w:t>
      </w:r>
      <w:r w:rsidRPr="00A03B1B">
        <w:rPr>
          <w:iCs/>
          <w:szCs w:val="20"/>
        </w:rPr>
        <w:t xml:space="preserve"> </w:t>
      </w:r>
      <w:r w:rsidRPr="00A03B1B">
        <w:rPr>
          <w:iCs/>
          <w:szCs w:val="20"/>
        </w:rPr>
        <w:tab/>
      </w:r>
      <w:r w:rsidRPr="00A03B1B">
        <w:rPr>
          <w:szCs w:val="20"/>
        </w:rPr>
        <w:t xml:space="preserve">The LMP at the Resource is less than the price on the Resource’s Energy Offer Curve or Energy Bid/Offer Curve, as applicable, with any </w:t>
      </w:r>
      <w:r w:rsidRPr="00A03B1B">
        <w:rPr>
          <w:szCs w:val="20"/>
        </w:rPr>
        <w:lastRenderedPageBreak/>
        <w:t>Resource’s Energy Offer Curve or Energy Bid/Offer Curve capped by the MOC.</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1BB724FB"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clear" w:color="auto" w:fill="E8E8E8"/>
          </w:tcPr>
          <w:p w14:paraId="5FCA8FAA" w14:textId="77777777" w:rsidR="00A03B1B" w:rsidRPr="00A03B1B" w:rsidRDefault="00A03B1B" w:rsidP="00A03B1B">
            <w:pPr>
              <w:spacing w:before="120" w:after="240"/>
              <w:rPr>
                <w:b/>
                <w:i/>
                <w:iCs/>
              </w:rPr>
            </w:pPr>
            <w:r w:rsidRPr="00A03B1B">
              <w:rPr>
                <w:b/>
                <w:i/>
                <w:iCs/>
              </w:rPr>
              <w:t>[NPRR1290:  Replace paragraph (d) above with the following upon system implementation:]</w:t>
            </w:r>
          </w:p>
          <w:p w14:paraId="78F64B64" w14:textId="77777777" w:rsidR="00A03B1B" w:rsidRPr="00A03B1B" w:rsidRDefault="00A03B1B" w:rsidP="00A03B1B">
            <w:pPr>
              <w:spacing w:after="240"/>
              <w:ind w:left="1440" w:hanging="720"/>
              <w:rPr>
                <w:szCs w:val="20"/>
              </w:rPr>
            </w:pPr>
            <w:proofErr w:type="gramStart"/>
            <w:r w:rsidRPr="00A03B1B">
              <w:rPr>
                <w:szCs w:val="20"/>
              </w:rPr>
              <w:t>(d)</w:t>
            </w:r>
            <w:r w:rsidRPr="00A03B1B">
              <w:rPr>
                <w:szCs w:val="20"/>
              </w:rPr>
              <w:tab/>
              <w:t>Any</w:t>
            </w:r>
            <w:proofErr w:type="gramEnd"/>
            <w:r w:rsidRPr="00A03B1B">
              <w:rPr>
                <w:szCs w:val="20"/>
              </w:rPr>
              <w:t xml:space="preserve"> Electrical Bus LMP above the effective VOLL shall be set equal to the greater of the effective VOLL or the initial LMP minus the positive difference between System Lambda and the effective VOLL.  All other Electrical Bus LMPs below the effective VOLL remain unchanged.  These adjustments shall be applied to Electrical Bus LMPs prior to calculating Real-Time Settlement Point LMPs, Real-Time Settlement Point Prices, and Real-Time prices for energy metered.  The System Lambda from SCED Step 2 shall also be capped at </w:t>
            </w:r>
            <w:proofErr w:type="gramStart"/>
            <w:r w:rsidRPr="00A03B1B">
              <w:rPr>
                <w:szCs w:val="20"/>
              </w:rPr>
              <w:t>the effective</w:t>
            </w:r>
            <w:proofErr w:type="gramEnd"/>
            <w:r w:rsidRPr="00A03B1B">
              <w:rPr>
                <w:szCs w:val="20"/>
              </w:rPr>
              <w:t xml:space="preserve"> VOLL.  ERCOT shall post both the capped and uncapped Electrical Bus LMP and System Lambda values to the ERCOT website.</w:t>
            </w:r>
          </w:p>
        </w:tc>
      </w:tr>
    </w:tbl>
    <w:p w14:paraId="5C126927" w14:textId="77777777" w:rsidR="00A03B1B" w:rsidRPr="00A03B1B" w:rsidRDefault="00A03B1B" w:rsidP="00A03B1B">
      <w:pPr>
        <w:spacing w:before="240" w:after="240"/>
        <w:ind w:left="720" w:hanging="720"/>
        <w:rPr>
          <w:iCs/>
          <w:szCs w:val="20"/>
        </w:rPr>
      </w:pPr>
      <w:r w:rsidRPr="00A03B1B">
        <w:rPr>
          <w:iCs/>
          <w:szCs w:val="20"/>
        </w:rPr>
        <w:t>(1</w:t>
      </w:r>
      <w:ins w:id="795" w:author="ERCOT" w:date="2025-12-09T07:16:00Z">
        <w:r w:rsidRPr="00A03B1B">
          <w:rPr>
            <w:iCs/>
            <w:szCs w:val="20"/>
          </w:rPr>
          <w:t>7</w:t>
        </w:r>
      </w:ins>
      <w:del w:id="796" w:author="ERCOT" w:date="2025-12-09T07:16:00Z">
        <w:r w:rsidRPr="00A03B1B" w:rsidDel="0095469A">
          <w:rPr>
            <w:iCs/>
            <w:szCs w:val="20"/>
          </w:rPr>
          <w:delText>5</w:delText>
        </w:r>
      </w:del>
      <w:r w:rsidRPr="00A03B1B">
        <w:rPr>
          <w:iCs/>
          <w:szCs w:val="20"/>
        </w:rPr>
        <w:t>)</w:t>
      </w:r>
      <w:r w:rsidRPr="00A03B1B">
        <w:rPr>
          <w:iCs/>
          <w:szCs w:val="20"/>
        </w:rPr>
        <w:tab/>
        <w:t>For each SCED process, in addition to the binding Base Points, Ancillary Service awards, Real-Time MCPCs, and LMPs, ERCOT shall calculate a non-binding projection of the Base Points, Ancillary Service awards, MCPCs, Resource Node LMPs, Real-Time Reliability Deployment Price Adders, Hub LMPs, and Load Zone LMPs at a frequency of every five minutes for at least 15 minutes into the future based on the same inputs to the SCED process as described in this Section, except that the Resource’s HDL and LDL and the total generation requirement will be as estimated at future intervals.  The Resource’s HDL and LDL will be calculated for each interval of the projection based on the ramp rate capability over the study period.  ERCOT shall estimate the projected total generation requirement by calculating a Load forecast for the study period.  In lieu of the steps described in Section 6.5.7.3.1,</w:t>
      </w:r>
      <w:r w:rsidRPr="00A03B1B">
        <w:rPr>
          <w:szCs w:val="20"/>
        </w:rPr>
        <w:t xml:space="preserve"> Determination of Real-Time Reliability Deployment Price Adders</w:t>
      </w:r>
      <w:r w:rsidRPr="00A03B1B">
        <w:rPr>
          <w:iCs/>
          <w:szCs w:val="20"/>
        </w:rPr>
        <w:t xml:space="preserve">, the non-binding projection of Real-Time Reliability Deployment Price Adders shall be estimated based on GTBD, </w:t>
      </w:r>
      <w:r w:rsidRPr="00A03B1B">
        <w:rPr>
          <w:szCs w:val="20"/>
        </w:rPr>
        <w:t>reliability deployments MWs, and</w:t>
      </w:r>
      <w:r w:rsidRPr="00A03B1B">
        <w:rPr>
          <w:iCs/>
          <w:szCs w:val="20"/>
        </w:rPr>
        <w:t xml:space="preserve"> aggregated offers.  The Energy Offer Curve and Energy Bid/Offer Curves from SCED Step 2, the virtual offers for Load Resources deployed and the power balance penalty price will be compared against the updated GTBD to get an estimate of the System Lambda from paragraph (2)(m) of Section 6.5.7.3.1.</w:t>
      </w:r>
      <w:r w:rsidRPr="00A03B1B">
        <w:rPr>
          <w:szCs w:val="20"/>
        </w:rPr>
        <w:t xml:space="preserve">  </w:t>
      </w:r>
      <w:r w:rsidRPr="00A03B1B">
        <w:rPr>
          <w:iCs/>
          <w:szCs w:val="20"/>
        </w:rPr>
        <w:t xml:space="preserve">ERCOT shall post the projected non-binding Base Points and Ancillary Service awards for each Resource for each interval study period on the MIS Certified Area and the projected non-binding LMPs for Resource Nodes, Real-Time MCPCs, Real-Time Reliability Deployment Price Adders, Hub LMPs and Load Zone LMPs on the </w:t>
      </w:r>
      <w:r w:rsidRPr="00A03B1B">
        <w:rPr>
          <w:szCs w:val="20"/>
        </w:rPr>
        <w:t>ERCOT website</w:t>
      </w:r>
      <w:r w:rsidRPr="00A03B1B">
        <w:rPr>
          <w:iCs/>
          <w:szCs w:val="20"/>
        </w:rPr>
        <w:t xml:space="preserve"> pursuant to Section 6.3.2, Activities for Real-Time Operations.</w:t>
      </w:r>
    </w:p>
    <w:p w14:paraId="4958F14E" w14:textId="77777777" w:rsidR="00A03B1B" w:rsidRPr="00A03B1B" w:rsidRDefault="00A03B1B" w:rsidP="00A03B1B">
      <w:pPr>
        <w:spacing w:after="240"/>
        <w:ind w:left="720" w:hanging="720"/>
        <w:rPr>
          <w:iCs/>
          <w:szCs w:val="20"/>
        </w:rPr>
      </w:pPr>
      <w:r w:rsidRPr="00A03B1B">
        <w:rPr>
          <w:iCs/>
          <w:szCs w:val="20"/>
        </w:rPr>
        <w:t>(1</w:t>
      </w:r>
      <w:ins w:id="797" w:author="ERCOT" w:date="2025-12-09T07:16:00Z">
        <w:r w:rsidRPr="00A03B1B">
          <w:rPr>
            <w:iCs/>
            <w:szCs w:val="20"/>
          </w:rPr>
          <w:t>8</w:t>
        </w:r>
      </w:ins>
      <w:del w:id="798" w:author="ERCOT" w:date="2025-12-09T07:16:00Z">
        <w:r w:rsidRPr="00A03B1B" w:rsidDel="0095469A">
          <w:rPr>
            <w:iCs/>
            <w:szCs w:val="20"/>
          </w:rPr>
          <w:delText>6</w:delText>
        </w:r>
      </w:del>
      <w:r w:rsidRPr="00A03B1B">
        <w:rPr>
          <w:iCs/>
          <w:szCs w:val="20"/>
        </w:rPr>
        <w:t>)</w:t>
      </w:r>
      <w:r w:rsidRPr="00A03B1B">
        <w:rPr>
          <w:iCs/>
          <w:szCs w:val="20"/>
        </w:rPr>
        <w:tab/>
        <w:t>ERCOT may override one or more of a CLR’s parameters in SCED if ERCOT determines that the CLR’s participation is having an adverse impact on the reliability of the ERCOT System.</w:t>
      </w:r>
    </w:p>
    <w:p w14:paraId="742E2C01" w14:textId="77777777" w:rsidR="00A03B1B" w:rsidRPr="00A03B1B" w:rsidRDefault="00A03B1B" w:rsidP="00A03B1B">
      <w:pPr>
        <w:spacing w:after="240"/>
        <w:ind w:left="720" w:hanging="720"/>
        <w:rPr>
          <w:szCs w:val="20"/>
        </w:rPr>
      </w:pPr>
      <w:r w:rsidRPr="00A03B1B">
        <w:rPr>
          <w:iCs/>
          <w:szCs w:val="20"/>
        </w:rPr>
        <w:lastRenderedPageBreak/>
        <w:t>(1</w:t>
      </w:r>
      <w:ins w:id="799" w:author="ERCOT" w:date="2025-12-09T07:16:00Z">
        <w:r w:rsidRPr="00A03B1B">
          <w:rPr>
            <w:iCs/>
            <w:szCs w:val="20"/>
          </w:rPr>
          <w:t>9</w:t>
        </w:r>
      </w:ins>
      <w:del w:id="800" w:author="ERCOT" w:date="2025-12-09T07:16:00Z">
        <w:r w:rsidRPr="00A03B1B" w:rsidDel="0095469A">
          <w:rPr>
            <w:iCs/>
            <w:szCs w:val="20"/>
          </w:rPr>
          <w:delText>7</w:delText>
        </w:r>
      </w:del>
      <w:r w:rsidRPr="00A03B1B">
        <w:rPr>
          <w:iCs/>
          <w:szCs w:val="20"/>
        </w:rPr>
        <w:t>)</w:t>
      </w:r>
      <w:r w:rsidRPr="00A03B1B">
        <w:rPr>
          <w:iCs/>
          <w:szCs w:val="20"/>
        </w:rPr>
        <w:tab/>
        <w:t xml:space="preserve">The QSE representing an ESR may withdraw energy from the ERCOT System only when dispatched by SCED to do so.  </w:t>
      </w:r>
      <w:r w:rsidRPr="00A03B1B">
        <w:rPr>
          <w:szCs w:val="20"/>
        </w:rPr>
        <w:t xml:space="preserve">An ESR may telemeter </w:t>
      </w:r>
      <w:proofErr w:type="gramStart"/>
      <w:r w:rsidRPr="00A03B1B">
        <w:rPr>
          <w:szCs w:val="20"/>
        </w:rPr>
        <w:t>a status</w:t>
      </w:r>
      <w:proofErr w:type="gramEnd"/>
      <w:r w:rsidRPr="00A03B1B">
        <w:rPr>
          <w:szCs w:val="20"/>
        </w:rPr>
        <w:t xml:space="preserve"> of OUT only if the ESR is in Outage status.</w:t>
      </w:r>
    </w:p>
    <w:p w14:paraId="2A5B0712" w14:textId="77777777" w:rsidR="00A03B1B" w:rsidRPr="00A03B1B" w:rsidRDefault="00A03B1B" w:rsidP="00A03B1B">
      <w:pPr>
        <w:keepNext/>
        <w:tabs>
          <w:tab w:val="left" w:pos="1620"/>
        </w:tabs>
        <w:spacing w:before="480" w:after="240"/>
        <w:ind w:left="1620" w:hanging="1620"/>
        <w:outlineLvl w:val="4"/>
        <w:rPr>
          <w:rFonts w:eastAsia="SimSun"/>
          <w:b/>
          <w:bCs/>
          <w:i/>
          <w:iCs/>
          <w:szCs w:val="26"/>
        </w:rPr>
      </w:pPr>
      <w:r w:rsidRPr="00A03B1B">
        <w:rPr>
          <w:rFonts w:eastAsia="SimSun"/>
          <w:b/>
          <w:bCs/>
          <w:snapToGrid w:val="0"/>
          <w:szCs w:val="20"/>
        </w:rPr>
        <w:t>6.5.7.3.1</w:t>
      </w:r>
      <w:r w:rsidRPr="00A03B1B">
        <w:rPr>
          <w:rFonts w:eastAsia="SimSun"/>
          <w:b/>
          <w:bCs/>
          <w:i/>
          <w:iCs/>
          <w:szCs w:val="26"/>
        </w:rPr>
        <w:tab/>
      </w:r>
      <w:r w:rsidRPr="00A03B1B">
        <w:rPr>
          <w:rFonts w:eastAsia="SimSun"/>
          <w:b/>
          <w:bCs/>
          <w:snapToGrid w:val="0"/>
          <w:szCs w:val="20"/>
        </w:rPr>
        <w:t>Determination of Real-Time On-Line Reliability Deployment Price Adder</w:t>
      </w:r>
      <w:bookmarkEnd w:id="759"/>
    </w:p>
    <w:p w14:paraId="012AF5D0" w14:textId="77777777" w:rsidR="00A03B1B" w:rsidRPr="00A03B1B" w:rsidRDefault="00A03B1B" w:rsidP="00A03B1B">
      <w:pPr>
        <w:spacing w:after="240"/>
        <w:ind w:left="720" w:hanging="720"/>
        <w:rPr>
          <w:szCs w:val="20"/>
        </w:rPr>
      </w:pPr>
      <w:bookmarkStart w:id="801" w:name="_Toc204411616"/>
      <w:r w:rsidRPr="00A03B1B">
        <w:rPr>
          <w:szCs w:val="20"/>
        </w:rPr>
        <w:t>(1)</w:t>
      </w:r>
      <w:r w:rsidRPr="00A03B1B">
        <w:rPr>
          <w:szCs w:val="20"/>
        </w:rPr>
        <w:tab/>
        <w:t>The following categories of reliability deployments are considered in the determination of the Real-Time Reliability Deployment Price Adder for Energy, and the Real-Time Reliability Deployment Price Adders for Ancillary Services:</w:t>
      </w:r>
    </w:p>
    <w:p w14:paraId="6824EFD9" w14:textId="77777777" w:rsidR="00A03B1B" w:rsidRPr="00A03B1B" w:rsidRDefault="00A03B1B" w:rsidP="00A03B1B">
      <w:pPr>
        <w:spacing w:after="240"/>
        <w:ind w:left="1440" w:hanging="720"/>
        <w:rPr>
          <w:szCs w:val="20"/>
        </w:rPr>
      </w:pPr>
      <w:r w:rsidRPr="00A03B1B">
        <w:rPr>
          <w:szCs w:val="20"/>
        </w:rPr>
        <w:t>(a)</w:t>
      </w:r>
      <w:r w:rsidRPr="00A03B1B">
        <w:rPr>
          <w:szCs w:val="20"/>
        </w:rPr>
        <w:tab/>
        <w:t>RUC-committed Resources, except for those whose QSEs have opted out of RUC Settlement in accordance with paragraph (14) of Section 5.5.2, Reliability Unit Commitment (RUC) Process;</w:t>
      </w:r>
    </w:p>
    <w:p w14:paraId="6C123604" w14:textId="77777777" w:rsidR="00A03B1B" w:rsidRPr="00A03B1B" w:rsidRDefault="00A03B1B" w:rsidP="00A03B1B">
      <w:pPr>
        <w:spacing w:after="240"/>
        <w:ind w:left="1440" w:hanging="720"/>
        <w:rPr>
          <w:szCs w:val="20"/>
        </w:rPr>
      </w:pPr>
      <w:r w:rsidRPr="00A03B1B">
        <w:rPr>
          <w:szCs w:val="20"/>
        </w:rPr>
        <w:t>(b)</w:t>
      </w:r>
      <w:r w:rsidRPr="00A03B1B">
        <w:rPr>
          <w:szCs w:val="20"/>
        </w:rPr>
        <w:tab/>
        <w:t xml:space="preserve">RMR Resources that are On-Line, including capacity secured to prevent an Emergency Condition pursuant to paragraph (4) of Section 6.5.1.1, ERCOT Control Area Authority; </w:t>
      </w:r>
    </w:p>
    <w:p w14:paraId="11AF291F" w14:textId="77777777" w:rsidR="00A03B1B" w:rsidRPr="00A03B1B" w:rsidRDefault="00A03B1B" w:rsidP="00A03B1B">
      <w:pPr>
        <w:spacing w:after="240"/>
        <w:ind w:left="1440" w:hanging="720"/>
        <w:rPr>
          <w:szCs w:val="20"/>
        </w:rPr>
      </w:pPr>
      <w:r w:rsidRPr="00A03B1B">
        <w:rPr>
          <w:szCs w:val="20"/>
        </w:rPr>
        <w:t>(c)</w:t>
      </w:r>
      <w:r w:rsidRPr="00A03B1B">
        <w:rPr>
          <w:szCs w:val="20"/>
        </w:rPr>
        <w:tab/>
        <w:t>Deployed Load Resources other than CLRs;</w:t>
      </w:r>
    </w:p>
    <w:p w14:paraId="07C952DF" w14:textId="77777777" w:rsidR="00A03B1B" w:rsidRPr="00A03B1B" w:rsidRDefault="00A03B1B" w:rsidP="00A03B1B">
      <w:pPr>
        <w:spacing w:after="240"/>
        <w:ind w:left="1440" w:hanging="720"/>
        <w:rPr>
          <w:szCs w:val="20"/>
        </w:rPr>
      </w:pPr>
      <w:r w:rsidRPr="00A03B1B">
        <w:rPr>
          <w:szCs w:val="20"/>
        </w:rPr>
        <w:t>(d)</w:t>
      </w:r>
      <w:r w:rsidRPr="00A03B1B">
        <w:rPr>
          <w:szCs w:val="20"/>
        </w:rPr>
        <w:tab/>
        <w:t>Deployed ERS;</w:t>
      </w:r>
    </w:p>
    <w:p w14:paraId="517CE8DD" w14:textId="77777777" w:rsidR="00A03B1B" w:rsidRPr="00A03B1B" w:rsidRDefault="00A03B1B" w:rsidP="00A03B1B">
      <w:pPr>
        <w:spacing w:after="240"/>
        <w:ind w:left="1440" w:hanging="720"/>
        <w:rPr>
          <w:szCs w:val="20"/>
        </w:rPr>
      </w:pPr>
      <w:r w:rsidRPr="00A03B1B">
        <w:rPr>
          <w:szCs w:val="20"/>
        </w:rPr>
        <w:t>(e)</w:t>
      </w:r>
      <w:r w:rsidRPr="00A03B1B">
        <w:rPr>
          <w:szCs w:val="20"/>
        </w:rPr>
        <w:tab/>
        <w:t xml:space="preserve">Real-Time DC Tie imports during an EEA where the total adjustment shall not exceed 1,250 MW in a single interval; </w:t>
      </w:r>
    </w:p>
    <w:p w14:paraId="3FFE3470" w14:textId="77777777" w:rsidR="00A03B1B" w:rsidRPr="00A03B1B" w:rsidRDefault="00A03B1B" w:rsidP="00A03B1B">
      <w:pPr>
        <w:spacing w:after="240"/>
        <w:ind w:left="1440" w:hanging="720"/>
        <w:rPr>
          <w:szCs w:val="20"/>
        </w:rPr>
      </w:pPr>
      <w:r w:rsidRPr="00A03B1B">
        <w:rPr>
          <w:szCs w:val="20"/>
        </w:rPr>
        <w:t>(f)</w:t>
      </w:r>
      <w:r w:rsidRPr="00A03B1B">
        <w:rPr>
          <w:szCs w:val="20"/>
        </w:rPr>
        <w:tab/>
        <w:t xml:space="preserve">Real-Time DC Tie exports to address emergency conditions in the receiving electric grid;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207F008" w14:textId="77777777" w:rsidTr="00B31BB1">
        <w:trPr>
          <w:trHeight w:val="206"/>
        </w:trPr>
        <w:tc>
          <w:tcPr>
            <w:tcW w:w="9350" w:type="dxa"/>
            <w:shd w:val="pct12" w:color="auto" w:fill="auto"/>
          </w:tcPr>
          <w:p w14:paraId="162E7179" w14:textId="77777777" w:rsidR="00A03B1B" w:rsidRPr="00A03B1B" w:rsidRDefault="00A03B1B" w:rsidP="00A03B1B">
            <w:pPr>
              <w:spacing w:before="120" w:after="240"/>
              <w:rPr>
                <w:b/>
                <w:i/>
                <w:iCs/>
              </w:rPr>
            </w:pPr>
            <w:r w:rsidRPr="00A03B1B">
              <w:rPr>
                <w:b/>
                <w:i/>
                <w:iCs/>
              </w:rPr>
              <w:t>[NPRR904:  Replace items (e) and (f) above with the following upon system implementation and renumber accordingly:]</w:t>
            </w:r>
          </w:p>
          <w:p w14:paraId="0EC3FF0F" w14:textId="77777777" w:rsidR="00A03B1B" w:rsidRPr="00A03B1B" w:rsidRDefault="00A03B1B" w:rsidP="00A03B1B">
            <w:pPr>
              <w:spacing w:after="240"/>
              <w:ind w:left="1440" w:hanging="720"/>
              <w:rPr>
                <w:szCs w:val="20"/>
              </w:rPr>
            </w:pPr>
            <w:r w:rsidRPr="00A03B1B">
              <w:rPr>
                <w:szCs w:val="20"/>
              </w:rPr>
              <w:t>(e)</w:t>
            </w:r>
            <w:r w:rsidRPr="00A03B1B">
              <w:rPr>
                <w:szCs w:val="20"/>
              </w:rPr>
              <w:tab/>
              <w:t xml:space="preserve">ERCOT-directed DC Tie imports during an EEA or transmission emergency where the total adjustment shall not exceed 1,250 MW in a single interval; </w:t>
            </w:r>
          </w:p>
          <w:p w14:paraId="101C9C99" w14:textId="77777777" w:rsidR="00A03B1B" w:rsidRPr="00A03B1B" w:rsidRDefault="00A03B1B" w:rsidP="00A03B1B">
            <w:pPr>
              <w:spacing w:after="240"/>
              <w:ind w:left="1440" w:hanging="720"/>
              <w:rPr>
                <w:szCs w:val="20"/>
              </w:rPr>
            </w:pPr>
            <w:r w:rsidRPr="00A03B1B">
              <w:rPr>
                <w:szCs w:val="20"/>
              </w:rPr>
              <w:t>(f)</w:t>
            </w:r>
            <w:r w:rsidRPr="00A03B1B">
              <w:rPr>
                <w:szCs w:val="20"/>
              </w:rPr>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34B04B43" w14:textId="77777777" w:rsidR="00A03B1B" w:rsidRPr="00A03B1B" w:rsidRDefault="00A03B1B" w:rsidP="00A03B1B">
            <w:pPr>
              <w:spacing w:after="240"/>
              <w:ind w:left="1440" w:hanging="720"/>
              <w:rPr>
                <w:szCs w:val="20"/>
              </w:rPr>
            </w:pPr>
            <w:r w:rsidRPr="00A03B1B">
              <w:rPr>
                <w:szCs w:val="20"/>
              </w:rPr>
              <w:t>(g)</w:t>
            </w:r>
            <w:r w:rsidRPr="00A03B1B">
              <w:rPr>
                <w:szCs w:val="20"/>
              </w:rPr>
              <w:tab/>
              <w:t xml:space="preserve">ERCOT-directed curtailment of DC Tie imports below the </w:t>
            </w:r>
            <w:proofErr w:type="gramStart"/>
            <w:r w:rsidRPr="00A03B1B">
              <w:rPr>
                <w:szCs w:val="20"/>
              </w:rPr>
              <w:t>higher of</w:t>
            </w:r>
            <w:proofErr w:type="gramEnd"/>
            <w:r w:rsidRPr="00A03B1B">
              <w:rPr>
                <w:szCs w:val="20"/>
              </w:rPr>
              <w:t xml:space="preserve">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6A440D39" w14:textId="77777777" w:rsidR="00A03B1B" w:rsidRPr="00A03B1B" w:rsidRDefault="00A03B1B" w:rsidP="00A03B1B">
            <w:pPr>
              <w:spacing w:after="240"/>
              <w:ind w:left="1440" w:hanging="720"/>
              <w:rPr>
                <w:szCs w:val="20"/>
              </w:rPr>
            </w:pPr>
            <w:r w:rsidRPr="00A03B1B">
              <w:rPr>
                <w:szCs w:val="20"/>
              </w:rPr>
              <w:lastRenderedPageBreak/>
              <w:t>(h)</w:t>
            </w:r>
            <w:r w:rsidRPr="00A03B1B">
              <w:rPr>
                <w:szCs w:val="20"/>
              </w:rPr>
              <w:tab/>
              <w:t xml:space="preserve">ERCOT-directed DC Tie exports to address emergency conditions in the receiving electric grid where the total adjustment shall not exceed 1,250 MW in a single interval; </w:t>
            </w:r>
          </w:p>
          <w:p w14:paraId="4FBC3346" w14:textId="77777777" w:rsidR="00A03B1B" w:rsidRPr="00A03B1B" w:rsidRDefault="00A03B1B" w:rsidP="00A03B1B">
            <w:pPr>
              <w:spacing w:after="240"/>
              <w:ind w:left="1440" w:hanging="720"/>
              <w:rPr>
                <w:szCs w:val="20"/>
                <w:lang w:val="x-none" w:eastAsia="x-none"/>
              </w:rPr>
            </w:pPr>
            <w:r w:rsidRPr="00A03B1B">
              <w:rPr>
                <w:szCs w:val="20"/>
                <w:lang w:val="x-none" w:eastAsia="x-none"/>
              </w:rPr>
              <w:t>(i)</w:t>
            </w:r>
            <w:r w:rsidRPr="00A03B1B">
              <w:rPr>
                <w:szCs w:val="20"/>
                <w:lang w:val="x-none" w:eastAsia="x-none"/>
              </w:rPr>
              <w:tab/>
              <w:t xml:space="preserve">ERCOT-directed curtailment of DC Tie exports below the DC Tie advisory </w:t>
            </w:r>
            <w:r w:rsidRPr="00A03B1B">
              <w:rPr>
                <w:szCs w:val="20"/>
                <w:lang w:eastAsia="x-none"/>
              </w:rPr>
              <w:t>export</w:t>
            </w:r>
            <w:r w:rsidRPr="00A03B1B">
              <w:rPr>
                <w:szCs w:val="20"/>
                <w:lang w:val="x-none" w:eastAsia="x-none"/>
              </w:rPr>
              <w:t xml:space="preserve"> limit as of </w:t>
            </w:r>
            <w:r w:rsidRPr="00A03B1B">
              <w:rPr>
                <w:szCs w:val="20"/>
                <w:lang w:eastAsia="x-none"/>
              </w:rPr>
              <w:t>06</w:t>
            </w:r>
            <w:r w:rsidRPr="00A03B1B">
              <w:rPr>
                <w:szCs w:val="20"/>
                <w:lang w:val="x-none" w:eastAsia="x-none"/>
              </w:rPr>
              <w:t xml:space="preserve">00 in the Day-Ahead </w:t>
            </w:r>
            <w:r w:rsidRPr="00A03B1B">
              <w:rPr>
                <w:szCs w:val="20"/>
                <w:lang w:eastAsia="x-none"/>
              </w:rPr>
              <w:t xml:space="preserve">or subsequent advisory export limit </w:t>
            </w:r>
            <w:r w:rsidRPr="00A03B1B">
              <w:rPr>
                <w:szCs w:val="20"/>
                <w:lang w:val="x-none" w:eastAsia="x-none"/>
              </w:rPr>
              <w:t xml:space="preserve">during EEA, a transmission emergency, or to address local transmission system limitations where the total adjustment shall not exceed 1,250 MW in a single interval; </w:t>
            </w:r>
          </w:p>
        </w:tc>
      </w:tr>
    </w:tbl>
    <w:p w14:paraId="05901018" w14:textId="77777777" w:rsidR="00A03B1B" w:rsidRPr="00A03B1B" w:rsidRDefault="00A03B1B" w:rsidP="00A03B1B">
      <w:pPr>
        <w:spacing w:before="240" w:after="240"/>
        <w:ind w:left="1440" w:hanging="720"/>
        <w:rPr>
          <w:szCs w:val="20"/>
        </w:rPr>
      </w:pPr>
      <w:r w:rsidRPr="00A03B1B">
        <w:rPr>
          <w:szCs w:val="20"/>
        </w:rPr>
        <w:lastRenderedPageBreak/>
        <w:t>(g)</w:t>
      </w:r>
      <w:r w:rsidRPr="00A03B1B">
        <w:rPr>
          <w:szCs w:val="20"/>
        </w:rPr>
        <w:tab/>
        <w:t>Energy delivered to ERCOT through registered Block Load Transfers (BLTs) during an EEA;</w:t>
      </w:r>
    </w:p>
    <w:p w14:paraId="02C60A25" w14:textId="77777777" w:rsidR="00A03B1B" w:rsidRPr="00A03B1B" w:rsidRDefault="00A03B1B" w:rsidP="00A03B1B">
      <w:pPr>
        <w:spacing w:after="240"/>
        <w:ind w:left="1440" w:hanging="720"/>
        <w:rPr>
          <w:szCs w:val="20"/>
        </w:rPr>
      </w:pPr>
      <w:r w:rsidRPr="00A03B1B">
        <w:rPr>
          <w:szCs w:val="20"/>
        </w:rPr>
        <w:t>(h)</w:t>
      </w:r>
      <w:r w:rsidRPr="00A03B1B">
        <w:rPr>
          <w:szCs w:val="20"/>
        </w:rPr>
        <w:tab/>
        <w:t>Energy delivered from ERCOT to another power pool through registered BLTs during emergency conditions in the receiving electric grid;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55199DE8" w14:textId="77777777" w:rsidTr="00B31BB1">
        <w:trPr>
          <w:trHeight w:val="206"/>
        </w:trPr>
        <w:tc>
          <w:tcPr>
            <w:tcW w:w="9350" w:type="dxa"/>
            <w:shd w:val="pct12" w:color="auto" w:fill="auto"/>
          </w:tcPr>
          <w:p w14:paraId="027FD200" w14:textId="77777777" w:rsidR="00A03B1B" w:rsidRPr="00A03B1B" w:rsidRDefault="00A03B1B" w:rsidP="00A03B1B">
            <w:pPr>
              <w:spacing w:before="120" w:after="240"/>
              <w:rPr>
                <w:b/>
                <w:i/>
                <w:iCs/>
              </w:rPr>
            </w:pPr>
            <w:r w:rsidRPr="00A03B1B">
              <w:rPr>
                <w:b/>
                <w:i/>
                <w:iCs/>
              </w:rPr>
              <w:t>[NPRR1006: Insert paragraph (i) below upon system implementation and renumber accordingly:]</w:t>
            </w:r>
          </w:p>
          <w:p w14:paraId="7CA806CB" w14:textId="77777777" w:rsidR="00A03B1B" w:rsidRPr="00A03B1B" w:rsidRDefault="00A03B1B" w:rsidP="00A03B1B">
            <w:pPr>
              <w:spacing w:after="240"/>
              <w:ind w:left="1440" w:hanging="720"/>
              <w:rPr>
                <w:iCs/>
                <w:szCs w:val="20"/>
              </w:rPr>
            </w:pPr>
            <w:r w:rsidRPr="00A03B1B">
              <w:rPr>
                <w:iCs/>
                <w:szCs w:val="20"/>
              </w:rPr>
              <w:t>(i)</w:t>
            </w:r>
            <w:r w:rsidRPr="00A03B1B">
              <w:rPr>
                <w:iCs/>
                <w:szCs w:val="20"/>
              </w:rPr>
              <w:tab/>
              <w:t>ERCOT-directed deployment of TDSP standard offer Load management programs.</w:t>
            </w:r>
          </w:p>
        </w:tc>
      </w:tr>
    </w:tbl>
    <w:p w14:paraId="52CBA03A" w14:textId="77777777" w:rsidR="00A03B1B" w:rsidRPr="00A03B1B" w:rsidRDefault="00A03B1B" w:rsidP="00A03B1B">
      <w:pPr>
        <w:spacing w:line="256" w:lineRule="auto"/>
        <w:ind w:left="1440" w:hanging="720"/>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11D7E48E" w14:textId="77777777" w:rsidTr="00B31BB1">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tcPr>
          <w:p w14:paraId="68CEADD4" w14:textId="77777777" w:rsidR="00A03B1B" w:rsidRPr="00A03B1B" w:rsidRDefault="00A03B1B" w:rsidP="00A03B1B">
            <w:pPr>
              <w:spacing w:before="120" w:after="240"/>
              <w:rPr>
                <w:b/>
                <w:i/>
                <w:iCs/>
              </w:rPr>
            </w:pPr>
            <w:r w:rsidRPr="00A03B1B">
              <w:rPr>
                <w:b/>
                <w:i/>
                <w:iCs/>
              </w:rPr>
              <w:t>[NPRR1105: Insert paragraph (j) below upon system implementation and renumber accordingly:]</w:t>
            </w:r>
          </w:p>
          <w:p w14:paraId="5BEF9945" w14:textId="77777777" w:rsidR="00A03B1B" w:rsidRPr="00A03B1B" w:rsidRDefault="00A03B1B" w:rsidP="00A03B1B">
            <w:pPr>
              <w:spacing w:after="240"/>
              <w:ind w:left="1440" w:hanging="720"/>
              <w:rPr>
                <w:b/>
                <w:i/>
                <w:iCs/>
              </w:rPr>
            </w:pPr>
            <w:r w:rsidRPr="00A03B1B">
              <w:rPr>
                <w:szCs w:val="20"/>
              </w:rPr>
              <w:t>(j)</w:t>
            </w:r>
            <w:r w:rsidRPr="00A03B1B">
              <w:rPr>
                <w:szCs w:val="20"/>
              </w:rPr>
              <w:tab/>
              <w:t>ERCOT-</w:t>
            </w:r>
            <w:r w:rsidRPr="00A03B1B">
              <w:rPr>
                <w:iCs/>
                <w:szCs w:val="20"/>
              </w:rPr>
              <w:t>directed</w:t>
            </w:r>
            <w:r w:rsidRPr="00A03B1B">
              <w:rPr>
                <w:szCs w:val="20"/>
              </w:rPr>
              <w:t xml:space="preserve"> deployment of distribution voltage reduction measures;</w:t>
            </w:r>
          </w:p>
        </w:tc>
      </w:tr>
    </w:tbl>
    <w:p w14:paraId="2267D210" w14:textId="77777777" w:rsidR="00A03B1B" w:rsidRPr="00A03B1B" w:rsidRDefault="00A03B1B" w:rsidP="00A03B1B">
      <w:pPr>
        <w:rPr>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A154F07" w14:textId="77777777" w:rsidTr="00B31BB1">
        <w:trPr>
          <w:trHeight w:val="206"/>
        </w:trPr>
        <w:tc>
          <w:tcPr>
            <w:tcW w:w="9350" w:type="dxa"/>
            <w:shd w:val="pct12" w:color="auto" w:fill="auto"/>
          </w:tcPr>
          <w:p w14:paraId="03F26551" w14:textId="77777777" w:rsidR="00A03B1B" w:rsidRPr="00A03B1B" w:rsidRDefault="00A03B1B" w:rsidP="00A03B1B">
            <w:pPr>
              <w:spacing w:before="120" w:after="240"/>
              <w:rPr>
                <w:b/>
                <w:i/>
                <w:iCs/>
              </w:rPr>
            </w:pPr>
            <w:r w:rsidRPr="00A03B1B">
              <w:rPr>
                <w:b/>
                <w:i/>
                <w:iCs/>
              </w:rPr>
              <w:t>[NPRR1091: Insert paragraph (k) below upon system implementation and renumber accordingly:]</w:t>
            </w:r>
          </w:p>
          <w:p w14:paraId="05257C11" w14:textId="77777777" w:rsidR="00A03B1B" w:rsidRPr="00A03B1B" w:rsidRDefault="00A03B1B" w:rsidP="00A03B1B">
            <w:pPr>
              <w:spacing w:after="240"/>
              <w:ind w:left="1440" w:hanging="720"/>
              <w:rPr>
                <w:iCs/>
                <w:szCs w:val="20"/>
              </w:rPr>
            </w:pPr>
            <w:r w:rsidRPr="00A03B1B">
              <w:rPr>
                <w:szCs w:val="20"/>
              </w:rPr>
              <w:t>(k)</w:t>
            </w:r>
            <w:r w:rsidRPr="00A03B1B">
              <w:rPr>
                <w:szCs w:val="20"/>
              </w:rPr>
              <w:tab/>
              <w:t>ERCOT-directed deployment of Off-Line Non-Spin;</w:t>
            </w:r>
          </w:p>
        </w:tc>
      </w:tr>
    </w:tbl>
    <w:p w14:paraId="6E857185" w14:textId="77777777" w:rsidR="00A03B1B" w:rsidRPr="00A03B1B" w:rsidRDefault="00A03B1B" w:rsidP="00A03B1B">
      <w:pPr>
        <w:spacing w:before="240" w:after="240"/>
        <w:ind w:left="1440" w:hanging="720"/>
        <w:rPr>
          <w:iCs/>
          <w:szCs w:val="20"/>
        </w:rPr>
      </w:pPr>
      <w:r w:rsidRPr="00A03B1B">
        <w:rPr>
          <w:iCs/>
          <w:szCs w:val="20"/>
        </w:rPr>
        <w:t>(i)</w:t>
      </w:r>
      <w:r w:rsidRPr="00A03B1B">
        <w:rPr>
          <w:iCs/>
          <w:szCs w:val="20"/>
        </w:rPr>
        <w:tab/>
        <w:t xml:space="preserve">ERCOT-directed firm Load shed during EEA Level 3, as described in paragraph (3) of Section 6.5.9.4.2, EEA Levels;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7D2DE63" w14:textId="77777777" w:rsidTr="00B31BB1">
        <w:trPr>
          <w:trHeight w:val="206"/>
        </w:trPr>
        <w:tc>
          <w:tcPr>
            <w:tcW w:w="9350" w:type="dxa"/>
            <w:shd w:val="pct12" w:color="auto" w:fill="auto"/>
          </w:tcPr>
          <w:p w14:paraId="1060DB14" w14:textId="77777777" w:rsidR="00A03B1B" w:rsidRPr="00A03B1B" w:rsidRDefault="00A03B1B" w:rsidP="00A03B1B">
            <w:pPr>
              <w:spacing w:before="120" w:after="240"/>
              <w:rPr>
                <w:b/>
                <w:i/>
                <w:iCs/>
              </w:rPr>
            </w:pPr>
            <w:r w:rsidRPr="00A03B1B">
              <w:rPr>
                <w:b/>
                <w:i/>
                <w:iCs/>
              </w:rPr>
              <w:t>[NPRR1238: Insert paragraph (j) below upon system implementation</w:t>
            </w:r>
            <w:ins w:id="802" w:author="ERCOT" w:date="2025-12-09T07:21:00Z">
              <w:r w:rsidRPr="00A03B1B">
                <w:rPr>
                  <w:b/>
                  <w:i/>
                  <w:iCs/>
                </w:rPr>
                <w:t xml:space="preserve"> and renumber accordingly</w:t>
              </w:r>
            </w:ins>
            <w:r w:rsidRPr="00A03B1B">
              <w:rPr>
                <w:b/>
                <w:i/>
                <w:iCs/>
              </w:rPr>
              <w:t>:]</w:t>
            </w:r>
          </w:p>
          <w:p w14:paraId="6EC14722" w14:textId="77777777" w:rsidR="00A03B1B" w:rsidRPr="00A03B1B" w:rsidRDefault="00A03B1B" w:rsidP="00A03B1B">
            <w:pPr>
              <w:spacing w:after="240"/>
              <w:ind w:left="1440" w:hanging="720"/>
            </w:pPr>
            <w:r w:rsidRPr="00A03B1B">
              <w:rPr>
                <w:szCs w:val="20"/>
              </w:rPr>
              <w:lastRenderedPageBreak/>
              <w:t>(j)</w:t>
            </w:r>
            <w:r w:rsidRPr="00A03B1B">
              <w:rPr>
                <w:szCs w:val="20"/>
              </w:rPr>
              <w:tab/>
            </w:r>
            <w:r w:rsidRPr="00A03B1B">
              <w:t xml:space="preserve">Deployed </w:t>
            </w:r>
            <w:r w:rsidRPr="00A03B1B">
              <w:rPr>
                <w:bCs/>
                <w:szCs w:val="20"/>
              </w:rPr>
              <w:t>Voluntary Early Curtailment Load</w:t>
            </w:r>
            <w:r w:rsidRPr="00A03B1B">
              <w:t xml:space="preserve"> (VECL) as described in Section 6.5.9.4.1, General Procedures Prior to EEA Operations</w:t>
            </w:r>
            <w:ins w:id="803" w:author="ERCOT" w:date="2025-12-09T07:21:00Z">
              <w:r w:rsidRPr="00A03B1B">
                <w:t>;</w:t>
              </w:r>
            </w:ins>
            <w:del w:id="804" w:author="ERCOT" w:date="2025-12-09T07:21:00Z">
              <w:r w:rsidRPr="00A03B1B" w:rsidDel="00B0006B">
                <w:delText>.</w:delText>
              </w:r>
            </w:del>
            <w:ins w:id="805" w:author="ERCOT" w:date="2025-12-09T07:21:00Z">
              <w:r w:rsidRPr="00A03B1B">
                <w:t xml:space="preserve"> </w:t>
              </w:r>
            </w:ins>
            <w:ins w:id="806" w:author="ERCOT" w:date="2025-12-09T07:22:00Z">
              <w:r w:rsidRPr="00A03B1B">
                <w:t>a</w:t>
              </w:r>
            </w:ins>
            <w:ins w:id="807" w:author="ERCOT" w:date="2025-12-09T07:21:00Z">
              <w:r w:rsidRPr="00A03B1B">
                <w:t>nd</w:t>
              </w:r>
            </w:ins>
          </w:p>
        </w:tc>
      </w:tr>
    </w:tbl>
    <w:p w14:paraId="3FAA3955" w14:textId="77777777" w:rsidR="00A03B1B" w:rsidRPr="00A03B1B" w:rsidRDefault="00A03B1B" w:rsidP="00A03B1B">
      <w:pPr>
        <w:spacing w:before="240" w:after="240"/>
        <w:ind w:left="1440" w:hanging="720"/>
        <w:rPr>
          <w:rFonts w:eastAsia="SimSun"/>
        </w:rPr>
      </w:pPr>
      <w:ins w:id="808" w:author="ERCOT" w:date="2025-09-18T10:16:00Z">
        <w:r w:rsidRPr="00A03B1B">
          <w:rPr>
            <w:rFonts w:eastAsia="SimSun"/>
          </w:rPr>
          <w:lastRenderedPageBreak/>
          <w:t>(</w:t>
        </w:r>
      </w:ins>
      <w:ins w:id="809" w:author="ERCOT" w:date="2025-12-09T07:21:00Z">
        <w:r w:rsidRPr="00A03B1B">
          <w:rPr>
            <w:rFonts w:eastAsia="SimSun"/>
          </w:rPr>
          <w:t>j</w:t>
        </w:r>
      </w:ins>
      <w:ins w:id="810" w:author="ERCOT" w:date="2025-09-18T10:16:00Z">
        <w:r w:rsidRPr="00A03B1B">
          <w:rPr>
            <w:rFonts w:eastAsia="SimSun"/>
          </w:rPr>
          <w:t>)</w:t>
        </w:r>
      </w:ins>
      <w:ins w:id="811" w:author="ERCOT" w:date="2025-12-09T07:20:00Z">
        <w:r w:rsidRPr="00A03B1B">
          <w:rPr>
            <w:rFonts w:eastAsia="SimSun"/>
          </w:rPr>
          <w:tab/>
        </w:r>
      </w:ins>
      <w:ins w:id="812" w:author="ERCOT" w:date="2025-09-18T10:16:00Z">
        <w:r w:rsidRPr="00A03B1B">
          <w:rPr>
            <w:rFonts w:eastAsia="SimSun"/>
          </w:rPr>
          <w:t>ERCOT-directed deployment of Off-Line DRRS.</w:t>
        </w:r>
      </w:ins>
    </w:p>
    <w:p w14:paraId="006642A8" w14:textId="77777777" w:rsidR="00A03B1B" w:rsidRPr="00A03B1B" w:rsidRDefault="00A03B1B" w:rsidP="00A03B1B">
      <w:pPr>
        <w:spacing w:before="240" w:after="240"/>
        <w:ind w:left="720" w:hanging="720"/>
        <w:rPr>
          <w:szCs w:val="20"/>
        </w:rPr>
      </w:pPr>
      <w:r w:rsidRPr="00A03B1B">
        <w:rPr>
          <w:szCs w:val="20"/>
        </w:rPr>
        <w:t>(2)</w:t>
      </w:r>
      <w:r w:rsidRPr="00A03B1B">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w:t>
      </w:r>
      <w:proofErr w:type="gramStart"/>
      <w:r w:rsidRPr="00A03B1B">
        <w:rPr>
          <w:szCs w:val="20"/>
        </w:rPr>
        <w:t>are</w:t>
      </w:r>
      <w:proofErr w:type="gramEnd"/>
      <w:r w:rsidRPr="00A03B1B">
        <w:rPr>
          <w:szCs w:val="20"/>
        </w:rPr>
        <w:t xml:space="preserve"> reliability deployments as described in paragraph (1) above, the Real-Time Reliability Deployment Price Adder for Energy and Real-Time Reliability Deployment Price Adders for Ancillary Services are determined as follows:</w:t>
      </w:r>
    </w:p>
    <w:p w14:paraId="6E17D329" w14:textId="77777777" w:rsidR="00A03B1B" w:rsidRPr="00A03B1B" w:rsidRDefault="00A03B1B" w:rsidP="00A03B1B">
      <w:pPr>
        <w:spacing w:after="240"/>
        <w:ind w:left="1440" w:hanging="720"/>
        <w:rPr>
          <w:szCs w:val="20"/>
        </w:rPr>
      </w:pPr>
      <w:r w:rsidRPr="00A03B1B">
        <w:rPr>
          <w:szCs w:val="20"/>
        </w:rPr>
        <w:t>(a)</w:t>
      </w:r>
      <w:r w:rsidRPr="00A03B1B">
        <w:rPr>
          <w:szCs w:val="20"/>
        </w:rPr>
        <w:tab/>
        <w:t>For RUC-committed Resources with a telemetered Resource Status of ONRUC and for RMR Resources that are On-Line: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F714371" w14:textId="77777777" w:rsidTr="00B31BB1">
        <w:trPr>
          <w:trHeight w:val="206"/>
        </w:trPr>
        <w:tc>
          <w:tcPr>
            <w:tcW w:w="9350" w:type="dxa"/>
            <w:shd w:val="pct12" w:color="auto" w:fill="auto"/>
          </w:tcPr>
          <w:p w14:paraId="230CCB93" w14:textId="77777777" w:rsidR="00A03B1B" w:rsidRPr="00A03B1B" w:rsidRDefault="00A03B1B" w:rsidP="00A03B1B">
            <w:pPr>
              <w:spacing w:before="120" w:after="240"/>
              <w:rPr>
                <w:b/>
                <w:i/>
                <w:iCs/>
              </w:rPr>
            </w:pPr>
            <w:r w:rsidRPr="00A03B1B">
              <w:rPr>
                <w:b/>
                <w:i/>
                <w:iCs/>
              </w:rPr>
              <w:t>[NPRR1091: Replace paragraph (j) above with the following upon system implementation:]</w:t>
            </w:r>
          </w:p>
          <w:p w14:paraId="3CEA9C0C" w14:textId="77777777" w:rsidR="00A03B1B" w:rsidRPr="00A03B1B" w:rsidRDefault="00A03B1B" w:rsidP="00A03B1B">
            <w:pPr>
              <w:spacing w:after="240"/>
              <w:ind w:left="1440" w:hanging="720"/>
              <w:rPr>
                <w:szCs w:val="20"/>
              </w:rPr>
            </w:pPr>
            <w:r w:rsidRPr="00A03B1B">
              <w:rPr>
                <w:szCs w:val="20"/>
              </w:rPr>
              <w:t>(a)</w:t>
            </w:r>
            <w:r w:rsidRPr="00A03B1B">
              <w:rPr>
                <w:szCs w:val="20"/>
              </w:rPr>
              <w:tab/>
              <w:t xml:space="preserve">For Off-Line Non-Spin Resources that are brought On-Line by ERCOT deployment instruction, </w:t>
            </w:r>
            <w:ins w:id="813" w:author="ERCOT" w:date="2025-09-18T10:16:00Z">
              <w:r w:rsidRPr="00A03B1B">
                <w:rPr>
                  <w:rFonts w:eastAsia="SimSun"/>
                </w:rPr>
                <w:t>Off-Line</w:t>
              </w:r>
            </w:ins>
            <w:ins w:id="814" w:author="ERCOT" w:date="2025-09-18T10:17:00Z">
              <w:r w:rsidRPr="00A03B1B">
                <w:rPr>
                  <w:rFonts w:eastAsia="SimSun"/>
                </w:rPr>
                <w:t xml:space="preserve"> Resources that are deployed for DRRS, </w:t>
              </w:r>
            </w:ins>
            <w:r w:rsidRPr="00A03B1B">
              <w:rPr>
                <w:szCs w:val="20"/>
              </w:rPr>
              <w:t>RUC-committed Resources with a telemetered Resource Status of ONRUC and for RMR Resources that are On-Line:</w:t>
            </w:r>
          </w:p>
        </w:tc>
      </w:tr>
    </w:tbl>
    <w:p w14:paraId="0734F9AE" w14:textId="77777777" w:rsidR="00A03B1B" w:rsidRPr="00A03B1B" w:rsidRDefault="00A03B1B" w:rsidP="00A03B1B">
      <w:pPr>
        <w:spacing w:before="240" w:after="240"/>
        <w:ind w:left="2160" w:hanging="720"/>
        <w:rPr>
          <w:szCs w:val="20"/>
        </w:rPr>
      </w:pPr>
      <w:r w:rsidRPr="00A03B1B">
        <w:rPr>
          <w:szCs w:val="20"/>
        </w:rPr>
        <w:t>(i)</w:t>
      </w:r>
      <w:r w:rsidRPr="00A03B1B">
        <w:rPr>
          <w:szCs w:val="20"/>
        </w:rPr>
        <w:tab/>
        <w:t>Set the LSL and LDL to zero;</w:t>
      </w:r>
    </w:p>
    <w:p w14:paraId="165B4176" w14:textId="77777777" w:rsidR="00A03B1B" w:rsidRPr="00A03B1B" w:rsidRDefault="00A03B1B" w:rsidP="00A03B1B">
      <w:pPr>
        <w:spacing w:after="240"/>
        <w:ind w:left="2160" w:hanging="720"/>
        <w:rPr>
          <w:szCs w:val="20"/>
        </w:rPr>
      </w:pPr>
      <w:r w:rsidRPr="00A03B1B">
        <w:rPr>
          <w:szCs w:val="20"/>
        </w:rPr>
        <w:t>(ii)</w:t>
      </w:r>
      <w:r w:rsidRPr="00A03B1B">
        <w:rPr>
          <w:szCs w:val="20"/>
        </w:rPr>
        <w:tab/>
        <w:t>Remove all Ancillary Service Offers; and</w:t>
      </w:r>
    </w:p>
    <w:p w14:paraId="45EAF6A7" w14:textId="77777777" w:rsidR="00A03B1B" w:rsidRPr="00A03B1B" w:rsidRDefault="00A03B1B" w:rsidP="00A03B1B">
      <w:pPr>
        <w:spacing w:after="240"/>
        <w:ind w:left="2160" w:hanging="720"/>
        <w:rPr>
          <w:szCs w:val="20"/>
        </w:rPr>
      </w:pPr>
      <w:r w:rsidRPr="00A03B1B">
        <w:rPr>
          <w:szCs w:val="20"/>
        </w:rPr>
        <w:t>(iii)</w:t>
      </w:r>
      <w:r w:rsidRPr="00A03B1B">
        <w:rPr>
          <w:szCs w:val="20"/>
        </w:rPr>
        <w:tab/>
        <w:t>For the first step of SCED, administratively set the Energy Offer Curve for the Resource at a value equal to the power balance penalty price for all capacity between 0 MW and the HSL of the Resource.</w:t>
      </w:r>
    </w:p>
    <w:p w14:paraId="620533A4" w14:textId="77777777" w:rsidR="00A03B1B" w:rsidRPr="00A03B1B" w:rsidRDefault="00A03B1B" w:rsidP="00A03B1B">
      <w:pPr>
        <w:spacing w:after="240"/>
        <w:ind w:left="1440" w:hanging="720"/>
        <w:rPr>
          <w:szCs w:val="20"/>
        </w:rPr>
      </w:pPr>
      <w:r w:rsidRPr="00A03B1B">
        <w:rPr>
          <w:szCs w:val="20"/>
        </w:rPr>
        <w:t>(b)</w:t>
      </w:r>
      <w:r w:rsidRPr="00A03B1B">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7C9B05A6" w14:textId="77777777" w:rsidR="00A03B1B" w:rsidRPr="00A03B1B" w:rsidRDefault="00A03B1B" w:rsidP="00A03B1B">
      <w:pPr>
        <w:spacing w:after="240"/>
        <w:ind w:left="2160" w:hanging="720"/>
        <w:rPr>
          <w:szCs w:val="20"/>
        </w:rPr>
      </w:pPr>
      <w:r w:rsidRPr="00A03B1B">
        <w:rPr>
          <w:szCs w:val="20"/>
        </w:rPr>
        <w:t>(i)</w:t>
      </w:r>
      <w:r w:rsidRPr="00A03B1B">
        <w:rPr>
          <w:szCs w:val="20"/>
        </w:rPr>
        <w:tab/>
        <w:t>Set the LSL and LDL equal to the minimum of their current value and the COP HSL of the QSE-committed configuration for the RUC hour at the snapshot time of the RUC instruction;</w:t>
      </w:r>
    </w:p>
    <w:p w14:paraId="6234A0CC" w14:textId="77777777" w:rsidR="00A03B1B" w:rsidRPr="00A03B1B" w:rsidRDefault="00A03B1B" w:rsidP="00A03B1B">
      <w:pPr>
        <w:spacing w:after="240"/>
        <w:ind w:left="2160" w:hanging="720"/>
        <w:rPr>
          <w:szCs w:val="20"/>
        </w:rPr>
      </w:pPr>
      <w:r w:rsidRPr="00A03B1B">
        <w:rPr>
          <w:szCs w:val="20"/>
        </w:rPr>
        <w:t>(ii)</w:t>
      </w:r>
      <w:r w:rsidRPr="00A03B1B">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180996BE" w14:textId="77777777" w:rsidR="00A03B1B" w:rsidRPr="00A03B1B" w:rsidRDefault="00A03B1B" w:rsidP="00A03B1B">
      <w:pPr>
        <w:spacing w:after="240"/>
        <w:ind w:left="2160" w:hanging="720"/>
        <w:rPr>
          <w:szCs w:val="20"/>
        </w:rPr>
      </w:pPr>
      <w:r w:rsidRPr="00A03B1B">
        <w:rPr>
          <w:szCs w:val="20"/>
        </w:rPr>
        <w:lastRenderedPageBreak/>
        <w:t>(iii)</w:t>
      </w:r>
      <w:r w:rsidRPr="00A03B1B">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42E8A854" w14:textId="77777777" w:rsidR="00A03B1B" w:rsidRPr="00A03B1B" w:rsidRDefault="00A03B1B" w:rsidP="00A03B1B">
      <w:pPr>
        <w:spacing w:after="240"/>
        <w:ind w:left="1440" w:hanging="720"/>
        <w:rPr>
          <w:szCs w:val="20"/>
        </w:rPr>
      </w:pPr>
      <w:r w:rsidRPr="00A03B1B">
        <w:rPr>
          <w:szCs w:val="20"/>
        </w:rPr>
        <w:t xml:space="preserve">(c) </w:t>
      </w:r>
      <w:r w:rsidRPr="00A03B1B">
        <w:rPr>
          <w:szCs w:val="20"/>
        </w:rPr>
        <w:tab/>
        <w:t xml:space="preserve">For all other Generation Resources excluding ones with a telemetered status of ONRUC, ONTEST, STARTUP, SHUTDOWN, </w:t>
      </w:r>
      <w:proofErr w:type="gramStart"/>
      <w:r w:rsidRPr="00A03B1B">
        <w:rPr>
          <w:szCs w:val="20"/>
        </w:rPr>
        <w:t>and also</w:t>
      </w:r>
      <w:proofErr w:type="gramEnd"/>
      <w:r w:rsidRPr="00A03B1B">
        <w:rPr>
          <w:szCs w:val="20"/>
        </w:rPr>
        <w:t xml:space="preserve"> excluding RMR Resources that are On-Line and excluding Generation Resources with a telemetered output less than 95% of LSL:</w:t>
      </w:r>
    </w:p>
    <w:p w14:paraId="728E65EB" w14:textId="77777777" w:rsidR="00A03B1B" w:rsidRPr="00A03B1B" w:rsidRDefault="00A03B1B" w:rsidP="00A03B1B">
      <w:pPr>
        <w:spacing w:after="240"/>
        <w:ind w:left="2160" w:hanging="720"/>
        <w:rPr>
          <w:szCs w:val="20"/>
        </w:rPr>
      </w:pPr>
      <w:r w:rsidRPr="00A03B1B">
        <w:rPr>
          <w:szCs w:val="20"/>
        </w:rPr>
        <w:t xml:space="preserve">(i)  </w:t>
      </w:r>
      <w:r w:rsidRPr="00A03B1B">
        <w:rPr>
          <w:szCs w:val="20"/>
        </w:rPr>
        <w:tab/>
        <w:t>Set LDL to the greater of Aggregated Resource Output - (60 minutes * Normal Ramp Rate down), or LSL; and</w:t>
      </w:r>
    </w:p>
    <w:p w14:paraId="5BE8EC8B" w14:textId="77777777" w:rsidR="00A03B1B" w:rsidRPr="00A03B1B" w:rsidRDefault="00A03B1B" w:rsidP="00A03B1B">
      <w:pPr>
        <w:spacing w:after="240"/>
        <w:ind w:left="2160" w:hanging="720"/>
        <w:rPr>
          <w:szCs w:val="20"/>
        </w:rPr>
      </w:pPr>
      <w:r w:rsidRPr="00A03B1B">
        <w:rPr>
          <w:szCs w:val="20"/>
        </w:rPr>
        <w:t>(ii)       Set HDL to the lesser of Aggregated Resource Output + (60 minutes*Normal Ramp Rate up), or HSL.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62DD1322" w14:textId="77777777" w:rsidTr="00B31BB1">
        <w:trPr>
          <w:trHeight w:val="206"/>
        </w:trPr>
        <w:tc>
          <w:tcPr>
            <w:tcW w:w="9350" w:type="dxa"/>
            <w:shd w:val="pct12" w:color="auto" w:fill="auto"/>
          </w:tcPr>
          <w:p w14:paraId="11C77A39" w14:textId="77777777" w:rsidR="00A03B1B" w:rsidRPr="00A03B1B" w:rsidRDefault="00A03B1B" w:rsidP="00A03B1B">
            <w:pPr>
              <w:spacing w:before="120" w:after="240"/>
              <w:rPr>
                <w:b/>
                <w:i/>
                <w:iCs/>
              </w:rPr>
            </w:pPr>
            <w:r w:rsidRPr="00A03B1B">
              <w:rPr>
                <w:b/>
                <w:i/>
                <w:iCs/>
              </w:rPr>
              <w:t>[NPRR904:  Replace paragraph (c) above with the following upon system implementation:]</w:t>
            </w:r>
          </w:p>
          <w:p w14:paraId="2CA89B80" w14:textId="77777777" w:rsidR="00A03B1B" w:rsidRPr="00A03B1B" w:rsidRDefault="00A03B1B" w:rsidP="00A03B1B">
            <w:pPr>
              <w:spacing w:before="240" w:after="240"/>
              <w:ind w:left="1440" w:hanging="720"/>
              <w:rPr>
                <w:szCs w:val="20"/>
                <w:lang w:val="x-none" w:eastAsia="x-none"/>
              </w:rPr>
            </w:pPr>
            <w:r w:rsidRPr="00A03B1B">
              <w:rPr>
                <w:szCs w:val="20"/>
                <w:lang w:val="x-none" w:eastAsia="x-none"/>
              </w:rPr>
              <w:t>(</w:t>
            </w:r>
            <w:r w:rsidRPr="00A03B1B">
              <w:rPr>
                <w:szCs w:val="20"/>
                <w:lang w:eastAsia="x-none"/>
              </w:rPr>
              <w:t>c</w:t>
            </w:r>
            <w:r w:rsidRPr="00A03B1B">
              <w:rPr>
                <w:szCs w:val="20"/>
                <w:lang w:val="x-none" w:eastAsia="x-none"/>
              </w:rPr>
              <w:t xml:space="preserve">) </w:t>
            </w:r>
            <w:r w:rsidRPr="00A03B1B">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5B623937" w14:textId="77777777" w:rsidR="00A03B1B" w:rsidRPr="00A03B1B" w:rsidRDefault="00A03B1B" w:rsidP="00A03B1B">
            <w:pPr>
              <w:spacing w:after="240"/>
              <w:ind w:left="2160" w:hanging="720"/>
              <w:rPr>
                <w:szCs w:val="20"/>
              </w:rPr>
            </w:pPr>
            <w:r w:rsidRPr="00A03B1B">
              <w:rPr>
                <w:szCs w:val="20"/>
              </w:rPr>
              <w:t>(i)</w:t>
            </w:r>
            <w:r w:rsidRPr="00A03B1B">
              <w:rPr>
                <w:szCs w:val="20"/>
              </w:rPr>
              <w:tab/>
              <w:t xml:space="preserve">If the Generation Resource SCED Base Point is not at LDL, set LDL to the </w:t>
            </w:r>
            <w:proofErr w:type="gramStart"/>
            <w:r w:rsidRPr="00A03B1B">
              <w:rPr>
                <w:szCs w:val="20"/>
              </w:rPr>
              <w:t>greater of</w:t>
            </w:r>
            <w:proofErr w:type="gramEnd"/>
            <w:r w:rsidRPr="00A03B1B">
              <w:rPr>
                <w:szCs w:val="20"/>
              </w:rPr>
              <w:t xml:space="preserve"> Aggregated Resource Output - (60 minutes * Normal Ramp Rate down), or LSL; and</w:t>
            </w:r>
          </w:p>
          <w:p w14:paraId="6239EA44" w14:textId="77777777" w:rsidR="00A03B1B" w:rsidRPr="00A03B1B" w:rsidRDefault="00A03B1B" w:rsidP="00A03B1B">
            <w:pPr>
              <w:spacing w:after="240"/>
              <w:ind w:left="2160" w:hanging="720"/>
              <w:rPr>
                <w:szCs w:val="20"/>
              </w:rPr>
            </w:pPr>
            <w:r w:rsidRPr="00A03B1B">
              <w:rPr>
                <w:szCs w:val="20"/>
              </w:rPr>
              <w:t xml:space="preserve">(ii) </w:t>
            </w:r>
            <w:r w:rsidRPr="00A03B1B">
              <w:rPr>
                <w:szCs w:val="20"/>
              </w:rPr>
              <w:tab/>
              <w:t>If the Generation Resource SCED Base Point is not at HDL, set HDL to the lesser of Aggregated Resource Output + (60 minutes * Normal Ramp Rate up), or HSL.</w:t>
            </w:r>
          </w:p>
        </w:tc>
      </w:tr>
    </w:tbl>
    <w:p w14:paraId="5633F6C9" w14:textId="77777777" w:rsidR="00A03B1B" w:rsidRPr="00A03B1B" w:rsidRDefault="00A03B1B" w:rsidP="00A03B1B">
      <w:pPr>
        <w:spacing w:before="240" w:after="240"/>
        <w:ind w:left="1440" w:hanging="720"/>
        <w:rPr>
          <w:szCs w:val="20"/>
        </w:rPr>
      </w:pPr>
      <w:r w:rsidRPr="00A03B1B">
        <w:rPr>
          <w:szCs w:val="20"/>
        </w:rPr>
        <w:t>(d)</w:t>
      </w:r>
      <w:r w:rsidRPr="00A03B1B">
        <w:rPr>
          <w:szCs w:val="20"/>
        </w:rPr>
        <w:tab/>
        <w:t>For all On-Line ESRs excluding those with a telemetered status of ONTEST or ONHOLD:</w:t>
      </w:r>
    </w:p>
    <w:p w14:paraId="228F6B64" w14:textId="77777777" w:rsidR="00A03B1B" w:rsidRPr="00A03B1B" w:rsidRDefault="00A03B1B" w:rsidP="00A03B1B">
      <w:pPr>
        <w:spacing w:after="240"/>
        <w:ind w:left="2160" w:hanging="720"/>
        <w:rPr>
          <w:szCs w:val="20"/>
        </w:rPr>
      </w:pPr>
      <w:r w:rsidRPr="00A03B1B">
        <w:rPr>
          <w:szCs w:val="20"/>
        </w:rPr>
        <w:t>(i)</w:t>
      </w:r>
      <w:r w:rsidRPr="00A03B1B">
        <w:rPr>
          <w:szCs w:val="20"/>
        </w:rPr>
        <w:tab/>
        <w:t>If the ESR SCED Base Point is not at LDL, set LDL to the greater of Aggregated Resource Output - (60 minutes * Normal Ramp Rate down), or LSL; and</w:t>
      </w:r>
    </w:p>
    <w:p w14:paraId="7317A428" w14:textId="77777777" w:rsidR="00A03B1B" w:rsidRPr="00A03B1B" w:rsidRDefault="00A03B1B" w:rsidP="00A03B1B">
      <w:pPr>
        <w:spacing w:after="240"/>
        <w:ind w:left="2160" w:hanging="720"/>
        <w:rPr>
          <w:szCs w:val="20"/>
        </w:rPr>
      </w:pPr>
      <w:r w:rsidRPr="00A03B1B">
        <w:rPr>
          <w:szCs w:val="20"/>
        </w:rPr>
        <w:t>(ii)</w:t>
      </w:r>
      <w:r w:rsidRPr="00A03B1B">
        <w:rPr>
          <w:szCs w:val="20"/>
        </w:rPr>
        <w:tab/>
        <w:t>If the ESR SCED Base Point is not at HDL, set HDL to the lesser of Aggregated Resource Output + (60 minutes * Normal Ramp Rate up), or HSL.</w:t>
      </w:r>
    </w:p>
    <w:p w14:paraId="6D0181A6" w14:textId="77777777" w:rsidR="00A03B1B" w:rsidRPr="00A03B1B" w:rsidRDefault="00A03B1B" w:rsidP="00A03B1B">
      <w:pPr>
        <w:spacing w:after="240"/>
        <w:ind w:left="1440" w:hanging="720"/>
        <w:rPr>
          <w:szCs w:val="20"/>
        </w:rPr>
      </w:pPr>
      <w:r w:rsidRPr="00A03B1B">
        <w:rPr>
          <w:szCs w:val="20"/>
        </w:rPr>
        <w:t>(e)</w:t>
      </w:r>
      <w:r w:rsidRPr="00A03B1B">
        <w:rPr>
          <w:szCs w:val="20"/>
        </w:rPr>
        <w:tab/>
        <w:t>For all CLRs excluding ones with a telemetered status of OUTL:</w:t>
      </w:r>
    </w:p>
    <w:p w14:paraId="6DD7A587" w14:textId="77777777" w:rsidR="00A03B1B" w:rsidRPr="00A03B1B" w:rsidRDefault="00A03B1B" w:rsidP="00A03B1B">
      <w:pPr>
        <w:spacing w:after="240"/>
        <w:ind w:left="2160" w:hanging="720"/>
        <w:rPr>
          <w:szCs w:val="20"/>
        </w:rPr>
      </w:pPr>
      <w:r w:rsidRPr="00A03B1B">
        <w:rPr>
          <w:szCs w:val="20"/>
        </w:rPr>
        <w:lastRenderedPageBreak/>
        <w:t>(i)</w:t>
      </w:r>
      <w:r w:rsidRPr="00A03B1B">
        <w:rPr>
          <w:szCs w:val="20"/>
        </w:rPr>
        <w:tab/>
        <w:t>Set LDL to the greater of Aggregated Resource Output - (60 minutes * Normal Ramp Rate), or LSL; and</w:t>
      </w:r>
    </w:p>
    <w:p w14:paraId="04F61F5D" w14:textId="77777777" w:rsidR="00A03B1B" w:rsidRPr="00A03B1B" w:rsidRDefault="00A03B1B" w:rsidP="00A03B1B">
      <w:pPr>
        <w:spacing w:after="240"/>
        <w:ind w:left="2160" w:hanging="720"/>
        <w:rPr>
          <w:szCs w:val="20"/>
        </w:rPr>
      </w:pPr>
      <w:r w:rsidRPr="00A03B1B">
        <w:rPr>
          <w:szCs w:val="20"/>
        </w:rPr>
        <w:t>(ii)</w:t>
      </w:r>
      <w:r w:rsidRPr="00A03B1B">
        <w:rPr>
          <w:szCs w:val="20"/>
        </w:rPr>
        <w:tab/>
        <w:t>Set HDL to the lesser of Aggregated Resource Output + (60 minutes * Normal Ramp Rate), or HSL.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0E0BE693" w14:textId="77777777" w:rsidTr="00B31BB1">
        <w:trPr>
          <w:trHeight w:val="206"/>
        </w:trPr>
        <w:tc>
          <w:tcPr>
            <w:tcW w:w="9350" w:type="dxa"/>
            <w:shd w:val="pct12" w:color="auto" w:fill="auto"/>
          </w:tcPr>
          <w:p w14:paraId="711DD4E0" w14:textId="77777777" w:rsidR="00A03B1B" w:rsidRPr="00A03B1B" w:rsidRDefault="00A03B1B" w:rsidP="00A03B1B">
            <w:pPr>
              <w:spacing w:before="120" w:after="240"/>
              <w:rPr>
                <w:b/>
                <w:i/>
                <w:iCs/>
              </w:rPr>
            </w:pPr>
            <w:r w:rsidRPr="00A03B1B">
              <w:rPr>
                <w:b/>
                <w:i/>
                <w:iCs/>
              </w:rPr>
              <w:t>[NPRR904 and 1188: Replace applicable portions of paragraph (e) above with the following upon system implementation:]</w:t>
            </w:r>
          </w:p>
          <w:p w14:paraId="207C8804" w14:textId="77777777" w:rsidR="00A03B1B" w:rsidRPr="00A03B1B" w:rsidRDefault="00A03B1B" w:rsidP="00A03B1B">
            <w:pPr>
              <w:spacing w:after="240"/>
              <w:ind w:left="1440" w:hanging="720"/>
              <w:rPr>
                <w:szCs w:val="20"/>
              </w:rPr>
            </w:pPr>
            <w:r w:rsidRPr="00A03B1B">
              <w:rPr>
                <w:szCs w:val="20"/>
              </w:rPr>
              <w:t>(e)</w:t>
            </w:r>
            <w:r w:rsidRPr="00A03B1B">
              <w:rPr>
                <w:szCs w:val="20"/>
              </w:rPr>
              <w:tab/>
              <w:t>For all CLRs excluding ones with a telemetered status of OUTL, ONTEST, or ONHOLD:</w:t>
            </w:r>
          </w:p>
          <w:p w14:paraId="647AD7FE" w14:textId="77777777" w:rsidR="00A03B1B" w:rsidRPr="00A03B1B" w:rsidRDefault="00A03B1B" w:rsidP="00A03B1B">
            <w:pPr>
              <w:spacing w:after="240"/>
              <w:ind w:left="2160" w:hanging="720"/>
              <w:rPr>
                <w:szCs w:val="20"/>
              </w:rPr>
            </w:pPr>
            <w:r w:rsidRPr="00A03B1B">
              <w:rPr>
                <w:szCs w:val="20"/>
              </w:rPr>
              <w:t>(i)</w:t>
            </w:r>
            <w:r w:rsidRPr="00A03B1B">
              <w:rPr>
                <w:szCs w:val="20"/>
              </w:rPr>
              <w:tab/>
              <w:t xml:space="preserve">If the CLR SCED Base Point is not at LDL, set LDL to the </w:t>
            </w:r>
            <w:proofErr w:type="gramStart"/>
            <w:r w:rsidRPr="00A03B1B">
              <w:rPr>
                <w:szCs w:val="20"/>
              </w:rPr>
              <w:t>greater of</w:t>
            </w:r>
            <w:proofErr w:type="gramEnd"/>
            <w:r w:rsidRPr="00A03B1B">
              <w:rPr>
                <w:szCs w:val="20"/>
              </w:rPr>
              <w:t xml:space="preserve"> Aggregated Resource Output - (60 minutes * Normal Ramp Rate up), or LSL; and</w:t>
            </w:r>
          </w:p>
          <w:p w14:paraId="57BD239B" w14:textId="77777777" w:rsidR="00A03B1B" w:rsidRPr="00A03B1B" w:rsidRDefault="00A03B1B" w:rsidP="00A03B1B">
            <w:pPr>
              <w:spacing w:after="240"/>
              <w:ind w:left="2160" w:hanging="720"/>
              <w:rPr>
                <w:szCs w:val="20"/>
              </w:rPr>
            </w:pPr>
            <w:r w:rsidRPr="00A03B1B">
              <w:rPr>
                <w:szCs w:val="20"/>
              </w:rPr>
              <w:t>(ii)</w:t>
            </w:r>
            <w:r w:rsidRPr="00A03B1B">
              <w:rPr>
                <w:szCs w:val="20"/>
              </w:rPr>
              <w:tab/>
              <w:t>If the CLR SCED Base Point is not at HDL, set HDL to the lesser of Aggregated Resource Output + (60 minutes * Normal Ramp Rate down), or HSL.</w:t>
            </w:r>
          </w:p>
        </w:tc>
      </w:tr>
    </w:tbl>
    <w:p w14:paraId="79995324" w14:textId="77777777" w:rsidR="00A03B1B" w:rsidRPr="00A03B1B" w:rsidRDefault="00A03B1B" w:rsidP="00A03B1B">
      <w:pPr>
        <w:spacing w:before="240" w:after="240"/>
        <w:ind w:left="1440" w:hanging="720"/>
        <w:rPr>
          <w:szCs w:val="20"/>
        </w:rPr>
      </w:pPr>
      <w:r w:rsidRPr="00A03B1B">
        <w:rPr>
          <w:szCs w:val="20"/>
        </w:rPr>
        <w:t>(f)</w:t>
      </w:r>
      <w:r w:rsidRPr="00A03B1B">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58683BA5" w14:textId="77777777" w:rsidTr="00B31BB1">
        <w:trPr>
          <w:trHeight w:val="206"/>
        </w:trPr>
        <w:tc>
          <w:tcPr>
            <w:tcW w:w="9350" w:type="dxa"/>
            <w:shd w:val="pct12" w:color="auto" w:fill="auto"/>
          </w:tcPr>
          <w:p w14:paraId="0A177FB2" w14:textId="77777777" w:rsidR="00A03B1B" w:rsidRPr="00A03B1B" w:rsidRDefault="00A03B1B" w:rsidP="00A03B1B">
            <w:pPr>
              <w:spacing w:before="120" w:after="240"/>
              <w:rPr>
                <w:b/>
                <w:i/>
                <w:iCs/>
              </w:rPr>
            </w:pPr>
            <w:r w:rsidRPr="00A03B1B">
              <w:rPr>
                <w:b/>
                <w:i/>
                <w:iCs/>
              </w:rPr>
              <w:t>[NPRR1238: Insert paragraph (g) below upon system implementation and renumber accordingly:]</w:t>
            </w:r>
          </w:p>
          <w:p w14:paraId="428A8DA1" w14:textId="77777777" w:rsidR="00A03B1B" w:rsidRPr="00A03B1B" w:rsidRDefault="00A03B1B" w:rsidP="00A03B1B">
            <w:pPr>
              <w:spacing w:after="240"/>
              <w:ind w:left="1440" w:hanging="720"/>
            </w:pPr>
            <w:r w:rsidRPr="00A03B1B">
              <w:t>(g)</w:t>
            </w:r>
            <w:r w:rsidRPr="00A03B1B">
              <w:rPr>
                <w:szCs w:val="20"/>
              </w:rPr>
              <w:tab/>
            </w:r>
            <w:r w:rsidRPr="00A03B1B">
              <w:t>Add the deployed MW from VECL</w:t>
            </w:r>
            <w:r w:rsidRPr="00A03B1B">
              <w:rPr>
                <w:bCs/>
                <w:szCs w:val="20"/>
              </w:rPr>
              <w:t xml:space="preserve"> </w:t>
            </w:r>
            <w:r w:rsidRPr="00A03B1B">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A03B1B">
              <w:rPr>
                <w:bCs/>
                <w:szCs w:val="20"/>
              </w:rPr>
              <w:t>VECL</w:t>
            </w:r>
            <w:r w:rsidRPr="00A03B1B">
              <w:t xml:space="preserve"> deployed and a price/quantity pair of $700/MWh for the last MW of </w:t>
            </w:r>
            <w:r w:rsidRPr="00A03B1B">
              <w:rPr>
                <w:bCs/>
                <w:szCs w:val="20"/>
              </w:rPr>
              <w:t xml:space="preserve">VECL </w:t>
            </w:r>
            <w:r w:rsidRPr="00A03B1B">
              <w:t xml:space="preserve">deployed in each SCED execution.  After recall instruction, GTBD shall be </w:t>
            </w:r>
            <w:r w:rsidRPr="00A03B1B">
              <w:lastRenderedPageBreak/>
              <w:t>adjusted to reflect restoration on a linear curve over a one-hour restoration period.</w:t>
            </w:r>
          </w:p>
        </w:tc>
      </w:tr>
    </w:tbl>
    <w:p w14:paraId="31C500D5" w14:textId="77777777" w:rsidR="00A03B1B" w:rsidRPr="00A03B1B" w:rsidRDefault="00A03B1B" w:rsidP="00A03B1B">
      <w:pPr>
        <w:spacing w:before="240" w:after="240"/>
        <w:ind w:left="1440" w:hanging="720"/>
        <w:rPr>
          <w:szCs w:val="20"/>
        </w:rPr>
      </w:pPr>
      <w:r w:rsidRPr="00A03B1B">
        <w:rPr>
          <w:szCs w:val="20"/>
        </w:rPr>
        <w:lastRenderedPageBreak/>
        <w:t>(g)</w:t>
      </w:r>
      <w:r w:rsidRPr="00A03B1B">
        <w:rPr>
          <w:szCs w:val="20"/>
        </w:rP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rsidRPr="00A03B1B">
        <w:rPr>
          <w:szCs w:val="20"/>
        </w:rPr>
        <w:t>RHours</w:t>
      </w:r>
      <w:proofErr w:type="spellEnd"/>
      <w:r w:rsidRPr="00A03B1B">
        <w:rPr>
          <w:szCs w:val="20"/>
        </w:rPr>
        <w:t>”).</w:t>
      </w:r>
    </w:p>
    <w:p w14:paraId="6DBDC7B0" w14:textId="77777777" w:rsidR="00A03B1B" w:rsidRPr="00A03B1B" w:rsidRDefault="00A03B1B" w:rsidP="00A03B1B">
      <w:pPr>
        <w:rPr>
          <w:iCs/>
          <w:szCs w:val="20"/>
        </w:rPr>
      </w:pPr>
      <w:r w:rsidRPr="00A03B1B">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A03B1B" w:rsidRPr="00A03B1B" w14:paraId="5E9E067C" w14:textId="77777777" w:rsidTr="00B31BB1">
        <w:trPr>
          <w:trHeight w:val="351"/>
          <w:tblHeader/>
        </w:trPr>
        <w:tc>
          <w:tcPr>
            <w:tcW w:w="1448" w:type="dxa"/>
          </w:tcPr>
          <w:p w14:paraId="24A2A2C0" w14:textId="77777777" w:rsidR="00A03B1B" w:rsidRPr="00A03B1B" w:rsidRDefault="00A03B1B" w:rsidP="00A03B1B">
            <w:pPr>
              <w:spacing w:after="120"/>
              <w:rPr>
                <w:b/>
                <w:iCs/>
                <w:sz w:val="20"/>
                <w:szCs w:val="20"/>
              </w:rPr>
            </w:pPr>
            <w:r w:rsidRPr="00A03B1B">
              <w:rPr>
                <w:b/>
                <w:iCs/>
                <w:sz w:val="20"/>
                <w:szCs w:val="20"/>
              </w:rPr>
              <w:t>Parameter</w:t>
            </w:r>
          </w:p>
        </w:tc>
        <w:tc>
          <w:tcPr>
            <w:tcW w:w="1702" w:type="dxa"/>
          </w:tcPr>
          <w:p w14:paraId="0E4A6450" w14:textId="77777777" w:rsidR="00A03B1B" w:rsidRPr="00A03B1B" w:rsidRDefault="00A03B1B" w:rsidP="00A03B1B">
            <w:pPr>
              <w:spacing w:after="120"/>
              <w:rPr>
                <w:b/>
                <w:iCs/>
                <w:sz w:val="20"/>
                <w:szCs w:val="20"/>
              </w:rPr>
            </w:pPr>
            <w:r w:rsidRPr="00A03B1B">
              <w:rPr>
                <w:b/>
                <w:iCs/>
                <w:sz w:val="20"/>
                <w:szCs w:val="20"/>
              </w:rPr>
              <w:t>Unit</w:t>
            </w:r>
          </w:p>
        </w:tc>
        <w:tc>
          <w:tcPr>
            <w:tcW w:w="6120" w:type="dxa"/>
          </w:tcPr>
          <w:p w14:paraId="56F70C41" w14:textId="77777777" w:rsidR="00A03B1B" w:rsidRPr="00A03B1B" w:rsidRDefault="00A03B1B" w:rsidP="00A03B1B">
            <w:pPr>
              <w:spacing w:after="120"/>
              <w:rPr>
                <w:b/>
                <w:iCs/>
                <w:sz w:val="20"/>
                <w:szCs w:val="20"/>
              </w:rPr>
            </w:pPr>
            <w:r w:rsidRPr="00A03B1B">
              <w:rPr>
                <w:b/>
                <w:iCs/>
                <w:sz w:val="20"/>
                <w:szCs w:val="20"/>
              </w:rPr>
              <w:t>Current Value*</w:t>
            </w:r>
          </w:p>
        </w:tc>
      </w:tr>
      <w:tr w:rsidR="00A03B1B" w:rsidRPr="00A03B1B" w14:paraId="08544C00" w14:textId="77777777" w:rsidTr="00B31BB1">
        <w:trPr>
          <w:trHeight w:val="519"/>
        </w:trPr>
        <w:tc>
          <w:tcPr>
            <w:tcW w:w="1448" w:type="dxa"/>
          </w:tcPr>
          <w:p w14:paraId="6F6B99F6" w14:textId="77777777" w:rsidR="00A03B1B" w:rsidRPr="00A03B1B" w:rsidRDefault="00A03B1B" w:rsidP="00A03B1B">
            <w:pPr>
              <w:spacing w:after="60"/>
              <w:rPr>
                <w:iCs/>
                <w:sz w:val="20"/>
                <w:szCs w:val="20"/>
              </w:rPr>
            </w:pPr>
            <w:proofErr w:type="spellStart"/>
            <w:r w:rsidRPr="00A03B1B">
              <w:rPr>
                <w:iCs/>
                <w:sz w:val="20"/>
                <w:szCs w:val="20"/>
              </w:rPr>
              <w:t>RHours</w:t>
            </w:r>
            <w:proofErr w:type="spellEnd"/>
          </w:p>
        </w:tc>
        <w:tc>
          <w:tcPr>
            <w:tcW w:w="1702" w:type="dxa"/>
          </w:tcPr>
          <w:p w14:paraId="0DFE672F" w14:textId="77777777" w:rsidR="00A03B1B" w:rsidRPr="00A03B1B" w:rsidRDefault="00A03B1B" w:rsidP="00A03B1B">
            <w:pPr>
              <w:spacing w:after="60"/>
              <w:rPr>
                <w:iCs/>
                <w:sz w:val="20"/>
                <w:szCs w:val="20"/>
              </w:rPr>
            </w:pPr>
            <w:r w:rsidRPr="00A03B1B">
              <w:rPr>
                <w:iCs/>
                <w:sz w:val="20"/>
                <w:szCs w:val="20"/>
              </w:rPr>
              <w:t>Hours</w:t>
            </w:r>
          </w:p>
        </w:tc>
        <w:tc>
          <w:tcPr>
            <w:tcW w:w="6120" w:type="dxa"/>
          </w:tcPr>
          <w:p w14:paraId="73C93071" w14:textId="77777777" w:rsidR="00A03B1B" w:rsidRPr="00A03B1B" w:rsidRDefault="00A03B1B" w:rsidP="00A03B1B">
            <w:pPr>
              <w:spacing w:after="60"/>
              <w:rPr>
                <w:iCs/>
                <w:sz w:val="20"/>
                <w:szCs w:val="20"/>
              </w:rPr>
            </w:pPr>
            <w:r w:rsidRPr="00A03B1B">
              <w:rPr>
                <w:iCs/>
                <w:sz w:val="20"/>
                <w:szCs w:val="20"/>
              </w:rPr>
              <w:t>4.5</w:t>
            </w:r>
          </w:p>
        </w:tc>
      </w:tr>
      <w:tr w:rsidR="00A03B1B" w:rsidRPr="00A03B1B" w14:paraId="4C3AC5C0" w14:textId="77777777" w:rsidTr="00B31BB1">
        <w:trPr>
          <w:trHeight w:val="519"/>
        </w:trPr>
        <w:tc>
          <w:tcPr>
            <w:tcW w:w="9270" w:type="dxa"/>
            <w:gridSpan w:val="3"/>
          </w:tcPr>
          <w:p w14:paraId="24F453AC" w14:textId="77777777" w:rsidR="00A03B1B" w:rsidRPr="00A03B1B" w:rsidRDefault="00A03B1B" w:rsidP="00A03B1B">
            <w:pPr>
              <w:spacing w:after="60"/>
              <w:rPr>
                <w:iCs/>
                <w:sz w:val="20"/>
                <w:szCs w:val="20"/>
              </w:rPr>
            </w:pPr>
            <w:r w:rsidRPr="00A03B1B">
              <w:rPr>
                <w:rFonts w:eastAsia="SimSun"/>
                <w:sz w:val="20"/>
                <w:szCs w:val="20"/>
              </w:rPr>
              <w:t xml:space="preserve">* Changes to the current value of the parameter(s) referenced in this table above may be recommended by TAC and </w:t>
            </w:r>
            <w:del w:id="815" w:author="ERCOT" w:date="2025-10-24T21:05:00Z">
              <w:r w:rsidRPr="00A03B1B">
                <w:rPr>
                  <w:rFonts w:eastAsia="SimSun"/>
                  <w:sz w:val="20"/>
                  <w:szCs w:val="20"/>
                </w:rPr>
                <w:delText xml:space="preserve">approved by </w:delText>
              </w:r>
            </w:del>
            <w:r w:rsidRPr="00A03B1B">
              <w:rPr>
                <w:rFonts w:eastAsia="SimSun"/>
                <w:sz w:val="20"/>
                <w:szCs w:val="20"/>
              </w:rPr>
              <w:t>the ERCOT Board</w:t>
            </w:r>
            <w:ins w:id="816" w:author="ERCOT" w:date="2025-10-24T21:05:00Z">
              <w:r w:rsidRPr="00A03B1B">
                <w:rPr>
                  <w:rFonts w:eastAsia="SimSun"/>
                  <w:sz w:val="20"/>
                  <w:szCs w:val="20"/>
                </w:rPr>
                <w:t xml:space="preserve"> and approved by the Public Utility Commission of Texas (PUCT)</w:t>
              </w:r>
            </w:ins>
            <w:r w:rsidRPr="00A03B1B">
              <w:rPr>
                <w:rFonts w:eastAsia="SimSun"/>
                <w:sz w:val="20"/>
                <w:szCs w:val="20"/>
              </w:rPr>
              <w:t xml:space="preserve">.  ERCOT shall update parameter values on the first day of the month following </w:t>
            </w:r>
            <w:del w:id="817" w:author="ERCOT" w:date="2025-10-24T21:05:00Z">
              <w:r w:rsidRPr="00A03B1B">
                <w:rPr>
                  <w:rFonts w:eastAsia="SimSun"/>
                  <w:sz w:val="20"/>
                  <w:szCs w:val="20"/>
                </w:rPr>
                <w:delText>ERCOT Board</w:delText>
              </w:r>
            </w:del>
            <w:ins w:id="818" w:author="ERCOT" w:date="2025-10-24T21:05:00Z">
              <w:r w:rsidRPr="00A03B1B">
                <w:rPr>
                  <w:rFonts w:eastAsia="SimSun"/>
                  <w:sz w:val="20"/>
                  <w:szCs w:val="20"/>
                </w:rPr>
                <w:t>PUCT</w:t>
              </w:r>
            </w:ins>
            <w:r w:rsidRPr="00A03B1B">
              <w:rPr>
                <w:rFonts w:eastAsia="SimSun"/>
                <w:sz w:val="20"/>
                <w:szCs w:val="20"/>
              </w:rPr>
              <w:t xml:space="preserve"> approval unless otherwise directed</w:t>
            </w:r>
            <w:del w:id="819" w:author="ERCOT" w:date="2025-10-24T21:05:00Z">
              <w:r w:rsidRPr="00A03B1B">
                <w:rPr>
                  <w:rFonts w:eastAsia="SimSun"/>
                  <w:sz w:val="20"/>
                  <w:szCs w:val="20"/>
                </w:rPr>
                <w:delText xml:space="preserve"> by the ERCOT Board</w:delText>
              </w:r>
            </w:del>
            <w:r w:rsidRPr="00A03B1B">
              <w:rPr>
                <w:rFonts w:eastAsia="SimSun"/>
                <w:sz w:val="20"/>
                <w:szCs w:val="20"/>
              </w:rPr>
              <w:t xml:space="preserve">.  ERCOT shall provide a Market Notice prior to implementation of a revised parameter value.    </w:t>
            </w:r>
          </w:p>
        </w:tc>
      </w:tr>
    </w:tbl>
    <w:p w14:paraId="05C12F8B" w14:textId="77777777" w:rsidR="00A03B1B" w:rsidRPr="00A03B1B" w:rsidRDefault="00A03B1B" w:rsidP="00A03B1B">
      <w:pPr>
        <w:spacing w:before="240" w:after="240"/>
        <w:ind w:left="1440" w:hanging="720"/>
        <w:rPr>
          <w:szCs w:val="20"/>
        </w:rPr>
      </w:pPr>
      <w:r w:rsidRPr="00A03B1B">
        <w:rPr>
          <w:szCs w:val="20"/>
        </w:rPr>
        <w:t>(h)</w:t>
      </w:r>
      <w:r w:rsidRPr="00A03B1B">
        <w:rPr>
          <w:szCs w:val="20"/>
        </w:rPr>
        <w:tab/>
        <w:t>Add the MW from Real-Time DC Tie imports during an EEA to GTBD.  The amount of MW is determined from the Dispatch Instruction and should continue over the duration of time specified by the ERCOT Operator.</w:t>
      </w:r>
    </w:p>
    <w:p w14:paraId="5F49A456" w14:textId="77777777" w:rsidR="00A03B1B" w:rsidRPr="00A03B1B" w:rsidRDefault="00A03B1B" w:rsidP="00A03B1B">
      <w:pPr>
        <w:spacing w:after="240"/>
        <w:ind w:left="1440" w:hanging="720"/>
        <w:rPr>
          <w:szCs w:val="20"/>
        </w:rPr>
      </w:pPr>
      <w:r w:rsidRPr="00A03B1B">
        <w:rPr>
          <w:szCs w:val="20"/>
        </w:rPr>
        <w:t>(i)</w:t>
      </w:r>
      <w:r w:rsidRPr="00A03B1B">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506C4DF1" w14:textId="77777777" w:rsidTr="00B31BB1">
        <w:trPr>
          <w:trHeight w:val="206"/>
        </w:trPr>
        <w:tc>
          <w:tcPr>
            <w:tcW w:w="9576" w:type="dxa"/>
            <w:shd w:val="pct12" w:color="auto" w:fill="auto"/>
          </w:tcPr>
          <w:p w14:paraId="273263F7" w14:textId="77777777" w:rsidR="00A03B1B" w:rsidRPr="00A03B1B" w:rsidRDefault="00A03B1B" w:rsidP="00A03B1B">
            <w:pPr>
              <w:spacing w:before="120" w:after="240"/>
              <w:rPr>
                <w:b/>
                <w:i/>
                <w:iCs/>
              </w:rPr>
            </w:pPr>
            <w:r w:rsidRPr="00A03B1B">
              <w:rPr>
                <w:b/>
                <w:i/>
                <w:iCs/>
              </w:rPr>
              <w:t>[NPRR904:  Replace paragraphs (h) and (i) above with the following upon system implementation and renumber accordingly:]</w:t>
            </w:r>
          </w:p>
          <w:p w14:paraId="5331C3B6" w14:textId="77777777" w:rsidR="00A03B1B" w:rsidRPr="00A03B1B" w:rsidRDefault="00A03B1B" w:rsidP="00A03B1B">
            <w:pPr>
              <w:spacing w:after="240"/>
              <w:ind w:left="1440" w:hanging="720"/>
              <w:rPr>
                <w:szCs w:val="20"/>
              </w:rPr>
            </w:pPr>
            <w:r w:rsidRPr="00A03B1B">
              <w:rPr>
                <w:szCs w:val="20"/>
              </w:rPr>
              <w:t>(h)</w:t>
            </w:r>
            <w:r w:rsidRPr="00A03B1B">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372DF3CF" w14:textId="77777777" w:rsidR="00A03B1B" w:rsidRPr="00A03B1B" w:rsidRDefault="00A03B1B" w:rsidP="00A03B1B">
            <w:pPr>
              <w:spacing w:after="240"/>
              <w:ind w:left="1440" w:hanging="720"/>
              <w:rPr>
                <w:szCs w:val="20"/>
                <w:lang w:eastAsia="x-none"/>
              </w:rPr>
            </w:pPr>
            <w:r w:rsidRPr="00A03B1B">
              <w:rPr>
                <w:szCs w:val="20"/>
                <w:lang w:val="x-none" w:eastAsia="x-none"/>
              </w:rPr>
              <w:t>(i)</w:t>
            </w:r>
            <w:r w:rsidRPr="00A03B1B">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A03B1B">
              <w:rPr>
                <w:szCs w:val="20"/>
                <w:lang w:eastAsia="x-none"/>
              </w:rPr>
              <w:t xml:space="preserve">  The MW added to GTBD associated with </w:t>
            </w:r>
            <w:r w:rsidRPr="00A03B1B">
              <w:rPr>
                <w:szCs w:val="20"/>
                <w:lang w:eastAsia="x-none"/>
              </w:rPr>
              <w:lastRenderedPageBreak/>
              <w:t>any individual DC Tie shall not exceed the higher of DC Tie advisory limit for exports on that tie as of 06</w:t>
            </w:r>
            <w:r w:rsidRPr="00A03B1B">
              <w:rPr>
                <w:szCs w:val="20"/>
                <w:lang w:val="x-none" w:eastAsia="x-none"/>
              </w:rPr>
              <w:t>00 in the Day-Ahead</w:t>
            </w:r>
            <w:r w:rsidRPr="00A03B1B">
              <w:rPr>
                <w:szCs w:val="20"/>
                <w:lang w:eastAsia="x-none"/>
              </w:rPr>
              <w:t xml:space="preserve"> or subsequent advisory export limit minus the aggregate export on the DC Tie that remained scheduled following the Dispatch Instruction from the ERCOT Operator.</w:t>
            </w:r>
          </w:p>
          <w:p w14:paraId="78EF2C1B" w14:textId="77777777" w:rsidR="00A03B1B" w:rsidRPr="00A03B1B" w:rsidRDefault="00A03B1B" w:rsidP="00A03B1B">
            <w:pPr>
              <w:spacing w:after="240"/>
              <w:ind w:left="1440" w:hanging="720"/>
              <w:rPr>
                <w:szCs w:val="20"/>
              </w:rPr>
            </w:pPr>
            <w:r w:rsidRPr="00A03B1B">
              <w:rPr>
                <w:szCs w:val="20"/>
              </w:rPr>
              <w:t>(j)</w:t>
            </w:r>
            <w:r w:rsidRPr="00A03B1B">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0A7BF4D5" w14:textId="77777777" w:rsidR="00A03B1B" w:rsidRPr="00A03B1B" w:rsidRDefault="00A03B1B" w:rsidP="00A03B1B">
            <w:pPr>
              <w:spacing w:after="240"/>
              <w:ind w:left="1440" w:hanging="720"/>
              <w:rPr>
                <w:szCs w:val="20"/>
              </w:rPr>
            </w:pPr>
            <w:r w:rsidRPr="00A03B1B">
              <w:rPr>
                <w:szCs w:val="20"/>
              </w:rPr>
              <w:t>(k)</w:t>
            </w:r>
            <w:r w:rsidRPr="00A03B1B">
              <w:rPr>
                <w:szCs w:val="20"/>
              </w:rPr>
              <w:tab/>
              <w:t xml:space="preserve">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w:t>
            </w:r>
            <w:proofErr w:type="gramStart"/>
            <w:r w:rsidRPr="00A03B1B">
              <w:rPr>
                <w:szCs w:val="20"/>
              </w:rPr>
              <w:t>higher of</w:t>
            </w:r>
            <w:proofErr w:type="gramEnd"/>
            <w:r w:rsidRPr="00A03B1B">
              <w:rPr>
                <w:szCs w:val="20"/>
              </w:rPr>
              <w:t xml:space="preserve"> DC Tie advisory limit for imports on that tie as of 0600 in the Day-Ahead or subsequent advisory import limit minus the aggregate import on the DC Tie that remained scheduled following the Dispatch Instruction from the ERCOT Operator.</w:t>
            </w:r>
          </w:p>
        </w:tc>
      </w:tr>
    </w:tbl>
    <w:p w14:paraId="65F70A17" w14:textId="77777777" w:rsidR="00A03B1B" w:rsidRPr="00A03B1B" w:rsidRDefault="00A03B1B" w:rsidP="00A03B1B">
      <w:pPr>
        <w:spacing w:before="240" w:after="240"/>
        <w:ind w:left="1440" w:hanging="720"/>
        <w:rPr>
          <w:szCs w:val="20"/>
        </w:rPr>
      </w:pPr>
      <w:r w:rsidRPr="00A03B1B">
        <w:rPr>
          <w:szCs w:val="20"/>
        </w:rPr>
        <w:lastRenderedPageBreak/>
        <w:t>(j)</w:t>
      </w:r>
      <w:r w:rsidRPr="00A03B1B">
        <w:rPr>
          <w:szCs w:val="20"/>
        </w:rPr>
        <w:tab/>
        <w:t>Add the MW from energy delivered to ERCOT through registered BLTs during an EEA to GTBD.  The amount of MW is determined from the Dispatch Instruction and should continue over the duration of time specified by the ERCOT Operator.</w:t>
      </w:r>
    </w:p>
    <w:p w14:paraId="514AF1A4" w14:textId="77777777" w:rsidR="00A03B1B" w:rsidRPr="00A03B1B" w:rsidRDefault="00A03B1B" w:rsidP="00A03B1B">
      <w:pPr>
        <w:spacing w:after="240"/>
        <w:ind w:left="1440" w:hanging="720"/>
        <w:rPr>
          <w:szCs w:val="20"/>
        </w:rPr>
      </w:pPr>
      <w:r w:rsidRPr="00A03B1B">
        <w:rPr>
          <w:szCs w:val="20"/>
        </w:rPr>
        <w:t>(k)</w:t>
      </w:r>
      <w:r w:rsidRPr="00A03B1B">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39A75BE8" w14:textId="77777777" w:rsidTr="00B31BB1">
        <w:trPr>
          <w:trHeight w:val="206"/>
        </w:trPr>
        <w:tc>
          <w:tcPr>
            <w:tcW w:w="9576" w:type="dxa"/>
            <w:shd w:val="pct12" w:color="auto" w:fill="auto"/>
          </w:tcPr>
          <w:p w14:paraId="4324FFE3" w14:textId="77777777" w:rsidR="00A03B1B" w:rsidRPr="00A03B1B" w:rsidRDefault="00A03B1B" w:rsidP="00A03B1B">
            <w:pPr>
              <w:spacing w:before="120" w:after="240"/>
              <w:rPr>
                <w:b/>
                <w:i/>
                <w:iCs/>
              </w:rPr>
            </w:pPr>
            <w:r w:rsidRPr="00A03B1B">
              <w:rPr>
                <w:b/>
                <w:i/>
                <w:iCs/>
              </w:rPr>
              <w:t>[NPRR1006: Insert paragraph (l) below upon system implementation and renumber accordingly:]</w:t>
            </w:r>
          </w:p>
          <w:p w14:paraId="7D798319" w14:textId="77777777" w:rsidR="00A03B1B" w:rsidRPr="00A03B1B" w:rsidRDefault="00A03B1B" w:rsidP="00A03B1B">
            <w:pPr>
              <w:spacing w:after="240"/>
              <w:ind w:left="1440" w:hanging="720"/>
              <w:rPr>
                <w:iCs/>
                <w:szCs w:val="20"/>
              </w:rPr>
            </w:pPr>
            <w:r w:rsidRPr="00A03B1B">
              <w:rPr>
                <w:iCs/>
                <w:szCs w:val="20"/>
              </w:rPr>
              <w:t>(l)</w:t>
            </w:r>
            <w:r w:rsidRPr="00A03B1B">
              <w:rPr>
                <w:iCs/>
                <w:szCs w:val="20"/>
              </w:rPr>
              <w:tab/>
              <w:t xml:space="preserve">Add the deployed MWs from </w:t>
            </w:r>
            <w:bookmarkStart w:id="820" w:name="_Hlk34211615"/>
            <w:r w:rsidRPr="00A03B1B">
              <w:rPr>
                <w:iCs/>
                <w:szCs w:val="20"/>
              </w:rPr>
              <w:t xml:space="preserve">TDSP standard offer Load management programs </w:t>
            </w:r>
            <w:bookmarkEnd w:id="820"/>
            <w:r w:rsidRPr="00A03B1B">
              <w:rPr>
                <w:iCs/>
                <w:szCs w:val="20"/>
              </w:rPr>
              <w:t xml:space="preserve">to GTBD, if ERCOT instructs TDSPs to deploy their standard offer Load management programs.  The amount of deployed MW is the value ERCOT provided for all TDSP standard offer Load management programs in the most current May Report on Capacity, Demand and Reserves in the ERCOT Region,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w:t>
            </w:r>
            <w:r w:rsidRPr="00A03B1B">
              <w:rPr>
                <w:iCs/>
                <w:szCs w:val="20"/>
              </w:rPr>
              <w:lastRenderedPageBreak/>
              <w:t xml:space="preserve">relevant TDSPs to use in place of the May Report on Capacity, Demand and Reserves in the ERCOT Region (CDR) value for that year.  The initial value ERCOT will </w:t>
            </w:r>
            <w:proofErr w:type="gramStart"/>
            <w:r w:rsidRPr="00A03B1B">
              <w:rPr>
                <w:iCs/>
                <w:szCs w:val="20"/>
              </w:rPr>
              <w:t>use</w:t>
            </w:r>
            <w:proofErr w:type="gramEnd"/>
            <w:r w:rsidRPr="00A03B1B">
              <w:rPr>
                <w:iCs/>
                <w:szCs w:val="20"/>
              </w:rPr>
              <w:t xml:space="preserve"> for </w:t>
            </w:r>
            <w:proofErr w:type="gramStart"/>
            <w:r w:rsidRPr="00A03B1B">
              <w:rPr>
                <w:iCs/>
                <w:szCs w:val="20"/>
              </w:rPr>
              <w:t>deployed</w:t>
            </w:r>
            <w:proofErr w:type="gramEnd"/>
            <w:r w:rsidRPr="00A03B1B">
              <w:rPr>
                <w:iCs/>
                <w:szCs w:val="20"/>
              </w:rPr>
              <w:t xml:space="preserve">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rsidRPr="00A03B1B">
              <w:rPr>
                <w:iCs/>
                <w:szCs w:val="20"/>
              </w:rPr>
              <w:t>RHours</w:t>
            </w:r>
            <w:proofErr w:type="spellEnd"/>
            <w:r w:rsidRPr="00A03B1B">
              <w:rPr>
                <w:iCs/>
                <w:szCs w:val="20"/>
              </w:rPr>
              <w:t>”) defined by item (g) above.</w:t>
            </w:r>
          </w:p>
        </w:tc>
      </w:tr>
    </w:tbl>
    <w:p w14:paraId="647D96A4" w14:textId="77777777" w:rsidR="00A03B1B" w:rsidRPr="00A03B1B" w:rsidRDefault="00A03B1B" w:rsidP="00A03B1B">
      <w:pPr>
        <w:spacing w:before="240" w:after="240"/>
        <w:ind w:left="1440" w:hanging="720"/>
        <w:rPr>
          <w:szCs w:val="20"/>
        </w:rPr>
      </w:pPr>
      <w:r w:rsidRPr="00A03B1B">
        <w:rPr>
          <w:szCs w:val="20"/>
        </w:rPr>
        <w:lastRenderedPageBreak/>
        <w:t>(l)</w:t>
      </w:r>
      <w:r w:rsidRPr="00A03B1B">
        <w:rPr>
          <w:szCs w:val="20"/>
        </w:rPr>
        <w:tab/>
        <w:t>Perform a SCED with changes to the inputs in items (a) through (k) above, considering only Competitive Constraints and the non-mitigated Energy Offer Curves.</w:t>
      </w:r>
    </w:p>
    <w:p w14:paraId="4108F6BB" w14:textId="77777777" w:rsidR="00A03B1B" w:rsidRPr="00A03B1B" w:rsidRDefault="00A03B1B" w:rsidP="00A03B1B">
      <w:pPr>
        <w:spacing w:after="240"/>
        <w:ind w:left="1440" w:hanging="720"/>
        <w:rPr>
          <w:szCs w:val="20"/>
        </w:rPr>
      </w:pPr>
      <w:r w:rsidRPr="00A03B1B">
        <w:rPr>
          <w:szCs w:val="20"/>
        </w:rPr>
        <w:t>(m)</w:t>
      </w:r>
      <w:r w:rsidRPr="00A03B1B">
        <w:rPr>
          <w:szCs w:val="20"/>
        </w:rPr>
        <w:tab/>
        <w:t>Perform mitigation on the submitted Energy Offer Curves using the LMPs from the previous step as the reference LMP.</w:t>
      </w:r>
    </w:p>
    <w:p w14:paraId="0FEE4605" w14:textId="77777777" w:rsidR="00A03B1B" w:rsidRPr="00A03B1B" w:rsidRDefault="00A03B1B" w:rsidP="00A03B1B">
      <w:pPr>
        <w:spacing w:after="240"/>
        <w:ind w:left="1440" w:hanging="720"/>
        <w:rPr>
          <w:szCs w:val="20"/>
        </w:rPr>
      </w:pPr>
      <w:r w:rsidRPr="00A03B1B">
        <w:rPr>
          <w:szCs w:val="20"/>
        </w:rPr>
        <w:t>(n)</w:t>
      </w:r>
      <w:r w:rsidRPr="00A03B1B">
        <w:rPr>
          <w:szCs w:val="20"/>
        </w:rPr>
        <w:tab/>
        <w:t>Perform a SCED with the changes to the inputs in items (a) through (k) above, considering both Competitive and Non-Competitive Constraints and the mitigated Energy Offer Curves.</w:t>
      </w:r>
    </w:p>
    <w:p w14:paraId="4300D860" w14:textId="77777777" w:rsidR="00A03B1B" w:rsidRPr="00A03B1B" w:rsidRDefault="00A03B1B" w:rsidP="00A03B1B">
      <w:pPr>
        <w:spacing w:before="240" w:after="240"/>
        <w:ind w:left="1440" w:hanging="720"/>
        <w:rPr>
          <w:szCs w:val="20"/>
        </w:rPr>
      </w:pPr>
      <w:r w:rsidRPr="00A03B1B">
        <w:rPr>
          <w:szCs w:val="20"/>
        </w:rPr>
        <w:t>(o)</w:t>
      </w:r>
      <w:r w:rsidRPr="00A03B1B">
        <w:rPr>
          <w:szCs w:val="20"/>
        </w:rPr>
        <w:tab/>
        <w:t xml:space="preserve">The Real-Time Reliability Deployment Price Adder for Energy is equal to the positive difference between the System Lambda from item (n) above and </w:t>
      </w:r>
      <w:proofErr w:type="gramStart"/>
      <w:r w:rsidRPr="00A03B1B">
        <w:rPr>
          <w:szCs w:val="20"/>
        </w:rPr>
        <w:t>the System Lambda of the</w:t>
      </w:r>
      <w:proofErr w:type="gramEnd"/>
      <w:r w:rsidRPr="00A03B1B">
        <w:rPr>
          <w:szCs w:val="20"/>
        </w:rPr>
        <w:t xml:space="preserve"> second step in the two-step SCED process described in paragraph (14)(b) of Section 6.5.7.3, Security Constrained Economic Dispatch,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Energy is the VOLL used to determine the ASDCs for the RTM minus the System Lambda of the second step in the two-step SCED process described in paragraph (14)(b) of Section 6.5.7.3.</w:t>
      </w:r>
    </w:p>
    <w:p w14:paraId="1279BB50" w14:textId="77777777" w:rsidR="00A03B1B" w:rsidRPr="00A03B1B" w:rsidRDefault="00A03B1B" w:rsidP="00A03B1B">
      <w:pPr>
        <w:spacing w:after="240"/>
        <w:ind w:left="1440" w:hanging="720"/>
        <w:rPr>
          <w:iCs/>
          <w:szCs w:val="20"/>
        </w:rPr>
      </w:pPr>
      <w:r w:rsidRPr="00A03B1B">
        <w:rPr>
          <w:szCs w:val="20"/>
        </w:rPr>
        <w:t>(p)</w:t>
      </w:r>
      <w:r w:rsidRPr="00A03B1B">
        <w:rPr>
          <w:szCs w:val="20"/>
        </w:rPr>
        <w:tab/>
        <w:t>For each individual Ancillary Service, the Real-Time Reliability Deployment Price Adder for Ancillary Service is equal to the positive difference between the MCPC for that Ancillary Service from item (n) above and the MCPC for that Ancillary Service, except when ERCOT is directing firm Load shed during EEA Level 3.  When ERCOT is directing firm Load shed during EEA Level 3 to 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bookmarkStart w:id="821" w:name="_Hlk214376348"/>
    </w:p>
    <w:bookmarkEnd w:id="821"/>
    <w:p w14:paraId="631396C5" w14:textId="77777777" w:rsidR="00A03B1B" w:rsidRPr="00A03B1B" w:rsidRDefault="00A03B1B" w:rsidP="00003E69">
      <w:pPr>
        <w:keepNext/>
        <w:widowControl w:val="0"/>
        <w:tabs>
          <w:tab w:val="left" w:pos="1260"/>
        </w:tabs>
        <w:spacing w:before="240" w:after="240"/>
        <w:ind w:left="1267" w:hanging="1267"/>
        <w:outlineLvl w:val="3"/>
        <w:rPr>
          <w:b/>
          <w:bCs/>
          <w:snapToGrid w:val="0"/>
          <w:szCs w:val="20"/>
        </w:rPr>
      </w:pPr>
      <w:r w:rsidRPr="00A03B1B">
        <w:rPr>
          <w:b/>
          <w:bCs/>
          <w:snapToGrid w:val="0"/>
          <w:szCs w:val="20"/>
        </w:rPr>
        <w:lastRenderedPageBreak/>
        <w:t>6.5.7.5</w:t>
      </w:r>
      <w:r w:rsidRPr="00A03B1B">
        <w:rPr>
          <w:b/>
          <w:bCs/>
          <w:snapToGrid w:val="0"/>
          <w:szCs w:val="20"/>
        </w:rPr>
        <w:tab/>
        <w:t>Ancillary Services Capacity Monitor</w:t>
      </w:r>
      <w:bookmarkEnd w:id="801"/>
    </w:p>
    <w:p w14:paraId="018BF1F1" w14:textId="77777777" w:rsidR="00A03B1B" w:rsidRPr="00A03B1B" w:rsidRDefault="00A03B1B" w:rsidP="00A03B1B">
      <w:pPr>
        <w:spacing w:after="240"/>
        <w:ind w:left="720" w:hanging="720"/>
        <w:rPr>
          <w:szCs w:val="20"/>
        </w:rPr>
      </w:pPr>
      <w:r w:rsidRPr="00A03B1B">
        <w:rPr>
          <w:szCs w:val="20"/>
        </w:rPr>
        <w:t>(1)</w:t>
      </w:r>
      <w:r w:rsidRPr="00A03B1B">
        <w:rPr>
          <w:szCs w:val="20"/>
        </w:rPr>
        <w:tab/>
        <w:t>Every ten seconds, ERCOT shall calculate the following and provide Real-Time summaries to ERCOT Operators and all Market Participants using ICCP and postings on the ERCOT website showing the Real-Time total system amount of:</w:t>
      </w:r>
    </w:p>
    <w:p w14:paraId="70CD4D04" w14:textId="77777777" w:rsidR="00A03B1B" w:rsidRPr="00A03B1B" w:rsidRDefault="00A03B1B" w:rsidP="00A03B1B">
      <w:pPr>
        <w:spacing w:after="240"/>
        <w:ind w:left="1440" w:hanging="720"/>
        <w:rPr>
          <w:szCs w:val="20"/>
        </w:rPr>
      </w:pPr>
      <w:r w:rsidRPr="00A03B1B">
        <w:rPr>
          <w:szCs w:val="20"/>
        </w:rPr>
        <w:t>(a)</w:t>
      </w:r>
      <w:r w:rsidRPr="00A03B1B">
        <w:rPr>
          <w:szCs w:val="20"/>
        </w:rPr>
        <w:tab/>
        <w:t xml:space="preserve">RRS capability from: </w:t>
      </w:r>
    </w:p>
    <w:p w14:paraId="0F108194" w14:textId="77777777" w:rsidR="00A03B1B" w:rsidRPr="00A03B1B" w:rsidRDefault="00A03B1B" w:rsidP="00A03B1B">
      <w:pPr>
        <w:spacing w:after="240"/>
        <w:ind w:left="2160" w:hanging="720"/>
        <w:rPr>
          <w:szCs w:val="20"/>
        </w:rPr>
      </w:pPr>
      <w:r w:rsidRPr="00A03B1B">
        <w:rPr>
          <w:szCs w:val="20"/>
        </w:rPr>
        <w:t>(i)</w:t>
      </w:r>
      <w:r w:rsidRPr="00A03B1B">
        <w:rPr>
          <w:szCs w:val="20"/>
        </w:rPr>
        <w:tab/>
        <w:t>Generation Resources and ESRs in the form of PFR that can be sustained for the SCED duration requirements of PFR;</w:t>
      </w:r>
    </w:p>
    <w:p w14:paraId="0747B1CF" w14:textId="77777777" w:rsidR="00A03B1B" w:rsidRPr="00A03B1B" w:rsidRDefault="00A03B1B" w:rsidP="00A03B1B">
      <w:pPr>
        <w:spacing w:after="240"/>
        <w:ind w:left="2160" w:hanging="720"/>
        <w:rPr>
          <w:szCs w:val="20"/>
        </w:rPr>
      </w:pPr>
      <w:r w:rsidRPr="00A03B1B">
        <w:rPr>
          <w:szCs w:val="20"/>
        </w:rPr>
        <w:t>(ii)</w:t>
      </w:r>
      <w:r w:rsidRPr="00A03B1B">
        <w:rPr>
          <w:szCs w:val="20"/>
        </w:rPr>
        <w:tab/>
        <w:t>Load Resources, excluding CLRs, capable of responding via under-frequency relay;</w:t>
      </w:r>
    </w:p>
    <w:p w14:paraId="647CF7A9" w14:textId="77777777" w:rsidR="00A03B1B" w:rsidRPr="00A03B1B" w:rsidRDefault="00A03B1B" w:rsidP="00A03B1B">
      <w:pPr>
        <w:spacing w:after="240"/>
        <w:ind w:left="2160" w:hanging="720"/>
        <w:rPr>
          <w:szCs w:val="20"/>
        </w:rPr>
      </w:pPr>
      <w:r w:rsidRPr="00A03B1B">
        <w:rPr>
          <w:szCs w:val="20"/>
        </w:rPr>
        <w:t>(iii)</w:t>
      </w:r>
      <w:r w:rsidRPr="00A03B1B">
        <w:rPr>
          <w:szCs w:val="20"/>
        </w:rPr>
        <w:tab/>
        <w:t>CLRs in the form of PFR;</w:t>
      </w:r>
    </w:p>
    <w:p w14:paraId="293607B5" w14:textId="77777777" w:rsidR="00A03B1B" w:rsidRPr="00A03B1B" w:rsidRDefault="00A03B1B" w:rsidP="00A03B1B">
      <w:pPr>
        <w:spacing w:after="240"/>
        <w:ind w:left="2160" w:hanging="720"/>
        <w:rPr>
          <w:szCs w:val="20"/>
        </w:rPr>
      </w:pPr>
      <w:r w:rsidRPr="00A03B1B">
        <w:rPr>
          <w:szCs w:val="20"/>
        </w:rPr>
        <w:t>(iv)</w:t>
      </w:r>
      <w:r w:rsidRPr="00A03B1B">
        <w:rPr>
          <w:szCs w:val="20"/>
        </w:rPr>
        <w:tab/>
        <w:t>Resources, other than ESRs, capable of Fast Frequency Response (FFR); and</w:t>
      </w:r>
    </w:p>
    <w:p w14:paraId="18D26128" w14:textId="77777777" w:rsidR="00A03B1B" w:rsidRPr="00A03B1B" w:rsidRDefault="00A03B1B" w:rsidP="00A03B1B">
      <w:pPr>
        <w:spacing w:after="240"/>
        <w:ind w:left="2160" w:hanging="720"/>
        <w:rPr>
          <w:szCs w:val="20"/>
        </w:rPr>
      </w:pPr>
      <w:r w:rsidRPr="00A03B1B">
        <w:rPr>
          <w:szCs w:val="20"/>
        </w:rPr>
        <w:t>(v)</w:t>
      </w:r>
      <w:r w:rsidRPr="00A03B1B">
        <w:rPr>
          <w:szCs w:val="20"/>
        </w:rPr>
        <w:tab/>
        <w:t>ESRs, in the form of FFR, that can be sustained for the SCED duration requirements of FFR;</w:t>
      </w:r>
    </w:p>
    <w:p w14:paraId="59E5EA0F" w14:textId="77777777" w:rsidR="00A03B1B" w:rsidRPr="00A03B1B" w:rsidRDefault="00A03B1B" w:rsidP="00A03B1B">
      <w:pPr>
        <w:spacing w:before="240" w:after="240"/>
        <w:ind w:left="1440" w:hanging="720"/>
        <w:rPr>
          <w:szCs w:val="20"/>
        </w:rPr>
      </w:pPr>
      <w:r w:rsidRPr="00A03B1B">
        <w:rPr>
          <w:szCs w:val="20"/>
        </w:rPr>
        <w:t>(b)</w:t>
      </w:r>
      <w:r w:rsidRPr="00A03B1B">
        <w:rPr>
          <w:szCs w:val="20"/>
        </w:rPr>
        <w:tab/>
        <w:t xml:space="preserve">Ancillary Service Resource awards for RRS to: </w:t>
      </w:r>
    </w:p>
    <w:p w14:paraId="645139EF" w14:textId="77777777" w:rsidR="00A03B1B" w:rsidRPr="00A03B1B" w:rsidRDefault="00A03B1B" w:rsidP="00A03B1B">
      <w:pPr>
        <w:spacing w:after="240"/>
        <w:ind w:left="2160" w:hanging="720"/>
        <w:rPr>
          <w:szCs w:val="20"/>
        </w:rPr>
      </w:pPr>
      <w:r w:rsidRPr="00A03B1B">
        <w:rPr>
          <w:szCs w:val="20"/>
        </w:rPr>
        <w:t>(i)</w:t>
      </w:r>
      <w:r w:rsidRPr="00A03B1B">
        <w:rPr>
          <w:szCs w:val="20"/>
        </w:rPr>
        <w:tab/>
        <w:t>Generation Resources and ESRs in the form of PFR;</w:t>
      </w:r>
    </w:p>
    <w:p w14:paraId="1B2862AA" w14:textId="77777777" w:rsidR="00A03B1B" w:rsidRPr="00A03B1B" w:rsidRDefault="00A03B1B" w:rsidP="00A03B1B">
      <w:pPr>
        <w:spacing w:after="240"/>
        <w:ind w:left="2160" w:hanging="720"/>
        <w:rPr>
          <w:szCs w:val="20"/>
        </w:rPr>
      </w:pPr>
      <w:r w:rsidRPr="00A03B1B">
        <w:rPr>
          <w:szCs w:val="20"/>
        </w:rPr>
        <w:t>(ii)</w:t>
      </w:r>
      <w:r w:rsidRPr="00A03B1B">
        <w:rPr>
          <w:szCs w:val="20"/>
        </w:rPr>
        <w:tab/>
        <w:t>Load Resources, excluding CLRs, capable of responding by under-frequency relay;</w:t>
      </w:r>
    </w:p>
    <w:p w14:paraId="775DC941" w14:textId="77777777" w:rsidR="00A03B1B" w:rsidRPr="00A03B1B" w:rsidRDefault="00A03B1B" w:rsidP="00A03B1B">
      <w:pPr>
        <w:spacing w:after="240"/>
        <w:ind w:left="2160" w:hanging="720"/>
        <w:rPr>
          <w:szCs w:val="20"/>
        </w:rPr>
      </w:pPr>
      <w:r w:rsidRPr="00A03B1B">
        <w:rPr>
          <w:szCs w:val="20"/>
        </w:rPr>
        <w:t>(iii)</w:t>
      </w:r>
      <w:r w:rsidRPr="00A03B1B">
        <w:rPr>
          <w:szCs w:val="20"/>
        </w:rPr>
        <w:tab/>
        <w:t>CLRs in the form of PFR; and</w:t>
      </w:r>
    </w:p>
    <w:p w14:paraId="63FEB6FA" w14:textId="77777777" w:rsidR="00A03B1B" w:rsidRPr="00A03B1B" w:rsidRDefault="00A03B1B" w:rsidP="00A03B1B">
      <w:pPr>
        <w:spacing w:after="240"/>
        <w:ind w:left="2160" w:hanging="720"/>
        <w:rPr>
          <w:szCs w:val="20"/>
        </w:rPr>
      </w:pPr>
      <w:r w:rsidRPr="00A03B1B">
        <w:rPr>
          <w:szCs w:val="20"/>
        </w:rPr>
        <w:t>(iv)</w:t>
      </w:r>
      <w:r w:rsidRPr="00A03B1B">
        <w:rPr>
          <w:szCs w:val="20"/>
        </w:rPr>
        <w:tab/>
        <w:t>Resources providing FFR;</w:t>
      </w:r>
    </w:p>
    <w:p w14:paraId="3DBE721B" w14:textId="77777777" w:rsidR="00A03B1B" w:rsidRPr="00A03B1B" w:rsidRDefault="00A03B1B" w:rsidP="00A03B1B">
      <w:pPr>
        <w:spacing w:after="240"/>
        <w:ind w:left="1440" w:hanging="720"/>
        <w:rPr>
          <w:szCs w:val="20"/>
        </w:rPr>
      </w:pPr>
      <w:r w:rsidRPr="00A03B1B">
        <w:rPr>
          <w:szCs w:val="20"/>
        </w:rPr>
        <w:t>(c)</w:t>
      </w:r>
      <w:r w:rsidRPr="00A03B1B">
        <w:rPr>
          <w:szCs w:val="20"/>
        </w:rPr>
        <w:tab/>
        <w:t xml:space="preserve">ECRS capability from: </w:t>
      </w:r>
    </w:p>
    <w:p w14:paraId="4E2C551E" w14:textId="77777777" w:rsidR="00A03B1B" w:rsidRPr="00A03B1B" w:rsidRDefault="00A03B1B" w:rsidP="00A03B1B">
      <w:pPr>
        <w:spacing w:after="240"/>
        <w:ind w:left="2160" w:hanging="720"/>
        <w:rPr>
          <w:szCs w:val="20"/>
        </w:rPr>
      </w:pPr>
      <w:r w:rsidRPr="00A03B1B">
        <w:rPr>
          <w:szCs w:val="20"/>
        </w:rPr>
        <w:t>(i)</w:t>
      </w:r>
      <w:r w:rsidRPr="00A03B1B">
        <w:rPr>
          <w:szCs w:val="20"/>
        </w:rPr>
        <w:tab/>
        <w:t>Generation Resources;</w:t>
      </w:r>
    </w:p>
    <w:p w14:paraId="15CA3B8A" w14:textId="77777777" w:rsidR="00A03B1B" w:rsidRPr="00A03B1B" w:rsidRDefault="00A03B1B" w:rsidP="00A03B1B">
      <w:pPr>
        <w:spacing w:after="240"/>
        <w:ind w:left="2160" w:hanging="720"/>
        <w:rPr>
          <w:szCs w:val="20"/>
        </w:rPr>
      </w:pPr>
      <w:r w:rsidRPr="00A03B1B">
        <w:rPr>
          <w:szCs w:val="20"/>
        </w:rPr>
        <w:t>(ii)</w:t>
      </w:r>
      <w:r w:rsidRPr="00A03B1B">
        <w:rPr>
          <w:szCs w:val="20"/>
        </w:rPr>
        <w:tab/>
        <w:t xml:space="preserve">Load Resources excluding CLRs; </w:t>
      </w:r>
    </w:p>
    <w:p w14:paraId="0A5AD63B" w14:textId="77777777" w:rsidR="00A03B1B" w:rsidRPr="00A03B1B" w:rsidRDefault="00A03B1B" w:rsidP="00A03B1B">
      <w:pPr>
        <w:spacing w:after="240"/>
        <w:ind w:left="2160" w:hanging="720"/>
        <w:rPr>
          <w:szCs w:val="20"/>
        </w:rPr>
      </w:pPr>
      <w:r w:rsidRPr="00A03B1B">
        <w:rPr>
          <w:szCs w:val="20"/>
        </w:rPr>
        <w:t>(iii)</w:t>
      </w:r>
      <w:r w:rsidRPr="00A03B1B">
        <w:rPr>
          <w:szCs w:val="20"/>
        </w:rPr>
        <w:tab/>
        <w:t>CLRs;</w:t>
      </w:r>
    </w:p>
    <w:p w14:paraId="59D958A5" w14:textId="77777777" w:rsidR="00A03B1B" w:rsidRPr="00A03B1B" w:rsidRDefault="00A03B1B" w:rsidP="00A03B1B">
      <w:pPr>
        <w:spacing w:after="240"/>
        <w:ind w:left="2160" w:hanging="720"/>
        <w:rPr>
          <w:szCs w:val="20"/>
        </w:rPr>
      </w:pPr>
      <w:r w:rsidRPr="00A03B1B">
        <w:rPr>
          <w:szCs w:val="20"/>
        </w:rPr>
        <w:t>(iv)</w:t>
      </w:r>
      <w:r w:rsidRPr="00A03B1B">
        <w:rPr>
          <w:szCs w:val="20"/>
        </w:rPr>
        <w:tab/>
        <w:t>Quick Start Generation Resources (QSGRs); and</w:t>
      </w:r>
    </w:p>
    <w:p w14:paraId="022A8929" w14:textId="77777777" w:rsidR="00A03B1B" w:rsidRPr="00A03B1B" w:rsidRDefault="00A03B1B" w:rsidP="00A03B1B">
      <w:pPr>
        <w:spacing w:after="240"/>
        <w:ind w:left="2160" w:hanging="720"/>
        <w:rPr>
          <w:szCs w:val="20"/>
        </w:rPr>
      </w:pPr>
      <w:r w:rsidRPr="00A03B1B">
        <w:rPr>
          <w:szCs w:val="20"/>
        </w:rPr>
        <w:t xml:space="preserve">(v) </w:t>
      </w:r>
      <w:r w:rsidRPr="00A03B1B">
        <w:rPr>
          <w:szCs w:val="20"/>
        </w:rPr>
        <w:tab/>
        <w:t>ESRs that can be sustained for the SCED duration requirements of ECRS.</w:t>
      </w:r>
    </w:p>
    <w:p w14:paraId="34DCADDB" w14:textId="77777777" w:rsidR="00A03B1B" w:rsidRPr="00A03B1B" w:rsidRDefault="00A03B1B" w:rsidP="00A03B1B">
      <w:pPr>
        <w:spacing w:after="240"/>
        <w:ind w:left="1440" w:hanging="720"/>
        <w:rPr>
          <w:szCs w:val="20"/>
        </w:rPr>
      </w:pPr>
      <w:r w:rsidRPr="00A03B1B">
        <w:rPr>
          <w:szCs w:val="20"/>
        </w:rPr>
        <w:t>(d)</w:t>
      </w:r>
      <w:r w:rsidRPr="00A03B1B">
        <w:rPr>
          <w:szCs w:val="20"/>
        </w:rPr>
        <w:tab/>
        <w:t xml:space="preserve">Ancillary Service Resource awards for ECRS to: </w:t>
      </w:r>
    </w:p>
    <w:p w14:paraId="11067ABD" w14:textId="77777777" w:rsidR="00A03B1B" w:rsidRPr="00A03B1B" w:rsidRDefault="00A03B1B" w:rsidP="00A03B1B">
      <w:pPr>
        <w:spacing w:after="240"/>
        <w:ind w:left="2160" w:hanging="720"/>
        <w:rPr>
          <w:szCs w:val="20"/>
        </w:rPr>
      </w:pPr>
      <w:r w:rsidRPr="00A03B1B">
        <w:rPr>
          <w:szCs w:val="20"/>
        </w:rPr>
        <w:t>(i)</w:t>
      </w:r>
      <w:r w:rsidRPr="00A03B1B">
        <w:rPr>
          <w:szCs w:val="20"/>
        </w:rPr>
        <w:tab/>
        <w:t>Generation Resources;</w:t>
      </w:r>
    </w:p>
    <w:p w14:paraId="409F566A" w14:textId="77777777" w:rsidR="00A03B1B" w:rsidRPr="00A03B1B" w:rsidRDefault="00A03B1B" w:rsidP="00A03B1B">
      <w:pPr>
        <w:spacing w:after="240"/>
        <w:ind w:left="2160" w:hanging="720"/>
        <w:rPr>
          <w:szCs w:val="20"/>
        </w:rPr>
      </w:pPr>
      <w:r w:rsidRPr="00A03B1B">
        <w:rPr>
          <w:szCs w:val="20"/>
        </w:rPr>
        <w:lastRenderedPageBreak/>
        <w:t>(ii)</w:t>
      </w:r>
      <w:r w:rsidRPr="00A03B1B">
        <w:rPr>
          <w:szCs w:val="20"/>
        </w:rPr>
        <w:tab/>
        <w:t>Load Resources excluding CLRs;</w:t>
      </w:r>
    </w:p>
    <w:p w14:paraId="3BC2EB5D" w14:textId="77777777" w:rsidR="00A03B1B" w:rsidRPr="00A03B1B" w:rsidRDefault="00A03B1B" w:rsidP="00A03B1B">
      <w:pPr>
        <w:spacing w:after="240"/>
        <w:ind w:left="2160" w:hanging="720"/>
        <w:rPr>
          <w:szCs w:val="20"/>
        </w:rPr>
      </w:pPr>
      <w:r w:rsidRPr="00A03B1B">
        <w:rPr>
          <w:szCs w:val="20"/>
        </w:rPr>
        <w:t>(iii)</w:t>
      </w:r>
      <w:r w:rsidRPr="00A03B1B">
        <w:rPr>
          <w:szCs w:val="20"/>
        </w:rPr>
        <w:tab/>
        <w:t>CLRs;</w:t>
      </w:r>
    </w:p>
    <w:p w14:paraId="3FCC13DF" w14:textId="77777777" w:rsidR="00A03B1B" w:rsidRPr="00A03B1B" w:rsidRDefault="00A03B1B" w:rsidP="00A03B1B">
      <w:pPr>
        <w:spacing w:after="240"/>
        <w:ind w:left="2160" w:hanging="720"/>
        <w:rPr>
          <w:szCs w:val="20"/>
        </w:rPr>
      </w:pPr>
      <w:r w:rsidRPr="00A03B1B">
        <w:rPr>
          <w:szCs w:val="20"/>
        </w:rPr>
        <w:t>(iv)</w:t>
      </w:r>
      <w:r w:rsidRPr="00A03B1B">
        <w:rPr>
          <w:szCs w:val="20"/>
        </w:rPr>
        <w:tab/>
        <w:t>QSGRs; and</w:t>
      </w:r>
    </w:p>
    <w:p w14:paraId="132317A0" w14:textId="77777777" w:rsidR="00A03B1B" w:rsidRPr="00A03B1B" w:rsidRDefault="00A03B1B" w:rsidP="00A03B1B">
      <w:pPr>
        <w:spacing w:after="240"/>
        <w:ind w:left="2160" w:hanging="720"/>
        <w:rPr>
          <w:szCs w:val="20"/>
        </w:rPr>
      </w:pPr>
      <w:r w:rsidRPr="00A03B1B">
        <w:rPr>
          <w:szCs w:val="20"/>
        </w:rPr>
        <w:t xml:space="preserve">(v) </w:t>
      </w:r>
      <w:r w:rsidRPr="00A03B1B">
        <w:rPr>
          <w:szCs w:val="20"/>
        </w:rPr>
        <w:tab/>
        <w:t>ESRs.</w:t>
      </w:r>
    </w:p>
    <w:p w14:paraId="444DFEC9" w14:textId="77777777" w:rsidR="00A03B1B" w:rsidRPr="00A03B1B" w:rsidRDefault="00A03B1B" w:rsidP="00A03B1B">
      <w:pPr>
        <w:spacing w:before="240" w:after="240"/>
        <w:ind w:left="1440" w:hanging="720"/>
        <w:rPr>
          <w:szCs w:val="20"/>
        </w:rPr>
      </w:pPr>
      <w:r w:rsidRPr="00A03B1B">
        <w:rPr>
          <w:szCs w:val="20"/>
        </w:rPr>
        <w:t>(e)</w:t>
      </w:r>
      <w:r w:rsidRPr="00A03B1B">
        <w:rPr>
          <w:szCs w:val="20"/>
        </w:rPr>
        <w:tab/>
        <w:t xml:space="preserve">ECRS manually deployed by Resources with a Resource Status of ONSC; </w:t>
      </w:r>
    </w:p>
    <w:p w14:paraId="7F343E8E" w14:textId="77777777" w:rsidR="00A03B1B" w:rsidRPr="00A03B1B" w:rsidRDefault="00A03B1B" w:rsidP="00A03B1B">
      <w:pPr>
        <w:spacing w:before="240" w:after="240"/>
        <w:ind w:left="1440" w:hanging="720"/>
        <w:rPr>
          <w:szCs w:val="20"/>
        </w:rPr>
      </w:pPr>
      <w:r w:rsidRPr="00A03B1B">
        <w:rPr>
          <w:szCs w:val="20"/>
        </w:rPr>
        <w:t>(f)</w:t>
      </w:r>
      <w:r w:rsidRPr="00A03B1B">
        <w:rPr>
          <w:szCs w:val="20"/>
        </w:rPr>
        <w:tab/>
        <w:t xml:space="preserve">Non-Spin available from: </w:t>
      </w:r>
    </w:p>
    <w:p w14:paraId="1250D01D" w14:textId="77777777" w:rsidR="00A03B1B" w:rsidRPr="00A03B1B" w:rsidRDefault="00A03B1B" w:rsidP="00A03B1B">
      <w:pPr>
        <w:spacing w:after="240"/>
        <w:ind w:left="2160" w:hanging="720"/>
        <w:rPr>
          <w:szCs w:val="20"/>
        </w:rPr>
      </w:pPr>
      <w:r w:rsidRPr="00A03B1B">
        <w:rPr>
          <w:szCs w:val="20"/>
        </w:rPr>
        <w:t>(i)</w:t>
      </w:r>
      <w:r w:rsidRPr="00A03B1B">
        <w:rPr>
          <w:szCs w:val="20"/>
        </w:rPr>
        <w:tab/>
        <w:t>On-Line Generation Resources with Energy Offer Curves;</w:t>
      </w:r>
    </w:p>
    <w:p w14:paraId="414CAC32" w14:textId="77777777" w:rsidR="00A03B1B" w:rsidRPr="00A03B1B" w:rsidRDefault="00A03B1B" w:rsidP="00A03B1B">
      <w:pPr>
        <w:spacing w:after="240"/>
        <w:ind w:left="2160" w:hanging="720"/>
        <w:rPr>
          <w:szCs w:val="20"/>
        </w:rPr>
      </w:pPr>
      <w:r w:rsidRPr="00A03B1B">
        <w:rPr>
          <w:szCs w:val="20"/>
        </w:rPr>
        <w:t>(ii)</w:t>
      </w:r>
      <w:r w:rsidRPr="00A03B1B">
        <w:rPr>
          <w:szCs w:val="20"/>
        </w:rPr>
        <w:tab/>
        <w:t xml:space="preserve">Undeployed Load Resources; </w:t>
      </w:r>
    </w:p>
    <w:p w14:paraId="3576D4D4" w14:textId="77777777" w:rsidR="00A03B1B" w:rsidRPr="00A03B1B" w:rsidRDefault="00A03B1B" w:rsidP="00A03B1B">
      <w:pPr>
        <w:spacing w:after="240"/>
        <w:ind w:left="2160" w:hanging="720"/>
        <w:rPr>
          <w:szCs w:val="20"/>
        </w:rPr>
      </w:pPr>
      <w:r w:rsidRPr="00A03B1B">
        <w:rPr>
          <w:szCs w:val="20"/>
        </w:rPr>
        <w:t>(iii)</w:t>
      </w:r>
      <w:r w:rsidRPr="00A03B1B">
        <w:rPr>
          <w:szCs w:val="20"/>
        </w:rPr>
        <w:tab/>
        <w:t>Off-Line Generation Resources and On-Line Generation Resources with power augmentation;</w:t>
      </w:r>
    </w:p>
    <w:p w14:paraId="2ACF9A9D" w14:textId="77777777" w:rsidR="00A03B1B" w:rsidRPr="00A03B1B" w:rsidRDefault="00A03B1B" w:rsidP="00A03B1B">
      <w:pPr>
        <w:spacing w:after="240"/>
        <w:ind w:left="2160" w:hanging="720"/>
        <w:rPr>
          <w:szCs w:val="20"/>
        </w:rPr>
      </w:pPr>
      <w:r w:rsidRPr="00A03B1B">
        <w:rPr>
          <w:szCs w:val="20"/>
        </w:rPr>
        <w:t>(iv)</w:t>
      </w:r>
      <w:r w:rsidRPr="00A03B1B">
        <w:rPr>
          <w:szCs w:val="20"/>
        </w:rPr>
        <w:tab/>
        <w:t>Resources with Output Schedules; and</w:t>
      </w:r>
    </w:p>
    <w:p w14:paraId="796B4B74" w14:textId="77777777" w:rsidR="00A03B1B" w:rsidRPr="00A03B1B" w:rsidRDefault="00A03B1B" w:rsidP="00A03B1B">
      <w:pPr>
        <w:spacing w:after="240"/>
        <w:ind w:left="2160" w:hanging="720"/>
        <w:rPr>
          <w:szCs w:val="20"/>
        </w:rPr>
      </w:pPr>
      <w:r w:rsidRPr="00A03B1B">
        <w:rPr>
          <w:szCs w:val="20"/>
        </w:rPr>
        <w:t xml:space="preserve">(v) </w:t>
      </w:r>
      <w:r w:rsidRPr="00A03B1B">
        <w:rPr>
          <w:szCs w:val="20"/>
        </w:rPr>
        <w:tab/>
        <w:t>ESRs that can be sustained for the SCED duration requirements of Non-Spin.</w:t>
      </w:r>
    </w:p>
    <w:p w14:paraId="243A99DA" w14:textId="77777777" w:rsidR="00A03B1B" w:rsidRPr="00A03B1B" w:rsidRDefault="00A03B1B" w:rsidP="00A03B1B">
      <w:pPr>
        <w:spacing w:after="240"/>
        <w:ind w:left="1440" w:hanging="720"/>
        <w:rPr>
          <w:szCs w:val="20"/>
        </w:rPr>
      </w:pPr>
      <w:r w:rsidRPr="00A03B1B">
        <w:rPr>
          <w:szCs w:val="20"/>
        </w:rPr>
        <w:t>(g)</w:t>
      </w:r>
      <w:r w:rsidRPr="00A03B1B">
        <w:rPr>
          <w:szCs w:val="20"/>
        </w:rPr>
        <w:tab/>
        <w:t>Ancillary Service Resource awards for Non-Spin to:</w:t>
      </w:r>
    </w:p>
    <w:p w14:paraId="772D0BA5" w14:textId="77777777" w:rsidR="00A03B1B" w:rsidRPr="00A03B1B" w:rsidRDefault="00A03B1B" w:rsidP="00A03B1B">
      <w:pPr>
        <w:spacing w:after="240"/>
        <w:ind w:left="2160" w:hanging="720"/>
        <w:rPr>
          <w:szCs w:val="20"/>
        </w:rPr>
      </w:pPr>
      <w:r w:rsidRPr="00A03B1B">
        <w:rPr>
          <w:szCs w:val="20"/>
        </w:rPr>
        <w:t>(i)</w:t>
      </w:r>
      <w:r w:rsidRPr="00A03B1B">
        <w:rPr>
          <w:szCs w:val="20"/>
        </w:rPr>
        <w:tab/>
        <w:t>On-Line Generation Resources with Energy Offer Curves;</w:t>
      </w:r>
    </w:p>
    <w:p w14:paraId="1624B5C6" w14:textId="77777777" w:rsidR="00A03B1B" w:rsidRPr="00A03B1B" w:rsidRDefault="00A03B1B" w:rsidP="00A03B1B">
      <w:pPr>
        <w:spacing w:after="240"/>
        <w:ind w:left="2160" w:hanging="720"/>
        <w:rPr>
          <w:szCs w:val="20"/>
        </w:rPr>
      </w:pPr>
      <w:r w:rsidRPr="00A03B1B">
        <w:rPr>
          <w:szCs w:val="20"/>
        </w:rPr>
        <w:t>(ii)</w:t>
      </w:r>
      <w:r w:rsidRPr="00A03B1B">
        <w:rPr>
          <w:szCs w:val="20"/>
        </w:rPr>
        <w:tab/>
        <w:t>On-Line Generation Resources with Output Schedules;</w:t>
      </w:r>
    </w:p>
    <w:p w14:paraId="195E3816" w14:textId="77777777" w:rsidR="00A03B1B" w:rsidRPr="00A03B1B" w:rsidRDefault="00A03B1B" w:rsidP="00A03B1B">
      <w:pPr>
        <w:spacing w:after="240"/>
        <w:ind w:left="2160" w:hanging="720"/>
        <w:rPr>
          <w:szCs w:val="20"/>
        </w:rPr>
      </w:pPr>
      <w:r w:rsidRPr="00A03B1B">
        <w:rPr>
          <w:szCs w:val="20"/>
        </w:rPr>
        <w:t>(iii)</w:t>
      </w:r>
      <w:r w:rsidRPr="00A03B1B">
        <w:rPr>
          <w:szCs w:val="20"/>
        </w:rPr>
        <w:tab/>
        <w:t xml:space="preserve">Load Resources; </w:t>
      </w:r>
    </w:p>
    <w:p w14:paraId="4E9A5E96" w14:textId="77777777" w:rsidR="00A03B1B" w:rsidRPr="00A03B1B" w:rsidRDefault="00A03B1B" w:rsidP="00A03B1B">
      <w:pPr>
        <w:spacing w:after="240"/>
        <w:ind w:left="2160" w:hanging="720"/>
        <w:rPr>
          <w:szCs w:val="20"/>
        </w:rPr>
      </w:pPr>
      <w:r w:rsidRPr="00A03B1B">
        <w:rPr>
          <w:szCs w:val="20"/>
        </w:rPr>
        <w:t>(iv)</w:t>
      </w:r>
      <w:r w:rsidRPr="00A03B1B">
        <w:rPr>
          <w:szCs w:val="20"/>
        </w:rPr>
        <w:tab/>
        <w:t>Off-Line Generation Resources excluding Quick Start Generation Resources (QSGRs), including Non-Spin awards on power augmentation capacity that is not active on On-Line Generation Resources;</w:t>
      </w:r>
    </w:p>
    <w:p w14:paraId="132B7BFC" w14:textId="77777777" w:rsidR="00A03B1B" w:rsidRPr="00A03B1B" w:rsidRDefault="00A03B1B" w:rsidP="00A03B1B">
      <w:pPr>
        <w:spacing w:after="240"/>
        <w:ind w:left="2160" w:hanging="720"/>
        <w:rPr>
          <w:szCs w:val="20"/>
        </w:rPr>
      </w:pPr>
      <w:r w:rsidRPr="00A03B1B">
        <w:rPr>
          <w:szCs w:val="20"/>
        </w:rPr>
        <w:t>(v)</w:t>
      </w:r>
      <w:r w:rsidRPr="00A03B1B">
        <w:rPr>
          <w:szCs w:val="20"/>
        </w:rPr>
        <w:tab/>
        <w:t>QSGRs; and</w:t>
      </w:r>
    </w:p>
    <w:p w14:paraId="06401DB6" w14:textId="77777777" w:rsidR="00A03B1B" w:rsidRPr="00A03B1B" w:rsidRDefault="00A03B1B" w:rsidP="00A03B1B">
      <w:pPr>
        <w:spacing w:after="240"/>
        <w:ind w:left="2160" w:hanging="720"/>
        <w:rPr>
          <w:szCs w:val="20"/>
        </w:rPr>
      </w:pPr>
      <w:r w:rsidRPr="00A03B1B">
        <w:rPr>
          <w:szCs w:val="20"/>
        </w:rPr>
        <w:t>(vi)</w:t>
      </w:r>
      <w:r w:rsidRPr="00A03B1B">
        <w:rPr>
          <w:szCs w:val="20"/>
        </w:rPr>
        <w:tab/>
        <w:t>ESRs.</w:t>
      </w:r>
    </w:p>
    <w:p w14:paraId="64C07434" w14:textId="77777777" w:rsidR="00A03B1B" w:rsidRPr="00A03B1B" w:rsidRDefault="00A03B1B" w:rsidP="00A03B1B">
      <w:pPr>
        <w:spacing w:after="240"/>
        <w:ind w:left="1440" w:hanging="720"/>
        <w:rPr>
          <w:rFonts w:eastAsia="SimSun"/>
        </w:rPr>
      </w:pPr>
      <w:ins w:id="822" w:author="ERCOT" w:date="2025-12-09T07:27:00Z">
        <w:r w:rsidRPr="00A03B1B">
          <w:rPr>
            <w:rFonts w:eastAsia="SimSun"/>
          </w:rPr>
          <w:t>(h)</w:t>
        </w:r>
        <w:r w:rsidRPr="00A03B1B">
          <w:rPr>
            <w:rFonts w:eastAsia="SimSun"/>
          </w:rPr>
          <w:tab/>
        </w:r>
        <w:r w:rsidRPr="00A03B1B">
          <w:rPr>
            <w:szCs w:val="20"/>
          </w:rPr>
          <w:t>Ancillary</w:t>
        </w:r>
        <w:r w:rsidRPr="00A03B1B">
          <w:rPr>
            <w:rFonts w:eastAsia="SimSun"/>
          </w:rPr>
          <w:t xml:space="preserve"> Service Resource awards for DRRS to:</w:t>
        </w:r>
      </w:ins>
    </w:p>
    <w:p w14:paraId="4636EBB9" w14:textId="77777777" w:rsidR="00A03B1B" w:rsidRPr="00A03B1B" w:rsidRDefault="00A03B1B" w:rsidP="00A03B1B">
      <w:pPr>
        <w:spacing w:after="240"/>
        <w:ind w:left="2160" w:hanging="720"/>
        <w:rPr>
          <w:ins w:id="823" w:author="ERCOT" w:date="2025-12-09T07:27:00Z"/>
          <w:rFonts w:eastAsia="SimSun"/>
        </w:rPr>
      </w:pPr>
      <w:ins w:id="824" w:author="ERCOT" w:date="2025-12-09T07:27:00Z">
        <w:r w:rsidRPr="00A03B1B">
          <w:rPr>
            <w:rFonts w:eastAsia="SimSun"/>
          </w:rPr>
          <w:t>(i)</w:t>
        </w:r>
        <w:r w:rsidRPr="00A03B1B">
          <w:rPr>
            <w:rFonts w:eastAsia="SimSun"/>
          </w:rPr>
          <w:tab/>
          <w:t xml:space="preserve">On-Line Generation Resources; </w:t>
        </w:r>
      </w:ins>
    </w:p>
    <w:p w14:paraId="43FDE336" w14:textId="77777777" w:rsidR="00A03B1B" w:rsidRPr="00A03B1B" w:rsidRDefault="00A03B1B" w:rsidP="00A03B1B">
      <w:pPr>
        <w:spacing w:after="240"/>
        <w:ind w:left="2160" w:hanging="720"/>
        <w:rPr>
          <w:ins w:id="825" w:author="ERCOT" w:date="2025-12-09T07:27:00Z"/>
          <w:rFonts w:eastAsia="SimSun"/>
        </w:rPr>
      </w:pPr>
      <w:ins w:id="826" w:author="ERCOT" w:date="2025-12-09T07:27:00Z">
        <w:r w:rsidRPr="00A03B1B">
          <w:rPr>
            <w:rFonts w:eastAsia="SimSun"/>
          </w:rPr>
          <w:t>(ii)</w:t>
        </w:r>
        <w:r w:rsidRPr="00A03B1B">
          <w:rPr>
            <w:rFonts w:eastAsia="SimSun"/>
          </w:rPr>
          <w:tab/>
          <w:t>Off-Line Generation Resources</w:t>
        </w:r>
        <w:del w:id="827" w:author="TSSA 012926" w:date="2026-01-07T15:45:00Z" w16du:dateUtc="2026-01-07T21:45:00Z">
          <w:r w:rsidRPr="00A03B1B" w:rsidDel="00003E69">
            <w:rPr>
              <w:rFonts w:eastAsia="SimSun"/>
            </w:rPr>
            <w:delText>,</w:delText>
          </w:r>
        </w:del>
        <w:r w:rsidRPr="00A03B1B">
          <w:rPr>
            <w:rFonts w:eastAsia="SimSun"/>
          </w:rPr>
          <w:t xml:space="preserve"> excluding Quick Start Generation Resources (QSGRs);</w:t>
        </w:r>
        <w:del w:id="828" w:author="TSSA 012926" w:date="2026-01-07T15:45:00Z" w16du:dateUtc="2026-01-07T21:45:00Z">
          <w:r w:rsidRPr="00A03B1B" w:rsidDel="00003E69">
            <w:rPr>
              <w:rFonts w:eastAsia="SimSun"/>
            </w:rPr>
            <w:delText xml:space="preserve"> and</w:delText>
          </w:r>
        </w:del>
      </w:ins>
    </w:p>
    <w:p w14:paraId="33A34C87" w14:textId="08AE2E76" w:rsidR="00003E69" w:rsidRDefault="00A03B1B" w:rsidP="00A03B1B">
      <w:pPr>
        <w:spacing w:after="240"/>
        <w:ind w:left="2160" w:hanging="720"/>
        <w:rPr>
          <w:ins w:id="829" w:author="TSSA 012926" w:date="2026-01-07T15:45:00Z" w16du:dateUtc="2026-01-07T21:45:00Z"/>
          <w:rFonts w:eastAsia="SimSun"/>
        </w:rPr>
      </w:pPr>
      <w:ins w:id="830" w:author="ERCOT" w:date="2025-12-09T07:27:00Z">
        <w:r w:rsidRPr="00A03B1B">
          <w:rPr>
            <w:rFonts w:eastAsia="SimSun"/>
          </w:rPr>
          <w:lastRenderedPageBreak/>
          <w:t>(iii)</w:t>
        </w:r>
        <w:r w:rsidRPr="00A03B1B">
          <w:rPr>
            <w:rFonts w:eastAsia="SimSun"/>
          </w:rPr>
          <w:tab/>
          <w:t>QSGRs</w:t>
        </w:r>
      </w:ins>
      <w:ins w:id="831" w:author="TSSA 012926" w:date="2026-01-07T15:45:00Z" w16du:dateUtc="2026-01-07T21:45:00Z">
        <w:r w:rsidR="00003E69">
          <w:rPr>
            <w:rFonts w:eastAsia="SimSun"/>
          </w:rPr>
          <w:t>;</w:t>
        </w:r>
      </w:ins>
      <w:ins w:id="832" w:author="TSSA 012926" w:date="2026-01-07T15:46:00Z" w16du:dateUtc="2026-01-07T21:46:00Z">
        <w:r w:rsidR="00003E69">
          <w:rPr>
            <w:rFonts w:eastAsia="SimSun"/>
          </w:rPr>
          <w:t xml:space="preserve"> and</w:t>
        </w:r>
      </w:ins>
    </w:p>
    <w:p w14:paraId="7E0261A2" w14:textId="028DCBF3" w:rsidR="00A03B1B" w:rsidRPr="00A03B1B" w:rsidRDefault="00003E69" w:rsidP="00A03B1B">
      <w:pPr>
        <w:spacing w:after="240"/>
        <w:ind w:left="2160" w:hanging="720"/>
        <w:rPr>
          <w:ins w:id="833" w:author="ERCOT" w:date="2025-12-09T07:27:00Z"/>
          <w:rFonts w:eastAsia="SimSun"/>
        </w:rPr>
      </w:pPr>
      <w:ins w:id="834" w:author="TSSA 012926" w:date="2026-01-07T15:45:00Z" w16du:dateUtc="2026-01-07T21:45:00Z">
        <w:r>
          <w:rPr>
            <w:rFonts w:eastAsia="SimSun"/>
          </w:rPr>
          <w:t>(iv)</w:t>
        </w:r>
      </w:ins>
      <w:ins w:id="835" w:author="TSSA 012926" w:date="2026-01-07T15:46:00Z" w16du:dateUtc="2026-01-07T21:46:00Z">
        <w:r>
          <w:rPr>
            <w:rFonts w:eastAsia="SimSun"/>
          </w:rPr>
          <w:tab/>
          <w:t>ESRs;</w:t>
        </w:r>
      </w:ins>
      <w:ins w:id="836" w:author="ERCOT" w:date="2025-12-09T07:27:00Z">
        <w:del w:id="837" w:author="TSSA 012926" w:date="2026-01-07T15:46:00Z" w16du:dateUtc="2026-01-07T21:46:00Z">
          <w:r w:rsidR="00A03B1B" w:rsidRPr="00A03B1B" w:rsidDel="00003E69">
            <w:rPr>
              <w:rFonts w:eastAsia="SimSun"/>
            </w:rPr>
            <w:delText>.</w:delText>
          </w:r>
        </w:del>
        <w:r w:rsidR="00A03B1B" w:rsidRPr="00A03B1B">
          <w:rPr>
            <w:rFonts w:eastAsia="SimSun"/>
          </w:rPr>
          <w:t xml:space="preserve"> </w:t>
        </w:r>
      </w:ins>
    </w:p>
    <w:p w14:paraId="3C688DF2" w14:textId="77777777" w:rsidR="00A03B1B" w:rsidRPr="00A03B1B" w:rsidRDefault="00A03B1B" w:rsidP="00A03B1B">
      <w:pPr>
        <w:spacing w:after="240"/>
        <w:ind w:left="1440" w:hanging="720"/>
        <w:rPr>
          <w:szCs w:val="20"/>
        </w:rPr>
      </w:pPr>
      <w:r w:rsidRPr="00A03B1B">
        <w:rPr>
          <w:szCs w:val="20"/>
        </w:rPr>
        <w:t>(</w:t>
      </w:r>
      <w:ins w:id="838" w:author="ERCOT" w:date="2025-12-09T07:28:00Z">
        <w:r w:rsidRPr="00A03B1B">
          <w:rPr>
            <w:szCs w:val="20"/>
          </w:rPr>
          <w:t>i</w:t>
        </w:r>
      </w:ins>
      <w:del w:id="839" w:author="ERCOT" w:date="2025-12-09T07:28:00Z">
        <w:r w:rsidRPr="00A03B1B" w:rsidDel="00183E70">
          <w:rPr>
            <w:szCs w:val="20"/>
          </w:rPr>
          <w:delText>h</w:delText>
        </w:r>
      </w:del>
      <w:r w:rsidRPr="00A03B1B">
        <w:rPr>
          <w:szCs w:val="20"/>
        </w:rPr>
        <w:t>)</w:t>
      </w:r>
      <w:r w:rsidRPr="00A03B1B">
        <w:rPr>
          <w:szCs w:val="20"/>
        </w:rPr>
        <w:tab/>
        <w:t>Reg-Up and Reg-Down capability (for ESRs, the SCED duration requirements of Reg-Up and Reg-Down are considered);</w:t>
      </w:r>
    </w:p>
    <w:p w14:paraId="121A4DC4" w14:textId="77777777" w:rsidR="00A03B1B" w:rsidRPr="00A03B1B" w:rsidRDefault="00A03B1B" w:rsidP="00A03B1B">
      <w:pPr>
        <w:spacing w:after="240"/>
        <w:ind w:left="1440" w:hanging="720"/>
        <w:rPr>
          <w:szCs w:val="20"/>
        </w:rPr>
      </w:pPr>
      <w:r w:rsidRPr="00A03B1B">
        <w:rPr>
          <w:szCs w:val="20"/>
        </w:rPr>
        <w:t>(</w:t>
      </w:r>
      <w:ins w:id="840" w:author="ERCOT" w:date="2025-12-09T07:28:00Z">
        <w:r w:rsidRPr="00A03B1B">
          <w:rPr>
            <w:szCs w:val="20"/>
          </w:rPr>
          <w:t>j</w:t>
        </w:r>
      </w:ins>
      <w:del w:id="841" w:author="ERCOT" w:date="2025-12-09T07:28:00Z">
        <w:r w:rsidRPr="00A03B1B" w:rsidDel="00183E70">
          <w:rPr>
            <w:szCs w:val="20"/>
          </w:rPr>
          <w:delText>i</w:delText>
        </w:r>
      </w:del>
      <w:r w:rsidRPr="00A03B1B">
        <w:rPr>
          <w:szCs w:val="20"/>
        </w:rPr>
        <w:t>)</w:t>
      </w:r>
      <w:r w:rsidRPr="00A03B1B">
        <w:rPr>
          <w:szCs w:val="20"/>
        </w:rPr>
        <w:tab/>
        <w:t>Undeployed Reg-Up and Reg-Down;</w:t>
      </w:r>
    </w:p>
    <w:p w14:paraId="16260B4F" w14:textId="77777777" w:rsidR="00A03B1B" w:rsidRPr="00A03B1B" w:rsidRDefault="00A03B1B" w:rsidP="00A03B1B">
      <w:pPr>
        <w:spacing w:after="240"/>
        <w:ind w:left="1440" w:hanging="720"/>
        <w:rPr>
          <w:szCs w:val="20"/>
        </w:rPr>
      </w:pPr>
      <w:r w:rsidRPr="00A03B1B">
        <w:rPr>
          <w:szCs w:val="20"/>
        </w:rPr>
        <w:t>(</w:t>
      </w:r>
      <w:ins w:id="842" w:author="ERCOT" w:date="2025-12-09T07:28:00Z">
        <w:r w:rsidRPr="00A03B1B">
          <w:rPr>
            <w:szCs w:val="20"/>
          </w:rPr>
          <w:t>k</w:t>
        </w:r>
      </w:ins>
      <w:del w:id="843" w:author="ERCOT" w:date="2025-12-09T07:28:00Z">
        <w:r w:rsidRPr="00A03B1B" w:rsidDel="00183E70">
          <w:rPr>
            <w:szCs w:val="20"/>
          </w:rPr>
          <w:delText>j</w:delText>
        </w:r>
      </w:del>
      <w:r w:rsidRPr="00A03B1B">
        <w:rPr>
          <w:szCs w:val="20"/>
        </w:rPr>
        <w:t>)</w:t>
      </w:r>
      <w:r w:rsidRPr="00A03B1B">
        <w:rPr>
          <w:szCs w:val="20"/>
        </w:rPr>
        <w:tab/>
        <w:t>Ancillary Service Resource awards for Reg-Up and Reg-Down;</w:t>
      </w:r>
    </w:p>
    <w:p w14:paraId="4C8C8487" w14:textId="77777777" w:rsidR="00A03B1B" w:rsidRPr="00A03B1B" w:rsidRDefault="00A03B1B" w:rsidP="00A03B1B">
      <w:pPr>
        <w:spacing w:after="240"/>
        <w:ind w:left="1440" w:hanging="720"/>
        <w:rPr>
          <w:szCs w:val="20"/>
        </w:rPr>
      </w:pPr>
      <w:r w:rsidRPr="00A03B1B">
        <w:rPr>
          <w:szCs w:val="20"/>
        </w:rPr>
        <w:t>(</w:t>
      </w:r>
      <w:ins w:id="844" w:author="ERCOT" w:date="2025-12-09T07:28:00Z">
        <w:r w:rsidRPr="00A03B1B">
          <w:rPr>
            <w:szCs w:val="20"/>
          </w:rPr>
          <w:t>l</w:t>
        </w:r>
      </w:ins>
      <w:del w:id="845" w:author="ERCOT" w:date="2025-12-09T07:28:00Z">
        <w:r w:rsidRPr="00A03B1B" w:rsidDel="00183E70">
          <w:rPr>
            <w:szCs w:val="20"/>
          </w:rPr>
          <w:delText>k</w:delText>
        </w:r>
      </w:del>
      <w:r w:rsidRPr="00A03B1B">
        <w:rPr>
          <w:szCs w:val="20"/>
        </w:rPr>
        <w:t>)</w:t>
      </w:r>
      <w:r w:rsidRPr="00A03B1B">
        <w:rPr>
          <w:szCs w:val="20"/>
        </w:rPr>
        <w:tab/>
        <w:t>Deployed Reg-Up and Reg-Down;</w:t>
      </w:r>
    </w:p>
    <w:p w14:paraId="45C51D0A" w14:textId="77777777" w:rsidR="00A03B1B" w:rsidRPr="00A03B1B" w:rsidRDefault="00A03B1B" w:rsidP="00A03B1B">
      <w:pPr>
        <w:spacing w:after="240"/>
        <w:ind w:left="1440" w:hanging="720"/>
        <w:rPr>
          <w:szCs w:val="20"/>
        </w:rPr>
      </w:pPr>
      <w:r w:rsidRPr="00A03B1B">
        <w:rPr>
          <w:szCs w:val="20"/>
        </w:rPr>
        <w:t>(</w:t>
      </w:r>
      <w:ins w:id="846" w:author="ERCOT" w:date="2025-12-09T07:28:00Z">
        <w:r w:rsidRPr="00A03B1B">
          <w:rPr>
            <w:szCs w:val="20"/>
          </w:rPr>
          <w:t>m</w:t>
        </w:r>
      </w:ins>
      <w:del w:id="847" w:author="ERCOT" w:date="2025-12-09T07:28:00Z">
        <w:r w:rsidRPr="00A03B1B" w:rsidDel="00183E70">
          <w:rPr>
            <w:szCs w:val="20"/>
          </w:rPr>
          <w:delText>l</w:delText>
        </w:r>
      </w:del>
      <w:r w:rsidRPr="00A03B1B">
        <w:rPr>
          <w:szCs w:val="20"/>
        </w:rPr>
        <w:t>)</w:t>
      </w:r>
      <w:r w:rsidRPr="00A03B1B">
        <w:rPr>
          <w:szCs w:val="20"/>
        </w:rPr>
        <w:tab/>
        <w:t>Available capacity:</w:t>
      </w:r>
    </w:p>
    <w:p w14:paraId="35F7D4FC" w14:textId="77777777" w:rsidR="00A03B1B" w:rsidRPr="00A03B1B" w:rsidRDefault="00A03B1B" w:rsidP="00A03B1B">
      <w:pPr>
        <w:spacing w:after="240"/>
        <w:ind w:left="2160" w:hanging="720"/>
        <w:rPr>
          <w:szCs w:val="20"/>
        </w:rPr>
      </w:pPr>
      <w:r w:rsidRPr="00A03B1B">
        <w:rPr>
          <w:szCs w:val="20"/>
        </w:rPr>
        <w:t>(i)</w:t>
      </w:r>
      <w:r w:rsidRPr="00A03B1B">
        <w:rPr>
          <w:szCs w:val="20"/>
        </w:rPr>
        <w:tab/>
        <w:t>With Energy Offer Curves in the ERCOT System that can be used to increase Generation Resource Base Points in SCED;</w:t>
      </w:r>
    </w:p>
    <w:p w14:paraId="7FB2A4E7" w14:textId="77777777" w:rsidR="00A03B1B" w:rsidRPr="00A03B1B" w:rsidRDefault="00A03B1B" w:rsidP="00A03B1B">
      <w:pPr>
        <w:spacing w:after="240"/>
        <w:ind w:left="2160" w:hanging="720"/>
        <w:rPr>
          <w:szCs w:val="20"/>
        </w:rPr>
      </w:pPr>
      <w:r w:rsidRPr="00A03B1B">
        <w:rPr>
          <w:szCs w:val="20"/>
        </w:rPr>
        <w:t>(ii)</w:t>
      </w:r>
      <w:r w:rsidRPr="00A03B1B">
        <w:rPr>
          <w:szCs w:val="20"/>
        </w:rPr>
        <w:tab/>
        <w:t xml:space="preserve">With Energy Offer Curves in the ERCOT System that can be used to decrease Generation Resource Base Points in SCED; </w:t>
      </w:r>
    </w:p>
    <w:p w14:paraId="036D3E90" w14:textId="77777777" w:rsidR="00A03B1B" w:rsidRPr="00A03B1B" w:rsidRDefault="00A03B1B" w:rsidP="00A03B1B">
      <w:pPr>
        <w:spacing w:after="240"/>
        <w:ind w:left="2160" w:hanging="720"/>
        <w:rPr>
          <w:szCs w:val="20"/>
        </w:rPr>
      </w:pPr>
      <w:r w:rsidRPr="00A03B1B">
        <w:rPr>
          <w:szCs w:val="20"/>
        </w:rPr>
        <w:t>(iii)</w:t>
      </w:r>
      <w:r w:rsidRPr="00A03B1B">
        <w:rPr>
          <w:szCs w:val="20"/>
        </w:rPr>
        <w:tab/>
        <w:t xml:space="preserve">Without Energy Offer Curves in the ERCOT System that can be used to increase Generation Resource Base Points in SCED; </w:t>
      </w:r>
    </w:p>
    <w:p w14:paraId="1105CB8B" w14:textId="77777777" w:rsidR="00A03B1B" w:rsidRPr="00A03B1B" w:rsidRDefault="00A03B1B" w:rsidP="00A03B1B">
      <w:pPr>
        <w:spacing w:after="240"/>
        <w:ind w:left="2160" w:hanging="720"/>
        <w:rPr>
          <w:szCs w:val="20"/>
        </w:rPr>
      </w:pPr>
      <w:r w:rsidRPr="00A03B1B">
        <w:rPr>
          <w:szCs w:val="20"/>
        </w:rPr>
        <w:t>(iv)</w:t>
      </w:r>
      <w:r w:rsidRPr="00A03B1B">
        <w:rPr>
          <w:szCs w:val="20"/>
        </w:rPr>
        <w:tab/>
        <w:t xml:space="preserve">Without Energy Offer Curves in the ERCOT System that can be used to decrease Generation Resource Base Points in SCED; </w:t>
      </w:r>
    </w:p>
    <w:p w14:paraId="265E53F0" w14:textId="77777777" w:rsidR="00A03B1B" w:rsidRPr="00A03B1B" w:rsidRDefault="00A03B1B" w:rsidP="00A03B1B">
      <w:pPr>
        <w:spacing w:after="240"/>
        <w:ind w:left="2160" w:hanging="720"/>
        <w:rPr>
          <w:szCs w:val="20"/>
        </w:rPr>
      </w:pPr>
      <w:r w:rsidRPr="00A03B1B">
        <w:rPr>
          <w:szCs w:val="20"/>
        </w:rPr>
        <w:t>(v)</w:t>
      </w:r>
      <w:r w:rsidRPr="00A03B1B">
        <w:rPr>
          <w:szCs w:val="20"/>
        </w:rPr>
        <w:tab/>
        <w:t>With RTM Energy Bid curves from available CLRs in the ERCOT System that can be used to decrease Base Points (energy consumption) in SCED;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2344598B" w14:textId="77777777" w:rsidTr="00B31BB1">
        <w:trPr>
          <w:trHeight w:val="206"/>
        </w:trPr>
        <w:tc>
          <w:tcPr>
            <w:tcW w:w="9350" w:type="dxa"/>
            <w:shd w:val="pct12" w:color="auto" w:fill="auto"/>
          </w:tcPr>
          <w:p w14:paraId="0BC6D9C2" w14:textId="77777777" w:rsidR="00A03B1B" w:rsidRPr="00A03B1B" w:rsidRDefault="00A03B1B" w:rsidP="00A03B1B">
            <w:pPr>
              <w:spacing w:before="120" w:after="240"/>
              <w:rPr>
                <w:b/>
                <w:i/>
                <w:iCs/>
              </w:rPr>
            </w:pPr>
            <w:r w:rsidRPr="00A03B1B">
              <w:rPr>
                <w:b/>
                <w:i/>
                <w:iCs/>
              </w:rPr>
              <w:t>[NPRR1188: Replace paragraph (v) above with the following upon system implementation:]</w:t>
            </w:r>
          </w:p>
          <w:p w14:paraId="669CAA76" w14:textId="77777777" w:rsidR="00A03B1B" w:rsidRPr="00A03B1B" w:rsidRDefault="00A03B1B" w:rsidP="00A03B1B">
            <w:pPr>
              <w:spacing w:after="240"/>
              <w:ind w:left="2160" w:hanging="720"/>
              <w:rPr>
                <w:szCs w:val="20"/>
              </w:rPr>
            </w:pPr>
            <w:r w:rsidRPr="00A03B1B">
              <w:rPr>
                <w:szCs w:val="20"/>
              </w:rPr>
              <w:t>(v</w:t>
            </w:r>
            <w:proofErr w:type="gramStart"/>
            <w:r w:rsidRPr="00A03B1B">
              <w:rPr>
                <w:szCs w:val="20"/>
              </w:rPr>
              <w:t>)</w:t>
            </w:r>
            <w:r w:rsidRPr="00A03B1B">
              <w:rPr>
                <w:szCs w:val="20"/>
              </w:rPr>
              <w:tab/>
              <w:t>With</w:t>
            </w:r>
            <w:proofErr w:type="gramEnd"/>
            <w:r w:rsidRPr="00A03B1B">
              <w:rPr>
                <w:szCs w:val="20"/>
              </w:rPr>
              <w:t xml:space="preserve"> Energy Bid Curves from available CLRs in the ERCOT System that can be used to decrease Base Points (energy consumption) in SCED;</w:t>
            </w:r>
          </w:p>
        </w:tc>
      </w:tr>
    </w:tbl>
    <w:p w14:paraId="102BF9D3" w14:textId="77777777" w:rsidR="00A03B1B" w:rsidRPr="00A03B1B" w:rsidRDefault="00A03B1B" w:rsidP="00A03B1B">
      <w:pPr>
        <w:spacing w:before="240" w:after="240"/>
        <w:ind w:left="2160" w:hanging="720"/>
        <w:rPr>
          <w:szCs w:val="20"/>
        </w:rPr>
      </w:pPr>
      <w:r w:rsidRPr="00A03B1B">
        <w:rPr>
          <w:szCs w:val="20"/>
        </w:rPr>
        <w:t>(vi)</w:t>
      </w:r>
      <w:r w:rsidRPr="00A03B1B">
        <w:rPr>
          <w:szCs w:val="20"/>
        </w:rPr>
        <w:tab/>
        <w:t xml:space="preserve">With RTM Energy Bid curves from available CLRs in the ERCOT System that can be used to increase Base Points (energy consumption) in SCED;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2EAAB288" w14:textId="77777777" w:rsidTr="00B31BB1">
        <w:trPr>
          <w:trHeight w:val="206"/>
        </w:trPr>
        <w:tc>
          <w:tcPr>
            <w:tcW w:w="9350" w:type="dxa"/>
            <w:shd w:val="pct12" w:color="auto" w:fill="auto"/>
          </w:tcPr>
          <w:p w14:paraId="021BBC58" w14:textId="77777777" w:rsidR="00A03B1B" w:rsidRPr="00A03B1B" w:rsidRDefault="00A03B1B" w:rsidP="00A03B1B">
            <w:pPr>
              <w:spacing w:before="120" w:after="240"/>
              <w:rPr>
                <w:b/>
                <w:i/>
                <w:iCs/>
              </w:rPr>
            </w:pPr>
            <w:r w:rsidRPr="00A03B1B">
              <w:rPr>
                <w:b/>
                <w:i/>
                <w:iCs/>
              </w:rPr>
              <w:t>[NPRR1188: Replace paragraph (vi) above with the following upon system implementation:]</w:t>
            </w:r>
          </w:p>
          <w:p w14:paraId="7D152148" w14:textId="77777777" w:rsidR="00A03B1B" w:rsidRPr="00A03B1B" w:rsidRDefault="00A03B1B" w:rsidP="00A03B1B">
            <w:pPr>
              <w:spacing w:before="240" w:after="240"/>
              <w:ind w:left="2160" w:hanging="720"/>
              <w:rPr>
                <w:szCs w:val="20"/>
              </w:rPr>
            </w:pPr>
            <w:r w:rsidRPr="00A03B1B">
              <w:rPr>
                <w:szCs w:val="20"/>
              </w:rPr>
              <w:lastRenderedPageBreak/>
              <w:t>(vi)</w:t>
            </w:r>
            <w:r w:rsidRPr="00A03B1B">
              <w:rPr>
                <w:szCs w:val="20"/>
              </w:rPr>
              <w:tab/>
              <w:t>With Energy Bid Curves from available CLRs in the ERCOT System that can be used to increase Base Points (energy consumption) in SCED;</w:t>
            </w:r>
          </w:p>
        </w:tc>
      </w:tr>
    </w:tbl>
    <w:p w14:paraId="658FE10C" w14:textId="77777777" w:rsidR="00A03B1B" w:rsidRPr="00A03B1B" w:rsidRDefault="00A03B1B" w:rsidP="00A03B1B">
      <w:pPr>
        <w:spacing w:before="240" w:after="240"/>
        <w:ind w:left="2160" w:hanging="720"/>
        <w:rPr>
          <w:szCs w:val="20"/>
        </w:rPr>
      </w:pPr>
      <w:r w:rsidRPr="00A03B1B">
        <w:rPr>
          <w:szCs w:val="20"/>
        </w:rPr>
        <w:lastRenderedPageBreak/>
        <w:t>(vii</w:t>
      </w:r>
      <w:proofErr w:type="gramStart"/>
      <w:r w:rsidRPr="00A03B1B">
        <w:rPr>
          <w:szCs w:val="20"/>
        </w:rPr>
        <w:t>)</w:t>
      </w:r>
      <w:r w:rsidRPr="00A03B1B">
        <w:rPr>
          <w:szCs w:val="20"/>
        </w:rPr>
        <w:tab/>
        <w:t>From</w:t>
      </w:r>
      <w:proofErr w:type="gramEnd"/>
      <w:r w:rsidRPr="00A03B1B">
        <w:rPr>
          <w:szCs w:val="20"/>
        </w:rPr>
        <w:t xml:space="preserve"> Resources participating in SCED plus the Reg-Up, RRS, and ECRS from Load Resources </w:t>
      </w:r>
      <w:r w:rsidRPr="00A03B1B">
        <w:rPr>
          <w:bCs/>
          <w:szCs w:val="20"/>
        </w:rPr>
        <w:t>and the Net Power Consumption minus the Low Power Consumption from Load Resources with a validated Real-Time RRS and ECRS awards</w:t>
      </w:r>
      <w:r w:rsidRPr="00A03B1B">
        <w:rPr>
          <w:szCs w:val="20"/>
        </w:rPr>
        <w:t>;</w:t>
      </w:r>
    </w:p>
    <w:p w14:paraId="5BB97ACD" w14:textId="77777777" w:rsidR="00A03B1B" w:rsidRPr="00A03B1B" w:rsidRDefault="00A03B1B" w:rsidP="00A03B1B">
      <w:pPr>
        <w:spacing w:after="240"/>
        <w:ind w:left="2160" w:hanging="720"/>
        <w:rPr>
          <w:szCs w:val="20"/>
        </w:rPr>
      </w:pPr>
      <w:r w:rsidRPr="00A03B1B">
        <w:rPr>
          <w:szCs w:val="20"/>
        </w:rPr>
        <w:t>(viii)</w:t>
      </w:r>
      <w:r w:rsidRPr="00A03B1B">
        <w:rPr>
          <w:szCs w:val="20"/>
        </w:rPr>
        <w:tab/>
        <w:t>With Energy Bid/Offer Curves for ESRs in the ERCOT System that can be used to increase ESR Base Points in SCED while respecting SCED duration requirements for ESR Base Points in SCED;</w:t>
      </w:r>
    </w:p>
    <w:p w14:paraId="75A8E475" w14:textId="77777777" w:rsidR="00A03B1B" w:rsidRPr="00A03B1B" w:rsidRDefault="00A03B1B" w:rsidP="00A03B1B">
      <w:pPr>
        <w:spacing w:after="240"/>
        <w:ind w:left="2160" w:hanging="720"/>
        <w:rPr>
          <w:szCs w:val="20"/>
        </w:rPr>
      </w:pPr>
      <w:r w:rsidRPr="00A03B1B">
        <w:rPr>
          <w:szCs w:val="20"/>
        </w:rPr>
        <w:t>(ix)</w:t>
      </w:r>
      <w:r w:rsidRPr="00A03B1B">
        <w:rPr>
          <w:szCs w:val="20"/>
        </w:rPr>
        <w:tab/>
        <w:t xml:space="preserve">With Energy Bid/Offer Curves for ESRs in the ERCOT System that can be used to decrease ESR Base Points in SCED while respecting SCED duration requirements for ESR Base Points in SCED; </w:t>
      </w:r>
    </w:p>
    <w:p w14:paraId="6B516279" w14:textId="77777777" w:rsidR="00A03B1B" w:rsidRPr="00A03B1B" w:rsidRDefault="00A03B1B" w:rsidP="00A03B1B">
      <w:pPr>
        <w:spacing w:after="240"/>
        <w:ind w:left="2160" w:hanging="720"/>
        <w:rPr>
          <w:szCs w:val="20"/>
        </w:rPr>
      </w:pPr>
      <w:r w:rsidRPr="00A03B1B">
        <w:rPr>
          <w:szCs w:val="20"/>
        </w:rPr>
        <w:t>(x)</w:t>
      </w:r>
      <w:r w:rsidRPr="00A03B1B">
        <w:rPr>
          <w:szCs w:val="20"/>
        </w:rPr>
        <w:tab/>
        <w:t xml:space="preserve">Without Energy Bid/Offer Curves for ESRs in the ERCOT System that can be used to increase ESR Base Points in SCED while respecting SCED duration requirements for ESR Base Points in SCED; </w:t>
      </w:r>
    </w:p>
    <w:p w14:paraId="2C3BB378" w14:textId="77777777" w:rsidR="00A03B1B" w:rsidRPr="00A03B1B" w:rsidRDefault="00A03B1B" w:rsidP="00A03B1B">
      <w:pPr>
        <w:spacing w:after="240"/>
        <w:ind w:left="2160" w:hanging="720"/>
        <w:rPr>
          <w:szCs w:val="20"/>
        </w:rPr>
      </w:pPr>
      <w:r w:rsidRPr="00A03B1B">
        <w:rPr>
          <w:szCs w:val="20"/>
        </w:rPr>
        <w:t>(xi)</w:t>
      </w:r>
      <w:r w:rsidRPr="00A03B1B">
        <w:rPr>
          <w:szCs w:val="20"/>
        </w:rPr>
        <w:tab/>
        <w:t xml:space="preserve">Without Energy Bid/Offer Curves for ESRs in the ERCOT System that can be used to decrease ESR Base Points in SCED while respecting SCED duration requirements for ESR Base Points in SCED; </w:t>
      </w:r>
    </w:p>
    <w:p w14:paraId="0960D1A6" w14:textId="77777777" w:rsidR="00A03B1B" w:rsidRPr="00A03B1B" w:rsidRDefault="00A03B1B" w:rsidP="00A03B1B">
      <w:pPr>
        <w:spacing w:after="240"/>
        <w:ind w:left="2160" w:hanging="720"/>
        <w:rPr>
          <w:szCs w:val="20"/>
        </w:rPr>
      </w:pPr>
      <w:r w:rsidRPr="00A03B1B">
        <w:rPr>
          <w:szCs w:val="20"/>
        </w:rPr>
        <w:t>(xii)</w:t>
      </w:r>
      <w:r w:rsidRPr="00A03B1B">
        <w:rPr>
          <w:szCs w:val="20"/>
        </w:rPr>
        <w:tab/>
        <w:t>From Resources included in item (vii) above plus reserves from Resources that could be made available to SCED in 30 minutes;</w:t>
      </w:r>
    </w:p>
    <w:p w14:paraId="6257729E" w14:textId="77777777" w:rsidR="00A03B1B" w:rsidRPr="00A03B1B" w:rsidRDefault="00A03B1B" w:rsidP="00A03B1B">
      <w:pPr>
        <w:spacing w:after="240"/>
        <w:ind w:left="2160" w:hanging="720"/>
        <w:rPr>
          <w:szCs w:val="20"/>
        </w:rPr>
      </w:pPr>
      <w:r w:rsidRPr="00A03B1B">
        <w:rPr>
          <w:szCs w:val="20"/>
        </w:rPr>
        <w:t xml:space="preserve">(xiii) </w:t>
      </w:r>
      <w:r w:rsidRPr="00A03B1B">
        <w:rPr>
          <w:szCs w:val="20"/>
        </w:rPr>
        <w:tab/>
        <w:t>In the ERCOT System that can be used to increase Generation Resource Base Points in the next five minutes in SCED; and</w:t>
      </w:r>
    </w:p>
    <w:p w14:paraId="4FD502C5" w14:textId="77777777" w:rsidR="00A03B1B" w:rsidRPr="00A03B1B" w:rsidRDefault="00A03B1B" w:rsidP="00A03B1B">
      <w:pPr>
        <w:spacing w:after="240"/>
        <w:ind w:left="2160" w:hanging="720"/>
        <w:rPr>
          <w:szCs w:val="20"/>
        </w:rPr>
      </w:pPr>
      <w:r w:rsidRPr="00A03B1B">
        <w:rPr>
          <w:szCs w:val="20"/>
        </w:rPr>
        <w:t>(xiv)</w:t>
      </w:r>
      <w:r w:rsidRPr="00A03B1B">
        <w:rPr>
          <w:szCs w:val="20"/>
        </w:rPr>
        <w:tab/>
        <w:t>In the ERCOT System that can be used to decrease Generation Resource Base Points in the next five minutes in SCED;</w:t>
      </w:r>
    </w:p>
    <w:p w14:paraId="39D82492" w14:textId="77777777" w:rsidR="00A03B1B" w:rsidRPr="00A03B1B" w:rsidRDefault="00A03B1B" w:rsidP="00A03B1B">
      <w:pPr>
        <w:spacing w:after="240"/>
        <w:ind w:left="2160" w:hanging="720"/>
        <w:rPr>
          <w:szCs w:val="20"/>
        </w:rPr>
      </w:pPr>
      <w:r w:rsidRPr="00A03B1B">
        <w:rPr>
          <w:szCs w:val="20"/>
        </w:rPr>
        <w:t>(xv)</w:t>
      </w:r>
      <w:r w:rsidRPr="00A03B1B">
        <w:rPr>
          <w:szCs w:val="20"/>
        </w:rPr>
        <w:tab/>
        <w:t>The total capability of Resources available to provide the following combinations of Ancillary Services, based on the Resource telemetry from the QSE and capped by the limits of the Resource:</w:t>
      </w:r>
    </w:p>
    <w:p w14:paraId="33FFC92F" w14:textId="77777777" w:rsidR="00A03B1B" w:rsidRPr="00A03B1B" w:rsidRDefault="00A03B1B" w:rsidP="00A03B1B">
      <w:pPr>
        <w:spacing w:after="240"/>
        <w:ind w:left="2880" w:hanging="720"/>
        <w:rPr>
          <w:szCs w:val="20"/>
        </w:rPr>
      </w:pPr>
      <w:r w:rsidRPr="00A03B1B">
        <w:rPr>
          <w:szCs w:val="20"/>
        </w:rPr>
        <w:t>(A)</w:t>
      </w:r>
      <w:r w:rsidRPr="00A03B1B">
        <w:rPr>
          <w:szCs w:val="20"/>
        </w:rPr>
        <w:tab/>
        <w:t xml:space="preserve">Capacity to provide Reg-Up, RRS, or both, irrespective of whether it </w:t>
      </w:r>
      <w:proofErr w:type="gramStart"/>
      <w:r w:rsidRPr="00A03B1B">
        <w:rPr>
          <w:szCs w:val="20"/>
        </w:rPr>
        <w:t>is capable of providing</w:t>
      </w:r>
      <w:proofErr w:type="gramEnd"/>
      <w:r w:rsidRPr="00A03B1B">
        <w:rPr>
          <w:szCs w:val="20"/>
        </w:rPr>
        <w:t xml:space="preserve"> ECRS or Non-Spin;</w:t>
      </w:r>
    </w:p>
    <w:p w14:paraId="76D5E93C" w14:textId="77777777" w:rsidR="00A03B1B" w:rsidRPr="00A03B1B" w:rsidRDefault="00A03B1B" w:rsidP="00A03B1B">
      <w:pPr>
        <w:spacing w:after="240"/>
        <w:ind w:left="2880" w:hanging="720"/>
        <w:rPr>
          <w:szCs w:val="20"/>
        </w:rPr>
      </w:pPr>
      <w:r w:rsidRPr="00A03B1B">
        <w:rPr>
          <w:szCs w:val="20"/>
        </w:rPr>
        <w:t>(B)</w:t>
      </w:r>
      <w:r w:rsidRPr="00A03B1B">
        <w:rPr>
          <w:szCs w:val="20"/>
        </w:rPr>
        <w:tab/>
        <w:t>Capacity to provide Reg-Up, RRS, ECRS, or any combination</w:t>
      </w:r>
      <w:r w:rsidRPr="00A03B1B">
        <w:rPr>
          <w:rFonts w:eastAsia="SimSun"/>
        </w:rPr>
        <w:t xml:space="preserve"> </w:t>
      </w:r>
      <w:ins w:id="848" w:author="ERCOT" w:date="2025-09-18T20:04:00Z">
        <w:r w:rsidRPr="00A03B1B">
          <w:rPr>
            <w:rFonts w:eastAsia="SimSun"/>
          </w:rPr>
          <w:t>or DRRS</w:t>
        </w:r>
      </w:ins>
      <w:r w:rsidRPr="00A03B1B">
        <w:rPr>
          <w:szCs w:val="20"/>
        </w:rPr>
        <w:t xml:space="preserve">, irrespective of whether it </w:t>
      </w:r>
      <w:proofErr w:type="gramStart"/>
      <w:r w:rsidRPr="00A03B1B">
        <w:rPr>
          <w:szCs w:val="20"/>
        </w:rPr>
        <w:t>is capable of providing</w:t>
      </w:r>
      <w:proofErr w:type="gramEnd"/>
      <w:r w:rsidRPr="00A03B1B">
        <w:rPr>
          <w:szCs w:val="20"/>
        </w:rPr>
        <w:t xml:space="preserve"> Non-Spin</w:t>
      </w:r>
      <w:ins w:id="849" w:author="ERCOT" w:date="2025-12-09T07:26:00Z">
        <w:r w:rsidRPr="00A03B1B">
          <w:rPr>
            <w:szCs w:val="20"/>
          </w:rPr>
          <w:t xml:space="preserve"> or DRRS</w:t>
        </w:r>
      </w:ins>
      <w:r w:rsidRPr="00A03B1B">
        <w:rPr>
          <w:szCs w:val="20"/>
        </w:rPr>
        <w:t>;</w:t>
      </w:r>
      <w:del w:id="850" w:author="ERCOT" w:date="2025-12-09T07:25:00Z">
        <w:r w:rsidRPr="00A03B1B" w:rsidDel="00183E70">
          <w:rPr>
            <w:szCs w:val="20"/>
          </w:rPr>
          <w:delText xml:space="preserve"> and</w:delText>
        </w:r>
      </w:del>
    </w:p>
    <w:p w14:paraId="0761A8D9" w14:textId="77777777" w:rsidR="00A03B1B" w:rsidRPr="00A03B1B" w:rsidRDefault="00A03B1B" w:rsidP="00A03B1B">
      <w:pPr>
        <w:spacing w:after="240"/>
        <w:ind w:left="2880" w:hanging="720"/>
        <w:rPr>
          <w:ins w:id="851" w:author="ERCOT" w:date="2025-12-09T07:25:00Z"/>
        </w:rPr>
      </w:pPr>
      <w:r w:rsidRPr="00A03B1B">
        <w:rPr>
          <w:szCs w:val="20"/>
        </w:rPr>
        <w:lastRenderedPageBreak/>
        <w:t>(C)</w:t>
      </w:r>
      <w:r w:rsidRPr="00A03B1B">
        <w:rPr>
          <w:szCs w:val="20"/>
        </w:rPr>
        <w:tab/>
      </w:r>
      <w:r w:rsidRPr="00A03B1B">
        <w:rPr>
          <w:color w:val="000000"/>
          <w:szCs w:val="20"/>
        </w:rPr>
        <w:t>Capacity to provide Reg-Up, RRS, ECRS, or Non-Spin, in any combination</w:t>
      </w:r>
      <w:ins w:id="852" w:author="ERCOT" w:date="2025-12-09T07:25:00Z">
        <w:r w:rsidRPr="00A03B1B">
          <w:rPr>
            <w:color w:val="000000"/>
          </w:rPr>
          <w:t xml:space="preserve"> thereof</w:t>
        </w:r>
        <w:r w:rsidRPr="00A03B1B">
          <w:t xml:space="preserve">, irrespective of whether it </w:t>
        </w:r>
        <w:proofErr w:type="gramStart"/>
        <w:r w:rsidRPr="00A03B1B">
          <w:t>is capable of providing</w:t>
        </w:r>
        <w:proofErr w:type="gramEnd"/>
        <w:r w:rsidRPr="00A03B1B">
          <w:rPr>
            <w:rFonts w:eastAsia="SimSun"/>
          </w:rPr>
          <w:t xml:space="preserve"> DRRS</w:t>
        </w:r>
      </w:ins>
      <w:r w:rsidRPr="00A03B1B">
        <w:rPr>
          <w:szCs w:val="20"/>
        </w:rPr>
        <w:t>;</w:t>
      </w:r>
      <w:ins w:id="853" w:author="ERCOT" w:date="2025-12-09T07:25:00Z">
        <w:r w:rsidRPr="00A03B1B">
          <w:t xml:space="preserve"> and </w:t>
        </w:r>
      </w:ins>
    </w:p>
    <w:p w14:paraId="48973EA9" w14:textId="77777777" w:rsidR="00A03B1B" w:rsidRPr="00A03B1B" w:rsidRDefault="00A03B1B" w:rsidP="00A03B1B">
      <w:pPr>
        <w:spacing w:after="240"/>
        <w:ind w:left="2880" w:hanging="720"/>
        <w:rPr>
          <w:ins w:id="854" w:author="ERCOT" w:date="2025-12-09T07:25:00Z"/>
        </w:rPr>
      </w:pPr>
      <w:ins w:id="855" w:author="ERCOT" w:date="2025-12-09T07:25:00Z">
        <w:r w:rsidRPr="00A03B1B">
          <w:t>(D)</w:t>
        </w:r>
        <w:r w:rsidRPr="00A03B1B">
          <w:rPr>
            <w:szCs w:val="20"/>
          </w:rPr>
          <w:t xml:space="preserve"> </w:t>
        </w:r>
        <w:r w:rsidRPr="00A03B1B">
          <w:rPr>
            <w:szCs w:val="20"/>
          </w:rPr>
          <w:tab/>
        </w:r>
        <w:r w:rsidRPr="00A03B1B">
          <w:rPr>
            <w:color w:val="000000"/>
          </w:rPr>
          <w:t>Capacity to provide Reg-Up, RRS, ECRS, Non-Spin, DRRS, or any combination thereof.</w:t>
        </w:r>
      </w:ins>
    </w:p>
    <w:p w14:paraId="6D4BAB37" w14:textId="77777777" w:rsidR="00A03B1B" w:rsidRPr="00A03B1B" w:rsidRDefault="00A03B1B" w:rsidP="00A03B1B">
      <w:pPr>
        <w:spacing w:after="240"/>
        <w:ind w:left="1440" w:hanging="720"/>
        <w:rPr>
          <w:szCs w:val="20"/>
        </w:rPr>
      </w:pPr>
      <w:r w:rsidRPr="00A03B1B">
        <w:rPr>
          <w:szCs w:val="20"/>
        </w:rPr>
        <w:t>(</w:t>
      </w:r>
      <w:ins w:id="856" w:author="ERCOT" w:date="2025-12-09T07:28:00Z">
        <w:r w:rsidRPr="00A03B1B">
          <w:rPr>
            <w:szCs w:val="20"/>
          </w:rPr>
          <w:t>n</w:t>
        </w:r>
      </w:ins>
      <w:del w:id="857" w:author="ERCOT" w:date="2025-12-09T07:28:00Z">
        <w:r w:rsidRPr="00A03B1B" w:rsidDel="00183E70">
          <w:rPr>
            <w:szCs w:val="20"/>
          </w:rPr>
          <w:delText>m</w:delText>
        </w:r>
      </w:del>
      <w:r w:rsidRPr="00A03B1B">
        <w:rPr>
          <w:szCs w:val="20"/>
        </w:rPr>
        <w:t>)</w:t>
      </w:r>
      <w:r w:rsidRPr="00A03B1B">
        <w:rPr>
          <w:szCs w:val="20"/>
        </w:rPr>
        <w:tab/>
        <w:t>Aggregate telemetered HSL capacity for Resources with a telemetered Resource Status of EMR;</w:t>
      </w:r>
    </w:p>
    <w:p w14:paraId="0AF4444F" w14:textId="77777777" w:rsidR="00A03B1B" w:rsidRPr="00A03B1B" w:rsidRDefault="00A03B1B" w:rsidP="00A03B1B">
      <w:pPr>
        <w:spacing w:after="240"/>
        <w:ind w:left="1440" w:hanging="720"/>
        <w:rPr>
          <w:szCs w:val="20"/>
        </w:rPr>
      </w:pPr>
      <w:r w:rsidRPr="00A03B1B">
        <w:rPr>
          <w:szCs w:val="20"/>
        </w:rPr>
        <w:t>(</w:t>
      </w:r>
      <w:ins w:id="858" w:author="ERCOT" w:date="2025-12-09T07:28:00Z">
        <w:r w:rsidRPr="00A03B1B">
          <w:rPr>
            <w:szCs w:val="20"/>
          </w:rPr>
          <w:t>o</w:t>
        </w:r>
      </w:ins>
      <w:del w:id="859" w:author="ERCOT" w:date="2025-12-09T07:28:00Z">
        <w:r w:rsidRPr="00A03B1B" w:rsidDel="00183E70">
          <w:rPr>
            <w:szCs w:val="20"/>
          </w:rPr>
          <w:delText>n</w:delText>
        </w:r>
      </w:del>
      <w:r w:rsidRPr="00A03B1B">
        <w:rPr>
          <w:szCs w:val="20"/>
        </w:rPr>
        <w:t>)</w:t>
      </w:r>
      <w:r w:rsidRPr="00A03B1B">
        <w:rPr>
          <w:szCs w:val="20"/>
        </w:rPr>
        <w:tab/>
        <w:t>Aggregate telemetered HSL capacity for Resources with a telemetered Resource Status of OUT;</w:t>
      </w:r>
    </w:p>
    <w:p w14:paraId="57ED50C2" w14:textId="77777777" w:rsidR="00A03B1B" w:rsidRPr="00A03B1B" w:rsidRDefault="00A03B1B" w:rsidP="00A03B1B">
      <w:pPr>
        <w:spacing w:after="240"/>
        <w:ind w:left="1440" w:hanging="720"/>
        <w:rPr>
          <w:szCs w:val="20"/>
        </w:rPr>
      </w:pPr>
      <w:r w:rsidRPr="00A03B1B">
        <w:rPr>
          <w:szCs w:val="20"/>
        </w:rPr>
        <w:t>(</w:t>
      </w:r>
      <w:ins w:id="860" w:author="ERCOT" w:date="2025-12-09T07:28:00Z">
        <w:r w:rsidRPr="00A03B1B">
          <w:rPr>
            <w:szCs w:val="20"/>
          </w:rPr>
          <w:t>p</w:t>
        </w:r>
      </w:ins>
      <w:del w:id="861" w:author="ERCOT" w:date="2025-12-09T07:28:00Z">
        <w:r w:rsidRPr="00A03B1B" w:rsidDel="00183E70">
          <w:rPr>
            <w:szCs w:val="20"/>
          </w:rPr>
          <w:delText>o</w:delText>
        </w:r>
      </w:del>
      <w:r w:rsidRPr="00A03B1B">
        <w:rPr>
          <w:szCs w:val="20"/>
        </w:rPr>
        <w:t>)</w:t>
      </w:r>
      <w:r w:rsidRPr="00A03B1B">
        <w:rPr>
          <w:szCs w:val="20"/>
        </w:rPr>
        <w:tab/>
        <w:t>Aggregate net telemetered consumption for Resources with a telemetered Resource Status of OUTL; and</w:t>
      </w:r>
    </w:p>
    <w:p w14:paraId="463FF5F2" w14:textId="77777777" w:rsidR="00A03B1B" w:rsidRPr="00A03B1B" w:rsidRDefault="00A03B1B" w:rsidP="00A03B1B">
      <w:pPr>
        <w:spacing w:after="240"/>
        <w:ind w:left="1440" w:hanging="720"/>
        <w:rPr>
          <w:szCs w:val="20"/>
        </w:rPr>
      </w:pPr>
      <w:r w:rsidRPr="00A03B1B">
        <w:rPr>
          <w:szCs w:val="20"/>
        </w:rPr>
        <w:t>(</w:t>
      </w:r>
      <w:ins w:id="862" w:author="ERCOT" w:date="2025-12-09T07:28:00Z">
        <w:r w:rsidRPr="00A03B1B">
          <w:rPr>
            <w:szCs w:val="20"/>
          </w:rPr>
          <w:t>q</w:t>
        </w:r>
      </w:ins>
      <w:del w:id="863" w:author="ERCOT" w:date="2025-12-09T07:28:00Z">
        <w:r w:rsidRPr="00A03B1B" w:rsidDel="00183E70">
          <w:rPr>
            <w:szCs w:val="20"/>
          </w:rPr>
          <w:delText>p</w:delText>
        </w:r>
      </w:del>
      <w:r w:rsidRPr="00A03B1B">
        <w:rPr>
          <w:szCs w:val="20"/>
        </w:rPr>
        <w:t>)</w:t>
      </w:r>
      <w:r w:rsidRPr="00A03B1B">
        <w:rPr>
          <w:szCs w:val="20"/>
        </w:rPr>
        <w:tab/>
        <w:t>The ERCOT-wide PRC calculated as follows:</w:t>
      </w:r>
    </w:p>
    <w:p w14:paraId="1ECB2C18" w14:textId="77777777" w:rsidR="00A03B1B" w:rsidRPr="00A03B1B" w:rsidRDefault="00A03B1B" w:rsidP="00A03B1B">
      <w:pPr>
        <w:spacing w:after="240"/>
        <w:rPr>
          <w:b/>
          <w:position w:val="30"/>
          <w:sz w:val="20"/>
          <w:szCs w:val="20"/>
        </w:rPr>
      </w:pPr>
    </w:p>
    <w:p w14:paraId="73674CC3" w14:textId="77777777" w:rsidR="00A03B1B" w:rsidRPr="00A03B1B" w:rsidRDefault="00C8423D" w:rsidP="00A03B1B">
      <w:pPr>
        <w:spacing w:after="240"/>
        <w:rPr>
          <w:b/>
          <w:position w:val="30"/>
          <w:sz w:val="20"/>
          <w:szCs w:val="20"/>
        </w:rPr>
      </w:pPr>
      <w:r>
        <w:rPr>
          <w:b/>
          <w:noProof/>
          <w:position w:val="30"/>
          <w:sz w:val="20"/>
          <w:szCs w:val="20"/>
        </w:rPr>
        <w:object w:dxaOrig="1440" w:dyaOrig="1440" w14:anchorId="0128A1EB">
          <v:shape id="_x0000_s2476" type="#_x0000_t75" style="position:absolute;margin-left:33.75pt;margin-top:-42.55pt;width:67.75pt;height:109.9pt;z-index:251675648" fillcolor="red" strokecolor="red">
            <v:fill opacity="13107f" color2="fill darken(118)" o:opacity2="13107f" rotate="t" method="linear sigma" focus="100%" type="gradient"/>
            <v:imagedata r:id="rId78" o:title=""/>
          </v:shape>
          <o:OLEObject Type="Embed" ProgID="Equation.3" ShapeID="_x0000_s2476" DrawAspect="Content" ObjectID="_1831214144" r:id="rId79"/>
        </w:object>
      </w:r>
      <w:r w:rsidR="00A03B1B" w:rsidRPr="00A03B1B">
        <w:rPr>
          <w:b/>
          <w:position w:val="30"/>
          <w:sz w:val="20"/>
          <w:szCs w:val="20"/>
        </w:rPr>
        <w:t>PRC</w:t>
      </w:r>
      <w:r w:rsidR="00A03B1B" w:rsidRPr="00A03B1B">
        <w:rPr>
          <w:b/>
          <w:position w:val="30"/>
          <w:sz w:val="20"/>
          <w:szCs w:val="20"/>
          <w:vertAlign w:val="subscript"/>
        </w:rPr>
        <w:t>1</w:t>
      </w:r>
      <w:r w:rsidR="00A03B1B" w:rsidRPr="00A03B1B">
        <w:rPr>
          <w:b/>
          <w:position w:val="30"/>
          <w:sz w:val="20"/>
          <w:szCs w:val="20"/>
        </w:rPr>
        <w:t xml:space="preserve"> =</w:t>
      </w:r>
      <w:r w:rsidR="00A03B1B" w:rsidRPr="00A03B1B">
        <w:rPr>
          <w:b/>
          <w:position w:val="30"/>
          <w:sz w:val="20"/>
          <w:szCs w:val="20"/>
        </w:rPr>
        <w:tab/>
      </w:r>
      <w:r w:rsidR="00A03B1B" w:rsidRPr="00A03B1B">
        <w:rPr>
          <w:b/>
          <w:position w:val="30"/>
          <w:sz w:val="20"/>
          <w:szCs w:val="20"/>
        </w:rPr>
        <w:tab/>
      </w:r>
      <w:r w:rsidR="00A03B1B" w:rsidRPr="00A03B1B">
        <w:rPr>
          <w:b/>
          <w:position w:val="30"/>
          <w:sz w:val="20"/>
          <w:szCs w:val="20"/>
        </w:rPr>
        <w:tab/>
        <w:t>Min(Max((RDF*FRCHL – FRCO)</w:t>
      </w:r>
      <w:r w:rsidR="00A03B1B" w:rsidRPr="00A03B1B">
        <w:rPr>
          <w:b/>
          <w:position w:val="30"/>
          <w:sz w:val="20"/>
          <w:szCs w:val="20"/>
          <w:vertAlign w:val="subscript"/>
        </w:rPr>
        <w:t>i</w:t>
      </w:r>
      <w:r w:rsidR="00A03B1B" w:rsidRPr="00A03B1B">
        <w:rPr>
          <w:b/>
          <w:position w:val="30"/>
          <w:sz w:val="20"/>
          <w:szCs w:val="20"/>
        </w:rPr>
        <w:t xml:space="preserve"> , 0.0) , 0.2*RDF*</w:t>
      </w:r>
      <w:proofErr w:type="spellStart"/>
      <w:r w:rsidR="00A03B1B" w:rsidRPr="00A03B1B">
        <w:rPr>
          <w:b/>
          <w:position w:val="30"/>
          <w:sz w:val="20"/>
          <w:szCs w:val="20"/>
        </w:rPr>
        <w:t>FRCHL</w:t>
      </w:r>
      <w:r w:rsidR="00A03B1B" w:rsidRPr="00A03B1B">
        <w:rPr>
          <w:b/>
          <w:position w:val="30"/>
          <w:sz w:val="20"/>
          <w:szCs w:val="20"/>
          <w:vertAlign w:val="subscript"/>
        </w:rPr>
        <w:t>i</w:t>
      </w:r>
      <w:proofErr w:type="spellEnd"/>
      <w:r w:rsidR="00A03B1B" w:rsidRPr="00A03B1B">
        <w:rPr>
          <w:b/>
          <w:position w:val="30"/>
          <w:sz w:val="20"/>
          <w:szCs w:val="20"/>
        </w:rPr>
        <w:t>),</w:t>
      </w:r>
    </w:p>
    <w:p w14:paraId="5CF8CFF2" w14:textId="77777777" w:rsidR="00A03B1B" w:rsidRPr="00A03B1B" w:rsidRDefault="00A03B1B" w:rsidP="00A03B1B">
      <w:pPr>
        <w:ind w:right="-1080"/>
        <w:rPr>
          <w:szCs w:val="20"/>
        </w:rPr>
      </w:pPr>
    </w:p>
    <w:p w14:paraId="504E6189" w14:textId="77777777" w:rsidR="00A03B1B" w:rsidRPr="00A03B1B" w:rsidRDefault="00A03B1B" w:rsidP="00A03B1B">
      <w:pPr>
        <w:ind w:right="-1080"/>
        <w:rPr>
          <w:szCs w:val="20"/>
        </w:rPr>
      </w:pPr>
    </w:p>
    <w:p w14:paraId="6A00B0D0" w14:textId="77777777" w:rsidR="00A03B1B" w:rsidRPr="00A03B1B" w:rsidRDefault="00A03B1B" w:rsidP="00A03B1B">
      <w:pPr>
        <w:ind w:right="-1080"/>
        <w:rPr>
          <w:szCs w:val="20"/>
        </w:rPr>
      </w:pPr>
      <w:r w:rsidRPr="00A03B1B">
        <w:rPr>
          <w:szCs w:val="20"/>
        </w:rPr>
        <w:t>where the included On-Line Generation Resources do not include WGRs, nuclear Generation</w:t>
      </w:r>
    </w:p>
    <w:p w14:paraId="378C18EB" w14:textId="77777777" w:rsidR="00A03B1B" w:rsidRPr="00A03B1B" w:rsidRDefault="00A03B1B" w:rsidP="00A03B1B">
      <w:pPr>
        <w:ind w:right="-1080"/>
        <w:rPr>
          <w:szCs w:val="20"/>
        </w:rPr>
      </w:pPr>
      <w:r w:rsidRPr="00A03B1B">
        <w:rPr>
          <w:szCs w:val="20"/>
        </w:rPr>
        <w:t xml:space="preserve">Resources, or Generation Resources with an output less than or equal to 95% of </w:t>
      </w:r>
      <w:proofErr w:type="gramStart"/>
      <w:r w:rsidRPr="00A03B1B">
        <w:rPr>
          <w:szCs w:val="20"/>
        </w:rPr>
        <w:t>telemetered</w:t>
      </w:r>
      <w:proofErr w:type="gramEnd"/>
      <w:r w:rsidRPr="00A03B1B">
        <w:rPr>
          <w:szCs w:val="20"/>
        </w:rPr>
        <w:t xml:space="preserve"> LSL or </w:t>
      </w:r>
    </w:p>
    <w:p w14:paraId="14A4C4CB" w14:textId="77777777" w:rsidR="00A03B1B" w:rsidRPr="00A03B1B" w:rsidRDefault="00A03B1B" w:rsidP="00A03B1B">
      <w:pPr>
        <w:ind w:right="-1080"/>
        <w:rPr>
          <w:szCs w:val="20"/>
        </w:rPr>
      </w:pPr>
      <w:r w:rsidRPr="00A03B1B">
        <w:rPr>
          <w:szCs w:val="20"/>
        </w:rPr>
        <w:t>with a telemetered status of ONTEST, ONHOLD, STARTUP, or SHUTDOWN.</w:t>
      </w:r>
    </w:p>
    <w:p w14:paraId="101E55EC" w14:textId="0305EBD9" w:rsidR="00A03B1B" w:rsidRPr="00A03B1B" w:rsidRDefault="00A03B1B" w:rsidP="00A03B1B">
      <w:pPr>
        <w:ind w:right="-1080"/>
        <w:rPr>
          <w:b/>
          <w:position w:val="30"/>
          <w:sz w:val="20"/>
          <w:szCs w:val="20"/>
        </w:rPr>
      </w:pPr>
      <w:r>
        <w:rPr>
          <w:noProof/>
        </w:rPr>
        <mc:AlternateContent>
          <mc:Choice Requires="wpc">
            <w:drawing>
              <wp:anchor distT="0" distB="0" distL="114300" distR="114300" simplePos="0" relativeHeight="251680768" behindDoc="0" locked="0" layoutInCell="1" allowOverlap="1" wp14:anchorId="4392E660" wp14:editId="3B27DAE9">
                <wp:simplePos x="0" y="0"/>
                <wp:positionH relativeFrom="column">
                  <wp:posOffset>478155</wp:posOffset>
                </wp:positionH>
                <wp:positionV relativeFrom="paragraph">
                  <wp:posOffset>-71120</wp:posOffset>
                </wp:positionV>
                <wp:extent cx="761365" cy="1394460"/>
                <wp:effectExtent l="0" t="0" r="0" b="0"/>
                <wp:wrapNone/>
                <wp:docPr id="526" name="Canvas 11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81553907" name="Rectangle 107"/>
                        <wps:cNvSpPr>
                          <a:spLocks noChangeArrowheads="1"/>
                        </wps:cNvSpPr>
                        <wps:spPr bwMode="auto">
                          <a:xfrm>
                            <a:off x="142212" y="501622"/>
                            <a:ext cx="135912" cy="340415"/>
                          </a:xfrm>
                          <a:prstGeom prst="rect">
                            <a:avLst/>
                          </a:prstGeom>
                          <a:noFill/>
                          <a:ln>
                            <a:noFill/>
                          </a:ln>
                        </wps:spPr>
                        <wps:txbx>
                          <w:txbxContent>
                            <w:p w14:paraId="11B619AF" w14:textId="77777777" w:rsidR="00A03B1B" w:rsidRDefault="00A03B1B" w:rsidP="00A03B1B">
                              <w:r>
                                <w:rPr>
                                  <w:rFonts w:ascii="Symbol" w:hAnsi="Symbol" w:cs="Symbol"/>
                                  <w:color w:val="000000"/>
                                  <w:sz w:val="32"/>
                                  <w:szCs w:val="32"/>
                                </w:rPr>
                                <w:t></w:t>
                              </w:r>
                            </w:p>
                          </w:txbxContent>
                        </wps:txbx>
                        <wps:bodyPr rot="0" vert="horz" wrap="square" lIns="0" tIns="0" rIns="0" bIns="0" anchor="t" anchorCtr="0" upright="1">
                          <a:noAutofit/>
                        </wps:bodyPr>
                      </wps:wsp>
                      <wps:wsp>
                        <wps:cNvPr id="1419167653" name="Rectangle 108"/>
                        <wps:cNvSpPr>
                          <a:spLocks noChangeArrowheads="1"/>
                        </wps:cNvSpPr>
                        <wps:spPr bwMode="auto">
                          <a:xfrm>
                            <a:off x="90108" y="842036"/>
                            <a:ext cx="83820" cy="186690"/>
                          </a:xfrm>
                          <a:prstGeom prst="rect">
                            <a:avLst/>
                          </a:prstGeom>
                          <a:noFill/>
                          <a:ln>
                            <a:noFill/>
                          </a:ln>
                        </wps:spPr>
                        <wps:txbx>
                          <w:txbxContent>
                            <w:p w14:paraId="1204008E"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1952220284" name="Rectangle 109"/>
                        <wps:cNvSpPr>
                          <a:spLocks noChangeArrowheads="1"/>
                        </wps:cNvSpPr>
                        <wps:spPr bwMode="auto">
                          <a:xfrm>
                            <a:off x="40603" y="326414"/>
                            <a:ext cx="407035" cy="175260"/>
                          </a:xfrm>
                          <a:prstGeom prst="rect">
                            <a:avLst/>
                          </a:prstGeom>
                          <a:noFill/>
                          <a:ln>
                            <a:noFill/>
                          </a:ln>
                        </wps:spPr>
                        <wps:txbx>
                          <w:txbxContent>
                            <w:p w14:paraId="3E9600FB" w14:textId="77777777" w:rsidR="00A03B1B" w:rsidRDefault="00A03B1B" w:rsidP="00A03B1B">
                              <w:r>
                                <w:rPr>
                                  <w:b/>
                                  <w:bCs/>
                                  <w:i/>
                                  <w:iCs/>
                                  <w:color w:val="000000"/>
                                </w:rPr>
                                <w:t>WGRs</w:t>
                              </w:r>
                            </w:p>
                          </w:txbxContent>
                        </wps:txbx>
                        <wps:bodyPr rot="0" vert="horz" wrap="none" lIns="0" tIns="0" rIns="0" bIns="0" anchor="t" anchorCtr="0" upright="1">
                          <a:spAutoFit/>
                        </wps:bodyPr>
                      </wps:wsp>
                      <wps:wsp>
                        <wps:cNvPr id="92502248" name="Rectangle 110"/>
                        <wps:cNvSpPr>
                          <a:spLocks noChangeArrowheads="1"/>
                        </wps:cNvSpPr>
                        <wps:spPr bwMode="auto">
                          <a:xfrm>
                            <a:off x="29202" y="171407"/>
                            <a:ext cx="398145" cy="175260"/>
                          </a:xfrm>
                          <a:prstGeom prst="rect">
                            <a:avLst/>
                          </a:prstGeom>
                          <a:noFill/>
                          <a:ln>
                            <a:noFill/>
                          </a:ln>
                        </wps:spPr>
                        <wps:txbx>
                          <w:txbxContent>
                            <w:p w14:paraId="1BB07C45" w14:textId="77777777" w:rsidR="00A03B1B" w:rsidRDefault="00A03B1B" w:rsidP="00A03B1B">
                              <w:r>
                                <w:rPr>
                                  <w:b/>
                                  <w:bCs/>
                                  <w:i/>
                                  <w:iCs/>
                                  <w:color w:val="000000"/>
                                </w:rPr>
                                <w:t>online</w:t>
                              </w:r>
                            </w:p>
                          </w:txbxContent>
                        </wps:txbx>
                        <wps:bodyPr rot="0" vert="horz" wrap="none" lIns="0" tIns="0" rIns="0" bIns="0" anchor="t" anchorCtr="0" upright="1">
                          <a:spAutoFit/>
                        </wps:bodyPr>
                      </wps:wsp>
                      <wps:wsp>
                        <wps:cNvPr id="932302886" name="Rectangle 111"/>
                        <wps:cNvSpPr>
                          <a:spLocks noChangeArrowheads="1"/>
                        </wps:cNvSpPr>
                        <wps:spPr bwMode="auto">
                          <a:xfrm>
                            <a:off x="74306" y="16501"/>
                            <a:ext cx="186690" cy="175260"/>
                          </a:xfrm>
                          <a:prstGeom prst="rect">
                            <a:avLst/>
                          </a:prstGeom>
                          <a:noFill/>
                          <a:ln>
                            <a:noFill/>
                          </a:ln>
                        </wps:spPr>
                        <wps:txbx>
                          <w:txbxContent>
                            <w:p w14:paraId="5C9C29CC" w14:textId="77777777" w:rsidR="00A03B1B" w:rsidRDefault="00A03B1B" w:rsidP="00A03B1B">
                              <w:r>
                                <w:rPr>
                                  <w:b/>
                                  <w:bCs/>
                                  <w:i/>
                                  <w:iCs/>
                                  <w:color w:val="000000"/>
                                </w:rPr>
                                <w:t>All</w:t>
                              </w:r>
                            </w:p>
                          </w:txbxContent>
                        </wps:txbx>
                        <wps:bodyPr rot="0" vert="horz" wrap="none" lIns="0" tIns="0" rIns="0" bIns="0" anchor="t" anchorCtr="0" upright="1">
                          <a:spAutoFit/>
                        </wps:bodyPr>
                      </wps:wsp>
                      <wps:wsp>
                        <wps:cNvPr id="535360714" name="Rectangle 112"/>
                        <wps:cNvSpPr>
                          <a:spLocks noChangeArrowheads="1"/>
                        </wps:cNvSpPr>
                        <wps:spPr bwMode="auto">
                          <a:xfrm>
                            <a:off x="40603" y="1014744"/>
                            <a:ext cx="348615" cy="175260"/>
                          </a:xfrm>
                          <a:prstGeom prst="rect">
                            <a:avLst/>
                          </a:prstGeom>
                          <a:noFill/>
                          <a:ln>
                            <a:noFill/>
                          </a:ln>
                        </wps:spPr>
                        <wps:txbx>
                          <w:txbxContent>
                            <w:p w14:paraId="6DFC62EE" w14:textId="77777777" w:rsidR="00A03B1B" w:rsidRDefault="00A03B1B" w:rsidP="00A03B1B">
                              <w:r>
                                <w:rPr>
                                  <w:b/>
                                  <w:bCs/>
                                  <w:i/>
                                  <w:iCs/>
                                  <w:color w:val="000000"/>
                                </w:rPr>
                                <w:t>WGR</w:t>
                              </w:r>
                            </w:p>
                          </w:txbxContent>
                        </wps:txbx>
                        <wps:bodyPr rot="0" vert="horz" wrap="none" lIns="0" tIns="0" rIns="0" bIns="0" anchor="t" anchorCtr="0" upright="1">
                          <a:spAutoFit/>
                        </wps:bodyPr>
                      </wps:wsp>
                      <wps:wsp>
                        <wps:cNvPr id="140813868" name="Rectangle 113"/>
                        <wps:cNvSpPr>
                          <a:spLocks noChangeArrowheads="1"/>
                        </wps:cNvSpPr>
                        <wps:spPr bwMode="auto">
                          <a:xfrm>
                            <a:off x="179115" y="859837"/>
                            <a:ext cx="398145" cy="175260"/>
                          </a:xfrm>
                          <a:prstGeom prst="rect">
                            <a:avLst/>
                          </a:prstGeom>
                          <a:noFill/>
                          <a:ln>
                            <a:noFill/>
                          </a:ln>
                        </wps:spPr>
                        <wps:txbx>
                          <w:txbxContent>
                            <w:p w14:paraId="066C2CEA" w14:textId="77777777" w:rsidR="00A03B1B" w:rsidRDefault="00A03B1B" w:rsidP="00A03B1B">
                              <w:r>
                                <w:rPr>
                                  <w:b/>
                                  <w:bCs/>
                                  <w:i/>
                                  <w:iCs/>
                                  <w:color w:val="000000"/>
                                </w:rPr>
                                <w:t>online</w:t>
                              </w:r>
                            </w:p>
                          </w:txbxContent>
                        </wps:txbx>
                        <wps:bodyPr rot="0" vert="horz" wrap="none" lIns="0" tIns="0" rIns="0" bIns="0" anchor="t" anchorCtr="0" upright="1">
                          <a:spAutoFit/>
                        </wps:bodyPr>
                      </wps:wsp>
                      <wps:wsp>
                        <wps:cNvPr id="1401782886" name="Rectangle 114"/>
                        <wps:cNvSpPr>
                          <a:spLocks noChangeArrowheads="1"/>
                        </wps:cNvSpPr>
                        <wps:spPr bwMode="auto">
                          <a:xfrm>
                            <a:off x="31703" y="859837"/>
                            <a:ext cx="42545" cy="175260"/>
                          </a:xfrm>
                          <a:prstGeom prst="rect">
                            <a:avLst/>
                          </a:prstGeom>
                          <a:noFill/>
                          <a:ln>
                            <a:noFill/>
                          </a:ln>
                        </wps:spPr>
                        <wps:txbx>
                          <w:txbxContent>
                            <w:p w14:paraId="7F03C893" w14:textId="77777777" w:rsidR="00A03B1B" w:rsidRDefault="00A03B1B" w:rsidP="00A03B1B">
                              <w:r>
                                <w:rPr>
                                  <w:b/>
                                  <w:bCs/>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4392E660" id="Canvas 111" o:spid="_x0000_s1032" editas="canvas" style="position:absolute;margin-left:37.65pt;margin-top:-5.6pt;width:59.95pt;height:109.8pt;z-index:251680768" coordsize="7613,13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">
                <v:shape id="_x0000_s1033" type="#_x0000_t75" style="position:absolute;width:7613;height:13944;visibility:visible;mso-wrap-style:square">
                  <v:fill o:detectmouseclick="t"/>
                  <v:path o:connecttype="none"/>
                </v:shape>
                <v:rect id="Rectangle 107" o:spid="_x0000_s1034" style="position:absolute;left:1422;top:5016;width:1359;height:3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" filled="f" stroked="f">
                  <v:textbox inset="0,0,0,0">
                    <w:txbxContent>
                      <w:p w14:paraId="11B619AF" w14:textId="77777777" w:rsidR="00A03B1B" w:rsidRDefault="00A03B1B" w:rsidP="00A03B1B">
                        <w:r>
                          <w:rPr>
                            <w:rFonts w:ascii="Symbol" w:hAnsi="Symbol" w:cs="Symbol"/>
                            <w:color w:val="000000"/>
                            <w:sz w:val="32"/>
                            <w:szCs w:val="32"/>
                          </w:rPr>
                          <w:t></w:t>
                        </w:r>
                      </w:p>
                    </w:txbxContent>
                  </v:textbox>
                </v:rect>
                <v:rect id="Rectangle 108" o:spid="_x0000_s1035" style="position:absolute;left:901;top:8420;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" filled="f" stroked="f">
                  <v:textbox style="mso-fit-shape-to-text:t" inset="0,0,0,0">
                    <w:txbxContent>
                      <w:p w14:paraId="1204008E" w14:textId="77777777" w:rsidR="00A03B1B" w:rsidRDefault="00A03B1B" w:rsidP="00A03B1B">
                        <w:r>
                          <w:rPr>
                            <w:rFonts w:ascii="Symbol" w:hAnsi="Symbol" w:cs="Symbol"/>
                            <w:color w:val="000000"/>
                          </w:rPr>
                          <w:t></w:t>
                        </w:r>
                      </w:p>
                    </w:txbxContent>
                  </v:textbox>
                </v:rect>
                <v:rect id="Rectangle 109" o:spid="_x0000_s1036" style="position:absolute;left:406;top:3264;width:407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" filled="f" stroked="f">
                  <v:textbox style="mso-fit-shape-to-text:t" inset="0,0,0,0">
                    <w:txbxContent>
                      <w:p w14:paraId="3E9600FB" w14:textId="77777777" w:rsidR="00A03B1B" w:rsidRDefault="00A03B1B" w:rsidP="00A03B1B">
                        <w:r>
                          <w:rPr>
                            <w:b/>
                            <w:bCs/>
                            <w:i/>
                            <w:iCs/>
                            <w:color w:val="000000"/>
                          </w:rPr>
                          <w:t>WGRs</w:t>
                        </w:r>
                      </w:p>
                    </w:txbxContent>
                  </v:textbox>
                </v:rect>
                <v:rect id="Rectangle 110" o:spid="_x0000_s1037" style="position:absolute;left:292;top:1714;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" filled="f" stroked="f">
                  <v:textbox style="mso-fit-shape-to-text:t" inset="0,0,0,0">
                    <w:txbxContent>
                      <w:p w14:paraId="1BB07C45" w14:textId="77777777" w:rsidR="00A03B1B" w:rsidRDefault="00A03B1B" w:rsidP="00A03B1B">
                        <w:r>
                          <w:rPr>
                            <w:b/>
                            <w:bCs/>
                            <w:i/>
                            <w:iCs/>
                            <w:color w:val="000000"/>
                          </w:rPr>
                          <w:t>online</w:t>
                        </w:r>
                      </w:p>
                    </w:txbxContent>
                  </v:textbox>
                </v:rect>
                <v:rect id="Rectangle 111" o:spid="_x0000_s1038" style="position:absolute;left:743;top:165;width:186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" filled="f" stroked="f">
                  <v:textbox style="mso-fit-shape-to-text:t" inset="0,0,0,0">
                    <w:txbxContent>
                      <w:p w14:paraId="5C9C29CC" w14:textId="77777777" w:rsidR="00A03B1B" w:rsidRDefault="00A03B1B" w:rsidP="00A03B1B">
                        <w:r>
                          <w:rPr>
                            <w:b/>
                            <w:bCs/>
                            <w:i/>
                            <w:iCs/>
                            <w:color w:val="000000"/>
                          </w:rPr>
                          <w:t>All</w:t>
                        </w:r>
                      </w:p>
                    </w:txbxContent>
                  </v:textbox>
                </v:rect>
                <v:rect id="Rectangle 112" o:spid="_x0000_s1039" style="position:absolute;left:406;top:10147;width:348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" filled="f" stroked="f">
                  <v:textbox style="mso-fit-shape-to-text:t" inset="0,0,0,0">
                    <w:txbxContent>
                      <w:p w14:paraId="6DFC62EE" w14:textId="77777777" w:rsidR="00A03B1B" w:rsidRDefault="00A03B1B" w:rsidP="00A03B1B">
                        <w:r>
                          <w:rPr>
                            <w:b/>
                            <w:bCs/>
                            <w:i/>
                            <w:iCs/>
                            <w:color w:val="000000"/>
                          </w:rPr>
                          <w:t>WGR</w:t>
                        </w:r>
                      </w:p>
                    </w:txbxContent>
                  </v:textbox>
                </v:rect>
                <v:rect id="Rectangle 113" o:spid="_x0000_s1040" style="position:absolute;left:1791;top:859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" filled="f" stroked="f">
                  <v:textbox style="mso-fit-shape-to-text:t" inset="0,0,0,0">
                    <w:txbxContent>
                      <w:p w14:paraId="066C2CEA" w14:textId="77777777" w:rsidR="00A03B1B" w:rsidRDefault="00A03B1B" w:rsidP="00A03B1B">
                        <w:r>
                          <w:rPr>
                            <w:b/>
                            <w:bCs/>
                            <w:i/>
                            <w:iCs/>
                            <w:color w:val="000000"/>
                          </w:rPr>
                          <w:t>online</w:t>
                        </w:r>
                      </w:p>
                    </w:txbxContent>
                  </v:textbox>
                </v:rect>
                <v:rect id="Rectangle 114" o:spid="_x0000_s1041" style="position:absolute;left:317;top:859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" filled="f" stroked="f">
                  <v:textbox style="mso-fit-shape-to-text:t" inset="0,0,0,0">
                    <w:txbxContent>
                      <w:p w14:paraId="7F03C893" w14:textId="77777777" w:rsidR="00A03B1B" w:rsidRDefault="00A03B1B" w:rsidP="00A03B1B">
                        <w:r>
                          <w:rPr>
                            <w:b/>
                            <w:bCs/>
                            <w:i/>
                            <w:iCs/>
                            <w:color w:val="000000"/>
                          </w:rPr>
                          <w:t>i</w:t>
                        </w:r>
                      </w:p>
                    </w:txbxContent>
                  </v:textbox>
                </v:rect>
              </v:group>
            </w:pict>
          </mc:Fallback>
        </mc:AlternateContent>
      </w:r>
    </w:p>
    <w:p w14:paraId="76D2FEB8" w14:textId="77777777" w:rsidR="00A03B1B" w:rsidRPr="00A03B1B" w:rsidRDefault="00A03B1B" w:rsidP="00A03B1B">
      <w:pPr>
        <w:rPr>
          <w:b/>
          <w:position w:val="30"/>
          <w:sz w:val="20"/>
          <w:szCs w:val="20"/>
        </w:rPr>
      </w:pPr>
      <w:r w:rsidRPr="00A03B1B">
        <w:rPr>
          <w:b/>
          <w:position w:val="30"/>
          <w:sz w:val="20"/>
          <w:szCs w:val="20"/>
        </w:rPr>
        <w:t>PRC</w:t>
      </w:r>
      <w:r w:rsidRPr="00A03B1B">
        <w:rPr>
          <w:b/>
          <w:position w:val="30"/>
          <w:sz w:val="20"/>
          <w:szCs w:val="20"/>
          <w:vertAlign w:val="subscript"/>
        </w:rPr>
        <w:t>2</w:t>
      </w:r>
      <w:r w:rsidRPr="00A03B1B">
        <w:rPr>
          <w:b/>
          <w:position w:val="30"/>
          <w:sz w:val="20"/>
          <w:szCs w:val="20"/>
        </w:rPr>
        <w:t xml:space="preserve"> =</w:t>
      </w:r>
      <w:r w:rsidRPr="00A03B1B">
        <w:rPr>
          <w:b/>
          <w:position w:val="30"/>
          <w:sz w:val="20"/>
          <w:szCs w:val="20"/>
        </w:rPr>
        <w:tab/>
      </w:r>
      <w:r w:rsidRPr="00A03B1B">
        <w:rPr>
          <w:b/>
          <w:position w:val="30"/>
          <w:sz w:val="20"/>
          <w:szCs w:val="20"/>
        </w:rPr>
        <w:tab/>
      </w:r>
      <w:r w:rsidRPr="00A03B1B">
        <w:rPr>
          <w:b/>
          <w:position w:val="30"/>
          <w:sz w:val="20"/>
          <w:szCs w:val="20"/>
        </w:rPr>
        <w:tab/>
        <w:t>Min(Max((RDF</w:t>
      </w:r>
      <w:r w:rsidRPr="00A03B1B">
        <w:rPr>
          <w:b/>
          <w:position w:val="30"/>
          <w:sz w:val="20"/>
          <w:szCs w:val="20"/>
          <w:vertAlign w:val="subscript"/>
        </w:rPr>
        <w:t>W</w:t>
      </w:r>
      <w:r w:rsidRPr="00A03B1B">
        <w:rPr>
          <w:b/>
          <w:position w:val="30"/>
          <w:sz w:val="20"/>
          <w:szCs w:val="20"/>
        </w:rPr>
        <w:t>*HSL – Actual Net Telemetered Output)</w:t>
      </w:r>
      <w:r w:rsidRPr="00A03B1B">
        <w:rPr>
          <w:b/>
          <w:position w:val="30"/>
          <w:sz w:val="20"/>
          <w:szCs w:val="20"/>
          <w:vertAlign w:val="subscript"/>
        </w:rPr>
        <w:t>i</w:t>
      </w:r>
      <w:r w:rsidRPr="00A03B1B">
        <w:rPr>
          <w:b/>
          <w:position w:val="30"/>
          <w:sz w:val="20"/>
          <w:szCs w:val="20"/>
        </w:rPr>
        <w:t xml:space="preserve"> , 0.0) , </w:t>
      </w:r>
      <w:r w:rsidRPr="00A03B1B">
        <w:rPr>
          <w:b/>
          <w:position w:val="30"/>
          <w:sz w:val="20"/>
          <w:szCs w:val="20"/>
        </w:rPr>
        <w:tab/>
      </w:r>
      <w:r w:rsidRPr="00A03B1B">
        <w:rPr>
          <w:b/>
          <w:position w:val="30"/>
          <w:sz w:val="20"/>
          <w:szCs w:val="20"/>
        </w:rPr>
        <w:tab/>
      </w:r>
      <w:r w:rsidRPr="00A03B1B">
        <w:rPr>
          <w:b/>
          <w:position w:val="30"/>
          <w:sz w:val="20"/>
          <w:szCs w:val="20"/>
        </w:rPr>
        <w:tab/>
      </w:r>
      <w:r w:rsidRPr="00A03B1B">
        <w:rPr>
          <w:b/>
          <w:position w:val="30"/>
          <w:sz w:val="20"/>
          <w:szCs w:val="20"/>
        </w:rPr>
        <w:tab/>
      </w:r>
      <w:r w:rsidRPr="00A03B1B">
        <w:rPr>
          <w:b/>
          <w:position w:val="30"/>
          <w:sz w:val="20"/>
          <w:szCs w:val="20"/>
        </w:rPr>
        <w:tab/>
        <w:t>0.2*RDF</w:t>
      </w:r>
      <w:r w:rsidRPr="00A03B1B">
        <w:rPr>
          <w:b/>
          <w:position w:val="30"/>
          <w:sz w:val="20"/>
          <w:szCs w:val="20"/>
          <w:vertAlign w:val="subscript"/>
        </w:rPr>
        <w:t>W</w:t>
      </w:r>
      <w:r w:rsidRPr="00A03B1B">
        <w:rPr>
          <w:b/>
          <w:position w:val="30"/>
          <w:sz w:val="20"/>
          <w:szCs w:val="20"/>
        </w:rPr>
        <w:t>*</w:t>
      </w:r>
      <w:proofErr w:type="spellStart"/>
      <w:r w:rsidRPr="00A03B1B">
        <w:rPr>
          <w:b/>
          <w:position w:val="30"/>
          <w:sz w:val="20"/>
          <w:szCs w:val="20"/>
        </w:rPr>
        <w:t>HSL</w:t>
      </w:r>
      <w:r w:rsidRPr="00A03B1B">
        <w:rPr>
          <w:b/>
          <w:position w:val="30"/>
          <w:sz w:val="20"/>
          <w:szCs w:val="20"/>
          <w:vertAlign w:val="subscript"/>
        </w:rPr>
        <w:t>i</w:t>
      </w:r>
      <w:proofErr w:type="spellEnd"/>
      <w:r w:rsidRPr="00A03B1B">
        <w:rPr>
          <w:b/>
          <w:position w:val="30"/>
          <w:sz w:val="20"/>
          <w:szCs w:val="20"/>
        </w:rPr>
        <w:t>),</w:t>
      </w:r>
    </w:p>
    <w:p w14:paraId="1782DDB2" w14:textId="77777777" w:rsidR="00A03B1B" w:rsidRPr="00A03B1B" w:rsidRDefault="00A03B1B" w:rsidP="00A03B1B">
      <w:pPr>
        <w:ind w:right="-1080" w:hanging="1080"/>
        <w:rPr>
          <w:b/>
          <w:position w:val="30"/>
          <w:szCs w:val="20"/>
        </w:rPr>
      </w:pPr>
    </w:p>
    <w:p w14:paraId="127FAB17" w14:textId="77777777" w:rsidR="00A03B1B" w:rsidRPr="00A03B1B" w:rsidRDefault="00A03B1B" w:rsidP="00A03B1B">
      <w:pPr>
        <w:spacing w:before="120"/>
        <w:rPr>
          <w:szCs w:val="20"/>
        </w:rPr>
      </w:pPr>
      <w:r w:rsidRPr="00A03B1B">
        <w:rPr>
          <w:szCs w:val="20"/>
        </w:rPr>
        <w:t>where the included On-Line WGRs only include WGRs that are Primary Frequency Response-capable.</w:t>
      </w:r>
    </w:p>
    <w:p w14:paraId="46D35863" w14:textId="77777777" w:rsidR="00A03B1B" w:rsidRPr="00A03B1B" w:rsidRDefault="00C8423D" w:rsidP="00A03B1B">
      <w:pPr>
        <w:ind w:left="2160" w:hanging="2160"/>
        <w:rPr>
          <w:b/>
          <w:position w:val="30"/>
          <w:sz w:val="20"/>
          <w:szCs w:val="20"/>
        </w:rPr>
      </w:pPr>
      <w:r>
        <w:rPr>
          <w:b/>
          <w:noProof/>
          <w:position w:val="30"/>
          <w:sz w:val="20"/>
          <w:szCs w:val="20"/>
        </w:rPr>
        <w:object w:dxaOrig="1440" w:dyaOrig="1440" w14:anchorId="0ED858A4">
          <v:shape id="_x0000_s2477" type="#_x0000_t75" style="position:absolute;left:0;text-align:left;margin-left:34.1pt;margin-top:-1.7pt;width:67.85pt;height:110.1pt;z-index:251676672" fillcolor="red" strokecolor="red">
            <v:fill opacity="13107f" color2="fill darken(118)" o:opacity2="13107f" rotate="t" method="linear sigma" focus="100%" type="gradient"/>
            <v:imagedata r:id="rId78" o:title=""/>
          </v:shape>
          <o:OLEObject Type="Embed" ProgID="Equation.3" ShapeID="_x0000_s2477" DrawAspect="Content" ObjectID="_1831214145" r:id="rId80"/>
        </w:object>
      </w:r>
      <w:r w:rsidR="00A03B1B" w:rsidRPr="00A03B1B">
        <w:rPr>
          <w:b/>
          <w:position w:val="30"/>
          <w:sz w:val="20"/>
          <w:szCs w:val="20"/>
        </w:rPr>
        <w:t>PRC</w:t>
      </w:r>
      <w:r w:rsidR="00A03B1B" w:rsidRPr="00A03B1B">
        <w:rPr>
          <w:b/>
          <w:position w:val="30"/>
          <w:sz w:val="20"/>
          <w:szCs w:val="20"/>
          <w:vertAlign w:val="subscript"/>
        </w:rPr>
        <w:t>3</w:t>
      </w:r>
      <w:r w:rsidR="00A03B1B" w:rsidRPr="00A03B1B">
        <w:rPr>
          <w:b/>
          <w:position w:val="30"/>
          <w:sz w:val="20"/>
          <w:szCs w:val="20"/>
        </w:rPr>
        <w:t xml:space="preserve"> =</w:t>
      </w:r>
      <w:r w:rsidR="00A03B1B" w:rsidRPr="00A03B1B">
        <w:rPr>
          <w:b/>
          <w:position w:val="30"/>
          <w:sz w:val="20"/>
          <w:szCs w:val="20"/>
        </w:rPr>
        <w:tab/>
        <w:t>((Synchronous condenser output)</w:t>
      </w:r>
      <w:r w:rsidR="00A03B1B" w:rsidRPr="00A03B1B">
        <w:rPr>
          <w:b/>
          <w:position w:val="30"/>
          <w:sz w:val="20"/>
          <w:szCs w:val="20"/>
          <w:vertAlign w:val="subscript"/>
        </w:rPr>
        <w:t>i</w:t>
      </w:r>
      <w:r w:rsidR="00A03B1B" w:rsidRPr="00A03B1B">
        <w:rPr>
          <w:b/>
          <w:position w:val="30"/>
          <w:sz w:val="20"/>
          <w:szCs w:val="20"/>
        </w:rPr>
        <w:t xml:space="preserve"> as qualified by item (8) of Operating Guide Section 2.3.1.2, Additional Operational Details for Responsive Reserve and ERCOT </w:t>
      </w:r>
      <w:proofErr w:type="gramStart"/>
      <w:r w:rsidR="00A03B1B" w:rsidRPr="00A03B1B">
        <w:rPr>
          <w:b/>
          <w:position w:val="30"/>
          <w:sz w:val="20"/>
          <w:szCs w:val="20"/>
        </w:rPr>
        <w:t>Contingency Reserve</w:t>
      </w:r>
      <w:proofErr w:type="gramEnd"/>
      <w:r w:rsidR="00A03B1B" w:rsidRPr="00A03B1B">
        <w:rPr>
          <w:b/>
          <w:position w:val="30"/>
          <w:sz w:val="20"/>
          <w:szCs w:val="20"/>
        </w:rPr>
        <w:t xml:space="preserve"> Service Providers))</w:t>
      </w:r>
    </w:p>
    <w:p w14:paraId="34F2AF4C" w14:textId="77777777" w:rsidR="00A03B1B" w:rsidRPr="00A03B1B" w:rsidRDefault="00A03B1B" w:rsidP="00A03B1B">
      <w:pPr>
        <w:tabs>
          <w:tab w:val="left" w:pos="2160"/>
        </w:tabs>
        <w:spacing w:before="480"/>
        <w:ind w:left="2160" w:hanging="2160"/>
        <w:rPr>
          <w:b/>
          <w:position w:val="30"/>
          <w:sz w:val="20"/>
          <w:szCs w:val="20"/>
        </w:rPr>
      </w:pPr>
    </w:p>
    <w:p w14:paraId="5D3BCE93" w14:textId="49FFAA24" w:rsidR="00A03B1B" w:rsidRPr="00A03B1B" w:rsidRDefault="00A03B1B" w:rsidP="00A03B1B">
      <w:pPr>
        <w:tabs>
          <w:tab w:val="left" w:pos="2160"/>
        </w:tabs>
        <w:spacing w:before="480"/>
        <w:ind w:left="2160" w:hanging="2160"/>
        <w:rPr>
          <w:b/>
          <w:position w:val="30"/>
          <w:sz w:val="20"/>
          <w:szCs w:val="20"/>
          <w:vertAlign w:val="subscript"/>
        </w:rPr>
      </w:pPr>
      <w:r>
        <w:rPr>
          <w:noProof/>
        </w:rPr>
        <w:lastRenderedPageBreak/>
        <mc:AlternateContent>
          <mc:Choice Requires="wpc">
            <w:drawing>
              <wp:anchor distT="0" distB="0" distL="114300" distR="114300" simplePos="0" relativeHeight="251677696" behindDoc="0" locked="0" layoutInCell="1" allowOverlap="1" wp14:anchorId="04E97A05" wp14:editId="02CE9390">
                <wp:simplePos x="0" y="0"/>
                <wp:positionH relativeFrom="column">
                  <wp:posOffset>483870</wp:posOffset>
                </wp:positionH>
                <wp:positionV relativeFrom="paragraph">
                  <wp:posOffset>43815</wp:posOffset>
                </wp:positionV>
                <wp:extent cx="721360" cy="1369060"/>
                <wp:effectExtent l="0" t="0" r="0" b="0"/>
                <wp:wrapNone/>
                <wp:docPr id="514"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87374464" name="Rectangle 71"/>
                        <wps:cNvSpPr>
                          <a:spLocks noChangeArrowheads="1"/>
                        </wps:cNvSpPr>
                        <wps:spPr bwMode="auto">
                          <a:xfrm>
                            <a:off x="174615" y="609582"/>
                            <a:ext cx="145415" cy="248920"/>
                          </a:xfrm>
                          <a:prstGeom prst="rect">
                            <a:avLst/>
                          </a:prstGeom>
                          <a:noFill/>
                          <a:ln>
                            <a:noFill/>
                          </a:ln>
                        </wps:spPr>
                        <wps:txbx>
                          <w:txbxContent>
                            <w:p w14:paraId="4F3298C0"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852269322" name="Rectangle 72"/>
                        <wps:cNvSpPr>
                          <a:spLocks noChangeArrowheads="1"/>
                        </wps:cNvSpPr>
                        <wps:spPr bwMode="auto">
                          <a:xfrm>
                            <a:off x="101608" y="871175"/>
                            <a:ext cx="83820" cy="186690"/>
                          </a:xfrm>
                          <a:prstGeom prst="rect">
                            <a:avLst/>
                          </a:prstGeom>
                          <a:noFill/>
                          <a:ln>
                            <a:noFill/>
                          </a:ln>
                        </wps:spPr>
                        <wps:txbx>
                          <w:txbxContent>
                            <w:p w14:paraId="631AE693"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1022096926" name="Rectangle 73"/>
                        <wps:cNvSpPr>
                          <a:spLocks noChangeArrowheads="1"/>
                        </wps:cNvSpPr>
                        <wps:spPr bwMode="auto">
                          <a:xfrm>
                            <a:off x="35603" y="424188"/>
                            <a:ext cx="601345" cy="175260"/>
                          </a:xfrm>
                          <a:prstGeom prst="rect">
                            <a:avLst/>
                          </a:prstGeom>
                          <a:noFill/>
                          <a:ln>
                            <a:noFill/>
                          </a:ln>
                        </wps:spPr>
                        <wps:txbx>
                          <w:txbxContent>
                            <w:p w14:paraId="1A0C73AA" w14:textId="77777777" w:rsidR="00A03B1B" w:rsidRPr="00B34B0A" w:rsidRDefault="00A03B1B" w:rsidP="00A03B1B">
                              <w:pPr>
                                <w:rPr>
                                  <w:b/>
                                </w:rPr>
                              </w:pPr>
                              <w:r w:rsidRPr="00B34B0A">
                                <w:rPr>
                                  <w:b/>
                                  <w:i/>
                                  <w:iCs/>
                                  <w:color w:val="000000"/>
                                </w:rPr>
                                <w:t>resources</w:t>
                              </w:r>
                            </w:p>
                          </w:txbxContent>
                        </wps:txbx>
                        <wps:bodyPr rot="0" vert="horz" wrap="none" lIns="0" tIns="0" rIns="0" bIns="0" anchor="t" anchorCtr="0" upright="1">
                          <a:spAutoFit/>
                        </wps:bodyPr>
                      </wps:wsp>
                      <wps:wsp>
                        <wps:cNvPr id="2126419029" name="Rectangle 74"/>
                        <wps:cNvSpPr>
                          <a:spLocks noChangeArrowheads="1"/>
                        </wps:cNvSpPr>
                        <wps:spPr bwMode="auto">
                          <a:xfrm>
                            <a:off x="31703" y="290192"/>
                            <a:ext cx="271145" cy="175260"/>
                          </a:xfrm>
                          <a:prstGeom prst="rect">
                            <a:avLst/>
                          </a:prstGeom>
                          <a:noFill/>
                          <a:ln>
                            <a:noFill/>
                          </a:ln>
                        </wps:spPr>
                        <wps:txbx>
                          <w:txbxContent>
                            <w:p w14:paraId="6ABE0790"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469484817" name="Rectangle 75"/>
                        <wps:cNvSpPr>
                          <a:spLocks noChangeArrowheads="1"/>
                        </wps:cNvSpPr>
                        <wps:spPr bwMode="auto">
                          <a:xfrm>
                            <a:off x="33703" y="156195"/>
                            <a:ext cx="398145" cy="175260"/>
                          </a:xfrm>
                          <a:prstGeom prst="rect">
                            <a:avLst/>
                          </a:prstGeom>
                          <a:noFill/>
                          <a:ln>
                            <a:noFill/>
                          </a:ln>
                        </wps:spPr>
                        <wps:txbx>
                          <w:txbxContent>
                            <w:p w14:paraId="1735121B"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584009082" name="Rectangle 76"/>
                        <wps:cNvSpPr>
                          <a:spLocks noChangeArrowheads="1"/>
                        </wps:cNvSpPr>
                        <wps:spPr bwMode="auto">
                          <a:xfrm>
                            <a:off x="45704" y="22199"/>
                            <a:ext cx="217818" cy="175195"/>
                          </a:xfrm>
                          <a:prstGeom prst="rect">
                            <a:avLst/>
                          </a:prstGeom>
                          <a:noFill/>
                          <a:ln>
                            <a:noFill/>
                          </a:ln>
                        </wps:spPr>
                        <wps:txbx>
                          <w:txbxContent>
                            <w:p w14:paraId="6A0453C6"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1934804465" name="Rectangle 77"/>
                        <wps:cNvSpPr>
                          <a:spLocks noChangeArrowheads="1"/>
                        </wps:cNvSpPr>
                        <wps:spPr bwMode="auto">
                          <a:xfrm>
                            <a:off x="62905" y="1153766"/>
                            <a:ext cx="542290" cy="175260"/>
                          </a:xfrm>
                          <a:prstGeom prst="rect">
                            <a:avLst/>
                          </a:prstGeom>
                          <a:noFill/>
                          <a:ln>
                            <a:noFill/>
                          </a:ln>
                        </wps:spPr>
                        <wps:txbx>
                          <w:txbxContent>
                            <w:p w14:paraId="430EB516" w14:textId="77777777" w:rsidR="00A03B1B" w:rsidRPr="00B34B0A" w:rsidRDefault="00A03B1B" w:rsidP="00A03B1B">
                              <w:pPr>
                                <w:rPr>
                                  <w:b/>
                                </w:rPr>
                              </w:pPr>
                              <w:r w:rsidRPr="00B34B0A">
                                <w:rPr>
                                  <w:b/>
                                  <w:i/>
                                  <w:iCs/>
                                  <w:color w:val="000000"/>
                                </w:rPr>
                                <w:t>resource</w:t>
                              </w:r>
                            </w:p>
                          </w:txbxContent>
                        </wps:txbx>
                        <wps:bodyPr rot="0" vert="horz" wrap="none" lIns="0" tIns="0" rIns="0" bIns="0" anchor="t" anchorCtr="0" upright="1">
                          <a:spAutoFit/>
                        </wps:bodyPr>
                      </wps:wsp>
                      <wps:wsp>
                        <wps:cNvPr id="987830249" name="Rectangle 78"/>
                        <wps:cNvSpPr>
                          <a:spLocks noChangeArrowheads="1"/>
                        </wps:cNvSpPr>
                        <wps:spPr bwMode="auto">
                          <a:xfrm>
                            <a:off x="58405" y="1019770"/>
                            <a:ext cx="271145" cy="175260"/>
                          </a:xfrm>
                          <a:prstGeom prst="rect">
                            <a:avLst/>
                          </a:prstGeom>
                          <a:noFill/>
                          <a:ln>
                            <a:noFill/>
                          </a:ln>
                        </wps:spPr>
                        <wps:txbx>
                          <w:txbxContent>
                            <w:p w14:paraId="2645E4E3"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242763870" name="Rectangle 79"/>
                        <wps:cNvSpPr>
                          <a:spLocks noChangeArrowheads="1"/>
                        </wps:cNvSpPr>
                        <wps:spPr bwMode="auto">
                          <a:xfrm>
                            <a:off x="174615" y="885874"/>
                            <a:ext cx="398145" cy="175260"/>
                          </a:xfrm>
                          <a:prstGeom prst="rect">
                            <a:avLst/>
                          </a:prstGeom>
                          <a:noFill/>
                          <a:ln>
                            <a:noFill/>
                          </a:ln>
                        </wps:spPr>
                        <wps:txbx>
                          <w:txbxContent>
                            <w:p w14:paraId="626A8E69"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56780799" name="Rectangle 80"/>
                        <wps:cNvSpPr>
                          <a:spLocks noChangeArrowheads="1"/>
                        </wps:cNvSpPr>
                        <wps:spPr bwMode="auto">
                          <a:xfrm>
                            <a:off x="58405" y="885874"/>
                            <a:ext cx="42545" cy="175260"/>
                          </a:xfrm>
                          <a:prstGeom prst="rect">
                            <a:avLst/>
                          </a:prstGeom>
                          <a:noFill/>
                          <a:ln>
                            <a:noFill/>
                          </a:ln>
                        </wps:spPr>
                        <wps:txbx>
                          <w:txbxContent>
                            <w:p w14:paraId="2CE649F5"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04E97A05" id="Canvas 102" o:spid="_x0000_s1042" editas="canvas" style="position:absolute;left:0;text-align:left;margin-left:38.1pt;margin-top:3.45pt;width:56.8pt;height:107.8pt;z-index:251677696" coordsize="7213,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">
                <v:shape id="_x0000_s1043" type="#_x0000_t75" style="position:absolute;width:7213;height:13690;visibility:visible;mso-wrap-style:square">
                  <v:fill o:detectmouseclick="t"/>
                  <v:path o:connecttype="none"/>
                </v:shape>
                <v:rect id="Rectangle 71" o:spid="_x0000_s1044" style="position:absolute;left:1746;top:6095;width:1454;height:249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" filled="f" stroked="f">
                  <v:textbox style="mso-fit-shape-to-text:t" inset="0,0,0,0">
                    <w:txbxContent>
                      <w:p w14:paraId="4F3298C0"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72" o:spid="_x0000_s1045"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" filled="f" stroked="f">
                  <v:textbox style="mso-fit-shape-to-text:t" inset="0,0,0,0">
                    <w:txbxContent>
                      <w:p w14:paraId="631AE693" w14:textId="77777777" w:rsidR="00A03B1B" w:rsidRDefault="00A03B1B" w:rsidP="00A03B1B">
                        <w:r>
                          <w:rPr>
                            <w:rFonts w:ascii="Symbol" w:hAnsi="Symbol" w:cs="Symbol"/>
                            <w:color w:val="000000"/>
                          </w:rPr>
                          <w:t></w:t>
                        </w:r>
                      </w:p>
                    </w:txbxContent>
                  </v:textbox>
                </v:rect>
                <v:rect id="Rectangle 73" o:spid="_x0000_s1046" style="position:absolute;left:356;top:4241;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" filled="f" stroked="f">
                  <v:textbox style="mso-fit-shape-to-text:t" inset="0,0,0,0">
                    <w:txbxContent>
                      <w:p w14:paraId="1A0C73AA" w14:textId="77777777" w:rsidR="00A03B1B" w:rsidRPr="00B34B0A" w:rsidRDefault="00A03B1B" w:rsidP="00A03B1B">
                        <w:pPr>
                          <w:rPr>
                            <w:b/>
                          </w:rPr>
                        </w:pPr>
                        <w:r w:rsidRPr="00B34B0A">
                          <w:rPr>
                            <w:b/>
                            <w:i/>
                            <w:iCs/>
                            <w:color w:val="000000"/>
                          </w:rPr>
                          <w:t>resources</w:t>
                        </w:r>
                      </w:p>
                    </w:txbxContent>
                  </v:textbox>
                </v:rect>
                <v:rect id="Rectangle 74" o:spid="_x0000_s1047" style="position:absolute;left:317;top:2901;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" filled="f" stroked="f">
                  <v:textbox style="mso-fit-shape-to-text:t" inset="0,0,0,0">
                    <w:txbxContent>
                      <w:p w14:paraId="6ABE0790" w14:textId="77777777" w:rsidR="00A03B1B" w:rsidRPr="00B34B0A" w:rsidRDefault="00A03B1B" w:rsidP="00A03B1B">
                        <w:pPr>
                          <w:rPr>
                            <w:b/>
                          </w:rPr>
                        </w:pPr>
                        <w:r w:rsidRPr="00B34B0A">
                          <w:rPr>
                            <w:b/>
                            <w:i/>
                            <w:iCs/>
                            <w:color w:val="000000"/>
                          </w:rPr>
                          <w:t>load</w:t>
                        </w:r>
                      </w:p>
                    </w:txbxContent>
                  </v:textbox>
                </v:rect>
                <v:rect id="Rectangle 75" o:spid="_x0000_s1048" style="position:absolute;left:337;top:1561;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" filled="f" stroked="f">
                  <v:textbox style="mso-fit-shape-to-text:t" inset="0,0,0,0">
                    <w:txbxContent>
                      <w:p w14:paraId="1735121B" w14:textId="77777777" w:rsidR="00A03B1B" w:rsidRPr="00B34B0A" w:rsidRDefault="00A03B1B" w:rsidP="00A03B1B">
                        <w:pPr>
                          <w:rPr>
                            <w:b/>
                          </w:rPr>
                        </w:pPr>
                        <w:r w:rsidRPr="00B34B0A">
                          <w:rPr>
                            <w:b/>
                            <w:i/>
                            <w:iCs/>
                            <w:color w:val="000000"/>
                          </w:rPr>
                          <w:t>online</w:t>
                        </w:r>
                      </w:p>
                    </w:txbxContent>
                  </v:textbox>
                </v:rect>
                <v:rect id="Rectangle 76" o:spid="_x0000_s1049" style="position:absolute;left:457;top:221;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" filled="f" stroked="f">
                  <v:textbox style="mso-fit-shape-to-text:t" inset="0,0,0,0">
                    <w:txbxContent>
                      <w:p w14:paraId="6A0453C6" w14:textId="77777777" w:rsidR="00A03B1B" w:rsidRPr="00B34B0A" w:rsidRDefault="00A03B1B" w:rsidP="00A03B1B">
                        <w:pPr>
                          <w:rPr>
                            <w:b/>
                          </w:rPr>
                        </w:pPr>
                        <w:r w:rsidRPr="00B34B0A">
                          <w:rPr>
                            <w:b/>
                            <w:i/>
                            <w:iCs/>
                            <w:color w:val="000000"/>
                          </w:rPr>
                          <w:t>All</w:t>
                        </w:r>
                      </w:p>
                    </w:txbxContent>
                  </v:textbox>
                </v:rect>
                <v:rect id="Rectangle 77" o:spid="_x0000_s1050" style="position:absolute;left:629;top:11537;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" filled="f" stroked="f">
                  <v:textbox style="mso-fit-shape-to-text:t" inset="0,0,0,0">
                    <w:txbxContent>
                      <w:p w14:paraId="430EB516" w14:textId="77777777" w:rsidR="00A03B1B" w:rsidRPr="00B34B0A" w:rsidRDefault="00A03B1B" w:rsidP="00A03B1B">
                        <w:pPr>
                          <w:rPr>
                            <w:b/>
                          </w:rPr>
                        </w:pPr>
                        <w:r w:rsidRPr="00B34B0A">
                          <w:rPr>
                            <w:b/>
                            <w:i/>
                            <w:iCs/>
                            <w:color w:val="000000"/>
                          </w:rPr>
                          <w:t>resource</w:t>
                        </w:r>
                      </w:p>
                    </w:txbxContent>
                  </v:textbox>
                </v:rect>
                <v:rect id="Rectangle 78" o:spid="_x0000_s1051" style="position:absolute;left:584;top:10197;width:271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" filled="f" stroked="f">
                  <v:textbox style="mso-fit-shape-to-text:t" inset="0,0,0,0">
                    <w:txbxContent>
                      <w:p w14:paraId="2645E4E3" w14:textId="77777777" w:rsidR="00A03B1B" w:rsidRPr="00B34B0A" w:rsidRDefault="00A03B1B" w:rsidP="00A03B1B">
                        <w:pPr>
                          <w:rPr>
                            <w:b/>
                          </w:rPr>
                        </w:pPr>
                        <w:r w:rsidRPr="00B34B0A">
                          <w:rPr>
                            <w:b/>
                            <w:i/>
                            <w:iCs/>
                            <w:color w:val="000000"/>
                          </w:rPr>
                          <w:t>load</w:t>
                        </w:r>
                      </w:p>
                    </w:txbxContent>
                  </v:textbox>
                </v:rect>
                <v:rect id="Rectangle 79" o:spid="_x0000_s1052"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" filled="f" stroked="f">
                  <v:textbox style="mso-fit-shape-to-text:t" inset="0,0,0,0">
                    <w:txbxContent>
                      <w:p w14:paraId="626A8E69" w14:textId="77777777" w:rsidR="00A03B1B" w:rsidRPr="00B34B0A" w:rsidRDefault="00A03B1B" w:rsidP="00A03B1B">
                        <w:pPr>
                          <w:rPr>
                            <w:b/>
                          </w:rPr>
                        </w:pPr>
                        <w:r w:rsidRPr="00B34B0A">
                          <w:rPr>
                            <w:b/>
                            <w:i/>
                            <w:iCs/>
                            <w:color w:val="000000"/>
                          </w:rPr>
                          <w:t>online</w:t>
                        </w:r>
                      </w:p>
                    </w:txbxContent>
                  </v:textbox>
                </v:rect>
                <v:rect id="Rectangle 80" o:spid="_x0000_s1053"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" filled="f" stroked="f">
                  <v:textbox style="mso-fit-shape-to-text:t" inset="0,0,0,0">
                    <w:txbxContent>
                      <w:p w14:paraId="2CE649F5"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4</w:t>
      </w:r>
      <w:r w:rsidRPr="00A03B1B">
        <w:rPr>
          <w:b/>
          <w:position w:val="30"/>
          <w:sz w:val="20"/>
          <w:szCs w:val="20"/>
        </w:rPr>
        <w:t xml:space="preserve"> =</w:t>
      </w:r>
      <w:r w:rsidRPr="00A03B1B">
        <w:rPr>
          <w:b/>
          <w:position w:val="30"/>
          <w:sz w:val="20"/>
          <w:szCs w:val="20"/>
        </w:rPr>
        <w:tab/>
        <w:t>(Min(Max((Actual Net Telemetered Consumption – LPC), 0.0), ECRS and RRS Ancillary Service Resource award * 1.5) from all Load Resources controlled by high-set under-frequency relays with an ECRS and/or RRS Ancillary Service Resource award)</w:t>
      </w:r>
      <w:r w:rsidRPr="00A03B1B">
        <w:rPr>
          <w:b/>
          <w:position w:val="30"/>
          <w:sz w:val="20"/>
          <w:szCs w:val="20"/>
          <w:vertAlign w:val="subscript"/>
        </w:rPr>
        <w:t>i</w:t>
      </w:r>
    </w:p>
    <w:p w14:paraId="5A70C0AE" w14:textId="76CBA6C8" w:rsidR="00A03B1B" w:rsidRPr="00A03B1B" w:rsidRDefault="00A03B1B" w:rsidP="00A03B1B">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78720" behindDoc="0" locked="0" layoutInCell="1" allowOverlap="1" wp14:anchorId="6A72EF10" wp14:editId="19C6B2F2">
                <wp:simplePos x="0" y="0"/>
                <wp:positionH relativeFrom="column">
                  <wp:posOffset>494030</wp:posOffset>
                </wp:positionH>
                <wp:positionV relativeFrom="paragraph">
                  <wp:posOffset>31115</wp:posOffset>
                </wp:positionV>
                <wp:extent cx="737235" cy="1360805"/>
                <wp:effectExtent l="0" t="0" r="0" b="0"/>
                <wp:wrapNone/>
                <wp:docPr id="502"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95150548" name="Rectangle 83"/>
                        <wps:cNvSpPr>
                          <a:spLocks noChangeArrowheads="1"/>
                        </wps:cNvSpPr>
                        <wps:spPr bwMode="auto">
                          <a:xfrm>
                            <a:off x="171408" y="636902"/>
                            <a:ext cx="145415" cy="248920"/>
                          </a:xfrm>
                          <a:prstGeom prst="rect">
                            <a:avLst/>
                          </a:prstGeom>
                          <a:noFill/>
                          <a:ln>
                            <a:noFill/>
                          </a:ln>
                        </wps:spPr>
                        <wps:txbx>
                          <w:txbxContent>
                            <w:p w14:paraId="19B0007E"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5167888" name="Rectangle 84"/>
                        <wps:cNvSpPr>
                          <a:spLocks noChangeArrowheads="1"/>
                        </wps:cNvSpPr>
                        <wps:spPr bwMode="auto">
                          <a:xfrm>
                            <a:off x="101605" y="871203"/>
                            <a:ext cx="83820" cy="186690"/>
                          </a:xfrm>
                          <a:prstGeom prst="rect">
                            <a:avLst/>
                          </a:prstGeom>
                          <a:noFill/>
                          <a:ln>
                            <a:noFill/>
                          </a:ln>
                        </wps:spPr>
                        <wps:txbx>
                          <w:txbxContent>
                            <w:p w14:paraId="100F9600"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415203282" name="Rectangle 85"/>
                        <wps:cNvSpPr>
                          <a:spLocks noChangeArrowheads="1"/>
                        </wps:cNvSpPr>
                        <wps:spPr bwMode="auto">
                          <a:xfrm>
                            <a:off x="35602" y="424202"/>
                            <a:ext cx="601345" cy="175260"/>
                          </a:xfrm>
                          <a:prstGeom prst="rect">
                            <a:avLst/>
                          </a:prstGeom>
                          <a:noFill/>
                          <a:ln>
                            <a:noFill/>
                          </a:ln>
                        </wps:spPr>
                        <wps:txbx>
                          <w:txbxContent>
                            <w:p w14:paraId="40FA48A1" w14:textId="77777777" w:rsidR="00A03B1B" w:rsidRPr="00B34B0A" w:rsidRDefault="00A03B1B" w:rsidP="00A03B1B">
                              <w:pPr>
                                <w:rPr>
                                  <w:b/>
                                </w:rPr>
                              </w:pPr>
                              <w:r w:rsidRPr="00B34B0A">
                                <w:rPr>
                                  <w:b/>
                                  <w:i/>
                                  <w:iCs/>
                                  <w:color w:val="000000"/>
                                </w:rPr>
                                <w:t>resources</w:t>
                              </w:r>
                            </w:p>
                          </w:txbxContent>
                        </wps:txbx>
                        <wps:bodyPr rot="0" vert="horz" wrap="none" lIns="0" tIns="0" rIns="0" bIns="0" anchor="t" anchorCtr="0" upright="1">
                          <a:spAutoFit/>
                        </wps:bodyPr>
                      </wps:wsp>
                      <wps:wsp>
                        <wps:cNvPr id="774900646" name="Rectangle 86"/>
                        <wps:cNvSpPr>
                          <a:spLocks noChangeArrowheads="1"/>
                        </wps:cNvSpPr>
                        <wps:spPr bwMode="auto">
                          <a:xfrm>
                            <a:off x="31702" y="290201"/>
                            <a:ext cx="271145" cy="175260"/>
                          </a:xfrm>
                          <a:prstGeom prst="rect">
                            <a:avLst/>
                          </a:prstGeom>
                          <a:noFill/>
                          <a:ln>
                            <a:noFill/>
                          </a:ln>
                        </wps:spPr>
                        <wps:txbx>
                          <w:txbxContent>
                            <w:p w14:paraId="5CC11F07"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924240567" name="Rectangle 87"/>
                        <wps:cNvSpPr>
                          <a:spLocks noChangeArrowheads="1"/>
                        </wps:cNvSpPr>
                        <wps:spPr bwMode="auto">
                          <a:xfrm>
                            <a:off x="33702" y="156201"/>
                            <a:ext cx="398145" cy="175260"/>
                          </a:xfrm>
                          <a:prstGeom prst="rect">
                            <a:avLst/>
                          </a:prstGeom>
                          <a:noFill/>
                          <a:ln>
                            <a:noFill/>
                          </a:ln>
                        </wps:spPr>
                        <wps:txbx>
                          <w:txbxContent>
                            <w:p w14:paraId="77D047E0"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690031961" name="Rectangle 88"/>
                        <wps:cNvSpPr>
                          <a:spLocks noChangeArrowheads="1"/>
                        </wps:cNvSpPr>
                        <wps:spPr bwMode="auto">
                          <a:xfrm>
                            <a:off x="45702" y="22200"/>
                            <a:ext cx="217810" cy="175201"/>
                          </a:xfrm>
                          <a:prstGeom prst="rect">
                            <a:avLst/>
                          </a:prstGeom>
                          <a:noFill/>
                          <a:ln>
                            <a:noFill/>
                          </a:ln>
                        </wps:spPr>
                        <wps:txbx>
                          <w:txbxContent>
                            <w:p w14:paraId="0C6251A4"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41913188" name="Rectangle 89"/>
                        <wps:cNvSpPr>
                          <a:spLocks noChangeArrowheads="1"/>
                        </wps:cNvSpPr>
                        <wps:spPr bwMode="auto">
                          <a:xfrm>
                            <a:off x="62903" y="1153804"/>
                            <a:ext cx="542290" cy="175260"/>
                          </a:xfrm>
                          <a:prstGeom prst="rect">
                            <a:avLst/>
                          </a:prstGeom>
                          <a:noFill/>
                          <a:ln>
                            <a:noFill/>
                          </a:ln>
                        </wps:spPr>
                        <wps:txbx>
                          <w:txbxContent>
                            <w:p w14:paraId="32E2BE65" w14:textId="77777777" w:rsidR="00A03B1B" w:rsidRPr="00B34B0A" w:rsidRDefault="00A03B1B" w:rsidP="00A03B1B">
                              <w:pPr>
                                <w:rPr>
                                  <w:b/>
                                </w:rPr>
                              </w:pPr>
                              <w:r w:rsidRPr="00B34B0A">
                                <w:rPr>
                                  <w:b/>
                                  <w:i/>
                                  <w:iCs/>
                                  <w:color w:val="000000"/>
                                </w:rPr>
                                <w:t>resource</w:t>
                              </w:r>
                            </w:p>
                          </w:txbxContent>
                        </wps:txbx>
                        <wps:bodyPr rot="0" vert="horz" wrap="none" lIns="0" tIns="0" rIns="0" bIns="0" anchor="t" anchorCtr="0" upright="1">
                          <a:spAutoFit/>
                        </wps:bodyPr>
                      </wps:wsp>
                      <wps:wsp>
                        <wps:cNvPr id="1371357225" name="Rectangle 90"/>
                        <wps:cNvSpPr>
                          <a:spLocks noChangeArrowheads="1"/>
                        </wps:cNvSpPr>
                        <wps:spPr bwMode="auto">
                          <a:xfrm>
                            <a:off x="58403" y="1019804"/>
                            <a:ext cx="271145" cy="175260"/>
                          </a:xfrm>
                          <a:prstGeom prst="rect">
                            <a:avLst/>
                          </a:prstGeom>
                          <a:noFill/>
                          <a:ln>
                            <a:noFill/>
                          </a:ln>
                        </wps:spPr>
                        <wps:txbx>
                          <w:txbxContent>
                            <w:p w14:paraId="3FAEFCE9"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364698907" name="Rectangle 91"/>
                        <wps:cNvSpPr>
                          <a:spLocks noChangeArrowheads="1"/>
                        </wps:cNvSpPr>
                        <wps:spPr bwMode="auto">
                          <a:xfrm>
                            <a:off x="174608" y="885803"/>
                            <a:ext cx="398145" cy="175260"/>
                          </a:xfrm>
                          <a:prstGeom prst="rect">
                            <a:avLst/>
                          </a:prstGeom>
                          <a:noFill/>
                          <a:ln>
                            <a:noFill/>
                          </a:ln>
                        </wps:spPr>
                        <wps:txbx>
                          <w:txbxContent>
                            <w:p w14:paraId="372956C7"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940751268" name="Rectangle 92"/>
                        <wps:cNvSpPr>
                          <a:spLocks noChangeArrowheads="1"/>
                        </wps:cNvSpPr>
                        <wps:spPr bwMode="auto">
                          <a:xfrm>
                            <a:off x="58403" y="885803"/>
                            <a:ext cx="42545" cy="175260"/>
                          </a:xfrm>
                          <a:prstGeom prst="rect">
                            <a:avLst/>
                          </a:prstGeom>
                          <a:noFill/>
                          <a:ln>
                            <a:noFill/>
                          </a:ln>
                        </wps:spPr>
                        <wps:txbx>
                          <w:txbxContent>
                            <w:p w14:paraId="47F2EBDB"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A72EF10" id="Canvas 91" o:spid="_x0000_s1054" editas="canvas" style="position:absolute;left:0;text-align:left;margin-left:38.9pt;margin-top:2.45pt;width:58.05pt;height:107.15pt;z-index:251678720"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">
                <v:shape id="_x0000_s1055" type="#_x0000_t75" style="position:absolute;width:7372;height:13608;visibility:visible;mso-wrap-style:square">
                  <v:fill o:detectmouseclick="t"/>
                  <v:path o:connecttype="none"/>
                </v:shape>
                <v:rect id="Rectangle 83" o:spid="_x0000_s1056"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" filled="f" stroked="f">
                  <v:textbox style="mso-fit-shape-to-text:t" inset="0,0,0,0">
                    <w:txbxContent>
                      <w:p w14:paraId="19B0007E"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84" o:spid="_x0000_s1057"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" filled="f" stroked="f">
                  <v:textbox style="mso-fit-shape-to-text:t" inset="0,0,0,0">
                    <w:txbxContent>
                      <w:p w14:paraId="100F9600" w14:textId="77777777" w:rsidR="00A03B1B" w:rsidRDefault="00A03B1B" w:rsidP="00A03B1B">
                        <w:r>
                          <w:rPr>
                            <w:rFonts w:ascii="Symbol" w:hAnsi="Symbol" w:cs="Symbol"/>
                            <w:color w:val="000000"/>
                          </w:rPr>
                          <w:t></w:t>
                        </w:r>
                      </w:p>
                    </w:txbxContent>
                  </v:textbox>
                </v:rect>
                <v:rect id="Rectangle 85" o:spid="_x0000_s1058"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" filled="f" stroked="f">
                  <v:textbox style="mso-fit-shape-to-text:t" inset="0,0,0,0">
                    <w:txbxContent>
                      <w:p w14:paraId="40FA48A1" w14:textId="77777777" w:rsidR="00A03B1B" w:rsidRPr="00B34B0A" w:rsidRDefault="00A03B1B" w:rsidP="00A03B1B">
                        <w:pPr>
                          <w:rPr>
                            <w:b/>
                          </w:rPr>
                        </w:pPr>
                        <w:r w:rsidRPr="00B34B0A">
                          <w:rPr>
                            <w:b/>
                            <w:i/>
                            <w:iCs/>
                            <w:color w:val="000000"/>
                          </w:rPr>
                          <w:t>resources</w:t>
                        </w:r>
                      </w:p>
                    </w:txbxContent>
                  </v:textbox>
                </v:rect>
                <v:rect id="Rectangle 86" o:spid="_x0000_s1059"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" filled="f" stroked="f">
                  <v:textbox style="mso-fit-shape-to-text:t" inset="0,0,0,0">
                    <w:txbxContent>
                      <w:p w14:paraId="5CC11F07" w14:textId="77777777" w:rsidR="00A03B1B" w:rsidRPr="00B34B0A" w:rsidRDefault="00A03B1B" w:rsidP="00A03B1B">
                        <w:pPr>
                          <w:rPr>
                            <w:b/>
                          </w:rPr>
                        </w:pPr>
                        <w:r w:rsidRPr="00B34B0A">
                          <w:rPr>
                            <w:b/>
                            <w:i/>
                            <w:iCs/>
                            <w:color w:val="000000"/>
                          </w:rPr>
                          <w:t>load</w:t>
                        </w:r>
                      </w:p>
                    </w:txbxContent>
                  </v:textbox>
                </v:rect>
                <v:rect id="Rectangle 87" o:spid="_x0000_s1060"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" filled="f" stroked="f">
                  <v:textbox style="mso-fit-shape-to-text:t" inset="0,0,0,0">
                    <w:txbxContent>
                      <w:p w14:paraId="77D047E0" w14:textId="77777777" w:rsidR="00A03B1B" w:rsidRPr="00B34B0A" w:rsidRDefault="00A03B1B" w:rsidP="00A03B1B">
                        <w:pPr>
                          <w:rPr>
                            <w:b/>
                          </w:rPr>
                        </w:pPr>
                        <w:r w:rsidRPr="00B34B0A">
                          <w:rPr>
                            <w:b/>
                            <w:i/>
                            <w:iCs/>
                            <w:color w:val="000000"/>
                          </w:rPr>
                          <w:t>online</w:t>
                        </w:r>
                      </w:p>
                    </w:txbxContent>
                  </v:textbox>
                </v:rect>
                <v:rect id="Rectangle 88" o:spid="_x0000_s1061"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" filled="f" stroked="f">
                  <v:textbox style="mso-fit-shape-to-text:t" inset="0,0,0,0">
                    <w:txbxContent>
                      <w:p w14:paraId="0C6251A4" w14:textId="77777777" w:rsidR="00A03B1B" w:rsidRPr="00B34B0A" w:rsidRDefault="00A03B1B" w:rsidP="00A03B1B">
                        <w:pPr>
                          <w:rPr>
                            <w:b/>
                          </w:rPr>
                        </w:pPr>
                        <w:r w:rsidRPr="00B34B0A">
                          <w:rPr>
                            <w:b/>
                            <w:i/>
                            <w:iCs/>
                            <w:color w:val="000000"/>
                          </w:rPr>
                          <w:t>All</w:t>
                        </w:r>
                      </w:p>
                    </w:txbxContent>
                  </v:textbox>
                </v:rect>
                <v:rect id="Rectangle 89" o:spid="_x0000_s1062"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" filled="f" stroked="f">
                  <v:textbox style="mso-fit-shape-to-text:t" inset="0,0,0,0">
                    <w:txbxContent>
                      <w:p w14:paraId="32E2BE65" w14:textId="77777777" w:rsidR="00A03B1B" w:rsidRPr="00B34B0A" w:rsidRDefault="00A03B1B" w:rsidP="00A03B1B">
                        <w:pPr>
                          <w:rPr>
                            <w:b/>
                          </w:rPr>
                        </w:pPr>
                        <w:r w:rsidRPr="00B34B0A">
                          <w:rPr>
                            <w:b/>
                            <w:i/>
                            <w:iCs/>
                            <w:color w:val="000000"/>
                          </w:rPr>
                          <w:t>resource</w:t>
                        </w:r>
                      </w:p>
                    </w:txbxContent>
                  </v:textbox>
                </v:rect>
                <v:rect id="Rectangle 90" o:spid="_x0000_s1063"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" filled="f" stroked="f">
                  <v:textbox style="mso-fit-shape-to-text:t" inset="0,0,0,0">
                    <w:txbxContent>
                      <w:p w14:paraId="3FAEFCE9" w14:textId="77777777" w:rsidR="00A03B1B" w:rsidRPr="00B34B0A" w:rsidRDefault="00A03B1B" w:rsidP="00A03B1B">
                        <w:pPr>
                          <w:rPr>
                            <w:b/>
                          </w:rPr>
                        </w:pPr>
                        <w:r w:rsidRPr="00B34B0A">
                          <w:rPr>
                            <w:b/>
                            <w:i/>
                            <w:iCs/>
                            <w:color w:val="000000"/>
                          </w:rPr>
                          <w:t>load</w:t>
                        </w:r>
                      </w:p>
                    </w:txbxContent>
                  </v:textbox>
                </v:rect>
                <v:rect id="Rectangle 91" o:spid="_x0000_s1064"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" filled="f" stroked="f">
                  <v:textbox style="mso-fit-shape-to-text:t" inset="0,0,0,0">
                    <w:txbxContent>
                      <w:p w14:paraId="372956C7" w14:textId="77777777" w:rsidR="00A03B1B" w:rsidRPr="00B34B0A" w:rsidRDefault="00A03B1B" w:rsidP="00A03B1B">
                        <w:pPr>
                          <w:rPr>
                            <w:b/>
                          </w:rPr>
                        </w:pPr>
                        <w:r w:rsidRPr="00B34B0A">
                          <w:rPr>
                            <w:b/>
                            <w:i/>
                            <w:iCs/>
                            <w:color w:val="000000"/>
                          </w:rPr>
                          <w:t>online</w:t>
                        </w:r>
                      </w:p>
                    </w:txbxContent>
                  </v:textbox>
                </v:rect>
                <v:rect id="Rectangle 92" o:spid="_x0000_s1065"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" filled="f" stroked="f">
                  <v:textbox style="mso-fit-shape-to-text:t" inset="0,0,0,0">
                    <w:txbxContent>
                      <w:p w14:paraId="47F2EBDB"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5</w:t>
      </w:r>
      <w:r w:rsidRPr="00A03B1B">
        <w:rPr>
          <w:b/>
          <w:position w:val="30"/>
          <w:sz w:val="20"/>
          <w:szCs w:val="20"/>
        </w:rPr>
        <w:t xml:space="preserve"> =</w:t>
      </w:r>
      <w:r w:rsidRPr="00A03B1B">
        <w:rPr>
          <w:b/>
          <w:position w:val="30"/>
          <w:sz w:val="20"/>
          <w:szCs w:val="20"/>
        </w:rPr>
        <w:tab/>
        <w:t>Min(Max((LRDF_1*Actual Net Telemetered Consumption – LPC)</w:t>
      </w:r>
      <w:r w:rsidRPr="00A03B1B">
        <w:rPr>
          <w:b/>
          <w:position w:val="30"/>
          <w:sz w:val="20"/>
          <w:szCs w:val="20"/>
          <w:vertAlign w:val="subscript"/>
        </w:rPr>
        <w:t>i</w:t>
      </w:r>
      <w:r w:rsidRPr="00A03B1B">
        <w:rPr>
          <w:b/>
          <w:position w:val="30"/>
          <w:sz w:val="20"/>
          <w:szCs w:val="20"/>
        </w:rPr>
        <w:t>, 0.0), (0.2 * LRDF_1 * Actual Net Telemetered Consumption)) from all CLRs active in SCED with an Ancillary Service Resource award</w:t>
      </w:r>
    </w:p>
    <w:p w14:paraId="329CC6E7" w14:textId="77777777" w:rsidR="00A03B1B" w:rsidRPr="00A03B1B" w:rsidRDefault="00A03B1B" w:rsidP="00A03B1B">
      <w:pPr>
        <w:tabs>
          <w:tab w:val="left" w:pos="2160"/>
        </w:tabs>
        <w:ind w:left="2160" w:hanging="2160"/>
        <w:rPr>
          <w:b/>
          <w:position w:val="3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4AC00F9D" w14:textId="77777777" w:rsidTr="00B31BB1">
        <w:trPr>
          <w:trHeight w:val="206"/>
        </w:trPr>
        <w:tc>
          <w:tcPr>
            <w:tcW w:w="9350" w:type="dxa"/>
            <w:shd w:val="pct12" w:color="auto" w:fill="auto"/>
          </w:tcPr>
          <w:p w14:paraId="438750C7" w14:textId="77777777" w:rsidR="00A03B1B" w:rsidRPr="00A03B1B" w:rsidRDefault="00A03B1B" w:rsidP="00A03B1B">
            <w:pPr>
              <w:spacing w:before="120" w:after="240"/>
              <w:rPr>
                <w:b/>
                <w:i/>
                <w:iCs/>
              </w:rPr>
            </w:pPr>
            <w:r w:rsidRPr="00A03B1B">
              <w:rPr>
                <w:b/>
                <w:i/>
                <w:iCs/>
              </w:rPr>
              <w:t>[NPRR1244:  Replace the formula “PRC</w:t>
            </w:r>
            <w:r w:rsidRPr="00A03B1B">
              <w:rPr>
                <w:b/>
                <w:i/>
                <w:iCs/>
                <w:vertAlign w:val="subscript"/>
              </w:rPr>
              <w:t>5</w:t>
            </w:r>
            <w:r w:rsidRPr="00A03B1B">
              <w:rPr>
                <w:b/>
                <w:i/>
                <w:iCs/>
              </w:rPr>
              <w:t>” above with the following upon system implementation:]</w:t>
            </w:r>
          </w:p>
          <w:p w14:paraId="3932B95C" w14:textId="4858F81F" w:rsidR="00A03B1B" w:rsidRPr="00A03B1B" w:rsidRDefault="00A03B1B" w:rsidP="00A03B1B">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84864" behindDoc="0" locked="0" layoutInCell="1" allowOverlap="1" wp14:anchorId="31D03FFC" wp14:editId="404C40A6">
                      <wp:simplePos x="0" y="0"/>
                      <wp:positionH relativeFrom="column">
                        <wp:posOffset>494030</wp:posOffset>
                      </wp:positionH>
                      <wp:positionV relativeFrom="paragraph">
                        <wp:posOffset>31115</wp:posOffset>
                      </wp:positionV>
                      <wp:extent cx="737235" cy="1360805"/>
                      <wp:effectExtent l="0" t="0" r="0" b="0"/>
                      <wp:wrapNone/>
                      <wp:docPr id="490" name="Canvas 9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111410241" name="Rectangle 83"/>
                              <wps:cNvSpPr>
                                <a:spLocks noChangeArrowheads="1"/>
                              </wps:cNvSpPr>
                              <wps:spPr bwMode="auto">
                                <a:xfrm>
                                  <a:off x="171408" y="636902"/>
                                  <a:ext cx="145415" cy="248920"/>
                                </a:xfrm>
                                <a:prstGeom prst="rect">
                                  <a:avLst/>
                                </a:prstGeom>
                                <a:noFill/>
                                <a:ln>
                                  <a:noFill/>
                                </a:ln>
                              </wps:spPr>
                              <wps:txbx>
                                <w:txbxContent>
                                  <w:p w14:paraId="4D4F090C"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1257999419" name="Rectangle 84"/>
                              <wps:cNvSpPr>
                                <a:spLocks noChangeArrowheads="1"/>
                              </wps:cNvSpPr>
                              <wps:spPr bwMode="auto">
                                <a:xfrm>
                                  <a:off x="101605" y="871203"/>
                                  <a:ext cx="83820" cy="186690"/>
                                </a:xfrm>
                                <a:prstGeom prst="rect">
                                  <a:avLst/>
                                </a:prstGeom>
                                <a:noFill/>
                                <a:ln>
                                  <a:noFill/>
                                </a:ln>
                              </wps:spPr>
                              <wps:txbx>
                                <w:txbxContent>
                                  <w:p w14:paraId="6C1AFF0D"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136220509" name="Rectangle 85"/>
                              <wps:cNvSpPr>
                                <a:spLocks noChangeArrowheads="1"/>
                              </wps:cNvSpPr>
                              <wps:spPr bwMode="auto">
                                <a:xfrm>
                                  <a:off x="35602" y="424202"/>
                                  <a:ext cx="601345" cy="175260"/>
                                </a:xfrm>
                                <a:prstGeom prst="rect">
                                  <a:avLst/>
                                </a:prstGeom>
                                <a:noFill/>
                                <a:ln>
                                  <a:noFill/>
                                </a:ln>
                              </wps:spPr>
                              <wps:txbx>
                                <w:txbxContent>
                                  <w:p w14:paraId="62B792ED" w14:textId="77777777" w:rsidR="00A03B1B" w:rsidRPr="00B34B0A" w:rsidRDefault="00A03B1B" w:rsidP="00A03B1B">
                                    <w:pPr>
                                      <w:rPr>
                                        <w:b/>
                                      </w:rPr>
                                    </w:pPr>
                                    <w:r w:rsidRPr="00B34B0A">
                                      <w:rPr>
                                        <w:b/>
                                        <w:i/>
                                        <w:iCs/>
                                        <w:color w:val="000000"/>
                                      </w:rPr>
                                      <w:t>resources</w:t>
                                    </w:r>
                                  </w:p>
                                </w:txbxContent>
                              </wps:txbx>
                              <wps:bodyPr rot="0" vert="horz" wrap="none" lIns="0" tIns="0" rIns="0" bIns="0" anchor="t" anchorCtr="0" upright="1">
                                <a:spAutoFit/>
                              </wps:bodyPr>
                            </wps:wsp>
                            <wps:wsp>
                              <wps:cNvPr id="1823674895" name="Rectangle 86"/>
                              <wps:cNvSpPr>
                                <a:spLocks noChangeArrowheads="1"/>
                              </wps:cNvSpPr>
                              <wps:spPr bwMode="auto">
                                <a:xfrm>
                                  <a:off x="31702" y="290201"/>
                                  <a:ext cx="271145" cy="175260"/>
                                </a:xfrm>
                                <a:prstGeom prst="rect">
                                  <a:avLst/>
                                </a:prstGeom>
                                <a:noFill/>
                                <a:ln>
                                  <a:noFill/>
                                </a:ln>
                              </wps:spPr>
                              <wps:txbx>
                                <w:txbxContent>
                                  <w:p w14:paraId="378C7C05"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1502264144" name="Rectangle 87"/>
                              <wps:cNvSpPr>
                                <a:spLocks noChangeArrowheads="1"/>
                              </wps:cNvSpPr>
                              <wps:spPr bwMode="auto">
                                <a:xfrm>
                                  <a:off x="33702" y="156201"/>
                                  <a:ext cx="398145" cy="175260"/>
                                </a:xfrm>
                                <a:prstGeom prst="rect">
                                  <a:avLst/>
                                </a:prstGeom>
                                <a:noFill/>
                                <a:ln>
                                  <a:noFill/>
                                </a:ln>
                              </wps:spPr>
                              <wps:txbx>
                                <w:txbxContent>
                                  <w:p w14:paraId="237E9134"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1759269078" name="Rectangle 88"/>
                              <wps:cNvSpPr>
                                <a:spLocks noChangeArrowheads="1"/>
                              </wps:cNvSpPr>
                              <wps:spPr bwMode="auto">
                                <a:xfrm>
                                  <a:off x="45702" y="22200"/>
                                  <a:ext cx="217810" cy="175201"/>
                                </a:xfrm>
                                <a:prstGeom prst="rect">
                                  <a:avLst/>
                                </a:prstGeom>
                                <a:noFill/>
                                <a:ln>
                                  <a:noFill/>
                                </a:ln>
                              </wps:spPr>
                              <wps:txbx>
                                <w:txbxContent>
                                  <w:p w14:paraId="49953302"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453986948" name="Rectangle 89"/>
                              <wps:cNvSpPr>
                                <a:spLocks noChangeArrowheads="1"/>
                              </wps:cNvSpPr>
                              <wps:spPr bwMode="auto">
                                <a:xfrm>
                                  <a:off x="62903" y="1153804"/>
                                  <a:ext cx="542290" cy="175260"/>
                                </a:xfrm>
                                <a:prstGeom prst="rect">
                                  <a:avLst/>
                                </a:prstGeom>
                                <a:noFill/>
                                <a:ln>
                                  <a:noFill/>
                                </a:ln>
                              </wps:spPr>
                              <wps:txbx>
                                <w:txbxContent>
                                  <w:p w14:paraId="7BD2B9A0" w14:textId="77777777" w:rsidR="00A03B1B" w:rsidRPr="00B34B0A" w:rsidRDefault="00A03B1B" w:rsidP="00A03B1B">
                                    <w:pPr>
                                      <w:rPr>
                                        <w:b/>
                                      </w:rPr>
                                    </w:pPr>
                                    <w:r w:rsidRPr="00B34B0A">
                                      <w:rPr>
                                        <w:b/>
                                        <w:i/>
                                        <w:iCs/>
                                        <w:color w:val="000000"/>
                                      </w:rPr>
                                      <w:t>resource</w:t>
                                    </w:r>
                                  </w:p>
                                </w:txbxContent>
                              </wps:txbx>
                              <wps:bodyPr rot="0" vert="horz" wrap="none" lIns="0" tIns="0" rIns="0" bIns="0" anchor="t" anchorCtr="0" upright="1">
                                <a:spAutoFit/>
                              </wps:bodyPr>
                            </wps:wsp>
                            <wps:wsp>
                              <wps:cNvPr id="273743364" name="Rectangle 90"/>
                              <wps:cNvSpPr>
                                <a:spLocks noChangeArrowheads="1"/>
                              </wps:cNvSpPr>
                              <wps:spPr bwMode="auto">
                                <a:xfrm>
                                  <a:off x="58403" y="1019804"/>
                                  <a:ext cx="271145" cy="175260"/>
                                </a:xfrm>
                                <a:prstGeom prst="rect">
                                  <a:avLst/>
                                </a:prstGeom>
                                <a:noFill/>
                                <a:ln>
                                  <a:noFill/>
                                </a:ln>
                              </wps:spPr>
                              <wps:txbx>
                                <w:txbxContent>
                                  <w:p w14:paraId="5E283086"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1968214424" name="Rectangle 91"/>
                              <wps:cNvSpPr>
                                <a:spLocks noChangeArrowheads="1"/>
                              </wps:cNvSpPr>
                              <wps:spPr bwMode="auto">
                                <a:xfrm>
                                  <a:off x="174608" y="885803"/>
                                  <a:ext cx="398145" cy="175260"/>
                                </a:xfrm>
                                <a:prstGeom prst="rect">
                                  <a:avLst/>
                                </a:prstGeom>
                                <a:noFill/>
                                <a:ln>
                                  <a:noFill/>
                                </a:ln>
                              </wps:spPr>
                              <wps:txbx>
                                <w:txbxContent>
                                  <w:p w14:paraId="46DA7931"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572596990" name="Rectangle 92"/>
                              <wps:cNvSpPr>
                                <a:spLocks noChangeArrowheads="1"/>
                              </wps:cNvSpPr>
                              <wps:spPr bwMode="auto">
                                <a:xfrm>
                                  <a:off x="58403" y="885803"/>
                                  <a:ext cx="42545" cy="175260"/>
                                </a:xfrm>
                                <a:prstGeom prst="rect">
                                  <a:avLst/>
                                </a:prstGeom>
                                <a:noFill/>
                                <a:ln>
                                  <a:noFill/>
                                </a:ln>
                              </wps:spPr>
                              <wps:txbx>
                                <w:txbxContent>
                                  <w:p w14:paraId="466837F3"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31D03FFC" id="_x0000_s1066" editas="canvas" style="position:absolute;left:0;text-align:left;margin-left:38.9pt;margin-top:2.45pt;width:58.05pt;height:107.15pt;z-index:251684864" coordsize="7372,13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">
                      <v:shape id="_x0000_s1067" type="#_x0000_t75" style="position:absolute;width:7372;height:13608;visibility:visible;mso-wrap-style:square">
                        <v:fill o:detectmouseclick="t"/>
                        <v:path o:connecttype="none"/>
                      </v:shape>
                      <v:rect id="Rectangle 83" o:spid="_x0000_s1068" style="position:absolute;left:1714;top:6369;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" filled="f" stroked="f">
                        <v:textbox style="mso-fit-shape-to-text:t" inset="0,0,0,0">
                          <w:txbxContent>
                            <w:p w14:paraId="4D4F090C"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84" o:spid="_x0000_s1069" style="position:absolute;left:1016;top:8712;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" filled="f" stroked="f">
                        <v:textbox style="mso-fit-shape-to-text:t" inset="0,0,0,0">
                          <w:txbxContent>
                            <w:p w14:paraId="6C1AFF0D" w14:textId="77777777" w:rsidR="00A03B1B" w:rsidRDefault="00A03B1B" w:rsidP="00A03B1B">
                              <w:r>
                                <w:rPr>
                                  <w:rFonts w:ascii="Symbol" w:hAnsi="Symbol" w:cs="Symbol"/>
                                  <w:color w:val="000000"/>
                                </w:rPr>
                                <w:t></w:t>
                              </w:r>
                            </w:p>
                          </w:txbxContent>
                        </v:textbox>
                      </v:rect>
                      <v:rect id="Rectangle 85" o:spid="_x0000_s1070" style="position:absolute;left:356;top:4242;width:6013;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" filled="f" stroked="f">
                        <v:textbox style="mso-fit-shape-to-text:t" inset="0,0,0,0">
                          <w:txbxContent>
                            <w:p w14:paraId="62B792ED" w14:textId="77777777" w:rsidR="00A03B1B" w:rsidRPr="00B34B0A" w:rsidRDefault="00A03B1B" w:rsidP="00A03B1B">
                              <w:pPr>
                                <w:rPr>
                                  <w:b/>
                                </w:rPr>
                              </w:pPr>
                              <w:r w:rsidRPr="00B34B0A">
                                <w:rPr>
                                  <w:b/>
                                  <w:i/>
                                  <w:iCs/>
                                  <w:color w:val="000000"/>
                                </w:rPr>
                                <w:t>resources</w:t>
                              </w:r>
                            </w:p>
                          </w:txbxContent>
                        </v:textbox>
                      </v:rect>
                      <v:rect id="Rectangle 86" o:spid="_x0000_s1071" style="position:absolute;left:317;top:2902;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" filled="f" stroked="f">
                        <v:textbox style="mso-fit-shape-to-text:t" inset="0,0,0,0">
                          <w:txbxContent>
                            <w:p w14:paraId="378C7C05" w14:textId="77777777" w:rsidR="00A03B1B" w:rsidRPr="00B34B0A" w:rsidRDefault="00A03B1B" w:rsidP="00A03B1B">
                              <w:pPr>
                                <w:rPr>
                                  <w:b/>
                                </w:rPr>
                              </w:pPr>
                              <w:r w:rsidRPr="00B34B0A">
                                <w:rPr>
                                  <w:b/>
                                  <w:i/>
                                  <w:iCs/>
                                  <w:color w:val="000000"/>
                                </w:rPr>
                                <w:t>load</w:t>
                              </w:r>
                            </w:p>
                          </w:txbxContent>
                        </v:textbox>
                      </v:rect>
                      <v:rect id="Rectangle 87" o:spid="_x0000_s1072" style="position:absolute;left:337;top:1562;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" filled="f" stroked="f">
                        <v:textbox style="mso-fit-shape-to-text:t" inset="0,0,0,0">
                          <w:txbxContent>
                            <w:p w14:paraId="237E9134" w14:textId="77777777" w:rsidR="00A03B1B" w:rsidRPr="00B34B0A" w:rsidRDefault="00A03B1B" w:rsidP="00A03B1B">
                              <w:pPr>
                                <w:rPr>
                                  <w:b/>
                                </w:rPr>
                              </w:pPr>
                              <w:r w:rsidRPr="00B34B0A">
                                <w:rPr>
                                  <w:b/>
                                  <w:i/>
                                  <w:iCs/>
                                  <w:color w:val="000000"/>
                                </w:rPr>
                                <w:t>online</w:t>
                              </w:r>
                            </w:p>
                          </w:txbxContent>
                        </v:textbox>
                      </v:rect>
                      <v:rect id="Rectangle 88" o:spid="_x0000_s1073" style="position:absolute;left:457;top:222;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" filled="f" stroked="f">
                        <v:textbox style="mso-fit-shape-to-text:t" inset="0,0,0,0">
                          <w:txbxContent>
                            <w:p w14:paraId="49953302" w14:textId="77777777" w:rsidR="00A03B1B" w:rsidRPr="00B34B0A" w:rsidRDefault="00A03B1B" w:rsidP="00A03B1B">
                              <w:pPr>
                                <w:rPr>
                                  <w:b/>
                                </w:rPr>
                              </w:pPr>
                              <w:r w:rsidRPr="00B34B0A">
                                <w:rPr>
                                  <w:b/>
                                  <w:i/>
                                  <w:iCs/>
                                  <w:color w:val="000000"/>
                                </w:rPr>
                                <w:t>All</w:t>
                              </w:r>
                            </w:p>
                          </w:txbxContent>
                        </v:textbox>
                      </v:rect>
                      <v:rect id="Rectangle 89" o:spid="_x0000_s1074" style="position:absolute;left:629;top:11538;width:542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" filled="f" stroked="f">
                        <v:textbox style="mso-fit-shape-to-text:t" inset="0,0,0,0">
                          <w:txbxContent>
                            <w:p w14:paraId="7BD2B9A0" w14:textId="77777777" w:rsidR="00A03B1B" w:rsidRPr="00B34B0A" w:rsidRDefault="00A03B1B" w:rsidP="00A03B1B">
                              <w:pPr>
                                <w:rPr>
                                  <w:b/>
                                </w:rPr>
                              </w:pPr>
                              <w:r w:rsidRPr="00B34B0A">
                                <w:rPr>
                                  <w:b/>
                                  <w:i/>
                                  <w:iCs/>
                                  <w:color w:val="000000"/>
                                </w:rPr>
                                <w:t>resource</w:t>
                              </w:r>
                            </w:p>
                          </w:txbxContent>
                        </v:textbox>
                      </v:rect>
                      <v:rect id="Rectangle 90" o:spid="_x0000_s1075" style="position:absolute;left:584;top:10198;width:271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" filled="f" stroked="f">
                        <v:textbox style="mso-fit-shape-to-text:t" inset="0,0,0,0">
                          <w:txbxContent>
                            <w:p w14:paraId="5E283086" w14:textId="77777777" w:rsidR="00A03B1B" w:rsidRPr="00B34B0A" w:rsidRDefault="00A03B1B" w:rsidP="00A03B1B">
                              <w:pPr>
                                <w:rPr>
                                  <w:b/>
                                </w:rPr>
                              </w:pPr>
                              <w:r w:rsidRPr="00B34B0A">
                                <w:rPr>
                                  <w:b/>
                                  <w:i/>
                                  <w:iCs/>
                                  <w:color w:val="000000"/>
                                </w:rPr>
                                <w:t>load</w:t>
                              </w:r>
                            </w:p>
                          </w:txbxContent>
                        </v:textbox>
                      </v:rect>
                      <v:rect id="Rectangle 91" o:spid="_x0000_s1076" style="position:absolute;left:1746;top:8858;width:398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" filled="f" stroked="f">
                        <v:textbox style="mso-fit-shape-to-text:t" inset="0,0,0,0">
                          <w:txbxContent>
                            <w:p w14:paraId="46DA7931" w14:textId="77777777" w:rsidR="00A03B1B" w:rsidRPr="00B34B0A" w:rsidRDefault="00A03B1B" w:rsidP="00A03B1B">
                              <w:pPr>
                                <w:rPr>
                                  <w:b/>
                                </w:rPr>
                              </w:pPr>
                              <w:r w:rsidRPr="00B34B0A">
                                <w:rPr>
                                  <w:b/>
                                  <w:i/>
                                  <w:iCs/>
                                  <w:color w:val="000000"/>
                                </w:rPr>
                                <w:t>online</w:t>
                              </w:r>
                            </w:p>
                          </w:txbxContent>
                        </v:textbox>
                      </v:rect>
                      <v:rect id="Rectangle 92" o:spid="_x0000_s1077" style="position:absolute;left:584;top:8858;width:425;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" filled="f" stroked="f">
                        <v:textbox style="mso-fit-shape-to-text:t" inset="0,0,0,0">
                          <w:txbxContent>
                            <w:p w14:paraId="466837F3"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5</w:t>
            </w:r>
            <w:r w:rsidRPr="00A03B1B">
              <w:rPr>
                <w:b/>
                <w:position w:val="30"/>
                <w:sz w:val="20"/>
                <w:szCs w:val="20"/>
              </w:rPr>
              <w:t xml:space="preserve"> =</w:t>
            </w:r>
            <w:r w:rsidRPr="00A03B1B">
              <w:rPr>
                <w:b/>
                <w:position w:val="30"/>
                <w:sz w:val="20"/>
                <w:szCs w:val="20"/>
              </w:rPr>
              <w:tab/>
              <w:t>Min(Max((LRDF_1*Actual Net Telemetered Consumption – LPC)</w:t>
            </w:r>
            <w:r w:rsidRPr="00A03B1B">
              <w:rPr>
                <w:b/>
                <w:position w:val="30"/>
                <w:sz w:val="20"/>
                <w:szCs w:val="20"/>
                <w:vertAlign w:val="subscript"/>
              </w:rPr>
              <w:t>i</w:t>
            </w:r>
            <w:r w:rsidRPr="00A03B1B">
              <w:rPr>
                <w:b/>
                <w:position w:val="30"/>
                <w:sz w:val="20"/>
                <w:szCs w:val="20"/>
              </w:rPr>
              <w:t>, 0.0), (0.2 * LRDF_1 * Actual Net Telemetered Consumption)) from all CLRs active in SCED and qualified for Regulation Service and/or RRS with an Ancillary Service Resource award</w:t>
            </w:r>
          </w:p>
          <w:p w14:paraId="69FDDACE" w14:textId="77777777" w:rsidR="00A03B1B" w:rsidRPr="00A03B1B" w:rsidRDefault="00A03B1B" w:rsidP="00A03B1B">
            <w:pPr>
              <w:tabs>
                <w:tab w:val="left" w:pos="1080"/>
              </w:tabs>
              <w:spacing w:after="60"/>
              <w:rPr>
                <w:iCs/>
                <w:sz w:val="20"/>
                <w:szCs w:val="20"/>
              </w:rPr>
            </w:pPr>
          </w:p>
        </w:tc>
      </w:tr>
    </w:tbl>
    <w:p w14:paraId="4523E0C3" w14:textId="77777777" w:rsidR="00A03B1B" w:rsidRPr="00A03B1B" w:rsidRDefault="00A03B1B" w:rsidP="00A03B1B">
      <w:pPr>
        <w:tabs>
          <w:tab w:val="left" w:pos="2160"/>
        </w:tabs>
        <w:ind w:left="2160" w:hanging="2160"/>
        <w:rPr>
          <w:b/>
          <w:position w:val="30"/>
          <w:sz w:val="20"/>
          <w:szCs w:val="20"/>
        </w:rPr>
      </w:pPr>
    </w:p>
    <w:p w14:paraId="0C7273CE" w14:textId="522C3891" w:rsidR="00A03B1B" w:rsidRPr="00A03B1B" w:rsidRDefault="00A03B1B" w:rsidP="00A03B1B">
      <w:pPr>
        <w:tabs>
          <w:tab w:val="left" w:pos="2160"/>
        </w:tabs>
        <w:ind w:left="2160" w:hanging="2160"/>
        <w:rPr>
          <w:b/>
          <w:position w:val="30"/>
          <w:sz w:val="20"/>
          <w:szCs w:val="20"/>
        </w:rPr>
      </w:pPr>
      <w:r>
        <w:rPr>
          <w:noProof/>
        </w:rPr>
        <mc:AlternateContent>
          <mc:Choice Requires="wpc">
            <w:drawing>
              <wp:anchor distT="0" distB="0" distL="114300" distR="114300" simplePos="0" relativeHeight="251679744" behindDoc="0" locked="0" layoutInCell="1" allowOverlap="1" wp14:anchorId="5A12D13D" wp14:editId="57D99B6B">
                <wp:simplePos x="0" y="0"/>
                <wp:positionH relativeFrom="column">
                  <wp:posOffset>520700</wp:posOffset>
                </wp:positionH>
                <wp:positionV relativeFrom="paragraph">
                  <wp:posOffset>-95885</wp:posOffset>
                </wp:positionV>
                <wp:extent cx="737870" cy="1338580"/>
                <wp:effectExtent l="0" t="0" r="0" b="0"/>
                <wp:wrapNone/>
                <wp:docPr id="478"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940535652" name="Rectangle 95"/>
                        <wps:cNvSpPr>
                          <a:spLocks noChangeArrowheads="1"/>
                        </wps:cNvSpPr>
                        <wps:spPr bwMode="auto">
                          <a:xfrm>
                            <a:off x="180340" y="600075"/>
                            <a:ext cx="145415" cy="248920"/>
                          </a:xfrm>
                          <a:prstGeom prst="rect">
                            <a:avLst/>
                          </a:prstGeom>
                          <a:noFill/>
                          <a:ln>
                            <a:noFill/>
                          </a:ln>
                        </wps:spPr>
                        <wps:txbx>
                          <w:txbxContent>
                            <w:p w14:paraId="27373561"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146252976" name="Rectangle 96"/>
                        <wps:cNvSpPr>
                          <a:spLocks noChangeArrowheads="1"/>
                        </wps:cNvSpPr>
                        <wps:spPr bwMode="auto">
                          <a:xfrm>
                            <a:off x="102235" y="848995"/>
                            <a:ext cx="83820" cy="186690"/>
                          </a:xfrm>
                          <a:prstGeom prst="rect">
                            <a:avLst/>
                          </a:prstGeom>
                          <a:noFill/>
                          <a:ln>
                            <a:noFill/>
                          </a:ln>
                        </wps:spPr>
                        <wps:txbx>
                          <w:txbxContent>
                            <w:p w14:paraId="0C078463"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744240073" name="Rectangle 97"/>
                        <wps:cNvSpPr>
                          <a:spLocks noChangeArrowheads="1"/>
                        </wps:cNvSpPr>
                        <wps:spPr bwMode="auto">
                          <a:xfrm>
                            <a:off x="36195" y="401955"/>
                            <a:ext cx="601345" cy="175260"/>
                          </a:xfrm>
                          <a:prstGeom prst="rect">
                            <a:avLst/>
                          </a:prstGeom>
                          <a:noFill/>
                          <a:ln>
                            <a:noFill/>
                          </a:ln>
                        </wps:spPr>
                        <wps:txbx>
                          <w:txbxContent>
                            <w:p w14:paraId="176E7BA5" w14:textId="77777777" w:rsidR="00A03B1B" w:rsidRPr="00B34B0A" w:rsidRDefault="00A03B1B" w:rsidP="00A03B1B">
                              <w:pPr>
                                <w:rPr>
                                  <w:b/>
                                </w:rPr>
                              </w:pPr>
                              <w:r w:rsidRPr="00B34B0A">
                                <w:rPr>
                                  <w:b/>
                                  <w:i/>
                                  <w:iCs/>
                                  <w:color w:val="000000"/>
                                </w:rPr>
                                <w:t>resources</w:t>
                              </w:r>
                            </w:p>
                          </w:txbxContent>
                        </wps:txbx>
                        <wps:bodyPr rot="0" vert="horz" wrap="none" lIns="0" tIns="0" rIns="0" bIns="0" anchor="t" anchorCtr="0" upright="1">
                          <a:spAutoFit/>
                        </wps:bodyPr>
                      </wps:wsp>
                      <wps:wsp>
                        <wps:cNvPr id="1130828901" name="Rectangle 98"/>
                        <wps:cNvSpPr>
                          <a:spLocks noChangeArrowheads="1"/>
                        </wps:cNvSpPr>
                        <wps:spPr bwMode="auto">
                          <a:xfrm>
                            <a:off x="32385" y="267970"/>
                            <a:ext cx="271145" cy="175260"/>
                          </a:xfrm>
                          <a:prstGeom prst="rect">
                            <a:avLst/>
                          </a:prstGeom>
                          <a:noFill/>
                          <a:ln>
                            <a:noFill/>
                          </a:ln>
                        </wps:spPr>
                        <wps:txbx>
                          <w:txbxContent>
                            <w:p w14:paraId="048A2CD5"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103123276" name="Rectangle 99"/>
                        <wps:cNvSpPr>
                          <a:spLocks noChangeArrowheads="1"/>
                        </wps:cNvSpPr>
                        <wps:spPr bwMode="auto">
                          <a:xfrm>
                            <a:off x="34290" y="133985"/>
                            <a:ext cx="398145" cy="175260"/>
                          </a:xfrm>
                          <a:prstGeom prst="rect">
                            <a:avLst/>
                          </a:prstGeom>
                          <a:noFill/>
                          <a:ln>
                            <a:noFill/>
                          </a:ln>
                        </wps:spPr>
                        <wps:txbx>
                          <w:txbxContent>
                            <w:p w14:paraId="43E68A38"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1833725424" name="Rectangle 100"/>
                        <wps:cNvSpPr>
                          <a:spLocks noChangeArrowheads="1"/>
                        </wps:cNvSpPr>
                        <wps:spPr bwMode="auto">
                          <a:xfrm>
                            <a:off x="46355" y="0"/>
                            <a:ext cx="217805" cy="175260"/>
                          </a:xfrm>
                          <a:prstGeom prst="rect">
                            <a:avLst/>
                          </a:prstGeom>
                          <a:noFill/>
                          <a:ln>
                            <a:noFill/>
                          </a:ln>
                        </wps:spPr>
                        <wps:txbx>
                          <w:txbxContent>
                            <w:p w14:paraId="7E5171F0"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880889775" name="Rectangle 101"/>
                        <wps:cNvSpPr>
                          <a:spLocks noChangeArrowheads="1"/>
                        </wps:cNvSpPr>
                        <wps:spPr bwMode="auto">
                          <a:xfrm>
                            <a:off x="63500" y="1131570"/>
                            <a:ext cx="542290" cy="175260"/>
                          </a:xfrm>
                          <a:prstGeom prst="rect">
                            <a:avLst/>
                          </a:prstGeom>
                          <a:noFill/>
                          <a:ln>
                            <a:noFill/>
                          </a:ln>
                        </wps:spPr>
                        <wps:txbx>
                          <w:txbxContent>
                            <w:p w14:paraId="158CFE19" w14:textId="77777777" w:rsidR="00A03B1B" w:rsidRPr="00B34B0A" w:rsidRDefault="00A03B1B" w:rsidP="00A03B1B">
                              <w:pPr>
                                <w:rPr>
                                  <w:b/>
                                </w:rPr>
                              </w:pPr>
                              <w:r w:rsidRPr="00B34B0A">
                                <w:rPr>
                                  <w:b/>
                                  <w:i/>
                                  <w:iCs/>
                                  <w:color w:val="000000"/>
                                </w:rPr>
                                <w:t>resource</w:t>
                              </w:r>
                            </w:p>
                          </w:txbxContent>
                        </wps:txbx>
                        <wps:bodyPr rot="0" vert="horz" wrap="none" lIns="0" tIns="0" rIns="0" bIns="0" anchor="t" anchorCtr="0" upright="1">
                          <a:spAutoFit/>
                        </wps:bodyPr>
                      </wps:wsp>
                      <wps:wsp>
                        <wps:cNvPr id="1412412035" name="Rectangle 102"/>
                        <wps:cNvSpPr>
                          <a:spLocks noChangeArrowheads="1"/>
                        </wps:cNvSpPr>
                        <wps:spPr bwMode="auto">
                          <a:xfrm>
                            <a:off x="59055" y="997585"/>
                            <a:ext cx="271145" cy="175260"/>
                          </a:xfrm>
                          <a:prstGeom prst="rect">
                            <a:avLst/>
                          </a:prstGeom>
                          <a:noFill/>
                          <a:ln>
                            <a:noFill/>
                          </a:ln>
                        </wps:spPr>
                        <wps:txbx>
                          <w:txbxContent>
                            <w:p w14:paraId="5CFCCCF0"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1136168833" name="Rectangle 103"/>
                        <wps:cNvSpPr>
                          <a:spLocks noChangeArrowheads="1"/>
                        </wps:cNvSpPr>
                        <wps:spPr bwMode="auto">
                          <a:xfrm>
                            <a:off x="175260" y="863600"/>
                            <a:ext cx="398145" cy="175260"/>
                          </a:xfrm>
                          <a:prstGeom prst="rect">
                            <a:avLst/>
                          </a:prstGeom>
                          <a:noFill/>
                          <a:ln>
                            <a:noFill/>
                          </a:ln>
                        </wps:spPr>
                        <wps:txbx>
                          <w:txbxContent>
                            <w:p w14:paraId="694EF471"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64827443" name="Rectangle 104"/>
                        <wps:cNvSpPr>
                          <a:spLocks noChangeArrowheads="1"/>
                        </wps:cNvSpPr>
                        <wps:spPr bwMode="auto">
                          <a:xfrm>
                            <a:off x="59055" y="863600"/>
                            <a:ext cx="42545" cy="175260"/>
                          </a:xfrm>
                          <a:prstGeom prst="rect">
                            <a:avLst/>
                          </a:prstGeom>
                          <a:noFill/>
                          <a:ln>
                            <a:noFill/>
                          </a:ln>
                        </wps:spPr>
                        <wps:txbx>
                          <w:txbxContent>
                            <w:p w14:paraId="15048A6A"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A12D13D" id="Canvas 80" o:spid="_x0000_s1078" editas="canvas" style="position:absolute;left:0;text-align:left;margin-left:41pt;margin-top:-7.55pt;width:58.1pt;height:105.4pt;z-index:251679744"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">
                <v:shape id="_x0000_s1079" type="#_x0000_t75" style="position:absolute;width:7378;height:13385;visibility:visible;mso-wrap-style:square">
                  <v:fill o:detectmouseclick="t"/>
                  <v:path o:connecttype="none"/>
                </v:shape>
                <v:rect id="Rectangle 95" o:spid="_x0000_s1080"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" filled="f" stroked="f">
                  <v:textbox style="mso-fit-shape-to-text:t" inset="0,0,0,0">
                    <w:txbxContent>
                      <w:p w14:paraId="27373561"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96" o:spid="_x0000_s1081"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" filled="f" stroked="f">
                  <v:textbox style="mso-fit-shape-to-text:t" inset="0,0,0,0">
                    <w:txbxContent>
                      <w:p w14:paraId="0C078463" w14:textId="77777777" w:rsidR="00A03B1B" w:rsidRDefault="00A03B1B" w:rsidP="00A03B1B">
                        <w:r>
                          <w:rPr>
                            <w:rFonts w:ascii="Symbol" w:hAnsi="Symbol" w:cs="Symbol"/>
                            <w:color w:val="000000"/>
                          </w:rPr>
                          <w:t></w:t>
                        </w:r>
                      </w:p>
                    </w:txbxContent>
                  </v:textbox>
                </v:rect>
                <v:rect id="Rectangle 97" o:spid="_x0000_s1082"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" filled="f" stroked="f">
                  <v:textbox style="mso-fit-shape-to-text:t" inset="0,0,0,0">
                    <w:txbxContent>
                      <w:p w14:paraId="176E7BA5" w14:textId="77777777" w:rsidR="00A03B1B" w:rsidRPr="00B34B0A" w:rsidRDefault="00A03B1B" w:rsidP="00A03B1B">
                        <w:pPr>
                          <w:rPr>
                            <w:b/>
                          </w:rPr>
                        </w:pPr>
                        <w:r w:rsidRPr="00B34B0A">
                          <w:rPr>
                            <w:b/>
                            <w:i/>
                            <w:iCs/>
                            <w:color w:val="000000"/>
                          </w:rPr>
                          <w:t>resources</w:t>
                        </w:r>
                      </w:p>
                    </w:txbxContent>
                  </v:textbox>
                </v:rect>
                <v:rect id="Rectangle 98" o:spid="_x0000_s1083"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" filled="f" stroked="f">
                  <v:textbox style="mso-fit-shape-to-text:t" inset="0,0,0,0">
                    <w:txbxContent>
                      <w:p w14:paraId="048A2CD5" w14:textId="77777777" w:rsidR="00A03B1B" w:rsidRPr="00B34B0A" w:rsidRDefault="00A03B1B" w:rsidP="00A03B1B">
                        <w:pPr>
                          <w:rPr>
                            <w:b/>
                          </w:rPr>
                        </w:pPr>
                        <w:r w:rsidRPr="00B34B0A">
                          <w:rPr>
                            <w:b/>
                            <w:i/>
                            <w:iCs/>
                            <w:color w:val="000000"/>
                          </w:rPr>
                          <w:t>load</w:t>
                        </w:r>
                      </w:p>
                    </w:txbxContent>
                  </v:textbox>
                </v:rect>
                <v:rect id="Rectangle 99" o:spid="_x0000_s1084"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" filled="f" stroked="f">
                  <v:textbox style="mso-fit-shape-to-text:t" inset="0,0,0,0">
                    <w:txbxContent>
                      <w:p w14:paraId="43E68A38" w14:textId="77777777" w:rsidR="00A03B1B" w:rsidRPr="00B34B0A" w:rsidRDefault="00A03B1B" w:rsidP="00A03B1B">
                        <w:pPr>
                          <w:rPr>
                            <w:b/>
                          </w:rPr>
                        </w:pPr>
                        <w:r w:rsidRPr="00B34B0A">
                          <w:rPr>
                            <w:b/>
                            <w:i/>
                            <w:iCs/>
                            <w:color w:val="000000"/>
                          </w:rPr>
                          <w:t>online</w:t>
                        </w:r>
                      </w:p>
                    </w:txbxContent>
                  </v:textbox>
                </v:rect>
                <v:rect id="Rectangle 100" o:spid="_x0000_s1085"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" filled="f" stroked="f">
                  <v:textbox style="mso-fit-shape-to-text:t" inset="0,0,0,0">
                    <w:txbxContent>
                      <w:p w14:paraId="7E5171F0" w14:textId="77777777" w:rsidR="00A03B1B" w:rsidRPr="00B34B0A" w:rsidRDefault="00A03B1B" w:rsidP="00A03B1B">
                        <w:pPr>
                          <w:rPr>
                            <w:b/>
                          </w:rPr>
                        </w:pPr>
                        <w:r w:rsidRPr="00B34B0A">
                          <w:rPr>
                            <w:b/>
                            <w:i/>
                            <w:iCs/>
                            <w:color w:val="000000"/>
                          </w:rPr>
                          <w:t>All</w:t>
                        </w:r>
                      </w:p>
                    </w:txbxContent>
                  </v:textbox>
                </v:rect>
                <v:rect id="Rectangle 101" o:spid="_x0000_s1086"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" filled="f" stroked="f">
                  <v:textbox style="mso-fit-shape-to-text:t" inset="0,0,0,0">
                    <w:txbxContent>
                      <w:p w14:paraId="158CFE19" w14:textId="77777777" w:rsidR="00A03B1B" w:rsidRPr="00B34B0A" w:rsidRDefault="00A03B1B" w:rsidP="00A03B1B">
                        <w:pPr>
                          <w:rPr>
                            <w:b/>
                          </w:rPr>
                        </w:pPr>
                        <w:r w:rsidRPr="00B34B0A">
                          <w:rPr>
                            <w:b/>
                            <w:i/>
                            <w:iCs/>
                            <w:color w:val="000000"/>
                          </w:rPr>
                          <w:t>resource</w:t>
                        </w:r>
                      </w:p>
                    </w:txbxContent>
                  </v:textbox>
                </v:rect>
                <v:rect id="Rectangle 102" o:spid="_x0000_s1087"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" filled="f" stroked="f">
                  <v:textbox style="mso-fit-shape-to-text:t" inset="0,0,0,0">
                    <w:txbxContent>
                      <w:p w14:paraId="5CFCCCF0" w14:textId="77777777" w:rsidR="00A03B1B" w:rsidRPr="00B34B0A" w:rsidRDefault="00A03B1B" w:rsidP="00A03B1B">
                        <w:pPr>
                          <w:rPr>
                            <w:b/>
                          </w:rPr>
                        </w:pPr>
                        <w:r w:rsidRPr="00B34B0A">
                          <w:rPr>
                            <w:b/>
                            <w:i/>
                            <w:iCs/>
                            <w:color w:val="000000"/>
                          </w:rPr>
                          <w:t>load</w:t>
                        </w:r>
                      </w:p>
                    </w:txbxContent>
                  </v:textbox>
                </v:rect>
                <v:rect id="Rectangle 103" o:spid="_x0000_s1088"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" filled="f" stroked="f">
                  <v:textbox style="mso-fit-shape-to-text:t" inset="0,0,0,0">
                    <w:txbxContent>
                      <w:p w14:paraId="694EF471" w14:textId="77777777" w:rsidR="00A03B1B" w:rsidRPr="00B34B0A" w:rsidRDefault="00A03B1B" w:rsidP="00A03B1B">
                        <w:pPr>
                          <w:rPr>
                            <w:b/>
                          </w:rPr>
                        </w:pPr>
                        <w:r w:rsidRPr="00B34B0A">
                          <w:rPr>
                            <w:b/>
                            <w:i/>
                            <w:iCs/>
                            <w:color w:val="000000"/>
                          </w:rPr>
                          <w:t>online</w:t>
                        </w:r>
                      </w:p>
                    </w:txbxContent>
                  </v:textbox>
                </v:rect>
                <v:rect id="Rectangle 104" o:spid="_x0000_s1089"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" filled="f" stroked="f">
                  <v:textbox style="mso-fit-shape-to-text:t" inset="0,0,0,0">
                    <w:txbxContent>
                      <w:p w14:paraId="15048A6A"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6</w:t>
      </w:r>
      <w:r w:rsidRPr="00A03B1B">
        <w:rPr>
          <w:b/>
          <w:position w:val="30"/>
          <w:sz w:val="20"/>
          <w:szCs w:val="20"/>
        </w:rPr>
        <w:t xml:space="preserve"> =</w:t>
      </w:r>
      <w:r w:rsidRPr="00A03B1B">
        <w:rPr>
          <w:b/>
          <w:position w:val="30"/>
          <w:sz w:val="20"/>
          <w:szCs w:val="20"/>
        </w:rPr>
        <w:tab/>
        <w:t>Min(Max((LRDF_2 * Actual Net Telemetered Consumption – LPC)</w:t>
      </w:r>
      <w:r w:rsidRPr="00A03B1B">
        <w:rPr>
          <w:b/>
          <w:position w:val="30"/>
          <w:sz w:val="20"/>
          <w:szCs w:val="20"/>
          <w:vertAlign w:val="subscript"/>
        </w:rPr>
        <w:t>i</w:t>
      </w:r>
      <w:r w:rsidRPr="00A03B1B">
        <w:rPr>
          <w:b/>
          <w:position w:val="30"/>
          <w:sz w:val="20"/>
          <w:szCs w:val="20"/>
        </w:rPr>
        <w:t>, 0.0), (0.2 * LRDF_2 * Actual Net Telemetered Consumption)) from all CLRs active in SCED without an Ancillary Service Resource award</w:t>
      </w:r>
    </w:p>
    <w:p w14:paraId="1DD16CF2" w14:textId="77777777" w:rsidR="00A03B1B" w:rsidRPr="00A03B1B" w:rsidRDefault="00A03B1B" w:rsidP="00A03B1B">
      <w:pPr>
        <w:tabs>
          <w:tab w:val="left" w:pos="2160"/>
        </w:tabs>
        <w:ind w:left="2160" w:hanging="2160"/>
        <w:rPr>
          <w:b/>
          <w:position w:val="3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A03B1B" w:rsidRPr="00A03B1B" w14:paraId="36148F4A" w14:textId="77777777" w:rsidTr="00B31BB1">
        <w:trPr>
          <w:trHeight w:val="206"/>
        </w:trPr>
        <w:tc>
          <w:tcPr>
            <w:tcW w:w="9350" w:type="dxa"/>
            <w:shd w:val="pct12" w:color="auto" w:fill="auto"/>
          </w:tcPr>
          <w:p w14:paraId="064D41DB" w14:textId="77777777" w:rsidR="00A03B1B" w:rsidRPr="00A03B1B" w:rsidRDefault="00A03B1B" w:rsidP="00A03B1B">
            <w:pPr>
              <w:spacing w:before="120" w:after="240"/>
              <w:rPr>
                <w:b/>
                <w:i/>
                <w:iCs/>
              </w:rPr>
            </w:pPr>
            <w:r w:rsidRPr="00A03B1B">
              <w:rPr>
                <w:b/>
                <w:i/>
                <w:iCs/>
              </w:rPr>
              <w:t>[NPRR1244:  Replace the formula “PRC</w:t>
            </w:r>
            <w:r w:rsidRPr="00A03B1B">
              <w:rPr>
                <w:b/>
                <w:i/>
                <w:iCs/>
                <w:vertAlign w:val="subscript"/>
              </w:rPr>
              <w:t>6</w:t>
            </w:r>
            <w:r w:rsidRPr="00A03B1B">
              <w:rPr>
                <w:b/>
                <w:i/>
                <w:iCs/>
              </w:rPr>
              <w:t>” above with the following upon system implementation:]</w:t>
            </w:r>
          </w:p>
          <w:p w14:paraId="5CE41C0A" w14:textId="0DB0333A" w:rsidR="00A03B1B" w:rsidRPr="00A03B1B" w:rsidRDefault="00A03B1B" w:rsidP="00A03B1B">
            <w:pPr>
              <w:tabs>
                <w:tab w:val="left" w:pos="2160"/>
              </w:tabs>
              <w:ind w:left="2160" w:hanging="2160"/>
              <w:rPr>
                <w:b/>
                <w:position w:val="30"/>
                <w:sz w:val="20"/>
                <w:szCs w:val="20"/>
              </w:rPr>
            </w:pPr>
            <w:r>
              <w:rPr>
                <w:noProof/>
              </w:rPr>
              <mc:AlternateContent>
                <mc:Choice Requires="wpc">
                  <w:drawing>
                    <wp:anchor distT="0" distB="0" distL="114300" distR="114300" simplePos="0" relativeHeight="251685888" behindDoc="0" locked="0" layoutInCell="1" allowOverlap="1" wp14:anchorId="5A84ACB0" wp14:editId="2765F68C">
                      <wp:simplePos x="0" y="0"/>
                      <wp:positionH relativeFrom="column">
                        <wp:posOffset>520700</wp:posOffset>
                      </wp:positionH>
                      <wp:positionV relativeFrom="paragraph">
                        <wp:posOffset>-95885</wp:posOffset>
                      </wp:positionV>
                      <wp:extent cx="737870" cy="1338580"/>
                      <wp:effectExtent l="0" t="0" r="0" b="0"/>
                      <wp:wrapNone/>
                      <wp:docPr id="466" name="Canvas 8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45349311" name="Rectangle 95"/>
                              <wps:cNvSpPr>
                                <a:spLocks noChangeArrowheads="1"/>
                              </wps:cNvSpPr>
                              <wps:spPr bwMode="auto">
                                <a:xfrm>
                                  <a:off x="180340" y="600075"/>
                                  <a:ext cx="145415" cy="248920"/>
                                </a:xfrm>
                                <a:prstGeom prst="rect">
                                  <a:avLst/>
                                </a:prstGeom>
                                <a:noFill/>
                                <a:ln>
                                  <a:noFill/>
                                </a:ln>
                              </wps:spPr>
                              <wps:txbx>
                                <w:txbxContent>
                                  <w:p w14:paraId="6A3EC58B"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none" lIns="0" tIns="0" rIns="0" bIns="0" anchor="t" anchorCtr="0" upright="1">
                                <a:spAutoFit/>
                              </wps:bodyPr>
                            </wps:wsp>
                            <wps:wsp>
                              <wps:cNvPr id="2012567911" name="Rectangle 96"/>
                              <wps:cNvSpPr>
                                <a:spLocks noChangeArrowheads="1"/>
                              </wps:cNvSpPr>
                              <wps:spPr bwMode="auto">
                                <a:xfrm>
                                  <a:off x="102235" y="848995"/>
                                  <a:ext cx="83820" cy="186690"/>
                                </a:xfrm>
                                <a:prstGeom prst="rect">
                                  <a:avLst/>
                                </a:prstGeom>
                                <a:noFill/>
                                <a:ln>
                                  <a:noFill/>
                                </a:ln>
                              </wps:spPr>
                              <wps:txbx>
                                <w:txbxContent>
                                  <w:p w14:paraId="052D58D1"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1200938307" name="Rectangle 97"/>
                              <wps:cNvSpPr>
                                <a:spLocks noChangeArrowheads="1"/>
                              </wps:cNvSpPr>
                              <wps:spPr bwMode="auto">
                                <a:xfrm>
                                  <a:off x="36195" y="401955"/>
                                  <a:ext cx="601345" cy="175260"/>
                                </a:xfrm>
                                <a:prstGeom prst="rect">
                                  <a:avLst/>
                                </a:prstGeom>
                                <a:noFill/>
                                <a:ln>
                                  <a:noFill/>
                                </a:ln>
                              </wps:spPr>
                              <wps:txbx>
                                <w:txbxContent>
                                  <w:p w14:paraId="37B4EBF2" w14:textId="77777777" w:rsidR="00A03B1B" w:rsidRPr="00B34B0A" w:rsidRDefault="00A03B1B" w:rsidP="00A03B1B">
                                    <w:pPr>
                                      <w:rPr>
                                        <w:b/>
                                      </w:rPr>
                                    </w:pPr>
                                    <w:r w:rsidRPr="00B34B0A">
                                      <w:rPr>
                                        <w:b/>
                                        <w:i/>
                                        <w:iCs/>
                                        <w:color w:val="000000"/>
                                      </w:rPr>
                                      <w:t>resources</w:t>
                                    </w:r>
                                  </w:p>
                                </w:txbxContent>
                              </wps:txbx>
                              <wps:bodyPr rot="0" vert="horz" wrap="none" lIns="0" tIns="0" rIns="0" bIns="0" anchor="t" anchorCtr="0" upright="1">
                                <a:spAutoFit/>
                              </wps:bodyPr>
                            </wps:wsp>
                            <wps:wsp>
                              <wps:cNvPr id="687538924" name="Rectangle 98"/>
                              <wps:cNvSpPr>
                                <a:spLocks noChangeArrowheads="1"/>
                              </wps:cNvSpPr>
                              <wps:spPr bwMode="auto">
                                <a:xfrm>
                                  <a:off x="32385" y="267970"/>
                                  <a:ext cx="271145" cy="175260"/>
                                </a:xfrm>
                                <a:prstGeom prst="rect">
                                  <a:avLst/>
                                </a:prstGeom>
                                <a:noFill/>
                                <a:ln>
                                  <a:noFill/>
                                </a:ln>
                              </wps:spPr>
                              <wps:txbx>
                                <w:txbxContent>
                                  <w:p w14:paraId="32CC6839"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1624238797" name="Rectangle 99"/>
                              <wps:cNvSpPr>
                                <a:spLocks noChangeArrowheads="1"/>
                              </wps:cNvSpPr>
                              <wps:spPr bwMode="auto">
                                <a:xfrm>
                                  <a:off x="34290" y="133985"/>
                                  <a:ext cx="398145" cy="175260"/>
                                </a:xfrm>
                                <a:prstGeom prst="rect">
                                  <a:avLst/>
                                </a:prstGeom>
                                <a:noFill/>
                                <a:ln>
                                  <a:noFill/>
                                </a:ln>
                              </wps:spPr>
                              <wps:txbx>
                                <w:txbxContent>
                                  <w:p w14:paraId="66C72D38"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212752906" name="Rectangle 100"/>
                              <wps:cNvSpPr>
                                <a:spLocks noChangeArrowheads="1"/>
                              </wps:cNvSpPr>
                              <wps:spPr bwMode="auto">
                                <a:xfrm>
                                  <a:off x="46355" y="0"/>
                                  <a:ext cx="217805" cy="175260"/>
                                </a:xfrm>
                                <a:prstGeom prst="rect">
                                  <a:avLst/>
                                </a:prstGeom>
                                <a:noFill/>
                                <a:ln>
                                  <a:noFill/>
                                </a:ln>
                              </wps:spPr>
                              <wps:txbx>
                                <w:txbxContent>
                                  <w:p w14:paraId="021EA75F"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373551473" name="Rectangle 101"/>
                              <wps:cNvSpPr>
                                <a:spLocks noChangeArrowheads="1"/>
                              </wps:cNvSpPr>
                              <wps:spPr bwMode="auto">
                                <a:xfrm>
                                  <a:off x="63500" y="1131570"/>
                                  <a:ext cx="542290" cy="175260"/>
                                </a:xfrm>
                                <a:prstGeom prst="rect">
                                  <a:avLst/>
                                </a:prstGeom>
                                <a:noFill/>
                                <a:ln>
                                  <a:noFill/>
                                </a:ln>
                              </wps:spPr>
                              <wps:txbx>
                                <w:txbxContent>
                                  <w:p w14:paraId="6D079BCF" w14:textId="77777777" w:rsidR="00A03B1B" w:rsidRPr="00B34B0A" w:rsidRDefault="00A03B1B" w:rsidP="00A03B1B">
                                    <w:pPr>
                                      <w:rPr>
                                        <w:b/>
                                      </w:rPr>
                                    </w:pPr>
                                    <w:r w:rsidRPr="00B34B0A">
                                      <w:rPr>
                                        <w:b/>
                                        <w:i/>
                                        <w:iCs/>
                                        <w:color w:val="000000"/>
                                      </w:rPr>
                                      <w:t>resource</w:t>
                                    </w:r>
                                  </w:p>
                                </w:txbxContent>
                              </wps:txbx>
                              <wps:bodyPr rot="0" vert="horz" wrap="none" lIns="0" tIns="0" rIns="0" bIns="0" anchor="t" anchorCtr="0" upright="1">
                                <a:spAutoFit/>
                              </wps:bodyPr>
                            </wps:wsp>
                            <wps:wsp>
                              <wps:cNvPr id="1306494125" name="Rectangle 102"/>
                              <wps:cNvSpPr>
                                <a:spLocks noChangeArrowheads="1"/>
                              </wps:cNvSpPr>
                              <wps:spPr bwMode="auto">
                                <a:xfrm>
                                  <a:off x="59055" y="997585"/>
                                  <a:ext cx="271145" cy="175260"/>
                                </a:xfrm>
                                <a:prstGeom prst="rect">
                                  <a:avLst/>
                                </a:prstGeom>
                                <a:noFill/>
                                <a:ln>
                                  <a:noFill/>
                                </a:ln>
                              </wps:spPr>
                              <wps:txbx>
                                <w:txbxContent>
                                  <w:p w14:paraId="57F14C29" w14:textId="77777777" w:rsidR="00A03B1B" w:rsidRPr="00B34B0A" w:rsidRDefault="00A03B1B" w:rsidP="00A03B1B">
                                    <w:pPr>
                                      <w:rPr>
                                        <w:b/>
                                      </w:rPr>
                                    </w:pPr>
                                    <w:r w:rsidRPr="00B34B0A">
                                      <w:rPr>
                                        <w:b/>
                                        <w:i/>
                                        <w:iCs/>
                                        <w:color w:val="000000"/>
                                      </w:rPr>
                                      <w:t>load</w:t>
                                    </w:r>
                                  </w:p>
                                </w:txbxContent>
                              </wps:txbx>
                              <wps:bodyPr rot="0" vert="horz" wrap="none" lIns="0" tIns="0" rIns="0" bIns="0" anchor="t" anchorCtr="0" upright="1">
                                <a:spAutoFit/>
                              </wps:bodyPr>
                            </wps:wsp>
                            <wps:wsp>
                              <wps:cNvPr id="1501084682" name="Rectangle 103"/>
                              <wps:cNvSpPr>
                                <a:spLocks noChangeArrowheads="1"/>
                              </wps:cNvSpPr>
                              <wps:spPr bwMode="auto">
                                <a:xfrm>
                                  <a:off x="175260" y="863600"/>
                                  <a:ext cx="398145" cy="175260"/>
                                </a:xfrm>
                                <a:prstGeom prst="rect">
                                  <a:avLst/>
                                </a:prstGeom>
                                <a:noFill/>
                                <a:ln>
                                  <a:noFill/>
                                </a:ln>
                              </wps:spPr>
                              <wps:txbx>
                                <w:txbxContent>
                                  <w:p w14:paraId="5F03AA51"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1290847909" name="Rectangle 104"/>
                              <wps:cNvSpPr>
                                <a:spLocks noChangeArrowheads="1"/>
                              </wps:cNvSpPr>
                              <wps:spPr bwMode="auto">
                                <a:xfrm>
                                  <a:off x="59055" y="863600"/>
                                  <a:ext cx="42545" cy="175260"/>
                                </a:xfrm>
                                <a:prstGeom prst="rect">
                                  <a:avLst/>
                                </a:prstGeom>
                                <a:noFill/>
                                <a:ln>
                                  <a:noFill/>
                                </a:ln>
                              </wps:spPr>
                              <wps:txbx>
                                <w:txbxContent>
                                  <w:p w14:paraId="2AA9D512"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A84ACB0" id="_x0000_s1090" editas="canvas" style="position:absolute;left:0;text-align:left;margin-left:41pt;margin-top:-7.55pt;width:58.1pt;height:105.4pt;z-index:251685888" coordsize="7378,133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">
                      <v:shape id="_x0000_s1091" type="#_x0000_t75" style="position:absolute;width:7378;height:13385;visibility:visible;mso-wrap-style:square">
                        <v:fill o:detectmouseclick="t"/>
                        <v:path o:connecttype="none"/>
                      </v:shape>
                      <v:rect id="Rectangle 95" o:spid="_x0000_s1092" style="position:absolute;left:1803;top:6000;width:1454;height:24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" filled="f" stroked="f">
                        <v:textbox style="mso-fit-shape-to-text:t" inset="0,0,0,0">
                          <w:txbxContent>
                            <w:p w14:paraId="6A3EC58B"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96" o:spid="_x0000_s1093" style="position:absolute;left:1022;top:8489;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" filled="f" stroked="f">
                        <v:textbox style="mso-fit-shape-to-text:t" inset="0,0,0,0">
                          <w:txbxContent>
                            <w:p w14:paraId="052D58D1" w14:textId="77777777" w:rsidR="00A03B1B" w:rsidRDefault="00A03B1B" w:rsidP="00A03B1B">
                              <w:r>
                                <w:rPr>
                                  <w:rFonts w:ascii="Symbol" w:hAnsi="Symbol" w:cs="Symbol"/>
                                  <w:color w:val="000000"/>
                                </w:rPr>
                                <w:t></w:t>
                              </w:r>
                            </w:p>
                          </w:txbxContent>
                        </v:textbox>
                      </v:rect>
                      <v:rect id="Rectangle 97" o:spid="_x0000_s1094" style="position:absolute;left:361;top:4019;width:6014;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" filled="f" stroked="f">
                        <v:textbox style="mso-fit-shape-to-text:t" inset="0,0,0,0">
                          <w:txbxContent>
                            <w:p w14:paraId="37B4EBF2" w14:textId="77777777" w:rsidR="00A03B1B" w:rsidRPr="00B34B0A" w:rsidRDefault="00A03B1B" w:rsidP="00A03B1B">
                              <w:pPr>
                                <w:rPr>
                                  <w:b/>
                                </w:rPr>
                              </w:pPr>
                              <w:r w:rsidRPr="00B34B0A">
                                <w:rPr>
                                  <w:b/>
                                  <w:i/>
                                  <w:iCs/>
                                  <w:color w:val="000000"/>
                                </w:rPr>
                                <w:t>resources</w:t>
                              </w:r>
                            </w:p>
                          </w:txbxContent>
                        </v:textbox>
                      </v:rect>
                      <v:rect id="Rectangle 98" o:spid="_x0000_s1095" style="position:absolute;left:323;top:2679;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" filled="f" stroked="f">
                        <v:textbox style="mso-fit-shape-to-text:t" inset="0,0,0,0">
                          <w:txbxContent>
                            <w:p w14:paraId="32CC6839" w14:textId="77777777" w:rsidR="00A03B1B" w:rsidRPr="00B34B0A" w:rsidRDefault="00A03B1B" w:rsidP="00A03B1B">
                              <w:pPr>
                                <w:rPr>
                                  <w:b/>
                                </w:rPr>
                              </w:pPr>
                              <w:r w:rsidRPr="00B34B0A">
                                <w:rPr>
                                  <w:b/>
                                  <w:i/>
                                  <w:iCs/>
                                  <w:color w:val="000000"/>
                                </w:rPr>
                                <w:t>load</w:t>
                              </w:r>
                            </w:p>
                          </w:txbxContent>
                        </v:textbox>
                      </v:rect>
                      <v:rect id="Rectangle 99" o:spid="_x0000_s1096" style="position:absolute;left:342;top:1339;width:398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" filled="f" stroked="f">
                        <v:textbox style="mso-fit-shape-to-text:t" inset="0,0,0,0">
                          <w:txbxContent>
                            <w:p w14:paraId="66C72D38" w14:textId="77777777" w:rsidR="00A03B1B" w:rsidRPr="00B34B0A" w:rsidRDefault="00A03B1B" w:rsidP="00A03B1B">
                              <w:pPr>
                                <w:rPr>
                                  <w:b/>
                                </w:rPr>
                              </w:pPr>
                              <w:r w:rsidRPr="00B34B0A">
                                <w:rPr>
                                  <w:b/>
                                  <w:i/>
                                  <w:iCs/>
                                  <w:color w:val="000000"/>
                                </w:rPr>
                                <w:t>online</w:t>
                              </w:r>
                            </w:p>
                          </w:txbxContent>
                        </v:textbox>
                      </v:rect>
                      <v:rect id="Rectangle 100" o:spid="_x0000_s1097" style="position:absolute;left:463;width:217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" filled="f" stroked="f">
                        <v:textbox style="mso-fit-shape-to-text:t" inset="0,0,0,0">
                          <w:txbxContent>
                            <w:p w14:paraId="021EA75F" w14:textId="77777777" w:rsidR="00A03B1B" w:rsidRPr="00B34B0A" w:rsidRDefault="00A03B1B" w:rsidP="00A03B1B">
                              <w:pPr>
                                <w:rPr>
                                  <w:b/>
                                </w:rPr>
                              </w:pPr>
                              <w:r w:rsidRPr="00B34B0A">
                                <w:rPr>
                                  <w:b/>
                                  <w:i/>
                                  <w:iCs/>
                                  <w:color w:val="000000"/>
                                </w:rPr>
                                <w:t>All</w:t>
                              </w:r>
                            </w:p>
                          </w:txbxContent>
                        </v:textbox>
                      </v:rect>
                      <v:rect id="Rectangle 101" o:spid="_x0000_s1098" style="position:absolute;left:635;top:11315;width:54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" filled="f" stroked="f">
                        <v:textbox style="mso-fit-shape-to-text:t" inset="0,0,0,0">
                          <w:txbxContent>
                            <w:p w14:paraId="6D079BCF" w14:textId="77777777" w:rsidR="00A03B1B" w:rsidRPr="00B34B0A" w:rsidRDefault="00A03B1B" w:rsidP="00A03B1B">
                              <w:pPr>
                                <w:rPr>
                                  <w:b/>
                                </w:rPr>
                              </w:pPr>
                              <w:r w:rsidRPr="00B34B0A">
                                <w:rPr>
                                  <w:b/>
                                  <w:i/>
                                  <w:iCs/>
                                  <w:color w:val="000000"/>
                                </w:rPr>
                                <w:t>resource</w:t>
                              </w:r>
                            </w:p>
                          </w:txbxContent>
                        </v:textbox>
                      </v:rect>
                      <v:rect id="Rectangle 102" o:spid="_x0000_s1099" style="position:absolute;left:590;top:9975;width:271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" filled="f" stroked="f">
                        <v:textbox style="mso-fit-shape-to-text:t" inset="0,0,0,0">
                          <w:txbxContent>
                            <w:p w14:paraId="57F14C29" w14:textId="77777777" w:rsidR="00A03B1B" w:rsidRPr="00B34B0A" w:rsidRDefault="00A03B1B" w:rsidP="00A03B1B">
                              <w:pPr>
                                <w:rPr>
                                  <w:b/>
                                </w:rPr>
                              </w:pPr>
                              <w:r w:rsidRPr="00B34B0A">
                                <w:rPr>
                                  <w:b/>
                                  <w:i/>
                                  <w:iCs/>
                                  <w:color w:val="000000"/>
                                </w:rPr>
                                <w:t>load</w:t>
                              </w:r>
                            </w:p>
                          </w:txbxContent>
                        </v:textbox>
                      </v:rect>
                      <v:rect id="Rectangle 103" o:spid="_x0000_s1100" style="position:absolute;left:1752;top:8636;width:398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" filled="f" stroked="f">
                        <v:textbox style="mso-fit-shape-to-text:t" inset="0,0,0,0">
                          <w:txbxContent>
                            <w:p w14:paraId="5F03AA51" w14:textId="77777777" w:rsidR="00A03B1B" w:rsidRPr="00B34B0A" w:rsidRDefault="00A03B1B" w:rsidP="00A03B1B">
                              <w:pPr>
                                <w:rPr>
                                  <w:b/>
                                </w:rPr>
                              </w:pPr>
                              <w:r w:rsidRPr="00B34B0A">
                                <w:rPr>
                                  <w:b/>
                                  <w:i/>
                                  <w:iCs/>
                                  <w:color w:val="000000"/>
                                </w:rPr>
                                <w:t>online</w:t>
                              </w:r>
                            </w:p>
                          </w:txbxContent>
                        </v:textbox>
                      </v:rect>
                      <v:rect id="Rectangle 104" o:spid="_x0000_s1101" style="position:absolute;left:590;top:8636;width:426;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" filled="f" stroked="f">
                        <v:textbox style="mso-fit-shape-to-text:t" inset="0,0,0,0">
                          <w:txbxContent>
                            <w:p w14:paraId="2AA9D512"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6</w:t>
            </w:r>
            <w:r w:rsidRPr="00A03B1B">
              <w:rPr>
                <w:b/>
                <w:position w:val="30"/>
                <w:sz w:val="20"/>
                <w:szCs w:val="20"/>
              </w:rPr>
              <w:t xml:space="preserve"> =</w:t>
            </w:r>
            <w:r w:rsidRPr="00A03B1B">
              <w:rPr>
                <w:b/>
                <w:position w:val="30"/>
                <w:sz w:val="20"/>
                <w:szCs w:val="20"/>
              </w:rPr>
              <w:tab/>
              <w:t>Min(Max((LRDF_2 * Actual Net Telemetered Consumption – LPC)</w:t>
            </w:r>
            <w:r w:rsidRPr="00A03B1B">
              <w:rPr>
                <w:b/>
                <w:position w:val="30"/>
                <w:sz w:val="20"/>
                <w:szCs w:val="20"/>
                <w:vertAlign w:val="subscript"/>
              </w:rPr>
              <w:t>i</w:t>
            </w:r>
            <w:r w:rsidRPr="00A03B1B">
              <w:rPr>
                <w:b/>
                <w:position w:val="30"/>
                <w:sz w:val="20"/>
                <w:szCs w:val="20"/>
              </w:rPr>
              <w:t xml:space="preserve">, 0.0), (0.2 * LRDF_2 * Actual Net Telemetered Consumption)) from all CLRs active in SCED </w:t>
            </w:r>
            <w:r w:rsidRPr="00A03B1B">
              <w:rPr>
                <w:b/>
                <w:position w:val="30"/>
                <w:sz w:val="20"/>
                <w:szCs w:val="20"/>
              </w:rPr>
              <w:lastRenderedPageBreak/>
              <w:t>and qualified for Regulation Service and/or RRS without an Ancillary Service Resource award</w:t>
            </w:r>
          </w:p>
        </w:tc>
      </w:tr>
    </w:tbl>
    <w:p w14:paraId="4DC9D3B0" w14:textId="77777777" w:rsidR="00A03B1B" w:rsidRPr="00A03B1B" w:rsidRDefault="00A03B1B" w:rsidP="00A03B1B">
      <w:pPr>
        <w:tabs>
          <w:tab w:val="left" w:pos="2160"/>
        </w:tabs>
        <w:ind w:left="2160" w:hanging="2160"/>
        <w:rPr>
          <w:b/>
          <w:position w:val="30"/>
          <w:sz w:val="20"/>
          <w:szCs w:val="20"/>
        </w:rPr>
      </w:pPr>
    </w:p>
    <w:p w14:paraId="52CADD8E" w14:textId="216907FC" w:rsidR="00A03B1B" w:rsidRPr="00A03B1B" w:rsidRDefault="00A03B1B" w:rsidP="00A03B1B">
      <w:pPr>
        <w:tabs>
          <w:tab w:val="left" w:pos="2160"/>
        </w:tabs>
        <w:ind w:left="2160" w:hanging="2160"/>
        <w:rPr>
          <w:b/>
          <w:position w:val="30"/>
          <w:sz w:val="20"/>
          <w:szCs w:val="20"/>
          <w:vertAlign w:val="subscript"/>
        </w:rPr>
      </w:pPr>
      <w:r>
        <w:rPr>
          <w:noProof/>
        </w:rPr>
        <mc:AlternateContent>
          <mc:Choice Requires="wpg">
            <w:drawing>
              <wp:anchor distT="0" distB="0" distL="114300" distR="114300" simplePos="0" relativeHeight="251681792" behindDoc="0" locked="0" layoutInCell="1" allowOverlap="1" wp14:anchorId="4F487067" wp14:editId="4325EFB0">
                <wp:simplePos x="0" y="0"/>
                <wp:positionH relativeFrom="column">
                  <wp:posOffset>556895</wp:posOffset>
                </wp:positionH>
                <wp:positionV relativeFrom="paragraph">
                  <wp:posOffset>-265430</wp:posOffset>
                </wp:positionV>
                <wp:extent cx="2176145" cy="9305290"/>
                <wp:effectExtent l="0" t="0" r="0" b="0"/>
                <wp:wrapNone/>
                <wp:docPr id="1781401583"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76145" cy="9305290"/>
                          <a:chOff x="0" y="0"/>
                          <a:chExt cx="2176193" cy="9305290"/>
                        </a:xfrm>
                      </wpg:grpSpPr>
                      <wps:wsp>
                        <wps:cNvPr id="1654269529" name="Rectangle 1523999613"/>
                        <wps:cNvSpPr/>
                        <wps:spPr>
                          <a:xfrm>
                            <a:off x="1438958" y="7966710"/>
                            <a:ext cx="737235" cy="1338580"/>
                          </a:xfrm>
                          <a:prstGeom prst="rect">
                            <a:avLst/>
                          </a:prstGeom>
                          <a:noFill/>
                        </wps:spPr>
                        <wps:bodyPr/>
                      </wps:wsp>
                      <wps:wsp>
                        <wps:cNvPr id="435172582" name="Rectangle 110618679"/>
                        <wps:cNvSpPr>
                          <a:spLocks noChangeArrowheads="1"/>
                        </wps:cNvSpPr>
                        <wps:spPr bwMode="auto">
                          <a:xfrm>
                            <a:off x="139688" y="469893"/>
                            <a:ext cx="244475" cy="420370"/>
                          </a:xfrm>
                          <a:prstGeom prst="rect">
                            <a:avLst/>
                          </a:prstGeom>
                          <a:noFill/>
                          <a:ln>
                            <a:noFill/>
                          </a:ln>
                        </wps:spPr>
                        <wps:txbx>
                          <w:txbxContent>
                            <w:p w14:paraId="505FDFBE" w14:textId="77777777" w:rsidR="00A03B1B" w:rsidRDefault="00A03B1B" w:rsidP="00A03B1B">
                              <w:r>
                                <w:rPr>
                                  <w:rFonts w:ascii="Symbol" w:hAnsi="Symbol" w:cs="Symbol"/>
                                  <w:color w:val="000000"/>
                                  <w:sz w:val="54"/>
                                  <w:szCs w:val="54"/>
                                </w:rPr>
                                <w:t></w:t>
                              </w:r>
                            </w:p>
                          </w:txbxContent>
                        </wps:txbx>
                        <wps:bodyPr rot="0" vert="horz" wrap="none" lIns="0" tIns="0" rIns="0" bIns="0" anchor="t" anchorCtr="0" upright="1">
                          <a:spAutoFit/>
                        </wps:bodyPr>
                      </wps:wsp>
                      <wps:wsp>
                        <wps:cNvPr id="64137270" name="Rectangle 199809170"/>
                        <wps:cNvSpPr>
                          <a:spLocks noChangeArrowheads="1"/>
                        </wps:cNvSpPr>
                        <wps:spPr bwMode="auto">
                          <a:xfrm>
                            <a:off x="69891" y="848987"/>
                            <a:ext cx="83820" cy="186690"/>
                          </a:xfrm>
                          <a:prstGeom prst="rect">
                            <a:avLst/>
                          </a:prstGeom>
                          <a:noFill/>
                          <a:ln>
                            <a:noFill/>
                          </a:ln>
                        </wps:spPr>
                        <wps:txbx>
                          <w:txbxContent>
                            <w:p w14:paraId="09174B73"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1153514743" name="Rectangle 1555491498"/>
                        <wps:cNvSpPr>
                          <a:spLocks noChangeArrowheads="1"/>
                        </wps:cNvSpPr>
                        <wps:spPr bwMode="auto">
                          <a:xfrm>
                            <a:off x="3900" y="401994"/>
                            <a:ext cx="601345" cy="175260"/>
                          </a:xfrm>
                          <a:prstGeom prst="rect">
                            <a:avLst/>
                          </a:prstGeom>
                          <a:noFill/>
                          <a:ln>
                            <a:noFill/>
                          </a:ln>
                        </wps:spPr>
                        <wps:txbx>
                          <w:txbxContent>
                            <w:p w14:paraId="5DB642EF" w14:textId="77777777" w:rsidR="00A03B1B" w:rsidRDefault="00A03B1B" w:rsidP="00A03B1B">
                              <w:pPr>
                                <w:rPr>
                                  <w:b/>
                                </w:rPr>
                              </w:pPr>
                              <w:r>
                                <w:rPr>
                                  <w:b/>
                                  <w:i/>
                                  <w:iCs/>
                                  <w:color w:val="000000"/>
                                </w:rPr>
                                <w:t>resources</w:t>
                              </w:r>
                            </w:p>
                          </w:txbxContent>
                        </wps:txbx>
                        <wps:bodyPr rot="0" vert="horz" wrap="none" lIns="0" tIns="0" rIns="0" bIns="0" anchor="t" anchorCtr="0" upright="1">
                          <a:spAutoFit/>
                        </wps:bodyPr>
                      </wps:wsp>
                      <wps:wsp>
                        <wps:cNvPr id="1355616501" name="Rectangle 451405393"/>
                        <wps:cNvSpPr>
                          <a:spLocks noChangeArrowheads="1"/>
                        </wps:cNvSpPr>
                        <wps:spPr bwMode="auto">
                          <a:xfrm>
                            <a:off x="0" y="267996"/>
                            <a:ext cx="306705" cy="175260"/>
                          </a:xfrm>
                          <a:prstGeom prst="rect">
                            <a:avLst/>
                          </a:prstGeom>
                          <a:noFill/>
                          <a:ln>
                            <a:noFill/>
                          </a:ln>
                        </wps:spPr>
                        <wps:txbx>
                          <w:txbxContent>
                            <w:p w14:paraId="3432A198" w14:textId="77777777" w:rsidR="00A03B1B" w:rsidRDefault="00A03B1B" w:rsidP="00A03B1B">
                              <w:pPr>
                                <w:rPr>
                                  <w:b/>
                                </w:rPr>
                              </w:pPr>
                              <w:r>
                                <w:rPr>
                                  <w:b/>
                                  <w:i/>
                                  <w:iCs/>
                                  <w:color w:val="000000"/>
                                </w:rPr>
                                <w:t>FFR</w:t>
                              </w:r>
                            </w:p>
                          </w:txbxContent>
                        </wps:txbx>
                        <wps:bodyPr rot="0" vert="horz" wrap="none" lIns="0" tIns="0" rIns="0" bIns="0" anchor="t" anchorCtr="0" upright="1">
                          <a:spAutoFit/>
                        </wps:bodyPr>
                      </wps:wsp>
                      <wps:wsp>
                        <wps:cNvPr id="215238226" name="Rectangle 592910009"/>
                        <wps:cNvSpPr>
                          <a:spLocks noChangeArrowheads="1"/>
                        </wps:cNvSpPr>
                        <wps:spPr bwMode="auto">
                          <a:xfrm>
                            <a:off x="2000" y="133998"/>
                            <a:ext cx="398145" cy="175260"/>
                          </a:xfrm>
                          <a:prstGeom prst="rect">
                            <a:avLst/>
                          </a:prstGeom>
                          <a:noFill/>
                          <a:ln>
                            <a:noFill/>
                          </a:ln>
                        </wps:spPr>
                        <wps:txbx>
                          <w:txbxContent>
                            <w:p w14:paraId="156E04BC" w14:textId="77777777" w:rsidR="00A03B1B" w:rsidRDefault="00A03B1B" w:rsidP="00A03B1B">
                              <w:pPr>
                                <w:rPr>
                                  <w:b/>
                                </w:rPr>
                              </w:pPr>
                              <w:r>
                                <w:rPr>
                                  <w:b/>
                                  <w:i/>
                                  <w:iCs/>
                                  <w:color w:val="000000"/>
                                </w:rPr>
                                <w:t>online</w:t>
                              </w:r>
                            </w:p>
                          </w:txbxContent>
                        </wps:txbx>
                        <wps:bodyPr rot="0" vert="horz" wrap="none" lIns="0" tIns="0" rIns="0" bIns="0" anchor="t" anchorCtr="0" upright="1">
                          <a:spAutoFit/>
                        </wps:bodyPr>
                      </wps:wsp>
                      <wps:wsp>
                        <wps:cNvPr id="1165951163" name="Rectangle 1125926189"/>
                        <wps:cNvSpPr>
                          <a:spLocks noChangeArrowheads="1"/>
                        </wps:cNvSpPr>
                        <wps:spPr bwMode="auto">
                          <a:xfrm>
                            <a:off x="14000" y="0"/>
                            <a:ext cx="217810" cy="175197"/>
                          </a:xfrm>
                          <a:prstGeom prst="rect">
                            <a:avLst/>
                          </a:prstGeom>
                          <a:noFill/>
                          <a:ln>
                            <a:noFill/>
                          </a:ln>
                        </wps:spPr>
                        <wps:txbx>
                          <w:txbxContent>
                            <w:p w14:paraId="38B862D5" w14:textId="77777777" w:rsidR="00A03B1B" w:rsidRDefault="00A03B1B" w:rsidP="00A03B1B">
                              <w:pPr>
                                <w:rPr>
                                  <w:b/>
                                </w:rPr>
                              </w:pPr>
                              <w:r>
                                <w:rPr>
                                  <w:b/>
                                  <w:i/>
                                  <w:iCs/>
                                  <w:color w:val="000000"/>
                                </w:rPr>
                                <w:t>All</w:t>
                              </w:r>
                            </w:p>
                          </w:txbxContent>
                        </wps:txbx>
                        <wps:bodyPr rot="0" vert="horz" wrap="square" lIns="0" tIns="0" rIns="0" bIns="0" anchor="t" anchorCtr="0" upright="1">
                          <a:spAutoFit/>
                        </wps:bodyPr>
                      </wps:wsp>
                      <wps:wsp>
                        <wps:cNvPr id="2117186950" name="Rectangle 1513354785"/>
                        <wps:cNvSpPr>
                          <a:spLocks noChangeArrowheads="1"/>
                        </wps:cNvSpPr>
                        <wps:spPr bwMode="auto">
                          <a:xfrm>
                            <a:off x="31182" y="1131583"/>
                            <a:ext cx="542290" cy="175260"/>
                          </a:xfrm>
                          <a:prstGeom prst="rect">
                            <a:avLst/>
                          </a:prstGeom>
                          <a:noFill/>
                          <a:ln>
                            <a:noFill/>
                          </a:ln>
                        </wps:spPr>
                        <wps:txbx>
                          <w:txbxContent>
                            <w:p w14:paraId="14B46A9C" w14:textId="77777777" w:rsidR="00A03B1B" w:rsidRDefault="00A03B1B" w:rsidP="00A03B1B">
                              <w:pPr>
                                <w:rPr>
                                  <w:b/>
                                </w:rPr>
                              </w:pPr>
                              <w:r>
                                <w:rPr>
                                  <w:b/>
                                  <w:i/>
                                  <w:iCs/>
                                  <w:color w:val="000000"/>
                                </w:rPr>
                                <w:t>resource</w:t>
                              </w:r>
                            </w:p>
                          </w:txbxContent>
                        </wps:txbx>
                        <wps:bodyPr rot="0" vert="horz" wrap="none" lIns="0" tIns="0" rIns="0" bIns="0" anchor="t" anchorCtr="0" upright="1">
                          <a:spAutoFit/>
                        </wps:bodyPr>
                      </wps:wsp>
                      <wps:wsp>
                        <wps:cNvPr id="190229388" name="Rectangle 1768462538"/>
                        <wps:cNvSpPr>
                          <a:spLocks noChangeArrowheads="1"/>
                        </wps:cNvSpPr>
                        <wps:spPr bwMode="auto">
                          <a:xfrm>
                            <a:off x="26682" y="997585"/>
                            <a:ext cx="306705" cy="175260"/>
                          </a:xfrm>
                          <a:prstGeom prst="rect">
                            <a:avLst/>
                          </a:prstGeom>
                          <a:noFill/>
                          <a:ln>
                            <a:noFill/>
                          </a:ln>
                        </wps:spPr>
                        <wps:txbx>
                          <w:txbxContent>
                            <w:p w14:paraId="686AA55B" w14:textId="77777777" w:rsidR="00A03B1B" w:rsidRDefault="00A03B1B" w:rsidP="00A03B1B">
                              <w:pPr>
                                <w:rPr>
                                  <w:b/>
                                </w:rPr>
                              </w:pPr>
                              <w:r>
                                <w:rPr>
                                  <w:b/>
                                  <w:i/>
                                  <w:iCs/>
                                  <w:color w:val="000000"/>
                                </w:rPr>
                                <w:t>FFR</w:t>
                              </w:r>
                            </w:p>
                          </w:txbxContent>
                        </wps:txbx>
                        <wps:bodyPr rot="0" vert="horz" wrap="none" lIns="0" tIns="0" rIns="0" bIns="0" anchor="t" anchorCtr="0" upright="1">
                          <a:spAutoFit/>
                        </wps:bodyPr>
                      </wps:wsp>
                      <wps:wsp>
                        <wps:cNvPr id="378659781" name="Rectangle 890523991"/>
                        <wps:cNvSpPr>
                          <a:spLocks noChangeArrowheads="1"/>
                        </wps:cNvSpPr>
                        <wps:spPr bwMode="auto">
                          <a:xfrm>
                            <a:off x="142849" y="863587"/>
                            <a:ext cx="398145" cy="175260"/>
                          </a:xfrm>
                          <a:prstGeom prst="rect">
                            <a:avLst/>
                          </a:prstGeom>
                          <a:noFill/>
                          <a:ln>
                            <a:noFill/>
                          </a:ln>
                        </wps:spPr>
                        <wps:txbx>
                          <w:txbxContent>
                            <w:p w14:paraId="5E568739" w14:textId="77777777" w:rsidR="00A03B1B" w:rsidRDefault="00A03B1B" w:rsidP="00A03B1B">
                              <w:pPr>
                                <w:rPr>
                                  <w:b/>
                                </w:rPr>
                              </w:pPr>
                              <w:r>
                                <w:rPr>
                                  <w:b/>
                                  <w:i/>
                                  <w:iCs/>
                                  <w:color w:val="000000"/>
                                </w:rPr>
                                <w:t>online</w:t>
                              </w:r>
                            </w:p>
                          </w:txbxContent>
                        </wps:txbx>
                        <wps:bodyPr rot="0" vert="horz" wrap="none" lIns="0" tIns="0" rIns="0" bIns="0" anchor="t" anchorCtr="0" upright="1">
                          <a:spAutoFit/>
                        </wps:bodyPr>
                      </wps:wsp>
                      <wps:wsp>
                        <wps:cNvPr id="1045810782" name="Rectangle 159795743"/>
                        <wps:cNvSpPr>
                          <a:spLocks noChangeArrowheads="1"/>
                        </wps:cNvSpPr>
                        <wps:spPr bwMode="auto">
                          <a:xfrm>
                            <a:off x="26682" y="863587"/>
                            <a:ext cx="42545" cy="175260"/>
                          </a:xfrm>
                          <a:prstGeom prst="rect">
                            <a:avLst/>
                          </a:prstGeom>
                          <a:noFill/>
                          <a:ln>
                            <a:noFill/>
                          </a:ln>
                        </wps:spPr>
                        <wps:txbx>
                          <w:txbxContent>
                            <w:p w14:paraId="388E7684" w14:textId="77777777" w:rsidR="00A03B1B" w:rsidRDefault="00A03B1B" w:rsidP="00A03B1B">
                              <w:pPr>
                                <w:rPr>
                                  <w:b/>
                                </w:rPr>
                              </w:pPr>
                              <w:r>
                                <w:rPr>
                                  <w:b/>
                                  <w:i/>
                                  <w:iCs/>
                                  <w:color w:val="000000"/>
                                </w:rPr>
                                <w:t>i</w:t>
                              </w:r>
                            </w:p>
                          </w:txbxContent>
                        </wps:txbx>
                        <wps:bodyPr rot="0" vert="horz" wrap="non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F487067" id="Group 1" o:spid="_x0000_s1102" style="position:absolute;left:0;text-align:left;margin-left:43.85pt;margin-top:-20.9pt;width:171.35pt;height:732.7pt;z-index:251681792" coordsize="21761,93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">
                <v:rect id="Rectangle 1523999613" o:spid="_x0000_s1103" style="position:absolute;left:14389;top:79667;width:7372;height:13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" filled="f" stroked="f"/>
                <v:rect id="Rectangle 110618679" o:spid="_x0000_s1104" style="position:absolute;left:1396;top:4698;width:2445;height:420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" filled="f" stroked="f">
                  <v:textbox style="mso-fit-shape-to-text:t" inset="0,0,0,0">
                    <w:txbxContent>
                      <w:p w14:paraId="505FDFBE" w14:textId="77777777" w:rsidR="00A03B1B" w:rsidRDefault="00A03B1B" w:rsidP="00A03B1B">
                        <w:r>
                          <w:rPr>
                            <w:rFonts w:ascii="Symbol" w:hAnsi="Symbol" w:cs="Symbol"/>
                            <w:color w:val="000000"/>
                            <w:sz w:val="54"/>
                            <w:szCs w:val="54"/>
                          </w:rPr>
                          <w:t></w:t>
                        </w:r>
                      </w:p>
                    </w:txbxContent>
                  </v:textbox>
                </v:rect>
                <v:rect id="Rectangle 199809170" o:spid="_x0000_s1105" style="position:absolute;left:698;top:8489;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" filled="f" stroked="f">
                  <v:textbox style="mso-fit-shape-to-text:t" inset="0,0,0,0">
                    <w:txbxContent>
                      <w:p w14:paraId="09174B73" w14:textId="77777777" w:rsidR="00A03B1B" w:rsidRDefault="00A03B1B" w:rsidP="00A03B1B">
                        <w:r>
                          <w:rPr>
                            <w:rFonts w:ascii="Symbol" w:hAnsi="Symbol" w:cs="Symbol"/>
                            <w:color w:val="000000"/>
                          </w:rPr>
                          <w:t></w:t>
                        </w:r>
                      </w:p>
                    </w:txbxContent>
                  </v:textbox>
                </v:rect>
                <v:rect id="Rectangle 1555491498" o:spid="_x0000_s1106" style="position:absolute;left:39;top:4019;width:601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" filled="f" stroked="f">
                  <v:textbox style="mso-fit-shape-to-text:t" inset="0,0,0,0">
                    <w:txbxContent>
                      <w:p w14:paraId="5DB642EF" w14:textId="77777777" w:rsidR="00A03B1B" w:rsidRDefault="00A03B1B" w:rsidP="00A03B1B">
                        <w:pPr>
                          <w:rPr>
                            <w:b/>
                          </w:rPr>
                        </w:pPr>
                        <w:r>
                          <w:rPr>
                            <w:b/>
                            <w:i/>
                            <w:iCs/>
                            <w:color w:val="000000"/>
                          </w:rPr>
                          <w:t>resources</w:t>
                        </w:r>
                      </w:p>
                    </w:txbxContent>
                  </v:textbox>
                </v:rect>
                <v:rect id="Rectangle 451405393" o:spid="_x0000_s1107" style="position:absolute;top:2679;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" filled="f" stroked="f">
                  <v:textbox style="mso-fit-shape-to-text:t" inset="0,0,0,0">
                    <w:txbxContent>
                      <w:p w14:paraId="3432A198" w14:textId="77777777" w:rsidR="00A03B1B" w:rsidRDefault="00A03B1B" w:rsidP="00A03B1B">
                        <w:pPr>
                          <w:rPr>
                            <w:b/>
                          </w:rPr>
                        </w:pPr>
                        <w:r>
                          <w:rPr>
                            <w:b/>
                            <w:i/>
                            <w:iCs/>
                            <w:color w:val="000000"/>
                          </w:rPr>
                          <w:t>FFR</w:t>
                        </w:r>
                      </w:p>
                    </w:txbxContent>
                  </v:textbox>
                </v:rect>
                <v:rect id="Rectangle 592910009" o:spid="_x0000_s1108" style="position:absolute;left:20;top:1339;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" filled="f" stroked="f">
                  <v:textbox style="mso-fit-shape-to-text:t" inset="0,0,0,0">
                    <w:txbxContent>
                      <w:p w14:paraId="156E04BC" w14:textId="77777777" w:rsidR="00A03B1B" w:rsidRDefault="00A03B1B" w:rsidP="00A03B1B">
                        <w:pPr>
                          <w:rPr>
                            <w:b/>
                          </w:rPr>
                        </w:pPr>
                        <w:r>
                          <w:rPr>
                            <w:b/>
                            <w:i/>
                            <w:iCs/>
                            <w:color w:val="000000"/>
                          </w:rPr>
                          <w:t>online</w:t>
                        </w:r>
                      </w:p>
                    </w:txbxContent>
                  </v:textbox>
                </v:rect>
                <v:rect id="Rectangle 1125926189" o:spid="_x0000_s1109" style="position:absolute;left:140;width:2178;height:1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" filled="f" stroked="f">
                  <v:textbox style="mso-fit-shape-to-text:t" inset="0,0,0,0">
                    <w:txbxContent>
                      <w:p w14:paraId="38B862D5" w14:textId="77777777" w:rsidR="00A03B1B" w:rsidRDefault="00A03B1B" w:rsidP="00A03B1B">
                        <w:pPr>
                          <w:rPr>
                            <w:b/>
                          </w:rPr>
                        </w:pPr>
                        <w:r>
                          <w:rPr>
                            <w:b/>
                            <w:i/>
                            <w:iCs/>
                            <w:color w:val="000000"/>
                          </w:rPr>
                          <w:t>All</w:t>
                        </w:r>
                      </w:p>
                    </w:txbxContent>
                  </v:textbox>
                </v:rect>
                <v:rect id="Rectangle 1513354785" o:spid="_x0000_s1110" style="position:absolute;left:311;top:11315;width:54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" filled="f" stroked="f">
                  <v:textbox style="mso-fit-shape-to-text:t" inset="0,0,0,0">
                    <w:txbxContent>
                      <w:p w14:paraId="14B46A9C" w14:textId="77777777" w:rsidR="00A03B1B" w:rsidRDefault="00A03B1B" w:rsidP="00A03B1B">
                        <w:pPr>
                          <w:rPr>
                            <w:b/>
                          </w:rPr>
                        </w:pPr>
                        <w:r>
                          <w:rPr>
                            <w:b/>
                            <w:i/>
                            <w:iCs/>
                            <w:color w:val="000000"/>
                          </w:rPr>
                          <w:t>resource</w:t>
                        </w:r>
                      </w:p>
                    </w:txbxContent>
                  </v:textbox>
                </v:rect>
                <v:rect id="Rectangle 1768462538" o:spid="_x0000_s1111" style="position:absolute;left:266;top:9975;width:306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" filled="f" stroked="f">
                  <v:textbox style="mso-fit-shape-to-text:t" inset="0,0,0,0">
                    <w:txbxContent>
                      <w:p w14:paraId="686AA55B" w14:textId="77777777" w:rsidR="00A03B1B" w:rsidRDefault="00A03B1B" w:rsidP="00A03B1B">
                        <w:pPr>
                          <w:rPr>
                            <w:b/>
                          </w:rPr>
                        </w:pPr>
                        <w:r>
                          <w:rPr>
                            <w:b/>
                            <w:i/>
                            <w:iCs/>
                            <w:color w:val="000000"/>
                          </w:rPr>
                          <w:t>FFR</w:t>
                        </w:r>
                      </w:p>
                    </w:txbxContent>
                  </v:textbox>
                </v:rect>
                <v:rect id="Rectangle 890523991" o:spid="_x0000_s1112" style="position:absolute;left:1428;top:8635;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" filled="f" stroked="f">
                  <v:textbox style="mso-fit-shape-to-text:t" inset="0,0,0,0">
                    <w:txbxContent>
                      <w:p w14:paraId="5E568739" w14:textId="77777777" w:rsidR="00A03B1B" w:rsidRDefault="00A03B1B" w:rsidP="00A03B1B">
                        <w:pPr>
                          <w:rPr>
                            <w:b/>
                          </w:rPr>
                        </w:pPr>
                        <w:r>
                          <w:rPr>
                            <w:b/>
                            <w:i/>
                            <w:iCs/>
                            <w:color w:val="000000"/>
                          </w:rPr>
                          <w:t>online</w:t>
                        </w:r>
                      </w:p>
                    </w:txbxContent>
                  </v:textbox>
                </v:rect>
                <v:rect id="Rectangle 159795743" o:spid="_x0000_s1113" style="position:absolute;left:266;top:8635;width:42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" filled="f" stroked="f">
                  <v:textbox style="mso-fit-shape-to-text:t" inset="0,0,0,0">
                    <w:txbxContent>
                      <w:p w14:paraId="388E7684" w14:textId="77777777" w:rsidR="00A03B1B" w:rsidRDefault="00A03B1B" w:rsidP="00A03B1B">
                        <w:pPr>
                          <w:rPr>
                            <w:b/>
                          </w:rPr>
                        </w:pPr>
                        <w:r>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7</w:t>
      </w:r>
      <w:r w:rsidRPr="00A03B1B">
        <w:rPr>
          <w:b/>
          <w:position w:val="30"/>
          <w:sz w:val="20"/>
          <w:szCs w:val="20"/>
        </w:rPr>
        <w:t xml:space="preserve"> =</w:t>
      </w:r>
      <w:r w:rsidRPr="00A03B1B">
        <w:rPr>
          <w:b/>
          <w:position w:val="30"/>
          <w:sz w:val="20"/>
          <w:szCs w:val="20"/>
        </w:rPr>
        <w:tab/>
        <w:t>(Capacity from Resources capable of providing FFR)</w:t>
      </w:r>
      <w:r w:rsidRPr="00A03B1B">
        <w:rPr>
          <w:b/>
          <w:position w:val="30"/>
          <w:sz w:val="20"/>
          <w:szCs w:val="20"/>
          <w:vertAlign w:val="subscript"/>
        </w:rPr>
        <w:t>i</w:t>
      </w:r>
    </w:p>
    <w:p w14:paraId="4BA26987" w14:textId="77777777" w:rsidR="00A03B1B" w:rsidRPr="00A03B1B" w:rsidRDefault="00A03B1B" w:rsidP="00A03B1B">
      <w:pPr>
        <w:spacing w:before="480"/>
        <w:ind w:left="720" w:hanging="720"/>
        <w:rPr>
          <w:b/>
          <w:position w:val="30"/>
          <w:sz w:val="20"/>
          <w:szCs w:val="20"/>
        </w:rPr>
      </w:pPr>
    </w:p>
    <w:p w14:paraId="30B72AD3" w14:textId="77777777" w:rsidR="00A03B1B" w:rsidRPr="00A03B1B" w:rsidRDefault="00A03B1B" w:rsidP="00A03B1B">
      <w:pPr>
        <w:ind w:left="720" w:hanging="720"/>
        <w:rPr>
          <w:b/>
          <w:position w:val="30"/>
          <w:sz w:val="20"/>
          <w:szCs w:val="20"/>
        </w:rPr>
      </w:pPr>
    </w:p>
    <w:p w14:paraId="7DF29EC4" w14:textId="26C4261D" w:rsidR="00A03B1B" w:rsidRPr="00A03B1B" w:rsidRDefault="00A03B1B" w:rsidP="00A03B1B">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82816" behindDoc="0" locked="0" layoutInCell="1" allowOverlap="1" wp14:anchorId="6BBE84F3" wp14:editId="50820344">
                <wp:simplePos x="0" y="0"/>
                <wp:positionH relativeFrom="column">
                  <wp:posOffset>483870</wp:posOffset>
                </wp:positionH>
                <wp:positionV relativeFrom="paragraph">
                  <wp:posOffset>43815</wp:posOffset>
                </wp:positionV>
                <wp:extent cx="960755" cy="1369060"/>
                <wp:effectExtent l="0" t="0" r="0" b="0"/>
                <wp:wrapNone/>
                <wp:docPr id="442"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444147113" name="Rectangle 71"/>
                        <wps:cNvSpPr>
                          <a:spLocks noChangeArrowheads="1"/>
                        </wps:cNvSpPr>
                        <wps:spPr bwMode="auto">
                          <a:xfrm>
                            <a:off x="141991" y="564542"/>
                            <a:ext cx="177800" cy="248920"/>
                          </a:xfrm>
                          <a:prstGeom prst="rect">
                            <a:avLst/>
                          </a:prstGeom>
                          <a:noFill/>
                          <a:ln>
                            <a:noFill/>
                          </a:ln>
                        </wps:spPr>
                        <wps:txbx>
                          <w:txbxContent>
                            <w:p w14:paraId="4C657381"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344414972" name="Rectangle 72"/>
                        <wps:cNvSpPr>
                          <a:spLocks noChangeArrowheads="1"/>
                        </wps:cNvSpPr>
                        <wps:spPr bwMode="auto">
                          <a:xfrm>
                            <a:off x="101606" y="871175"/>
                            <a:ext cx="83820" cy="186690"/>
                          </a:xfrm>
                          <a:prstGeom prst="rect">
                            <a:avLst/>
                          </a:prstGeom>
                          <a:noFill/>
                          <a:ln>
                            <a:noFill/>
                          </a:ln>
                        </wps:spPr>
                        <wps:txbx>
                          <w:txbxContent>
                            <w:p w14:paraId="6B0CF5A0"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1990640290" name="Rectangle 73"/>
                        <wps:cNvSpPr>
                          <a:spLocks noChangeArrowheads="1"/>
                        </wps:cNvSpPr>
                        <wps:spPr bwMode="auto">
                          <a:xfrm>
                            <a:off x="35602" y="372754"/>
                            <a:ext cx="925153" cy="175295"/>
                          </a:xfrm>
                          <a:prstGeom prst="rect">
                            <a:avLst/>
                          </a:prstGeom>
                          <a:noFill/>
                          <a:ln>
                            <a:noFill/>
                          </a:ln>
                        </wps:spPr>
                        <wps:txbx>
                          <w:txbxContent>
                            <w:p w14:paraId="6B37EC31" w14:textId="77777777" w:rsidR="00A03B1B" w:rsidRPr="00B34B0A" w:rsidRDefault="00A03B1B" w:rsidP="00A03B1B">
                              <w:pPr>
                                <w:rPr>
                                  <w:b/>
                                </w:rPr>
                              </w:pPr>
                              <w:r>
                                <w:rPr>
                                  <w:b/>
                                  <w:i/>
                                  <w:iCs/>
                                  <w:color w:val="000000"/>
                                </w:rPr>
                                <w:t>ESR</w:t>
                              </w:r>
                            </w:p>
                          </w:txbxContent>
                        </wps:txbx>
                        <wps:bodyPr rot="0" vert="horz" wrap="square" lIns="0" tIns="0" rIns="0" bIns="0" anchor="t" anchorCtr="0" upright="1">
                          <a:spAutoFit/>
                        </wps:bodyPr>
                      </wps:wsp>
                      <wps:wsp>
                        <wps:cNvPr id="2125766256" name="Rectangle 74"/>
                        <wps:cNvSpPr>
                          <a:spLocks noChangeArrowheads="1"/>
                        </wps:cNvSpPr>
                        <wps:spPr bwMode="auto">
                          <a:xfrm>
                            <a:off x="31702" y="290192"/>
                            <a:ext cx="82550" cy="175260"/>
                          </a:xfrm>
                          <a:prstGeom prst="rect">
                            <a:avLst/>
                          </a:prstGeom>
                          <a:noFill/>
                          <a:ln>
                            <a:noFill/>
                          </a:ln>
                        </wps:spPr>
                        <wps:txbx>
                          <w:txbxContent>
                            <w:p w14:paraId="5B6CF163" w14:textId="77777777" w:rsidR="00A03B1B" w:rsidRPr="00B34B0A" w:rsidRDefault="00A03B1B" w:rsidP="00A03B1B">
                              <w:pPr>
                                <w:rPr>
                                  <w:b/>
                                </w:rPr>
                              </w:pPr>
                            </w:p>
                          </w:txbxContent>
                        </wps:txbx>
                        <wps:bodyPr rot="0" vert="horz" wrap="none" lIns="0" tIns="0" rIns="0" bIns="0" anchor="t" anchorCtr="0" upright="1">
                          <a:spAutoFit/>
                        </wps:bodyPr>
                      </wps:wsp>
                      <wps:wsp>
                        <wps:cNvPr id="105253212" name="Rectangle 75"/>
                        <wps:cNvSpPr>
                          <a:spLocks noChangeArrowheads="1"/>
                        </wps:cNvSpPr>
                        <wps:spPr bwMode="auto">
                          <a:xfrm>
                            <a:off x="25518" y="197459"/>
                            <a:ext cx="398145" cy="175260"/>
                          </a:xfrm>
                          <a:prstGeom prst="rect">
                            <a:avLst/>
                          </a:prstGeom>
                          <a:noFill/>
                          <a:ln>
                            <a:noFill/>
                          </a:ln>
                        </wps:spPr>
                        <wps:txbx>
                          <w:txbxContent>
                            <w:p w14:paraId="7D7537DB"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1356960042" name="Rectangle 76"/>
                        <wps:cNvSpPr>
                          <a:spLocks noChangeArrowheads="1"/>
                        </wps:cNvSpPr>
                        <wps:spPr bwMode="auto">
                          <a:xfrm>
                            <a:off x="45703" y="22199"/>
                            <a:ext cx="217805" cy="175260"/>
                          </a:xfrm>
                          <a:prstGeom prst="rect">
                            <a:avLst/>
                          </a:prstGeom>
                          <a:noFill/>
                          <a:ln>
                            <a:noFill/>
                          </a:ln>
                        </wps:spPr>
                        <wps:txbx>
                          <w:txbxContent>
                            <w:p w14:paraId="14ECC50C"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254534620" name="Rectangle 77"/>
                        <wps:cNvSpPr>
                          <a:spLocks noChangeArrowheads="1"/>
                        </wps:cNvSpPr>
                        <wps:spPr bwMode="auto">
                          <a:xfrm>
                            <a:off x="62904" y="1153766"/>
                            <a:ext cx="82550" cy="175260"/>
                          </a:xfrm>
                          <a:prstGeom prst="rect">
                            <a:avLst/>
                          </a:prstGeom>
                          <a:noFill/>
                          <a:ln>
                            <a:noFill/>
                          </a:ln>
                        </wps:spPr>
                        <wps:txbx>
                          <w:txbxContent>
                            <w:p w14:paraId="5A5013D5" w14:textId="77777777" w:rsidR="00A03B1B" w:rsidRPr="00B34B0A" w:rsidRDefault="00A03B1B" w:rsidP="00A03B1B">
                              <w:pPr>
                                <w:rPr>
                                  <w:b/>
                                </w:rPr>
                              </w:pPr>
                            </w:p>
                          </w:txbxContent>
                        </wps:txbx>
                        <wps:bodyPr rot="0" vert="horz" wrap="none" lIns="0" tIns="0" rIns="0" bIns="0" anchor="t" anchorCtr="0" upright="1">
                          <a:spAutoFit/>
                        </wps:bodyPr>
                      </wps:wsp>
                      <wps:wsp>
                        <wps:cNvPr id="1640877324" name="Rectangle 78"/>
                        <wps:cNvSpPr>
                          <a:spLocks noChangeArrowheads="1"/>
                        </wps:cNvSpPr>
                        <wps:spPr bwMode="auto">
                          <a:xfrm>
                            <a:off x="58403" y="1019770"/>
                            <a:ext cx="289560" cy="175260"/>
                          </a:xfrm>
                          <a:prstGeom prst="rect">
                            <a:avLst/>
                          </a:prstGeom>
                          <a:noFill/>
                          <a:ln>
                            <a:noFill/>
                          </a:ln>
                        </wps:spPr>
                        <wps:txbx>
                          <w:txbxContent>
                            <w:p w14:paraId="4D15AE3E" w14:textId="77777777" w:rsidR="00A03B1B" w:rsidRPr="00B34B0A" w:rsidRDefault="00A03B1B" w:rsidP="00A03B1B">
                              <w:pPr>
                                <w:rPr>
                                  <w:b/>
                                </w:rPr>
                              </w:pPr>
                              <w:r>
                                <w:rPr>
                                  <w:b/>
                                  <w:i/>
                                  <w:iCs/>
                                  <w:color w:val="000000"/>
                                </w:rPr>
                                <w:t>ESR</w:t>
                              </w:r>
                            </w:p>
                          </w:txbxContent>
                        </wps:txbx>
                        <wps:bodyPr rot="0" vert="horz" wrap="none" lIns="0" tIns="0" rIns="0" bIns="0" anchor="t" anchorCtr="0" upright="1">
                          <a:spAutoFit/>
                        </wps:bodyPr>
                      </wps:wsp>
                      <wps:wsp>
                        <wps:cNvPr id="303200096" name="Rectangle 79"/>
                        <wps:cNvSpPr>
                          <a:spLocks noChangeArrowheads="1"/>
                        </wps:cNvSpPr>
                        <wps:spPr bwMode="auto">
                          <a:xfrm>
                            <a:off x="174610" y="885874"/>
                            <a:ext cx="398145" cy="175260"/>
                          </a:xfrm>
                          <a:prstGeom prst="rect">
                            <a:avLst/>
                          </a:prstGeom>
                          <a:noFill/>
                          <a:ln>
                            <a:noFill/>
                          </a:ln>
                        </wps:spPr>
                        <wps:txbx>
                          <w:txbxContent>
                            <w:p w14:paraId="53CA4E86"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1726314787" name="Rectangle 80"/>
                        <wps:cNvSpPr>
                          <a:spLocks noChangeArrowheads="1"/>
                        </wps:cNvSpPr>
                        <wps:spPr bwMode="auto">
                          <a:xfrm>
                            <a:off x="58403" y="885874"/>
                            <a:ext cx="42545" cy="175260"/>
                          </a:xfrm>
                          <a:prstGeom prst="rect">
                            <a:avLst/>
                          </a:prstGeom>
                          <a:noFill/>
                          <a:ln>
                            <a:noFill/>
                          </a:ln>
                        </wps:spPr>
                        <wps:txbx>
                          <w:txbxContent>
                            <w:p w14:paraId="133347E5"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6BBE84F3" id="_x0000_s1114" editas="canvas" style="position:absolute;left:0;text-align:left;margin-left:38.1pt;margin-top:3.45pt;width:75.65pt;height:107.8pt;z-index:251682816"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">
                <v:shape id="_x0000_s1115" type="#_x0000_t75" style="position:absolute;width:9607;height:13690;visibility:visible;mso-wrap-style:square">
                  <v:fill o:detectmouseclick="t"/>
                  <v:path o:connecttype="none"/>
                </v:shape>
                <v:rect id="Rectangle 71" o:spid="_x0000_s1116" style="position:absolute;left:1419;top:5645;width:1778;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" filled="f" stroked="f">
                  <v:textbox style="mso-fit-shape-to-text:t" inset="0,0,0,0">
                    <w:txbxContent>
                      <w:p w14:paraId="4C657381"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72" o:spid="_x0000_s1117"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" filled="f" stroked="f">
                  <v:textbox style="mso-fit-shape-to-text:t" inset="0,0,0,0">
                    <w:txbxContent>
                      <w:p w14:paraId="6B0CF5A0" w14:textId="77777777" w:rsidR="00A03B1B" w:rsidRDefault="00A03B1B" w:rsidP="00A03B1B">
                        <w:r>
                          <w:rPr>
                            <w:rFonts w:ascii="Symbol" w:hAnsi="Symbol" w:cs="Symbol"/>
                            <w:color w:val="000000"/>
                          </w:rPr>
                          <w:t></w:t>
                        </w:r>
                      </w:p>
                    </w:txbxContent>
                  </v:textbox>
                </v:rect>
                <v:rect id="Rectangle 73" o:spid="_x0000_s1118" style="position:absolute;left:356;top:3727;width:9251;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" filled="f" stroked="f">
                  <v:textbox style="mso-fit-shape-to-text:t" inset="0,0,0,0">
                    <w:txbxContent>
                      <w:p w14:paraId="6B37EC31" w14:textId="77777777" w:rsidR="00A03B1B" w:rsidRPr="00B34B0A" w:rsidRDefault="00A03B1B" w:rsidP="00A03B1B">
                        <w:pPr>
                          <w:rPr>
                            <w:b/>
                          </w:rPr>
                        </w:pPr>
                        <w:r>
                          <w:rPr>
                            <w:b/>
                            <w:i/>
                            <w:iCs/>
                            <w:color w:val="000000"/>
                          </w:rPr>
                          <w:t>ESR</w:t>
                        </w:r>
                      </w:p>
                    </w:txbxContent>
                  </v:textbox>
                </v:rect>
                <v:rect id="Rectangle 74" o:spid="_x0000_s1119"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" filled="f" stroked="f">
                  <v:textbox style="mso-fit-shape-to-text:t" inset="0,0,0,0">
                    <w:txbxContent>
                      <w:p w14:paraId="5B6CF163" w14:textId="77777777" w:rsidR="00A03B1B" w:rsidRPr="00B34B0A" w:rsidRDefault="00A03B1B" w:rsidP="00A03B1B">
                        <w:pPr>
                          <w:rPr>
                            <w:b/>
                          </w:rPr>
                        </w:pPr>
                      </w:p>
                    </w:txbxContent>
                  </v:textbox>
                </v:rect>
                <v:rect id="Rectangle 75" o:spid="_x0000_s1120"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" filled="f" stroked="f">
                  <v:textbox style="mso-fit-shape-to-text:t" inset="0,0,0,0">
                    <w:txbxContent>
                      <w:p w14:paraId="7D7537DB" w14:textId="77777777" w:rsidR="00A03B1B" w:rsidRPr="00B34B0A" w:rsidRDefault="00A03B1B" w:rsidP="00A03B1B">
                        <w:pPr>
                          <w:rPr>
                            <w:b/>
                          </w:rPr>
                        </w:pPr>
                        <w:r w:rsidRPr="00B34B0A">
                          <w:rPr>
                            <w:b/>
                            <w:i/>
                            <w:iCs/>
                            <w:color w:val="000000"/>
                          </w:rPr>
                          <w:t>online</w:t>
                        </w:r>
                      </w:p>
                    </w:txbxContent>
                  </v:textbox>
                </v:rect>
                <v:rect id="Rectangle 76" o:spid="_x0000_s1121"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" filled="f" stroked="f">
                  <v:textbox style="mso-fit-shape-to-text:t" inset="0,0,0,0">
                    <w:txbxContent>
                      <w:p w14:paraId="14ECC50C" w14:textId="77777777" w:rsidR="00A03B1B" w:rsidRPr="00B34B0A" w:rsidRDefault="00A03B1B" w:rsidP="00A03B1B">
                        <w:pPr>
                          <w:rPr>
                            <w:b/>
                          </w:rPr>
                        </w:pPr>
                        <w:r w:rsidRPr="00B34B0A">
                          <w:rPr>
                            <w:b/>
                            <w:i/>
                            <w:iCs/>
                            <w:color w:val="000000"/>
                          </w:rPr>
                          <w:t>All</w:t>
                        </w:r>
                      </w:p>
                    </w:txbxContent>
                  </v:textbox>
                </v:rect>
                <v:rect id="Rectangle 77" o:spid="_x0000_s1122"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" filled="f" stroked="f">
                  <v:textbox style="mso-fit-shape-to-text:t" inset="0,0,0,0">
                    <w:txbxContent>
                      <w:p w14:paraId="5A5013D5" w14:textId="77777777" w:rsidR="00A03B1B" w:rsidRPr="00B34B0A" w:rsidRDefault="00A03B1B" w:rsidP="00A03B1B">
                        <w:pPr>
                          <w:rPr>
                            <w:b/>
                          </w:rPr>
                        </w:pPr>
                      </w:p>
                    </w:txbxContent>
                  </v:textbox>
                </v:rect>
                <v:rect id="Rectangle 78" o:spid="_x0000_s1123"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" filled="f" stroked="f">
                  <v:textbox style="mso-fit-shape-to-text:t" inset="0,0,0,0">
                    <w:txbxContent>
                      <w:p w14:paraId="4D15AE3E" w14:textId="77777777" w:rsidR="00A03B1B" w:rsidRPr="00B34B0A" w:rsidRDefault="00A03B1B" w:rsidP="00A03B1B">
                        <w:pPr>
                          <w:rPr>
                            <w:b/>
                          </w:rPr>
                        </w:pPr>
                        <w:r>
                          <w:rPr>
                            <w:b/>
                            <w:i/>
                            <w:iCs/>
                            <w:color w:val="000000"/>
                          </w:rPr>
                          <w:t>ESR</w:t>
                        </w:r>
                      </w:p>
                    </w:txbxContent>
                  </v:textbox>
                </v:rect>
                <v:rect id="Rectangle 79" o:spid="_x0000_s1124"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" filled="f" stroked="f">
                  <v:textbox style="mso-fit-shape-to-text:t" inset="0,0,0,0">
                    <w:txbxContent>
                      <w:p w14:paraId="53CA4E86" w14:textId="77777777" w:rsidR="00A03B1B" w:rsidRPr="00B34B0A" w:rsidRDefault="00A03B1B" w:rsidP="00A03B1B">
                        <w:pPr>
                          <w:rPr>
                            <w:b/>
                          </w:rPr>
                        </w:pPr>
                        <w:r w:rsidRPr="00B34B0A">
                          <w:rPr>
                            <w:b/>
                            <w:i/>
                            <w:iCs/>
                            <w:color w:val="000000"/>
                          </w:rPr>
                          <w:t>online</w:t>
                        </w:r>
                      </w:p>
                    </w:txbxContent>
                  </v:textbox>
                </v:rect>
                <v:rect id="Rectangle 80" o:spid="_x0000_s1125"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" filled="f" stroked="f">
                  <v:textbox style="mso-fit-shape-to-text:t" inset="0,0,0,0">
                    <w:txbxContent>
                      <w:p w14:paraId="133347E5"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b/>
          <w:position w:val="30"/>
          <w:sz w:val="20"/>
          <w:szCs w:val="20"/>
          <w:vertAlign w:val="subscript"/>
        </w:rPr>
        <w:t>8</w:t>
      </w:r>
      <w:r w:rsidRPr="00A03B1B">
        <w:rPr>
          <w:b/>
          <w:position w:val="30"/>
          <w:sz w:val="20"/>
          <w:szCs w:val="20"/>
        </w:rPr>
        <w:t xml:space="preserve"> =</w:t>
      </w:r>
      <w:r w:rsidRPr="00A03B1B">
        <w:rPr>
          <w:b/>
          <w:position w:val="30"/>
          <w:sz w:val="20"/>
          <w:szCs w:val="20"/>
        </w:rPr>
        <w:tab/>
        <w:t xml:space="preserve">Min(X% of MDRR, HSL-Net MW, the capacity that can be sustained for 45 minutes per the State of Charge </w:t>
      </w:r>
    </w:p>
    <w:p w14:paraId="5FC1B54B" w14:textId="77777777" w:rsidR="00A03B1B" w:rsidRPr="00A03B1B" w:rsidRDefault="00A03B1B" w:rsidP="00A03B1B">
      <w:pPr>
        <w:ind w:left="720" w:hanging="720"/>
        <w:rPr>
          <w:b/>
          <w:position w:val="30"/>
          <w:sz w:val="20"/>
          <w:szCs w:val="20"/>
        </w:rPr>
      </w:pPr>
    </w:p>
    <w:p w14:paraId="2554F443" w14:textId="77777777" w:rsidR="00A03B1B" w:rsidRPr="00A03B1B" w:rsidRDefault="00A03B1B" w:rsidP="00A03B1B">
      <w:pPr>
        <w:ind w:left="720" w:hanging="720"/>
        <w:rPr>
          <w:b/>
          <w:position w:val="30"/>
          <w:sz w:val="20"/>
          <w:szCs w:val="20"/>
        </w:rPr>
      </w:pPr>
      <w:r w:rsidRPr="00A03B1B">
        <w:rPr>
          <w:b/>
          <w:position w:val="30"/>
          <w:sz w:val="20"/>
          <w:szCs w:val="20"/>
        </w:rPr>
        <w:t xml:space="preserve">Excludes ESR capacity used to provide FFR. </w:t>
      </w:r>
    </w:p>
    <w:p w14:paraId="472B650A" w14:textId="211108C4" w:rsidR="00A03B1B" w:rsidRPr="00A03B1B" w:rsidRDefault="00A03B1B" w:rsidP="00A03B1B">
      <w:pPr>
        <w:tabs>
          <w:tab w:val="left" w:pos="2160"/>
        </w:tabs>
        <w:spacing w:before="480"/>
        <w:ind w:left="2160" w:hanging="2160"/>
        <w:rPr>
          <w:b/>
          <w:position w:val="30"/>
          <w:sz w:val="20"/>
          <w:szCs w:val="20"/>
        </w:rPr>
      </w:pPr>
      <w:r>
        <w:rPr>
          <w:noProof/>
        </w:rPr>
        <mc:AlternateContent>
          <mc:Choice Requires="wpc">
            <w:drawing>
              <wp:anchor distT="0" distB="0" distL="114300" distR="114300" simplePos="0" relativeHeight="251683840" behindDoc="0" locked="0" layoutInCell="1" allowOverlap="1" wp14:anchorId="572EB780" wp14:editId="4F7A4760">
                <wp:simplePos x="0" y="0"/>
                <wp:positionH relativeFrom="column">
                  <wp:posOffset>436880</wp:posOffset>
                </wp:positionH>
                <wp:positionV relativeFrom="paragraph">
                  <wp:posOffset>63500</wp:posOffset>
                </wp:positionV>
                <wp:extent cx="960755" cy="1369060"/>
                <wp:effectExtent l="0" t="0" r="0" b="0"/>
                <wp:wrapNone/>
                <wp:docPr id="430" name="Canvas 10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2225816" name="Rectangle 71"/>
                        <wps:cNvSpPr>
                          <a:spLocks noChangeArrowheads="1"/>
                        </wps:cNvSpPr>
                        <wps:spPr bwMode="auto">
                          <a:xfrm>
                            <a:off x="136182" y="675861"/>
                            <a:ext cx="178435" cy="248920"/>
                          </a:xfrm>
                          <a:prstGeom prst="rect">
                            <a:avLst/>
                          </a:prstGeom>
                          <a:noFill/>
                          <a:ln>
                            <a:noFill/>
                          </a:ln>
                        </wps:spPr>
                        <wps:txbx>
                          <w:txbxContent>
                            <w:p w14:paraId="3159CE2B" w14:textId="77777777" w:rsidR="00A03B1B" w:rsidRPr="00B074A0" w:rsidRDefault="00A03B1B" w:rsidP="00A03B1B">
                              <w:pPr>
                                <w:rPr>
                                  <w:sz w:val="32"/>
                                  <w:szCs w:val="32"/>
                                </w:rPr>
                              </w:pPr>
                              <w:r w:rsidRPr="00B074A0">
                                <w:rPr>
                                  <w:rFonts w:ascii="Symbol" w:hAnsi="Symbol" w:cs="Symbol"/>
                                  <w:color w:val="000000"/>
                                  <w:sz w:val="32"/>
                                  <w:szCs w:val="32"/>
                                </w:rPr>
                                <w:t></w:t>
                              </w:r>
                            </w:p>
                          </w:txbxContent>
                        </wps:txbx>
                        <wps:bodyPr rot="0" vert="horz" wrap="square" lIns="0" tIns="0" rIns="0" bIns="0" anchor="t" anchorCtr="0" upright="1">
                          <a:spAutoFit/>
                        </wps:bodyPr>
                      </wps:wsp>
                      <wps:wsp>
                        <wps:cNvPr id="1340119993" name="Rectangle 72"/>
                        <wps:cNvSpPr>
                          <a:spLocks noChangeArrowheads="1"/>
                        </wps:cNvSpPr>
                        <wps:spPr bwMode="auto">
                          <a:xfrm>
                            <a:off x="101606" y="871175"/>
                            <a:ext cx="83820" cy="186690"/>
                          </a:xfrm>
                          <a:prstGeom prst="rect">
                            <a:avLst/>
                          </a:prstGeom>
                          <a:noFill/>
                          <a:ln>
                            <a:noFill/>
                          </a:ln>
                        </wps:spPr>
                        <wps:txbx>
                          <w:txbxContent>
                            <w:p w14:paraId="5D472761" w14:textId="77777777" w:rsidR="00A03B1B" w:rsidRDefault="00A03B1B" w:rsidP="00A03B1B">
                              <w:r>
                                <w:rPr>
                                  <w:rFonts w:ascii="Symbol" w:hAnsi="Symbol" w:cs="Symbol"/>
                                  <w:color w:val="000000"/>
                                </w:rPr>
                                <w:t></w:t>
                              </w:r>
                            </w:p>
                          </w:txbxContent>
                        </wps:txbx>
                        <wps:bodyPr rot="0" vert="horz" wrap="none" lIns="0" tIns="0" rIns="0" bIns="0" anchor="t" anchorCtr="0" upright="1">
                          <a:spAutoFit/>
                        </wps:bodyPr>
                      </wps:wsp>
                      <wps:wsp>
                        <wps:cNvPr id="54550802" name="Rectangle 73"/>
                        <wps:cNvSpPr>
                          <a:spLocks noChangeArrowheads="1"/>
                        </wps:cNvSpPr>
                        <wps:spPr bwMode="auto">
                          <a:xfrm>
                            <a:off x="35596" y="372754"/>
                            <a:ext cx="925195" cy="350520"/>
                          </a:xfrm>
                          <a:prstGeom prst="rect">
                            <a:avLst/>
                          </a:prstGeom>
                          <a:noFill/>
                          <a:ln>
                            <a:noFill/>
                          </a:ln>
                        </wps:spPr>
                        <wps:txbx>
                          <w:txbxContent>
                            <w:p w14:paraId="0DBE9353" w14:textId="77777777" w:rsidR="00A03B1B" w:rsidRPr="00B34B0A" w:rsidRDefault="00A03B1B" w:rsidP="00A03B1B">
                              <w:pPr>
                                <w:rPr>
                                  <w:b/>
                                </w:rPr>
                              </w:pPr>
                              <w:r>
                                <w:rPr>
                                  <w:b/>
                                  <w:i/>
                                  <w:iCs/>
                                  <w:color w:val="000000"/>
                                </w:rPr>
                                <w:t>DC-Coupled Resources</w:t>
                              </w:r>
                            </w:p>
                          </w:txbxContent>
                        </wps:txbx>
                        <wps:bodyPr rot="0" vert="horz" wrap="square" lIns="0" tIns="0" rIns="0" bIns="0" anchor="t" anchorCtr="0" upright="1">
                          <a:spAutoFit/>
                        </wps:bodyPr>
                      </wps:wsp>
                      <wps:wsp>
                        <wps:cNvPr id="1271217678" name="Rectangle 74"/>
                        <wps:cNvSpPr>
                          <a:spLocks noChangeArrowheads="1"/>
                        </wps:cNvSpPr>
                        <wps:spPr bwMode="auto">
                          <a:xfrm>
                            <a:off x="31702" y="290192"/>
                            <a:ext cx="82550" cy="175260"/>
                          </a:xfrm>
                          <a:prstGeom prst="rect">
                            <a:avLst/>
                          </a:prstGeom>
                          <a:noFill/>
                          <a:ln>
                            <a:noFill/>
                          </a:ln>
                        </wps:spPr>
                        <wps:txbx>
                          <w:txbxContent>
                            <w:p w14:paraId="63269DE2" w14:textId="77777777" w:rsidR="00A03B1B" w:rsidRPr="00B34B0A" w:rsidRDefault="00A03B1B" w:rsidP="00A03B1B">
                              <w:pPr>
                                <w:rPr>
                                  <w:b/>
                                </w:rPr>
                              </w:pPr>
                            </w:p>
                          </w:txbxContent>
                        </wps:txbx>
                        <wps:bodyPr rot="0" vert="horz" wrap="none" lIns="0" tIns="0" rIns="0" bIns="0" anchor="t" anchorCtr="0" upright="1">
                          <a:spAutoFit/>
                        </wps:bodyPr>
                      </wps:wsp>
                      <wps:wsp>
                        <wps:cNvPr id="527465785" name="Rectangle 75"/>
                        <wps:cNvSpPr>
                          <a:spLocks noChangeArrowheads="1"/>
                        </wps:cNvSpPr>
                        <wps:spPr bwMode="auto">
                          <a:xfrm>
                            <a:off x="25518" y="197459"/>
                            <a:ext cx="398145" cy="175260"/>
                          </a:xfrm>
                          <a:prstGeom prst="rect">
                            <a:avLst/>
                          </a:prstGeom>
                          <a:noFill/>
                          <a:ln>
                            <a:noFill/>
                          </a:ln>
                        </wps:spPr>
                        <wps:txbx>
                          <w:txbxContent>
                            <w:p w14:paraId="5B83D2EC"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349531874" name="Rectangle 76"/>
                        <wps:cNvSpPr>
                          <a:spLocks noChangeArrowheads="1"/>
                        </wps:cNvSpPr>
                        <wps:spPr bwMode="auto">
                          <a:xfrm>
                            <a:off x="45703" y="22199"/>
                            <a:ext cx="217805" cy="175260"/>
                          </a:xfrm>
                          <a:prstGeom prst="rect">
                            <a:avLst/>
                          </a:prstGeom>
                          <a:noFill/>
                          <a:ln>
                            <a:noFill/>
                          </a:ln>
                        </wps:spPr>
                        <wps:txbx>
                          <w:txbxContent>
                            <w:p w14:paraId="6B3F902F" w14:textId="77777777" w:rsidR="00A03B1B" w:rsidRPr="00B34B0A" w:rsidRDefault="00A03B1B" w:rsidP="00A03B1B">
                              <w:pPr>
                                <w:rPr>
                                  <w:b/>
                                </w:rPr>
                              </w:pPr>
                              <w:r w:rsidRPr="00B34B0A">
                                <w:rPr>
                                  <w:b/>
                                  <w:i/>
                                  <w:iCs/>
                                  <w:color w:val="000000"/>
                                </w:rPr>
                                <w:t>All</w:t>
                              </w:r>
                            </w:p>
                          </w:txbxContent>
                        </wps:txbx>
                        <wps:bodyPr rot="0" vert="horz" wrap="square" lIns="0" tIns="0" rIns="0" bIns="0" anchor="t" anchorCtr="0" upright="1">
                          <a:spAutoFit/>
                        </wps:bodyPr>
                      </wps:wsp>
                      <wps:wsp>
                        <wps:cNvPr id="950976936" name="Rectangle 77"/>
                        <wps:cNvSpPr>
                          <a:spLocks noChangeArrowheads="1"/>
                        </wps:cNvSpPr>
                        <wps:spPr bwMode="auto">
                          <a:xfrm>
                            <a:off x="62904" y="1153766"/>
                            <a:ext cx="82550" cy="175260"/>
                          </a:xfrm>
                          <a:prstGeom prst="rect">
                            <a:avLst/>
                          </a:prstGeom>
                          <a:noFill/>
                          <a:ln>
                            <a:noFill/>
                          </a:ln>
                        </wps:spPr>
                        <wps:txbx>
                          <w:txbxContent>
                            <w:p w14:paraId="008B3CDC" w14:textId="77777777" w:rsidR="00A03B1B" w:rsidRPr="00B34B0A" w:rsidRDefault="00A03B1B" w:rsidP="00A03B1B">
                              <w:pPr>
                                <w:rPr>
                                  <w:b/>
                                </w:rPr>
                              </w:pPr>
                            </w:p>
                          </w:txbxContent>
                        </wps:txbx>
                        <wps:bodyPr rot="0" vert="horz" wrap="none" lIns="0" tIns="0" rIns="0" bIns="0" anchor="t" anchorCtr="0" upright="1">
                          <a:spAutoFit/>
                        </wps:bodyPr>
                      </wps:wsp>
                      <wps:wsp>
                        <wps:cNvPr id="720370504" name="Rectangle 78"/>
                        <wps:cNvSpPr>
                          <a:spLocks noChangeArrowheads="1"/>
                        </wps:cNvSpPr>
                        <wps:spPr bwMode="auto">
                          <a:xfrm>
                            <a:off x="58403" y="1019770"/>
                            <a:ext cx="289560" cy="175260"/>
                          </a:xfrm>
                          <a:prstGeom prst="rect">
                            <a:avLst/>
                          </a:prstGeom>
                          <a:noFill/>
                          <a:ln>
                            <a:noFill/>
                          </a:ln>
                        </wps:spPr>
                        <wps:txbx>
                          <w:txbxContent>
                            <w:p w14:paraId="78AA790B" w14:textId="77777777" w:rsidR="00A03B1B" w:rsidRPr="00B34B0A" w:rsidRDefault="00A03B1B" w:rsidP="00A03B1B">
                              <w:pPr>
                                <w:rPr>
                                  <w:b/>
                                </w:rPr>
                              </w:pPr>
                              <w:r>
                                <w:rPr>
                                  <w:b/>
                                  <w:i/>
                                  <w:iCs/>
                                  <w:color w:val="000000"/>
                                </w:rPr>
                                <w:t>ESR</w:t>
                              </w:r>
                            </w:p>
                          </w:txbxContent>
                        </wps:txbx>
                        <wps:bodyPr rot="0" vert="horz" wrap="none" lIns="0" tIns="0" rIns="0" bIns="0" anchor="t" anchorCtr="0" upright="1">
                          <a:spAutoFit/>
                        </wps:bodyPr>
                      </wps:wsp>
                      <wps:wsp>
                        <wps:cNvPr id="1155826780" name="Rectangle 79"/>
                        <wps:cNvSpPr>
                          <a:spLocks noChangeArrowheads="1"/>
                        </wps:cNvSpPr>
                        <wps:spPr bwMode="auto">
                          <a:xfrm>
                            <a:off x="174610" y="885874"/>
                            <a:ext cx="398145" cy="175260"/>
                          </a:xfrm>
                          <a:prstGeom prst="rect">
                            <a:avLst/>
                          </a:prstGeom>
                          <a:noFill/>
                          <a:ln>
                            <a:noFill/>
                          </a:ln>
                        </wps:spPr>
                        <wps:txbx>
                          <w:txbxContent>
                            <w:p w14:paraId="3EF292E2" w14:textId="77777777" w:rsidR="00A03B1B" w:rsidRPr="00B34B0A" w:rsidRDefault="00A03B1B" w:rsidP="00A03B1B">
                              <w:pPr>
                                <w:rPr>
                                  <w:b/>
                                </w:rPr>
                              </w:pPr>
                              <w:r w:rsidRPr="00B34B0A">
                                <w:rPr>
                                  <w:b/>
                                  <w:i/>
                                  <w:iCs/>
                                  <w:color w:val="000000"/>
                                </w:rPr>
                                <w:t>online</w:t>
                              </w:r>
                            </w:p>
                          </w:txbxContent>
                        </wps:txbx>
                        <wps:bodyPr rot="0" vert="horz" wrap="none" lIns="0" tIns="0" rIns="0" bIns="0" anchor="t" anchorCtr="0" upright="1">
                          <a:spAutoFit/>
                        </wps:bodyPr>
                      </wps:wsp>
                      <wps:wsp>
                        <wps:cNvPr id="1295741154" name="Rectangle 80"/>
                        <wps:cNvSpPr>
                          <a:spLocks noChangeArrowheads="1"/>
                        </wps:cNvSpPr>
                        <wps:spPr bwMode="auto">
                          <a:xfrm>
                            <a:off x="58403" y="885874"/>
                            <a:ext cx="42545" cy="175260"/>
                          </a:xfrm>
                          <a:prstGeom prst="rect">
                            <a:avLst/>
                          </a:prstGeom>
                          <a:noFill/>
                          <a:ln>
                            <a:noFill/>
                          </a:ln>
                        </wps:spPr>
                        <wps:txbx>
                          <w:txbxContent>
                            <w:p w14:paraId="7AF9BF17" w14:textId="77777777" w:rsidR="00A03B1B" w:rsidRPr="00B34B0A" w:rsidRDefault="00A03B1B" w:rsidP="00A03B1B">
                              <w:pPr>
                                <w:rPr>
                                  <w:b/>
                                </w:rPr>
                              </w:pPr>
                              <w:r w:rsidRPr="00B34B0A">
                                <w:rPr>
                                  <w:b/>
                                  <w:i/>
                                  <w:iCs/>
                                  <w:color w:val="000000"/>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72EB780" id="_x0000_s1126" editas="canvas" style="position:absolute;left:0;text-align:left;margin-left:34.4pt;margin-top:5pt;width:75.65pt;height:107.8pt;z-index:251683840" coordsize="9607,13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">
                <v:shape id="_x0000_s1127" type="#_x0000_t75" style="position:absolute;width:9607;height:13690;visibility:visible;mso-wrap-style:square">
                  <v:fill o:detectmouseclick="t"/>
                  <v:path o:connecttype="none"/>
                </v:shape>
                <v:rect id="Rectangle 71" o:spid="_x0000_s1128" style="position:absolute;left:1361;top:6758;width:1785;height:2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" filled="f" stroked="f">
                  <v:textbox style="mso-fit-shape-to-text:t" inset="0,0,0,0">
                    <w:txbxContent>
                      <w:p w14:paraId="3159CE2B" w14:textId="77777777" w:rsidR="00A03B1B" w:rsidRPr="00B074A0" w:rsidRDefault="00A03B1B" w:rsidP="00A03B1B">
                        <w:pPr>
                          <w:rPr>
                            <w:sz w:val="32"/>
                            <w:szCs w:val="32"/>
                          </w:rPr>
                        </w:pPr>
                        <w:r w:rsidRPr="00B074A0">
                          <w:rPr>
                            <w:rFonts w:ascii="Symbol" w:hAnsi="Symbol" w:cs="Symbol"/>
                            <w:color w:val="000000"/>
                            <w:sz w:val="32"/>
                            <w:szCs w:val="32"/>
                          </w:rPr>
                          <w:t></w:t>
                        </w:r>
                      </w:p>
                    </w:txbxContent>
                  </v:textbox>
                </v:rect>
                <v:rect id="Rectangle 72" o:spid="_x0000_s1129" style="position:absolute;left:1016;top:8711;width:838;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" filled="f" stroked="f">
                  <v:textbox style="mso-fit-shape-to-text:t" inset="0,0,0,0">
                    <w:txbxContent>
                      <w:p w14:paraId="5D472761" w14:textId="77777777" w:rsidR="00A03B1B" w:rsidRDefault="00A03B1B" w:rsidP="00A03B1B">
                        <w:r>
                          <w:rPr>
                            <w:rFonts w:ascii="Symbol" w:hAnsi="Symbol" w:cs="Symbol"/>
                            <w:color w:val="000000"/>
                          </w:rPr>
                          <w:t></w:t>
                        </w:r>
                      </w:p>
                    </w:txbxContent>
                  </v:textbox>
                </v:rect>
                <v:rect id="Rectangle 73" o:spid="_x0000_s1130" style="position:absolute;left:355;top:3727;width:9252;height:3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" filled="f" stroked="f">
                  <v:textbox style="mso-fit-shape-to-text:t" inset="0,0,0,0">
                    <w:txbxContent>
                      <w:p w14:paraId="0DBE9353" w14:textId="77777777" w:rsidR="00A03B1B" w:rsidRPr="00B34B0A" w:rsidRDefault="00A03B1B" w:rsidP="00A03B1B">
                        <w:pPr>
                          <w:rPr>
                            <w:b/>
                          </w:rPr>
                        </w:pPr>
                        <w:r>
                          <w:rPr>
                            <w:b/>
                            <w:i/>
                            <w:iCs/>
                            <w:color w:val="000000"/>
                          </w:rPr>
                          <w:t>DC-Coupled Resources</w:t>
                        </w:r>
                      </w:p>
                    </w:txbxContent>
                  </v:textbox>
                </v:rect>
                <v:rect id="Rectangle 74" o:spid="_x0000_s1131" style="position:absolute;left:317;top:2901;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" filled="f" stroked="f">
                  <v:textbox style="mso-fit-shape-to-text:t" inset="0,0,0,0">
                    <w:txbxContent>
                      <w:p w14:paraId="63269DE2" w14:textId="77777777" w:rsidR="00A03B1B" w:rsidRPr="00B34B0A" w:rsidRDefault="00A03B1B" w:rsidP="00A03B1B">
                        <w:pPr>
                          <w:rPr>
                            <w:b/>
                          </w:rPr>
                        </w:pPr>
                      </w:p>
                    </w:txbxContent>
                  </v:textbox>
                </v:rect>
                <v:rect id="Rectangle 75" o:spid="_x0000_s1132" style="position:absolute;left:255;top:1974;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" filled="f" stroked="f">
                  <v:textbox style="mso-fit-shape-to-text:t" inset="0,0,0,0">
                    <w:txbxContent>
                      <w:p w14:paraId="5B83D2EC" w14:textId="77777777" w:rsidR="00A03B1B" w:rsidRPr="00B34B0A" w:rsidRDefault="00A03B1B" w:rsidP="00A03B1B">
                        <w:pPr>
                          <w:rPr>
                            <w:b/>
                          </w:rPr>
                        </w:pPr>
                        <w:r w:rsidRPr="00B34B0A">
                          <w:rPr>
                            <w:b/>
                            <w:i/>
                            <w:iCs/>
                            <w:color w:val="000000"/>
                          </w:rPr>
                          <w:t>online</w:t>
                        </w:r>
                      </w:p>
                    </w:txbxContent>
                  </v:textbox>
                </v:rect>
                <v:rect id="Rectangle 76" o:spid="_x0000_s1133" style="position:absolute;left:457;top:221;width:217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" filled="f" stroked="f">
                  <v:textbox style="mso-fit-shape-to-text:t" inset="0,0,0,0">
                    <w:txbxContent>
                      <w:p w14:paraId="6B3F902F" w14:textId="77777777" w:rsidR="00A03B1B" w:rsidRPr="00B34B0A" w:rsidRDefault="00A03B1B" w:rsidP="00A03B1B">
                        <w:pPr>
                          <w:rPr>
                            <w:b/>
                          </w:rPr>
                        </w:pPr>
                        <w:r w:rsidRPr="00B34B0A">
                          <w:rPr>
                            <w:b/>
                            <w:i/>
                            <w:iCs/>
                            <w:color w:val="000000"/>
                          </w:rPr>
                          <w:t>All</w:t>
                        </w:r>
                      </w:p>
                    </w:txbxContent>
                  </v:textbox>
                </v:rect>
                <v:rect id="Rectangle 77" o:spid="_x0000_s1134" style="position:absolute;left:629;top:11537;width:8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" filled="f" stroked="f">
                  <v:textbox style="mso-fit-shape-to-text:t" inset="0,0,0,0">
                    <w:txbxContent>
                      <w:p w14:paraId="008B3CDC" w14:textId="77777777" w:rsidR="00A03B1B" w:rsidRPr="00B34B0A" w:rsidRDefault="00A03B1B" w:rsidP="00A03B1B">
                        <w:pPr>
                          <w:rPr>
                            <w:b/>
                          </w:rPr>
                        </w:pPr>
                      </w:p>
                    </w:txbxContent>
                  </v:textbox>
                </v:rect>
                <v:rect id="Rectangle 78" o:spid="_x0000_s1135" style="position:absolute;left:584;top:10197;width:289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" filled="f" stroked="f">
                  <v:textbox style="mso-fit-shape-to-text:t" inset="0,0,0,0">
                    <w:txbxContent>
                      <w:p w14:paraId="78AA790B" w14:textId="77777777" w:rsidR="00A03B1B" w:rsidRPr="00B34B0A" w:rsidRDefault="00A03B1B" w:rsidP="00A03B1B">
                        <w:pPr>
                          <w:rPr>
                            <w:b/>
                          </w:rPr>
                        </w:pPr>
                        <w:r>
                          <w:rPr>
                            <w:b/>
                            <w:i/>
                            <w:iCs/>
                            <w:color w:val="000000"/>
                          </w:rPr>
                          <w:t>ESR</w:t>
                        </w:r>
                      </w:p>
                    </w:txbxContent>
                  </v:textbox>
                </v:rect>
                <v:rect id="Rectangle 79" o:spid="_x0000_s1136" style="position:absolute;left:1746;top:8858;width:398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" filled="f" stroked="f">
                  <v:textbox style="mso-fit-shape-to-text:t" inset="0,0,0,0">
                    <w:txbxContent>
                      <w:p w14:paraId="3EF292E2" w14:textId="77777777" w:rsidR="00A03B1B" w:rsidRPr="00B34B0A" w:rsidRDefault="00A03B1B" w:rsidP="00A03B1B">
                        <w:pPr>
                          <w:rPr>
                            <w:b/>
                          </w:rPr>
                        </w:pPr>
                        <w:r w:rsidRPr="00B34B0A">
                          <w:rPr>
                            <w:b/>
                            <w:i/>
                            <w:iCs/>
                            <w:color w:val="000000"/>
                          </w:rPr>
                          <w:t>online</w:t>
                        </w:r>
                      </w:p>
                    </w:txbxContent>
                  </v:textbox>
                </v:rect>
                <v:rect id="Rectangle 80" o:spid="_x0000_s1137" style="position:absolute;left:584;top:8858;width:42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" filled="f" stroked="f">
                  <v:textbox style="mso-fit-shape-to-text:t" inset="0,0,0,0">
                    <w:txbxContent>
                      <w:p w14:paraId="7AF9BF17" w14:textId="77777777" w:rsidR="00A03B1B" w:rsidRPr="00B34B0A" w:rsidRDefault="00A03B1B" w:rsidP="00A03B1B">
                        <w:pPr>
                          <w:rPr>
                            <w:b/>
                          </w:rPr>
                        </w:pPr>
                        <w:r w:rsidRPr="00B34B0A">
                          <w:rPr>
                            <w:b/>
                            <w:i/>
                            <w:iCs/>
                            <w:color w:val="000000"/>
                          </w:rPr>
                          <w:t>i</w:t>
                        </w:r>
                      </w:p>
                    </w:txbxContent>
                  </v:textbox>
                </v:rect>
              </v:group>
            </w:pict>
          </mc:Fallback>
        </mc:AlternateContent>
      </w:r>
      <w:r w:rsidRPr="00A03B1B">
        <w:rPr>
          <w:b/>
          <w:position w:val="30"/>
          <w:sz w:val="20"/>
          <w:szCs w:val="20"/>
        </w:rPr>
        <w:t>PRC</w:t>
      </w:r>
      <w:r w:rsidRPr="00A03B1B">
        <w:rPr>
          <w:rFonts w:ascii="Times New Roman Bold" w:hAnsi="Times New Roman Bold"/>
          <w:b/>
          <w:position w:val="30"/>
          <w:sz w:val="20"/>
          <w:szCs w:val="20"/>
          <w:vertAlign w:val="subscript"/>
        </w:rPr>
        <w:t>9</w:t>
      </w:r>
      <w:r w:rsidRPr="00A03B1B">
        <w:rPr>
          <w:b/>
          <w:position w:val="30"/>
          <w:sz w:val="20"/>
          <w:szCs w:val="20"/>
        </w:rPr>
        <w:t xml:space="preserve"> =</w:t>
      </w:r>
      <w:r w:rsidRPr="00A03B1B">
        <w:rPr>
          <w:b/>
          <w:position w:val="30"/>
          <w:sz w:val="20"/>
          <w:szCs w:val="20"/>
        </w:rPr>
        <w:tab/>
        <w:t>Min(X% of MDRR, HSL-Net MW, the sum of the MW headroom available from the intermittent renewable generation component and the MW capacity that can be sustained for 45 minutes per the ESS State of Charge</w:t>
      </w:r>
    </w:p>
    <w:p w14:paraId="66CFFB09" w14:textId="77777777" w:rsidR="00A03B1B" w:rsidRPr="00A03B1B" w:rsidRDefault="00A03B1B" w:rsidP="00A03B1B">
      <w:pPr>
        <w:tabs>
          <w:tab w:val="left" w:pos="2160"/>
        </w:tabs>
        <w:spacing w:after="240"/>
        <w:ind w:left="2160" w:hanging="2160"/>
        <w:rPr>
          <w:b/>
          <w:position w:val="30"/>
          <w:sz w:val="20"/>
          <w:szCs w:val="20"/>
        </w:rPr>
      </w:pPr>
      <w:r w:rsidRPr="00A03B1B">
        <w:rPr>
          <w:b/>
          <w:position w:val="30"/>
          <w:sz w:val="20"/>
          <w:szCs w:val="20"/>
        </w:rPr>
        <w:t>Excludes DC-Coupled Resource capacity used to provide FFR.</w:t>
      </w:r>
    </w:p>
    <w:p w14:paraId="53DE7045" w14:textId="77777777" w:rsidR="00A03B1B" w:rsidRPr="00A03B1B" w:rsidRDefault="00A03B1B" w:rsidP="00A03B1B">
      <w:pPr>
        <w:ind w:left="720" w:hanging="720"/>
        <w:rPr>
          <w:b/>
          <w:position w:val="30"/>
          <w:sz w:val="20"/>
          <w:szCs w:val="20"/>
        </w:rPr>
      </w:pPr>
      <w:r w:rsidRPr="00A03B1B">
        <w:rPr>
          <w:b/>
          <w:position w:val="30"/>
          <w:sz w:val="20"/>
          <w:szCs w:val="20"/>
        </w:rPr>
        <w:t>PRC =</w:t>
      </w:r>
      <w:r w:rsidRPr="00A03B1B">
        <w:rPr>
          <w:b/>
          <w:position w:val="30"/>
          <w:sz w:val="20"/>
          <w:szCs w:val="20"/>
        </w:rPr>
        <w:tab/>
        <w:t>PRC</w:t>
      </w:r>
      <w:r w:rsidRPr="00A03B1B">
        <w:rPr>
          <w:b/>
          <w:position w:val="30"/>
          <w:sz w:val="20"/>
          <w:szCs w:val="20"/>
          <w:vertAlign w:val="subscript"/>
        </w:rPr>
        <w:t>1</w:t>
      </w:r>
      <w:r w:rsidRPr="00A03B1B">
        <w:rPr>
          <w:b/>
          <w:position w:val="30"/>
          <w:sz w:val="20"/>
          <w:szCs w:val="20"/>
        </w:rPr>
        <w:t xml:space="preserve"> + PRC</w:t>
      </w:r>
      <w:r w:rsidRPr="00A03B1B">
        <w:rPr>
          <w:b/>
          <w:position w:val="30"/>
          <w:sz w:val="20"/>
          <w:szCs w:val="20"/>
          <w:vertAlign w:val="subscript"/>
        </w:rPr>
        <w:t>2</w:t>
      </w:r>
      <w:r w:rsidRPr="00A03B1B">
        <w:rPr>
          <w:b/>
          <w:position w:val="30"/>
          <w:sz w:val="20"/>
          <w:szCs w:val="20"/>
        </w:rPr>
        <w:t xml:space="preserve"> + PRC</w:t>
      </w:r>
      <w:r w:rsidRPr="00A03B1B">
        <w:rPr>
          <w:b/>
          <w:position w:val="30"/>
          <w:sz w:val="20"/>
          <w:szCs w:val="20"/>
          <w:vertAlign w:val="subscript"/>
        </w:rPr>
        <w:t>3</w:t>
      </w:r>
      <w:r w:rsidRPr="00A03B1B">
        <w:rPr>
          <w:b/>
          <w:position w:val="30"/>
          <w:sz w:val="20"/>
          <w:szCs w:val="20"/>
        </w:rPr>
        <w:t>+ PRC</w:t>
      </w:r>
      <w:r w:rsidRPr="00A03B1B">
        <w:rPr>
          <w:b/>
          <w:position w:val="30"/>
          <w:sz w:val="20"/>
          <w:szCs w:val="20"/>
          <w:vertAlign w:val="subscript"/>
        </w:rPr>
        <w:t>4</w:t>
      </w:r>
      <w:r w:rsidRPr="00A03B1B">
        <w:rPr>
          <w:b/>
          <w:position w:val="30"/>
          <w:sz w:val="20"/>
          <w:szCs w:val="20"/>
        </w:rPr>
        <w:t xml:space="preserve"> + PRC</w:t>
      </w:r>
      <w:r w:rsidRPr="00A03B1B">
        <w:rPr>
          <w:b/>
          <w:position w:val="30"/>
          <w:sz w:val="20"/>
          <w:szCs w:val="20"/>
          <w:vertAlign w:val="subscript"/>
        </w:rPr>
        <w:t>5</w:t>
      </w:r>
      <w:r w:rsidRPr="00A03B1B">
        <w:rPr>
          <w:b/>
          <w:position w:val="30"/>
          <w:sz w:val="20"/>
          <w:szCs w:val="20"/>
        </w:rPr>
        <w:t xml:space="preserve"> + PRC</w:t>
      </w:r>
      <w:r w:rsidRPr="00A03B1B">
        <w:rPr>
          <w:b/>
          <w:position w:val="30"/>
          <w:sz w:val="20"/>
          <w:szCs w:val="20"/>
          <w:vertAlign w:val="subscript"/>
        </w:rPr>
        <w:t>6</w:t>
      </w:r>
      <w:r w:rsidRPr="00A03B1B">
        <w:rPr>
          <w:b/>
          <w:position w:val="30"/>
          <w:sz w:val="20"/>
          <w:szCs w:val="20"/>
        </w:rPr>
        <w:t xml:space="preserve"> + PRC</w:t>
      </w:r>
      <w:r w:rsidRPr="00A03B1B">
        <w:rPr>
          <w:b/>
          <w:position w:val="30"/>
          <w:sz w:val="20"/>
          <w:szCs w:val="20"/>
          <w:vertAlign w:val="subscript"/>
        </w:rPr>
        <w:t>7</w:t>
      </w:r>
      <w:r w:rsidRPr="00A03B1B">
        <w:rPr>
          <w:b/>
          <w:position w:val="30"/>
          <w:sz w:val="20"/>
          <w:szCs w:val="20"/>
        </w:rPr>
        <w:t xml:space="preserve"> + PRC</w:t>
      </w:r>
      <w:r w:rsidRPr="00A03B1B">
        <w:rPr>
          <w:b/>
          <w:position w:val="30"/>
          <w:sz w:val="20"/>
          <w:szCs w:val="20"/>
          <w:vertAlign w:val="subscript"/>
        </w:rPr>
        <w:t>8</w:t>
      </w:r>
      <w:r w:rsidRPr="00A03B1B">
        <w:rPr>
          <w:b/>
          <w:position w:val="30"/>
          <w:sz w:val="20"/>
          <w:szCs w:val="20"/>
        </w:rPr>
        <w:t xml:space="preserve"> + PRC</w:t>
      </w:r>
      <w:r w:rsidRPr="00A03B1B">
        <w:rPr>
          <w:b/>
          <w:position w:val="30"/>
          <w:sz w:val="20"/>
          <w:szCs w:val="20"/>
          <w:vertAlign w:val="subscript"/>
        </w:rPr>
        <w:t>9</w:t>
      </w:r>
    </w:p>
    <w:p w14:paraId="1785E567" w14:textId="77777777" w:rsidR="00A03B1B" w:rsidRPr="00A03B1B" w:rsidRDefault="00A03B1B" w:rsidP="00A03B1B">
      <w:pPr>
        <w:rPr>
          <w:szCs w:val="20"/>
        </w:rPr>
      </w:pPr>
      <w:r w:rsidRPr="00A03B1B">
        <w:rPr>
          <w:szCs w:val="20"/>
        </w:rPr>
        <w:t xml:space="preserve">The above variables are defined as follows: </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50"/>
        <w:gridCol w:w="1151"/>
        <w:gridCol w:w="6004"/>
      </w:tblGrid>
      <w:tr w:rsidR="00A03B1B" w:rsidRPr="00A03B1B" w14:paraId="10D0BE3F" w14:textId="77777777" w:rsidTr="00B31BB1">
        <w:tc>
          <w:tcPr>
            <w:tcW w:w="2050" w:type="dxa"/>
          </w:tcPr>
          <w:p w14:paraId="06BE6E33" w14:textId="77777777" w:rsidR="00A03B1B" w:rsidRPr="00A03B1B" w:rsidRDefault="00A03B1B" w:rsidP="00A03B1B">
            <w:pPr>
              <w:spacing w:after="120"/>
              <w:rPr>
                <w:b/>
                <w:iCs/>
                <w:sz w:val="20"/>
                <w:szCs w:val="20"/>
              </w:rPr>
            </w:pPr>
            <w:r w:rsidRPr="00A03B1B">
              <w:rPr>
                <w:b/>
                <w:iCs/>
                <w:sz w:val="20"/>
                <w:szCs w:val="20"/>
              </w:rPr>
              <w:t>Variable</w:t>
            </w:r>
          </w:p>
        </w:tc>
        <w:tc>
          <w:tcPr>
            <w:tcW w:w="1151" w:type="dxa"/>
          </w:tcPr>
          <w:p w14:paraId="52963C78" w14:textId="77777777" w:rsidR="00A03B1B" w:rsidRPr="00A03B1B" w:rsidRDefault="00A03B1B" w:rsidP="00A03B1B">
            <w:pPr>
              <w:spacing w:after="120"/>
              <w:rPr>
                <w:b/>
                <w:iCs/>
                <w:sz w:val="20"/>
                <w:szCs w:val="20"/>
              </w:rPr>
            </w:pPr>
            <w:r w:rsidRPr="00A03B1B">
              <w:rPr>
                <w:b/>
                <w:iCs/>
                <w:sz w:val="20"/>
                <w:szCs w:val="20"/>
              </w:rPr>
              <w:t>Unit</w:t>
            </w:r>
          </w:p>
        </w:tc>
        <w:tc>
          <w:tcPr>
            <w:tcW w:w="6004" w:type="dxa"/>
          </w:tcPr>
          <w:p w14:paraId="689AAC4C"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2D6ED234" w14:textId="77777777" w:rsidTr="00B31BB1">
        <w:tc>
          <w:tcPr>
            <w:tcW w:w="2050" w:type="dxa"/>
          </w:tcPr>
          <w:p w14:paraId="331F3A2C" w14:textId="77777777" w:rsidR="00A03B1B" w:rsidRPr="00A03B1B" w:rsidRDefault="00A03B1B" w:rsidP="00A03B1B">
            <w:pPr>
              <w:spacing w:after="60"/>
              <w:rPr>
                <w:iCs/>
                <w:sz w:val="20"/>
                <w:szCs w:val="20"/>
              </w:rPr>
            </w:pPr>
            <w:r w:rsidRPr="00A03B1B">
              <w:rPr>
                <w:iCs/>
                <w:sz w:val="20"/>
                <w:szCs w:val="20"/>
              </w:rPr>
              <w:t>PRC</w:t>
            </w:r>
            <w:r w:rsidRPr="00A03B1B">
              <w:rPr>
                <w:iCs/>
                <w:sz w:val="20"/>
                <w:szCs w:val="20"/>
                <w:vertAlign w:val="subscript"/>
              </w:rPr>
              <w:t>1</w:t>
            </w:r>
          </w:p>
        </w:tc>
        <w:tc>
          <w:tcPr>
            <w:tcW w:w="1151" w:type="dxa"/>
          </w:tcPr>
          <w:p w14:paraId="5007882B"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4BFFBFD3" w14:textId="77777777" w:rsidR="00A03B1B" w:rsidRPr="00A03B1B" w:rsidRDefault="00A03B1B" w:rsidP="00A03B1B">
            <w:pPr>
              <w:spacing w:after="60"/>
              <w:rPr>
                <w:iCs/>
                <w:sz w:val="20"/>
                <w:szCs w:val="20"/>
              </w:rPr>
            </w:pPr>
            <w:r w:rsidRPr="00A03B1B">
              <w:rPr>
                <w:iCs/>
                <w:sz w:val="20"/>
                <w:szCs w:val="20"/>
              </w:rPr>
              <w:t>Generation On-Line greater than 0 MW</w:t>
            </w:r>
          </w:p>
        </w:tc>
      </w:tr>
      <w:tr w:rsidR="00A03B1B" w:rsidRPr="00A03B1B" w14:paraId="1AFCE0D0" w14:textId="77777777" w:rsidTr="00B31BB1">
        <w:tc>
          <w:tcPr>
            <w:tcW w:w="2050" w:type="dxa"/>
          </w:tcPr>
          <w:p w14:paraId="0F82D27C" w14:textId="77777777" w:rsidR="00A03B1B" w:rsidRPr="00A03B1B" w:rsidRDefault="00A03B1B" w:rsidP="00A03B1B">
            <w:pPr>
              <w:spacing w:after="60"/>
              <w:rPr>
                <w:iCs/>
                <w:sz w:val="20"/>
                <w:szCs w:val="20"/>
              </w:rPr>
            </w:pPr>
            <w:r w:rsidRPr="00A03B1B">
              <w:rPr>
                <w:iCs/>
                <w:sz w:val="20"/>
                <w:szCs w:val="20"/>
              </w:rPr>
              <w:t>PRC</w:t>
            </w:r>
            <w:r w:rsidRPr="00A03B1B">
              <w:rPr>
                <w:iCs/>
                <w:sz w:val="20"/>
                <w:szCs w:val="20"/>
                <w:vertAlign w:val="subscript"/>
              </w:rPr>
              <w:t>2</w:t>
            </w:r>
          </w:p>
        </w:tc>
        <w:tc>
          <w:tcPr>
            <w:tcW w:w="1151" w:type="dxa"/>
          </w:tcPr>
          <w:p w14:paraId="28D19E5D"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0CB51BEC" w14:textId="77777777" w:rsidR="00A03B1B" w:rsidRPr="00A03B1B" w:rsidRDefault="00A03B1B" w:rsidP="00A03B1B">
            <w:pPr>
              <w:spacing w:after="60"/>
              <w:rPr>
                <w:iCs/>
                <w:sz w:val="20"/>
                <w:szCs w:val="20"/>
              </w:rPr>
            </w:pPr>
            <w:r w:rsidRPr="00A03B1B">
              <w:rPr>
                <w:iCs/>
                <w:sz w:val="20"/>
                <w:szCs w:val="20"/>
              </w:rPr>
              <w:t>WGRs On-Line greater than 0 MW</w:t>
            </w:r>
          </w:p>
        </w:tc>
      </w:tr>
      <w:tr w:rsidR="00A03B1B" w:rsidRPr="00A03B1B" w14:paraId="4DC6AF9B" w14:textId="77777777" w:rsidTr="00B31BB1">
        <w:tc>
          <w:tcPr>
            <w:tcW w:w="2050" w:type="dxa"/>
          </w:tcPr>
          <w:p w14:paraId="72494840" w14:textId="77777777" w:rsidR="00A03B1B" w:rsidRPr="00A03B1B" w:rsidRDefault="00A03B1B" w:rsidP="00A03B1B">
            <w:pPr>
              <w:spacing w:after="60"/>
              <w:rPr>
                <w:iCs/>
                <w:sz w:val="20"/>
                <w:szCs w:val="20"/>
              </w:rPr>
            </w:pPr>
            <w:r w:rsidRPr="00A03B1B">
              <w:rPr>
                <w:iCs/>
                <w:sz w:val="20"/>
                <w:szCs w:val="20"/>
              </w:rPr>
              <w:t>PRC</w:t>
            </w:r>
            <w:r w:rsidRPr="00A03B1B">
              <w:rPr>
                <w:iCs/>
                <w:sz w:val="20"/>
                <w:szCs w:val="20"/>
                <w:vertAlign w:val="subscript"/>
              </w:rPr>
              <w:t>3</w:t>
            </w:r>
          </w:p>
        </w:tc>
        <w:tc>
          <w:tcPr>
            <w:tcW w:w="1151" w:type="dxa"/>
          </w:tcPr>
          <w:p w14:paraId="0065C467"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5B2C4E5A" w14:textId="77777777" w:rsidR="00A03B1B" w:rsidRPr="00A03B1B" w:rsidRDefault="00A03B1B" w:rsidP="00A03B1B">
            <w:pPr>
              <w:spacing w:after="60"/>
              <w:rPr>
                <w:iCs/>
                <w:sz w:val="20"/>
                <w:szCs w:val="20"/>
              </w:rPr>
            </w:pPr>
            <w:r w:rsidRPr="00A03B1B">
              <w:rPr>
                <w:iCs/>
                <w:sz w:val="20"/>
                <w:szCs w:val="20"/>
              </w:rPr>
              <w:t>Synchronous condenser output</w:t>
            </w:r>
          </w:p>
        </w:tc>
      </w:tr>
      <w:tr w:rsidR="00A03B1B" w:rsidRPr="00A03B1B" w14:paraId="4590EE9B" w14:textId="77777777" w:rsidTr="00B31BB1">
        <w:tc>
          <w:tcPr>
            <w:tcW w:w="2050" w:type="dxa"/>
          </w:tcPr>
          <w:p w14:paraId="5A4BBE86" w14:textId="77777777" w:rsidR="00A03B1B" w:rsidRPr="00A03B1B" w:rsidRDefault="00A03B1B" w:rsidP="00A03B1B">
            <w:pPr>
              <w:spacing w:after="60"/>
              <w:rPr>
                <w:iCs/>
                <w:sz w:val="20"/>
                <w:szCs w:val="20"/>
              </w:rPr>
            </w:pPr>
            <w:r w:rsidRPr="00A03B1B">
              <w:rPr>
                <w:iCs/>
                <w:sz w:val="20"/>
                <w:szCs w:val="20"/>
              </w:rPr>
              <w:t>PRC</w:t>
            </w:r>
            <w:r w:rsidRPr="00A03B1B">
              <w:rPr>
                <w:iCs/>
                <w:sz w:val="20"/>
                <w:szCs w:val="20"/>
                <w:vertAlign w:val="subscript"/>
              </w:rPr>
              <w:t>4</w:t>
            </w:r>
          </w:p>
        </w:tc>
        <w:tc>
          <w:tcPr>
            <w:tcW w:w="1151" w:type="dxa"/>
          </w:tcPr>
          <w:p w14:paraId="26D90621"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6ECCE598" w14:textId="77777777" w:rsidR="00A03B1B" w:rsidRPr="00A03B1B" w:rsidRDefault="00A03B1B" w:rsidP="00A03B1B">
            <w:pPr>
              <w:tabs>
                <w:tab w:val="left" w:pos="1080"/>
              </w:tabs>
              <w:spacing w:after="60"/>
              <w:rPr>
                <w:iCs/>
                <w:sz w:val="20"/>
                <w:szCs w:val="20"/>
              </w:rPr>
            </w:pPr>
            <w:r w:rsidRPr="00A03B1B">
              <w:rPr>
                <w:sz w:val="20"/>
                <w:szCs w:val="20"/>
              </w:rPr>
              <w:t>Capacity from Load Resources with an ECRS Ancillary Service Resource award</w:t>
            </w:r>
          </w:p>
        </w:tc>
      </w:tr>
      <w:tr w:rsidR="00A03B1B" w:rsidRPr="00A03B1B" w14:paraId="6E5B96F3" w14:textId="77777777" w:rsidTr="00B31BB1">
        <w:tc>
          <w:tcPr>
            <w:tcW w:w="2050" w:type="dxa"/>
          </w:tcPr>
          <w:p w14:paraId="641E89D9" w14:textId="77777777" w:rsidR="00A03B1B" w:rsidRPr="00A03B1B" w:rsidRDefault="00A03B1B" w:rsidP="00A03B1B">
            <w:pPr>
              <w:spacing w:after="60"/>
              <w:rPr>
                <w:iCs/>
                <w:sz w:val="20"/>
                <w:szCs w:val="20"/>
              </w:rPr>
            </w:pPr>
            <w:r w:rsidRPr="00A03B1B">
              <w:rPr>
                <w:iCs/>
                <w:sz w:val="20"/>
                <w:szCs w:val="20"/>
              </w:rPr>
              <w:t>PRC</w:t>
            </w:r>
            <w:r w:rsidRPr="00A03B1B">
              <w:rPr>
                <w:iCs/>
                <w:sz w:val="20"/>
                <w:szCs w:val="20"/>
                <w:vertAlign w:val="subscript"/>
              </w:rPr>
              <w:t>5</w:t>
            </w:r>
          </w:p>
        </w:tc>
        <w:tc>
          <w:tcPr>
            <w:tcW w:w="1151" w:type="dxa"/>
          </w:tcPr>
          <w:p w14:paraId="029B25FF"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150D6B26" w14:textId="77777777" w:rsidR="00A03B1B" w:rsidRPr="00A03B1B" w:rsidRDefault="00A03B1B" w:rsidP="00A03B1B">
            <w:pPr>
              <w:tabs>
                <w:tab w:val="left" w:pos="1080"/>
              </w:tabs>
              <w:spacing w:after="60"/>
              <w:rPr>
                <w:iCs/>
                <w:sz w:val="20"/>
                <w:szCs w:val="20"/>
              </w:rPr>
            </w:pPr>
            <w:r w:rsidRPr="00A03B1B">
              <w:rPr>
                <w:iCs/>
                <w:sz w:val="20"/>
                <w:szCs w:val="20"/>
              </w:rPr>
              <w:t>Capacity from CLRs active in SCED with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A03B1B" w:rsidRPr="00A03B1B" w14:paraId="68C32EDA" w14:textId="77777777" w:rsidTr="00B31BB1">
              <w:trPr>
                <w:trHeight w:val="206"/>
              </w:trPr>
              <w:tc>
                <w:tcPr>
                  <w:tcW w:w="9350" w:type="dxa"/>
                  <w:shd w:val="pct12" w:color="auto" w:fill="auto"/>
                </w:tcPr>
                <w:p w14:paraId="3ED45D89" w14:textId="77777777" w:rsidR="00A03B1B" w:rsidRPr="00A03B1B" w:rsidRDefault="00A03B1B" w:rsidP="00A03B1B">
                  <w:pPr>
                    <w:spacing w:before="120" w:after="240"/>
                    <w:rPr>
                      <w:b/>
                      <w:i/>
                      <w:iCs/>
                    </w:rPr>
                  </w:pPr>
                  <w:r w:rsidRPr="00A03B1B">
                    <w:rPr>
                      <w:b/>
                      <w:i/>
                      <w:iCs/>
                    </w:rPr>
                    <w:t>[NPRR1244:  Replace the description above with the following upon system implementation:]</w:t>
                  </w:r>
                </w:p>
                <w:p w14:paraId="74151B3F" w14:textId="77777777" w:rsidR="00A03B1B" w:rsidRPr="00A03B1B" w:rsidRDefault="00A03B1B" w:rsidP="00A03B1B">
                  <w:pPr>
                    <w:tabs>
                      <w:tab w:val="left" w:pos="1080"/>
                    </w:tabs>
                    <w:spacing w:after="60"/>
                    <w:rPr>
                      <w:iCs/>
                      <w:sz w:val="20"/>
                      <w:szCs w:val="20"/>
                    </w:rPr>
                  </w:pPr>
                  <w:r w:rsidRPr="00A03B1B">
                    <w:rPr>
                      <w:iCs/>
                      <w:sz w:val="20"/>
                      <w:szCs w:val="20"/>
                    </w:rPr>
                    <w:lastRenderedPageBreak/>
                    <w:t>Capacity from CLRs active in SCED and qualified for Regulation Service and/or RRS with an Ancillary Service Resource award</w:t>
                  </w:r>
                </w:p>
              </w:tc>
            </w:tr>
          </w:tbl>
          <w:p w14:paraId="22E961D9" w14:textId="77777777" w:rsidR="00A03B1B" w:rsidRPr="00A03B1B" w:rsidRDefault="00A03B1B" w:rsidP="00A03B1B">
            <w:pPr>
              <w:tabs>
                <w:tab w:val="left" w:pos="1080"/>
              </w:tabs>
              <w:spacing w:after="60"/>
              <w:rPr>
                <w:iCs/>
                <w:sz w:val="20"/>
                <w:szCs w:val="20"/>
              </w:rPr>
            </w:pPr>
          </w:p>
        </w:tc>
      </w:tr>
      <w:tr w:rsidR="00A03B1B" w:rsidRPr="00A03B1B" w14:paraId="1D498D19" w14:textId="77777777" w:rsidTr="00B31BB1">
        <w:tc>
          <w:tcPr>
            <w:tcW w:w="2050" w:type="dxa"/>
          </w:tcPr>
          <w:p w14:paraId="4ABACF4E" w14:textId="77777777" w:rsidR="00A03B1B" w:rsidRPr="00A03B1B" w:rsidRDefault="00A03B1B" w:rsidP="00A03B1B">
            <w:pPr>
              <w:spacing w:after="60"/>
              <w:rPr>
                <w:iCs/>
                <w:sz w:val="20"/>
                <w:szCs w:val="20"/>
              </w:rPr>
            </w:pPr>
            <w:r w:rsidRPr="00A03B1B">
              <w:rPr>
                <w:iCs/>
                <w:sz w:val="20"/>
                <w:szCs w:val="20"/>
              </w:rPr>
              <w:lastRenderedPageBreak/>
              <w:t>PRC</w:t>
            </w:r>
            <w:r w:rsidRPr="00A03B1B">
              <w:rPr>
                <w:iCs/>
                <w:sz w:val="20"/>
                <w:szCs w:val="20"/>
                <w:vertAlign w:val="subscript"/>
              </w:rPr>
              <w:t>6</w:t>
            </w:r>
          </w:p>
        </w:tc>
        <w:tc>
          <w:tcPr>
            <w:tcW w:w="1151" w:type="dxa"/>
          </w:tcPr>
          <w:p w14:paraId="7BAFB3E1"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1E94C90F" w14:textId="77777777" w:rsidR="00A03B1B" w:rsidRPr="00A03B1B" w:rsidRDefault="00A03B1B" w:rsidP="00A03B1B">
            <w:pPr>
              <w:tabs>
                <w:tab w:val="left" w:pos="1080"/>
              </w:tabs>
              <w:spacing w:after="60"/>
              <w:rPr>
                <w:iCs/>
                <w:sz w:val="20"/>
                <w:szCs w:val="20"/>
              </w:rPr>
            </w:pPr>
            <w:r w:rsidRPr="00A03B1B">
              <w:rPr>
                <w:iCs/>
                <w:sz w:val="20"/>
                <w:szCs w:val="20"/>
              </w:rPr>
              <w:t>Capacity from CLRs active in SCED without an Ancillary Service Resource award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764"/>
            </w:tblGrid>
            <w:tr w:rsidR="00A03B1B" w:rsidRPr="00A03B1B" w14:paraId="6AAF5D76" w14:textId="77777777" w:rsidTr="00B31BB1">
              <w:trPr>
                <w:trHeight w:val="206"/>
              </w:trPr>
              <w:tc>
                <w:tcPr>
                  <w:tcW w:w="9350" w:type="dxa"/>
                  <w:shd w:val="pct12" w:color="auto" w:fill="auto"/>
                </w:tcPr>
                <w:p w14:paraId="4CF203EA" w14:textId="77777777" w:rsidR="00A03B1B" w:rsidRPr="00A03B1B" w:rsidRDefault="00A03B1B" w:rsidP="00A03B1B">
                  <w:pPr>
                    <w:spacing w:before="120" w:after="240"/>
                    <w:rPr>
                      <w:b/>
                      <w:i/>
                      <w:iCs/>
                    </w:rPr>
                  </w:pPr>
                  <w:r w:rsidRPr="00A03B1B">
                    <w:rPr>
                      <w:b/>
                      <w:i/>
                      <w:iCs/>
                    </w:rPr>
                    <w:t>[NPRR1244:  Replace the description above with the following upon system implementation:]</w:t>
                  </w:r>
                </w:p>
                <w:p w14:paraId="7B8CFC13" w14:textId="77777777" w:rsidR="00A03B1B" w:rsidRPr="00A03B1B" w:rsidRDefault="00A03B1B" w:rsidP="00A03B1B">
                  <w:pPr>
                    <w:tabs>
                      <w:tab w:val="left" w:pos="1080"/>
                    </w:tabs>
                    <w:spacing w:after="60"/>
                    <w:rPr>
                      <w:iCs/>
                      <w:sz w:val="20"/>
                      <w:szCs w:val="20"/>
                    </w:rPr>
                  </w:pPr>
                  <w:r w:rsidRPr="00A03B1B">
                    <w:rPr>
                      <w:iCs/>
                      <w:sz w:val="20"/>
                      <w:szCs w:val="20"/>
                    </w:rPr>
                    <w:t>Capacity from CLRs active in SCED and qualified for Regulation Service and/or RRS without an Ancillary Service Resource award</w:t>
                  </w:r>
                </w:p>
              </w:tc>
            </w:tr>
          </w:tbl>
          <w:p w14:paraId="64A15BBF" w14:textId="77777777" w:rsidR="00A03B1B" w:rsidRPr="00A03B1B" w:rsidRDefault="00A03B1B" w:rsidP="00A03B1B">
            <w:pPr>
              <w:tabs>
                <w:tab w:val="left" w:pos="1080"/>
              </w:tabs>
              <w:spacing w:after="60"/>
              <w:rPr>
                <w:iCs/>
                <w:sz w:val="20"/>
                <w:szCs w:val="20"/>
              </w:rPr>
            </w:pPr>
          </w:p>
        </w:tc>
      </w:tr>
      <w:tr w:rsidR="00A03B1B" w:rsidRPr="00A03B1B" w14:paraId="62428B08" w14:textId="77777777" w:rsidTr="00B31BB1">
        <w:tc>
          <w:tcPr>
            <w:tcW w:w="2050" w:type="dxa"/>
          </w:tcPr>
          <w:p w14:paraId="29B6C256" w14:textId="77777777" w:rsidR="00A03B1B" w:rsidRPr="00A03B1B" w:rsidRDefault="00A03B1B" w:rsidP="00A03B1B">
            <w:pPr>
              <w:spacing w:after="60"/>
              <w:rPr>
                <w:iCs/>
                <w:sz w:val="20"/>
                <w:szCs w:val="20"/>
              </w:rPr>
            </w:pPr>
            <w:r w:rsidRPr="00A03B1B">
              <w:rPr>
                <w:iCs/>
                <w:sz w:val="20"/>
                <w:szCs w:val="20"/>
              </w:rPr>
              <w:t>PRC</w:t>
            </w:r>
            <w:r w:rsidRPr="00A03B1B">
              <w:rPr>
                <w:iCs/>
                <w:sz w:val="20"/>
                <w:szCs w:val="20"/>
                <w:vertAlign w:val="subscript"/>
              </w:rPr>
              <w:t>7</w:t>
            </w:r>
          </w:p>
        </w:tc>
        <w:tc>
          <w:tcPr>
            <w:tcW w:w="1151" w:type="dxa"/>
          </w:tcPr>
          <w:p w14:paraId="634A374E"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313891EA" w14:textId="77777777" w:rsidR="00A03B1B" w:rsidRPr="00A03B1B" w:rsidRDefault="00A03B1B" w:rsidP="00A03B1B">
            <w:pPr>
              <w:tabs>
                <w:tab w:val="left" w:pos="1080"/>
              </w:tabs>
              <w:spacing w:after="60"/>
              <w:rPr>
                <w:iCs/>
                <w:sz w:val="20"/>
                <w:szCs w:val="20"/>
              </w:rPr>
            </w:pPr>
            <w:r w:rsidRPr="00A03B1B">
              <w:rPr>
                <w:iCs/>
                <w:sz w:val="20"/>
                <w:szCs w:val="20"/>
              </w:rPr>
              <w:t>Capacity from Resources capable of providing FFR</w:t>
            </w:r>
          </w:p>
        </w:tc>
      </w:tr>
      <w:tr w:rsidR="00A03B1B" w:rsidRPr="00A03B1B" w14:paraId="75FAB9C2" w14:textId="77777777" w:rsidTr="00B31BB1">
        <w:tc>
          <w:tcPr>
            <w:tcW w:w="2050" w:type="dxa"/>
          </w:tcPr>
          <w:p w14:paraId="2DDCA79F" w14:textId="77777777" w:rsidR="00A03B1B" w:rsidRPr="00A03B1B" w:rsidRDefault="00A03B1B" w:rsidP="00A03B1B">
            <w:pPr>
              <w:spacing w:after="60"/>
              <w:rPr>
                <w:iCs/>
                <w:sz w:val="20"/>
                <w:szCs w:val="20"/>
              </w:rPr>
            </w:pPr>
            <w:r w:rsidRPr="00A03B1B">
              <w:rPr>
                <w:sz w:val="20"/>
                <w:szCs w:val="20"/>
              </w:rPr>
              <w:t>PRC</w:t>
            </w:r>
            <w:r w:rsidRPr="00A03B1B">
              <w:rPr>
                <w:sz w:val="20"/>
                <w:szCs w:val="20"/>
                <w:vertAlign w:val="subscript"/>
              </w:rPr>
              <w:t>8</w:t>
            </w:r>
          </w:p>
        </w:tc>
        <w:tc>
          <w:tcPr>
            <w:tcW w:w="1151" w:type="dxa"/>
          </w:tcPr>
          <w:p w14:paraId="05173FF4" w14:textId="77777777" w:rsidR="00A03B1B" w:rsidRPr="00A03B1B" w:rsidRDefault="00A03B1B" w:rsidP="00A03B1B">
            <w:pPr>
              <w:spacing w:after="60"/>
              <w:rPr>
                <w:iCs/>
                <w:sz w:val="20"/>
                <w:szCs w:val="20"/>
              </w:rPr>
            </w:pPr>
            <w:r w:rsidRPr="00A03B1B">
              <w:rPr>
                <w:sz w:val="20"/>
                <w:szCs w:val="20"/>
              </w:rPr>
              <w:t>MW</w:t>
            </w:r>
          </w:p>
        </w:tc>
        <w:tc>
          <w:tcPr>
            <w:tcW w:w="6004" w:type="dxa"/>
          </w:tcPr>
          <w:p w14:paraId="67FD282A" w14:textId="77777777" w:rsidR="00A03B1B" w:rsidRPr="00A03B1B" w:rsidRDefault="00A03B1B" w:rsidP="00A03B1B">
            <w:pPr>
              <w:tabs>
                <w:tab w:val="left" w:pos="1080"/>
              </w:tabs>
              <w:spacing w:after="60"/>
              <w:rPr>
                <w:iCs/>
                <w:sz w:val="20"/>
                <w:szCs w:val="20"/>
              </w:rPr>
            </w:pPr>
            <w:r w:rsidRPr="00A03B1B">
              <w:rPr>
                <w:sz w:val="20"/>
                <w:szCs w:val="20"/>
              </w:rPr>
              <w:t>ESR capacity capable of providing Primary Frequency Response</w:t>
            </w:r>
          </w:p>
        </w:tc>
      </w:tr>
      <w:tr w:rsidR="00A03B1B" w:rsidRPr="00A03B1B" w14:paraId="23B54683" w14:textId="77777777" w:rsidTr="00B31BB1">
        <w:tc>
          <w:tcPr>
            <w:tcW w:w="2050" w:type="dxa"/>
          </w:tcPr>
          <w:p w14:paraId="2EB533E6" w14:textId="77777777" w:rsidR="00A03B1B" w:rsidRPr="00A03B1B" w:rsidRDefault="00A03B1B" w:rsidP="00A03B1B">
            <w:pPr>
              <w:spacing w:after="60"/>
              <w:rPr>
                <w:iCs/>
                <w:sz w:val="20"/>
                <w:szCs w:val="20"/>
              </w:rPr>
            </w:pPr>
            <w:r w:rsidRPr="00A03B1B">
              <w:rPr>
                <w:sz w:val="20"/>
                <w:szCs w:val="20"/>
              </w:rPr>
              <w:t>PRC</w:t>
            </w:r>
            <w:r w:rsidRPr="00A03B1B">
              <w:rPr>
                <w:sz w:val="20"/>
                <w:szCs w:val="20"/>
                <w:vertAlign w:val="subscript"/>
              </w:rPr>
              <w:t>9</w:t>
            </w:r>
          </w:p>
        </w:tc>
        <w:tc>
          <w:tcPr>
            <w:tcW w:w="1151" w:type="dxa"/>
          </w:tcPr>
          <w:p w14:paraId="7894D219" w14:textId="77777777" w:rsidR="00A03B1B" w:rsidRPr="00A03B1B" w:rsidRDefault="00A03B1B" w:rsidP="00A03B1B">
            <w:pPr>
              <w:spacing w:after="60"/>
              <w:rPr>
                <w:iCs/>
                <w:sz w:val="20"/>
                <w:szCs w:val="20"/>
              </w:rPr>
            </w:pPr>
            <w:r w:rsidRPr="00A03B1B">
              <w:rPr>
                <w:sz w:val="20"/>
                <w:szCs w:val="20"/>
              </w:rPr>
              <w:t>MW</w:t>
            </w:r>
          </w:p>
        </w:tc>
        <w:tc>
          <w:tcPr>
            <w:tcW w:w="6004" w:type="dxa"/>
          </w:tcPr>
          <w:p w14:paraId="004CF73B" w14:textId="77777777" w:rsidR="00A03B1B" w:rsidRPr="00A03B1B" w:rsidRDefault="00A03B1B" w:rsidP="00A03B1B">
            <w:pPr>
              <w:tabs>
                <w:tab w:val="left" w:pos="1080"/>
              </w:tabs>
              <w:spacing w:after="60"/>
              <w:rPr>
                <w:iCs/>
                <w:sz w:val="20"/>
                <w:szCs w:val="20"/>
              </w:rPr>
            </w:pPr>
            <w:r w:rsidRPr="00A03B1B">
              <w:rPr>
                <w:sz w:val="20"/>
                <w:szCs w:val="20"/>
              </w:rPr>
              <w:t>Capacity from DC-Coupled Resources capable of providing Primary Frequency Response</w:t>
            </w:r>
          </w:p>
        </w:tc>
      </w:tr>
      <w:tr w:rsidR="00A03B1B" w:rsidRPr="00A03B1B" w14:paraId="29EC26C1" w14:textId="77777777" w:rsidTr="00B31BB1">
        <w:tc>
          <w:tcPr>
            <w:tcW w:w="2050" w:type="dxa"/>
          </w:tcPr>
          <w:p w14:paraId="7C5ECC48" w14:textId="77777777" w:rsidR="00A03B1B" w:rsidRPr="00A03B1B" w:rsidRDefault="00A03B1B" w:rsidP="00A03B1B">
            <w:pPr>
              <w:spacing w:after="60"/>
              <w:rPr>
                <w:iCs/>
                <w:sz w:val="20"/>
                <w:szCs w:val="20"/>
              </w:rPr>
            </w:pPr>
            <w:r w:rsidRPr="00A03B1B">
              <w:rPr>
                <w:iCs/>
                <w:sz w:val="20"/>
                <w:szCs w:val="20"/>
              </w:rPr>
              <w:t>PRC</w:t>
            </w:r>
          </w:p>
        </w:tc>
        <w:tc>
          <w:tcPr>
            <w:tcW w:w="1151" w:type="dxa"/>
          </w:tcPr>
          <w:p w14:paraId="5BCFD353"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4EEB0A04" w14:textId="77777777" w:rsidR="00A03B1B" w:rsidRPr="00A03B1B" w:rsidRDefault="00A03B1B" w:rsidP="00A03B1B">
            <w:pPr>
              <w:tabs>
                <w:tab w:val="left" w:pos="1080"/>
              </w:tabs>
              <w:spacing w:after="60"/>
              <w:rPr>
                <w:iCs/>
                <w:sz w:val="20"/>
                <w:szCs w:val="20"/>
              </w:rPr>
            </w:pPr>
            <w:r w:rsidRPr="00A03B1B">
              <w:rPr>
                <w:iCs/>
                <w:sz w:val="20"/>
                <w:szCs w:val="20"/>
              </w:rPr>
              <w:t>Physical Responsive Capability</w:t>
            </w:r>
          </w:p>
        </w:tc>
      </w:tr>
      <w:tr w:rsidR="00A03B1B" w:rsidRPr="00A03B1B" w14:paraId="35E6E2E8" w14:textId="77777777" w:rsidTr="00B31BB1">
        <w:tc>
          <w:tcPr>
            <w:tcW w:w="2050" w:type="dxa"/>
          </w:tcPr>
          <w:p w14:paraId="639771C8" w14:textId="77777777" w:rsidR="00A03B1B" w:rsidRPr="00A03B1B" w:rsidRDefault="00A03B1B" w:rsidP="00A03B1B">
            <w:pPr>
              <w:spacing w:after="60"/>
              <w:rPr>
                <w:iCs/>
                <w:sz w:val="20"/>
                <w:szCs w:val="20"/>
              </w:rPr>
            </w:pPr>
            <w:r w:rsidRPr="00A03B1B">
              <w:rPr>
                <w:sz w:val="20"/>
                <w:szCs w:val="20"/>
              </w:rPr>
              <w:t>X</w:t>
            </w:r>
          </w:p>
        </w:tc>
        <w:tc>
          <w:tcPr>
            <w:tcW w:w="1151" w:type="dxa"/>
          </w:tcPr>
          <w:p w14:paraId="43F50449" w14:textId="77777777" w:rsidR="00A03B1B" w:rsidRPr="00A03B1B" w:rsidRDefault="00A03B1B" w:rsidP="00A03B1B">
            <w:pPr>
              <w:spacing w:after="60"/>
              <w:rPr>
                <w:iCs/>
                <w:sz w:val="20"/>
                <w:szCs w:val="20"/>
              </w:rPr>
            </w:pPr>
            <w:r w:rsidRPr="00A03B1B">
              <w:rPr>
                <w:sz w:val="20"/>
                <w:szCs w:val="20"/>
              </w:rPr>
              <w:t>Percentage</w:t>
            </w:r>
          </w:p>
        </w:tc>
        <w:tc>
          <w:tcPr>
            <w:tcW w:w="6004" w:type="dxa"/>
          </w:tcPr>
          <w:p w14:paraId="29B23D50" w14:textId="77777777" w:rsidR="00A03B1B" w:rsidRPr="00A03B1B" w:rsidRDefault="00A03B1B" w:rsidP="00A03B1B">
            <w:pPr>
              <w:spacing w:after="60"/>
              <w:rPr>
                <w:iCs/>
                <w:sz w:val="20"/>
                <w:szCs w:val="20"/>
              </w:rPr>
            </w:pPr>
            <w:r w:rsidRPr="00A03B1B">
              <w:rPr>
                <w:sz w:val="20"/>
                <w:szCs w:val="20"/>
              </w:rPr>
              <w:t>Percent threshold based on the Governor droop setting of ESRs</w:t>
            </w:r>
          </w:p>
        </w:tc>
      </w:tr>
      <w:tr w:rsidR="00A03B1B" w:rsidRPr="00A03B1B" w14:paraId="2621574E" w14:textId="77777777" w:rsidTr="00B31BB1">
        <w:tc>
          <w:tcPr>
            <w:tcW w:w="2050" w:type="dxa"/>
          </w:tcPr>
          <w:p w14:paraId="759BA4A3" w14:textId="77777777" w:rsidR="00A03B1B" w:rsidRPr="00A03B1B" w:rsidRDefault="00A03B1B" w:rsidP="00A03B1B">
            <w:pPr>
              <w:spacing w:after="60"/>
              <w:rPr>
                <w:iCs/>
                <w:sz w:val="20"/>
                <w:szCs w:val="20"/>
              </w:rPr>
            </w:pPr>
            <w:r w:rsidRPr="00A03B1B">
              <w:rPr>
                <w:iCs/>
                <w:sz w:val="20"/>
                <w:szCs w:val="20"/>
              </w:rPr>
              <w:t>RDF</w:t>
            </w:r>
          </w:p>
        </w:tc>
        <w:tc>
          <w:tcPr>
            <w:tcW w:w="1151" w:type="dxa"/>
          </w:tcPr>
          <w:p w14:paraId="6F07F08E" w14:textId="77777777" w:rsidR="00A03B1B" w:rsidRPr="00A03B1B" w:rsidRDefault="00A03B1B" w:rsidP="00A03B1B">
            <w:pPr>
              <w:spacing w:after="60"/>
              <w:rPr>
                <w:iCs/>
                <w:sz w:val="20"/>
                <w:szCs w:val="20"/>
              </w:rPr>
            </w:pPr>
          </w:p>
        </w:tc>
        <w:tc>
          <w:tcPr>
            <w:tcW w:w="6004" w:type="dxa"/>
          </w:tcPr>
          <w:p w14:paraId="1EA474CB" w14:textId="77777777" w:rsidR="00A03B1B" w:rsidRPr="00A03B1B" w:rsidRDefault="00A03B1B" w:rsidP="00A03B1B">
            <w:pPr>
              <w:spacing w:after="60"/>
              <w:rPr>
                <w:iCs/>
                <w:sz w:val="20"/>
                <w:szCs w:val="20"/>
              </w:rPr>
            </w:pPr>
            <w:r w:rsidRPr="00A03B1B">
              <w:rPr>
                <w:iCs/>
                <w:sz w:val="20"/>
                <w:szCs w:val="20"/>
              </w:rPr>
              <w:t>The currently approved</w:t>
            </w:r>
            <w:r w:rsidRPr="00A03B1B">
              <w:rPr>
                <w:rFonts w:ascii="Times New Roman Bold" w:hAnsi="Times New Roman Bold"/>
                <w:iCs/>
                <w:sz w:val="20"/>
                <w:szCs w:val="20"/>
              </w:rPr>
              <w:t xml:space="preserve"> </w:t>
            </w:r>
            <w:r w:rsidRPr="00A03B1B">
              <w:rPr>
                <w:iCs/>
                <w:sz w:val="20"/>
                <w:szCs w:val="20"/>
              </w:rPr>
              <w:t>Reserve Discount Factor</w:t>
            </w:r>
            <w:r w:rsidRPr="00A03B1B">
              <w:rPr>
                <w:iCs/>
                <w:sz w:val="20"/>
                <w:szCs w:val="20"/>
              </w:rPr>
              <w:tab/>
            </w:r>
          </w:p>
        </w:tc>
      </w:tr>
      <w:tr w:rsidR="00A03B1B" w:rsidRPr="00A03B1B" w14:paraId="6F89961F" w14:textId="77777777" w:rsidTr="00B31BB1">
        <w:tc>
          <w:tcPr>
            <w:tcW w:w="2050" w:type="dxa"/>
          </w:tcPr>
          <w:p w14:paraId="681F10B8" w14:textId="77777777" w:rsidR="00A03B1B" w:rsidRPr="00A03B1B" w:rsidRDefault="00A03B1B" w:rsidP="00A03B1B">
            <w:pPr>
              <w:spacing w:after="60"/>
              <w:rPr>
                <w:iCs/>
                <w:sz w:val="20"/>
                <w:szCs w:val="20"/>
              </w:rPr>
            </w:pPr>
            <w:r w:rsidRPr="00A03B1B">
              <w:rPr>
                <w:iCs/>
                <w:sz w:val="20"/>
                <w:szCs w:val="20"/>
              </w:rPr>
              <w:t>RDF</w:t>
            </w:r>
            <w:r w:rsidRPr="00A03B1B">
              <w:rPr>
                <w:iCs/>
                <w:sz w:val="20"/>
                <w:szCs w:val="20"/>
                <w:vertAlign w:val="subscript"/>
              </w:rPr>
              <w:t>W</w:t>
            </w:r>
          </w:p>
        </w:tc>
        <w:tc>
          <w:tcPr>
            <w:tcW w:w="1151" w:type="dxa"/>
          </w:tcPr>
          <w:p w14:paraId="0AD14454" w14:textId="77777777" w:rsidR="00A03B1B" w:rsidRPr="00A03B1B" w:rsidRDefault="00A03B1B" w:rsidP="00A03B1B">
            <w:pPr>
              <w:spacing w:after="60"/>
              <w:rPr>
                <w:iCs/>
                <w:sz w:val="20"/>
                <w:szCs w:val="20"/>
              </w:rPr>
            </w:pPr>
          </w:p>
        </w:tc>
        <w:tc>
          <w:tcPr>
            <w:tcW w:w="6004" w:type="dxa"/>
          </w:tcPr>
          <w:p w14:paraId="19370A0F" w14:textId="77777777" w:rsidR="00A03B1B" w:rsidRPr="00A03B1B" w:rsidRDefault="00A03B1B" w:rsidP="00A03B1B">
            <w:pPr>
              <w:spacing w:after="60"/>
              <w:rPr>
                <w:iCs/>
                <w:sz w:val="20"/>
                <w:szCs w:val="20"/>
              </w:rPr>
            </w:pPr>
            <w:r w:rsidRPr="00A03B1B">
              <w:rPr>
                <w:iCs/>
                <w:sz w:val="20"/>
                <w:szCs w:val="20"/>
              </w:rPr>
              <w:t>The currently approved Reserve Discount Factor for WGRs</w:t>
            </w:r>
          </w:p>
        </w:tc>
      </w:tr>
      <w:tr w:rsidR="00A03B1B" w:rsidRPr="00A03B1B" w14:paraId="1D4C88E0" w14:textId="77777777" w:rsidTr="00B31BB1">
        <w:tc>
          <w:tcPr>
            <w:tcW w:w="2050" w:type="dxa"/>
          </w:tcPr>
          <w:p w14:paraId="0C5117B4" w14:textId="77777777" w:rsidR="00A03B1B" w:rsidRPr="00A03B1B" w:rsidRDefault="00A03B1B" w:rsidP="00A03B1B">
            <w:pPr>
              <w:spacing w:after="60"/>
              <w:rPr>
                <w:iCs/>
                <w:sz w:val="20"/>
                <w:szCs w:val="20"/>
              </w:rPr>
            </w:pPr>
            <w:r w:rsidRPr="00A03B1B">
              <w:rPr>
                <w:iCs/>
                <w:sz w:val="20"/>
                <w:szCs w:val="20"/>
              </w:rPr>
              <w:t>LRDF_1</w:t>
            </w:r>
          </w:p>
        </w:tc>
        <w:tc>
          <w:tcPr>
            <w:tcW w:w="1151" w:type="dxa"/>
          </w:tcPr>
          <w:p w14:paraId="1E07125C" w14:textId="77777777" w:rsidR="00A03B1B" w:rsidRPr="00A03B1B" w:rsidRDefault="00A03B1B" w:rsidP="00A03B1B">
            <w:pPr>
              <w:spacing w:after="60"/>
              <w:rPr>
                <w:iCs/>
                <w:sz w:val="20"/>
                <w:szCs w:val="20"/>
              </w:rPr>
            </w:pPr>
          </w:p>
        </w:tc>
        <w:tc>
          <w:tcPr>
            <w:tcW w:w="6004" w:type="dxa"/>
          </w:tcPr>
          <w:p w14:paraId="10580F38" w14:textId="77777777" w:rsidR="00A03B1B" w:rsidRPr="00A03B1B" w:rsidRDefault="00A03B1B" w:rsidP="00A03B1B">
            <w:pPr>
              <w:spacing w:after="60"/>
              <w:rPr>
                <w:iCs/>
                <w:sz w:val="20"/>
                <w:szCs w:val="20"/>
              </w:rPr>
            </w:pPr>
            <w:r w:rsidRPr="00A03B1B">
              <w:rPr>
                <w:iCs/>
                <w:sz w:val="20"/>
                <w:szCs w:val="20"/>
              </w:rPr>
              <w:t>The currently approved Load Resource</w:t>
            </w:r>
            <w:r w:rsidRPr="00A03B1B">
              <w:rPr>
                <w:rFonts w:ascii="Times New Roman Bold" w:hAnsi="Times New Roman Bold"/>
                <w:iCs/>
                <w:sz w:val="20"/>
                <w:szCs w:val="20"/>
              </w:rPr>
              <w:t xml:space="preserve"> </w:t>
            </w:r>
            <w:r w:rsidRPr="00A03B1B">
              <w:rPr>
                <w:iCs/>
                <w:sz w:val="20"/>
                <w:szCs w:val="20"/>
              </w:rPr>
              <w:t>Reserve Discount Factor for CLRs awarded an Ancillary Service Resource award</w:t>
            </w:r>
          </w:p>
        </w:tc>
      </w:tr>
      <w:tr w:rsidR="00A03B1B" w:rsidRPr="00A03B1B" w14:paraId="1E96428D" w14:textId="77777777" w:rsidTr="00B31BB1">
        <w:tc>
          <w:tcPr>
            <w:tcW w:w="2050" w:type="dxa"/>
          </w:tcPr>
          <w:p w14:paraId="1C2BAF53" w14:textId="77777777" w:rsidR="00A03B1B" w:rsidRPr="00A03B1B" w:rsidRDefault="00A03B1B" w:rsidP="00A03B1B">
            <w:pPr>
              <w:spacing w:after="60"/>
              <w:rPr>
                <w:iCs/>
                <w:sz w:val="20"/>
                <w:szCs w:val="20"/>
              </w:rPr>
            </w:pPr>
            <w:r w:rsidRPr="00A03B1B">
              <w:rPr>
                <w:iCs/>
                <w:sz w:val="20"/>
                <w:szCs w:val="20"/>
              </w:rPr>
              <w:t>LRDF_2</w:t>
            </w:r>
          </w:p>
        </w:tc>
        <w:tc>
          <w:tcPr>
            <w:tcW w:w="1151" w:type="dxa"/>
          </w:tcPr>
          <w:p w14:paraId="52F1D499" w14:textId="77777777" w:rsidR="00A03B1B" w:rsidRPr="00A03B1B" w:rsidRDefault="00A03B1B" w:rsidP="00A03B1B">
            <w:pPr>
              <w:spacing w:after="60"/>
              <w:rPr>
                <w:iCs/>
                <w:sz w:val="20"/>
                <w:szCs w:val="20"/>
              </w:rPr>
            </w:pPr>
          </w:p>
        </w:tc>
        <w:tc>
          <w:tcPr>
            <w:tcW w:w="6004" w:type="dxa"/>
          </w:tcPr>
          <w:p w14:paraId="2275DC6F" w14:textId="77777777" w:rsidR="00A03B1B" w:rsidRPr="00A03B1B" w:rsidRDefault="00A03B1B" w:rsidP="00A03B1B">
            <w:pPr>
              <w:spacing w:after="60"/>
              <w:rPr>
                <w:iCs/>
                <w:sz w:val="20"/>
                <w:szCs w:val="20"/>
              </w:rPr>
            </w:pPr>
            <w:r w:rsidRPr="00A03B1B">
              <w:rPr>
                <w:iCs/>
                <w:sz w:val="20"/>
                <w:szCs w:val="20"/>
              </w:rPr>
              <w:t>The currently approved Load Resource</w:t>
            </w:r>
            <w:r w:rsidRPr="00A03B1B">
              <w:rPr>
                <w:rFonts w:ascii="Times New Roman Bold" w:hAnsi="Times New Roman Bold"/>
                <w:iCs/>
                <w:sz w:val="20"/>
                <w:szCs w:val="20"/>
              </w:rPr>
              <w:t xml:space="preserve"> </w:t>
            </w:r>
            <w:r w:rsidRPr="00A03B1B">
              <w:rPr>
                <w:iCs/>
                <w:sz w:val="20"/>
                <w:szCs w:val="20"/>
              </w:rPr>
              <w:t>Reserve Discount Factor for CLRs not awarded an Ancillary Service Resource award</w:t>
            </w:r>
          </w:p>
        </w:tc>
      </w:tr>
      <w:tr w:rsidR="00A03B1B" w:rsidRPr="00A03B1B" w14:paraId="27E1EBC1" w14:textId="77777777" w:rsidTr="00B31BB1">
        <w:tc>
          <w:tcPr>
            <w:tcW w:w="2050" w:type="dxa"/>
          </w:tcPr>
          <w:p w14:paraId="0583E5DB" w14:textId="77777777" w:rsidR="00A03B1B" w:rsidRPr="00A03B1B" w:rsidRDefault="00A03B1B" w:rsidP="00A03B1B">
            <w:pPr>
              <w:spacing w:after="60"/>
              <w:rPr>
                <w:iCs/>
                <w:sz w:val="20"/>
                <w:szCs w:val="20"/>
              </w:rPr>
            </w:pPr>
            <w:r w:rsidRPr="00A03B1B">
              <w:rPr>
                <w:iCs/>
                <w:sz w:val="20"/>
                <w:szCs w:val="20"/>
              </w:rPr>
              <w:t>FRCHL</w:t>
            </w:r>
          </w:p>
        </w:tc>
        <w:tc>
          <w:tcPr>
            <w:tcW w:w="1151" w:type="dxa"/>
          </w:tcPr>
          <w:p w14:paraId="3015B2BD"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4B76CEA2" w14:textId="77777777" w:rsidR="00A03B1B" w:rsidRPr="00A03B1B" w:rsidRDefault="00A03B1B" w:rsidP="00A03B1B">
            <w:pPr>
              <w:spacing w:after="60"/>
              <w:rPr>
                <w:iCs/>
                <w:sz w:val="20"/>
                <w:szCs w:val="20"/>
              </w:rPr>
            </w:pPr>
            <w:r w:rsidRPr="00A03B1B">
              <w:rPr>
                <w:iCs/>
                <w:sz w:val="20"/>
                <w:szCs w:val="20"/>
              </w:rPr>
              <w:t>Telemetered High limit of the FRC for the Resource</w:t>
            </w:r>
          </w:p>
        </w:tc>
      </w:tr>
      <w:tr w:rsidR="00A03B1B" w:rsidRPr="00A03B1B" w14:paraId="18F51855" w14:textId="77777777" w:rsidTr="00B31BB1">
        <w:tc>
          <w:tcPr>
            <w:tcW w:w="2050" w:type="dxa"/>
          </w:tcPr>
          <w:p w14:paraId="211E08DB" w14:textId="77777777" w:rsidR="00A03B1B" w:rsidRPr="00A03B1B" w:rsidDel="001616A9" w:rsidRDefault="00A03B1B" w:rsidP="00A03B1B">
            <w:pPr>
              <w:spacing w:after="60"/>
              <w:rPr>
                <w:iCs/>
                <w:sz w:val="20"/>
                <w:szCs w:val="20"/>
              </w:rPr>
            </w:pPr>
            <w:r w:rsidRPr="00A03B1B">
              <w:rPr>
                <w:iCs/>
                <w:sz w:val="20"/>
                <w:szCs w:val="20"/>
              </w:rPr>
              <w:t>FRCO</w:t>
            </w:r>
          </w:p>
        </w:tc>
        <w:tc>
          <w:tcPr>
            <w:tcW w:w="1151" w:type="dxa"/>
          </w:tcPr>
          <w:p w14:paraId="184686D0" w14:textId="77777777" w:rsidR="00A03B1B" w:rsidRPr="00A03B1B" w:rsidRDefault="00A03B1B" w:rsidP="00A03B1B">
            <w:pPr>
              <w:spacing w:after="60"/>
              <w:rPr>
                <w:iCs/>
                <w:sz w:val="20"/>
                <w:szCs w:val="20"/>
              </w:rPr>
            </w:pPr>
            <w:r w:rsidRPr="00A03B1B">
              <w:rPr>
                <w:iCs/>
                <w:sz w:val="20"/>
                <w:szCs w:val="20"/>
              </w:rPr>
              <w:t>MW</w:t>
            </w:r>
          </w:p>
        </w:tc>
        <w:tc>
          <w:tcPr>
            <w:tcW w:w="6004" w:type="dxa"/>
          </w:tcPr>
          <w:p w14:paraId="64AE9774" w14:textId="77777777" w:rsidR="00A03B1B" w:rsidRPr="00A03B1B" w:rsidRDefault="00A03B1B" w:rsidP="00A03B1B">
            <w:pPr>
              <w:spacing w:after="60"/>
              <w:rPr>
                <w:iCs/>
                <w:sz w:val="20"/>
                <w:szCs w:val="20"/>
              </w:rPr>
            </w:pPr>
            <w:r w:rsidRPr="00A03B1B">
              <w:rPr>
                <w:iCs/>
                <w:sz w:val="20"/>
                <w:szCs w:val="20"/>
              </w:rPr>
              <w:t>Telemetered output of FRC portion of the Resource</w:t>
            </w:r>
          </w:p>
        </w:tc>
      </w:tr>
    </w:tbl>
    <w:p w14:paraId="0DB32A88" w14:textId="77777777" w:rsidR="00A03B1B" w:rsidRPr="00A03B1B" w:rsidRDefault="00A03B1B" w:rsidP="00A03B1B">
      <w:pPr>
        <w:spacing w:before="240" w:after="240"/>
        <w:ind w:left="720" w:hanging="720"/>
        <w:rPr>
          <w:szCs w:val="20"/>
        </w:rPr>
      </w:pPr>
      <w:r w:rsidRPr="00A03B1B">
        <w:rPr>
          <w:szCs w:val="20"/>
        </w:rPr>
        <w:t>(2)</w:t>
      </w:r>
      <w:r w:rsidRPr="00A03B1B">
        <w:rPr>
          <w:szCs w:val="20"/>
        </w:rPr>
        <w:tab/>
        <w:t>The Load Resource</w:t>
      </w:r>
      <w:r w:rsidRPr="00A03B1B">
        <w:rPr>
          <w:rFonts w:ascii="Times New Roman Bold" w:hAnsi="Times New Roman Bold"/>
          <w:szCs w:val="20"/>
        </w:rPr>
        <w:t xml:space="preserve"> </w:t>
      </w:r>
      <w:r w:rsidRPr="00A03B1B">
        <w:rPr>
          <w:szCs w:val="20"/>
        </w:rPr>
        <w:t>Reserve Discount Factors (RDFs) for CLRs (LRDF_1 and LRDF_2) shall be subject to review and approval by TAC.</w:t>
      </w:r>
    </w:p>
    <w:p w14:paraId="2D7358FB" w14:textId="77777777" w:rsidR="00A03B1B" w:rsidRPr="00A03B1B" w:rsidRDefault="00A03B1B" w:rsidP="00A03B1B">
      <w:pPr>
        <w:spacing w:after="240"/>
        <w:ind w:left="720" w:hanging="720"/>
        <w:rPr>
          <w:szCs w:val="20"/>
        </w:rPr>
      </w:pPr>
      <w:r w:rsidRPr="00A03B1B">
        <w:rPr>
          <w:szCs w:val="20"/>
        </w:rPr>
        <w:t xml:space="preserve">(3) </w:t>
      </w:r>
      <w:r w:rsidRPr="00A03B1B">
        <w:rPr>
          <w:szCs w:val="20"/>
        </w:rPr>
        <w:tab/>
        <w:t>The RDFs used in the PRC calculation shall be posted to the ERCOT website no later than three Business Days after approval.</w:t>
      </w:r>
    </w:p>
    <w:p w14:paraId="3D296A27" w14:textId="77777777" w:rsidR="00A03B1B" w:rsidRPr="00A03B1B" w:rsidRDefault="00A03B1B" w:rsidP="00A03B1B">
      <w:pPr>
        <w:spacing w:after="240"/>
        <w:ind w:left="720" w:hanging="720"/>
        <w:rPr>
          <w:szCs w:val="20"/>
        </w:rPr>
      </w:pPr>
      <w:r w:rsidRPr="00A03B1B">
        <w:rPr>
          <w:szCs w:val="20"/>
        </w:rPr>
        <w:t>(4)</w:t>
      </w:r>
      <w:r w:rsidRPr="00A03B1B">
        <w:rPr>
          <w:szCs w:val="20"/>
        </w:rPr>
        <w:tab/>
        <w:t xml:space="preserve">ERCOT shall </w:t>
      </w:r>
      <w:proofErr w:type="gramStart"/>
      <w:r w:rsidRPr="00A03B1B">
        <w:rPr>
          <w:szCs w:val="20"/>
        </w:rPr>
        <w:t>display</w:t>
      </w:r>
      <w:proofErr w:type="gramEnd"/>
      <w:r w:rsidRPr="00A03B1B">
        <w:rPr>
          <w:szCs w:val="20"/>
        </w:rPr>
        <w:t xml:space="preserve"> on the ERCOT website and update every ten seconds a rolling view of the ERCOT-wide PRC, as defined in paragraph (1)(p) above, for the current Operating Day.</w:t>
      </w:r>
    </w:p>
    <w:p w14:paraId="78DA3341" w14:textId="77777777" w:rsidR="00A03B1B" w:rsidRPr="00A03B1B" w:rsidRDefault="00A03B1B" w:rsidP="00A03B1B">
      <w:pPr>
        <w:keepNext/>
        <w:tabs>
          <w:tab w:val="left" w:pos="1800"/>
        </w:tabs>
        <w:spacing w:before="480" w:after="240"/>
        <w:ind w:left="1800" w:hanging="1800"/>
        <w:outlineLvl w:val="5"/>
        <w:rPr>
          <w:ins w:id="864" w:author="ERCOT" w:date="2024-01-10T14:50:00Z"/>
          <w:rFonts w:eastAsia="SimSun"/>
          <w:b/>
          <w:bCs/>
        </w:rPr>
      </w:pPr>
      <w:ins w:id="865" w:author="ERCOT" w:date="2024-01-10T14:49:00Z">
        <w:r w:rsidRPr="00A03B1B">
          <w:rPr>
            <w:rFonts w:eastAsia="SimSun"/>
            <w:b/>
            <w:bCs/>
          </w:rPr>
          <w:t>6.5.7.6.2.</w:t>
        </w:r>
      </w:ins>
      <w:ins w:id="866" w:author="ERCOT" w:date="2024-01-10T14:50:00Z">
        <w:r w:rsidRPr="00A03B1B">
          <w:rPr>
            <w:rFonts w:eastAsia="SimSun"/>
            <w:b/>
            <w:bCs/>
          </w:rPr>
          <w:t>5</w:t>
        </w:r>
      </w:ins>
      <w:ins w:id="867" w:author="ERCOT" w:date="2024-01-10T14:49:00Z">
        <w:r w:rsidRPr="00A03B1B">
          <w:rPr>
            <w:rFonts w:eastAsia="SimSun"/>
          </w:rPr>
          <w:tab/>
        </w:r>
        <w:r w:rsidRPr="00A03B1B">
          <w:rPr>
            <w:rFonts w:eastAsia="SimSun"/>
            <w:b/>
            <w:bCs/>
          </w:rPr>
          <w:t xml:space="preserve">Deployment of </w:t>
        </w:r>
      </w:ins>
      <w:ins w:id="868" w:author="ERCOT" w:date="2024-01-10T14:50:00Z">
        <w:r w:rsidRPr="00A03B1B">
          <w:rPr>
            <w:rFonts w:eastAsia="SimSun"/>
            <w:b/>
            <w:bCs/>
          </w:rPr>
          <w:t>Dispatchable Reliability</w:t>
        </w:r>
      </w:ins>
      <w:ins w:id="869" w:author="ERCOT" w:date="2024-01-10T14:49:00Z">
        <w:r w:rsidRPr="00A03B1B">
          <w:rPr>
            <w:rFonts w:eastAsia="SimSun"/>
            <w:b/>
            <w:bCs/>
          </w:rPr>
          <w:t xml:space="preserve"> Reserve Service</w:t>
        </w:r>
      </w:ins>
      <w:ins w:id="870" w:author="ERCOT" w:date="2024-01-10T14:50:00Z">
        <w:r w:rsidRPr="00A03B1B">
          <w:rPr>
            <w:rFonts w:eastAsia="SimSun"/>
            <w:b/>
            <w:bCs/>
          </w:rPr>
          <w:t xml:space="preserve"> (DRRS)</w:t>
        </w:r>
      </w:ins>
    </w:p>
    <w:p w14:paraId="65ED43B1" w14:textId="77777777" w:rsidR="00A03B1B" w:rsidRPr="00A03B1B" w:rsidRDefault="00A03B1B" w:rsidP="00A03B1B">
      <w:pPr>
        <w:spacing w:before="240" w:after="240"/>
        <w:ind w:left="720" w:hanging="720"/>
        <w:rPr>
          <w:ins w:id="871" w:author="ERCOT" w:date="2025-11-19T20:41:00Z"/>
          <w:rFonts w:eastAsia="SimSun"/>
        </w:rPr>
      </w:pPr>
      <w:bookmarkStart w:id="872" w:name="_Toc135992416"/>
      <w:ins w:id="873" w:author="ERCOT" w:date="2025-11-19T20:41:00Z">
        <w:r w:rsidRPr="00A03B1B">
          <w:rPr>
            <w:rFonts w:eastAsia="SimSun"/>
          </w:rPr>
          <w:t>(1)</w:t>
        </w:r>
        <w:r w:rsidRPr="00A03B1B">
          <w:rPr>
            <w:rFonts w:eastAsia="SimSun"/>
          </w:rPr>
          <w:tab/>
          <w:t>DRRS is intended as a market mechanism to reduce RUC Commitments and manage uncertainty on the ERCOT System.  As outlined in paragraph (17) of Section 5.5.2, Reliability Unit Commitment (RUC) Process, the RUC process will be relied upon to identify the need for deploying Off-Line DRRS.</w:t>
        </w:r>
      </w:ins>
    </w:p>
    <w:p w14:paraId="5A4AB989" w14:textId="77777777" w:rsidR="00A03B1B" w:rsidRPr="00A03B1B" w:rsidRDefault="00A03B1B" w:rsidP="00A03B1B">
      <w:pPr>
        <w:spacing w:after="240"/>
        <w:ind w:left="720" w:hanging="720"/>
        <w:rPr>
          <w:ins w:id="874" w:author="ERCOT" w:date="2025-11-19T20:41:00Z"/>
          <w:rFonts w:eastAsia="SimSun"/>
        </w:rPr>
      </w:pPr>
      <w:ins w:id="875" w:author="ERCOT" w:date="2025-11-19T20:41:00Z">
        <w:r w:rsidRPr="00A03B1B">
          <w:rPr>
            <w:rFonts w:eastAsia="SimSun"/>
          </w:rPr>
          <w:lastRenderedPageBreak/>
          <w:t>(2)</w:t>
        </w:r>
        <w:r w:rsidRPr="00A03B1B">
          <w:rPr>
            <w:rFonts w:eastAsia="SimSun"/>
          </w:rPr>
          <w:tab/>
          <w:t>ERCOT shall deploy Off-Line DRRS by operator Dispatch Instruction.  The deployment of DRRS must always be 100% of the Ancillary Service capability for DRRS on an individual Resource.</w:t>
        </w:r>
      </w:ins>
    </w:p>
    <w:p w14:paraId="7FBCAD9C" w14:textId="77777777" w:rsidR="00A03B1B" w:rsidRPr="00A03B1B" w:rsidRDefault="00A03B1B" w:rsidP="00A03B1B">
      <w:pPr>
        <w:spacing w:after="240"/>
        <w:ind w:left="720" w:hanging="720"/>
        <w:rPr>
          <w:ins w:id="876" w:author="ERCOT" w:date="2025-11-19T20:41:00Z"/>
          <w:rFonts w:eastAsia="SimSun"/>
        </w:rPr>
      </w:pPr>
      <w:ins w:id="877" w:author="ERCOT" w:date="2025-11-19T20:41:00Z">
        <w:r w:rsidRPr="00A03B1B">
          <w:rPr>
            <w:rFonts w:eastAsia="SimSun"/>
          </w:rPr>
          <w:t>(3)</w:t>
        </w:r>
        <w:r w:rsidRPr="00A03B1B">
          <w:rPr>
            <w:rFonts w:eastAsia="SimSun"/>
          </w:rPr>
          <w:tab/>
          <w:t xml:space="preserve">Resources providing DRRS must provide an Energy Offer Curve for use by SCED. </w:t>
        </w:r>
      </w:ins>
    </w:p>
    <w:p w14:paraId="045D28A5" w14:textId="77777777" w:rsidR="00A03B1B" w:rsidRPr="00A03B1B" w:rsidRDefault="00A03B1B" w:rsidP="00A03B1B">
      <w:pPr>
        <w:spacing w:after="240"/>
        <w:ind w:left="720" w:hanging="720"/>
        <w:rPr>
          <w:rFonts w:eastAsia="SimSun"/>
          <w:iCs/>
        </w:rPr>
      </w:pPr>
      <w:ins w:id="878" w:author="ERCOT" w:date="2025-11-19T20:41:00Z">
        <w:r w:rsidRPr="00A03B1B">
          <w:rPr>
            <w:rFonts w:eastAsia="SimSun"/>
            <w:iCs/>
          </w:rPr>
          <w:t>(4)</w:t>
        </w:r>
        <w:r w:rsidRPr="00A03B1B">
          <w:rPr>
            <w:rFonts w:eastAsia="SimSun"/>
            <w:iCs/>
          </w:rPr>
          <w:tab/>
          <w:t>Off-Line</w:t>
        </w:r>
        <w:r w:rsidRPr="00A03B1B">
          <w:rPr>
            <w:rFonts w:eastAsia="SimSun"/>
          </w:rPr>
          <w:t xml:space="preserve"> </w:t>
        </w:r>
        <w:del w:id="879" w:author="TSSA 012926" w:date="2026-01-07T15:47:00Z" w16du:dateUtc="2026-01-07T21:47:00Z">
          <w:r w:rsidRPr="00A03B1B" w:rsidDel="00003E69">
            <w:rPr>
              <w:rFonts w:eastAsia="SimSun"/>
            </w:rPr>
            <w:delText>Generation</w:delText>
          </w:r>
          <w:r w:rsidRPr="00A03B1B" w:rsidDel="00003E69">
            <w:rPr>
              <w:rFonts w:eastAsia="SimSun"/>
              <w:iCs/>
            </w:rPr>
            <w:delText xml:space="preserve"> </w:delText>
          </w:r>
        </w:del>
        <w:r w:rsidRPr="00A03B1B">
          <w:rPr>
            <w:rFonts w:eastAsia="SimSun"/>
            <w:iCs/>
          </w:rPr>
          <w:t>Resources providing DRRS must be capable of being dispatched to their DRRS award within two hours of receiving a Dispatch Instruction from ERCOT.</w:t>
        </w:r>
      </w:ins>
    </w:p>
    <w:p w14:paraId="04ECF5DF" w14:textId="77777777" w:rsidR="00A03B1B" w:rsidRPr="00A03B1B" w:rsidRDefault="00A03B1B" w:rsidP="00A03B1B">
      <w:pPr>
        <w:keepNext/>
        <w:widowControl w:val="0"/>
        <w:spacing w:before="480" w:after="240"/>
        <w:outlineLvl w:val="3"/>
        <w:rPr>
          <w:b/>
          <w:bCs/>
          <w:snapToGrid w:val="0"/>
          <w:szCs w:val="20"/>
        </w:rPr>
      </w:pPr>
      <w:bookmarkStart w:id="880" w:name="_Toc214878953"/>
      <w:r w:rsidRPr="00A03B1B">
        <w:rPr>
          <w:b/>
          <w:bCs/>
          <w:snapToGrid w:val="0"/>
          <w:szCs w:val="20"/>
        </w:rPr>
        <w:t>6.6.1.6</w:t>
      </w:r>
      <w:r w:rsidRPr="00A03B1B">
        <w:rPr>
          <w:b/>
          <w:bCs/>
          <w:snapToGrid w:val="0"/>
          <w:szCs w:val="20"/>
        </w:rPr>
        <w:tab/>
      </w:r>
      <w:r w:rsidRPr="00A03B1B">
        <w:rPr>
          <w:b/>
          <w:bCs/>
          <w:snapToGrid w:val="0"/>
          <w:szCs w:val="20"/>
        </w:rPr>
        <w:tab/>
      </w:r>
      <w:r w:rsidRPr="00A03B1B">
        <w:rPr>
          <w:b/>
          <w:bCs/>
          <w:snapToGrid w:val="0"/>
          <w:szCs w:val="20"/>
        </w:rPr>
        <w:tab/>
        <w:t>Real-Time Market Clearing Prices for Ancillary Services</w:t>
      </w:r>
      <w:bookmarkEnd w:id="880"/>
    </w:p>
    <w:p w14:paraId="11A11AC5" w14:textId="77777777" w:rsidR="00A03B1B" w:rsidRPr="00A03B1B" w:rsidRDefault="00A03B1B" w:rsidP="00A03B1B">
      <w:pPr>
        <w:spacing w:after="240"/>
        <w:ind w:left="720" w:hanging="720"/>
        <w:rPr>
          <w:szCs w:val="20"/>
        </w:rPr>
      </w:pPr>
      <w:r w:rsidRPr="00A03B1B">
        <w:rPr>
          <w:szCs w:val="20"/>
        </w:rPr>
        <w:t>(1)</w:t>
      </w:r>
      <w:r w:rsidRPr="00A03B1B">
        <w:rPr>
          <w:szCs w:val="20"/>
        </w:rPr>
        <w:tab/>
        <w:t>The Real-Time Market Clearing Price for Capacity (MCPC) for Reg-Up is the time-weighted average of the sum of the Real-Time MCPCs for Reg-Up and Real-Time Reliability Deployment Price Adder for Ancillary Service for Reg-Up of each SCED interval in the 15-minute Settlement Interval.  The Real-Time MCPC for Reg-Up for a 15-minute Settlement Interval is calculated as follows:</w:t>
      </w:r>
    </w:p>
    <w:p w14:paraId="6C8CB83A" w14:textId="77777777" w:rsidR="00A03B1B" w:rsidRPr="00A03B1B" w:rsidRDefault="00A03B1B" w:rsidP="00A03B1B">
      <w:pPr>
        <w:tabs>
          <w:tab w:val="left" w:pos="2250"/>
          <w:tab w:val="left" w:pos="3150"/>
          <w:tab w:val="left" w:pos="3960"/>
        </w:tabs>
        <w:spacing w:after="240"/>
        <w:ind w:left="3960" w:hanging="3240"/>
        <w:rPr>
          <w:b/>
          <w:bCs/>
          <w:i/>
          <w:vertAlign w:val="subscript"/>
        </w:rPr>
      </w:pPr>
      <w:r w:rsidRPr="00A03B1B">
        <w:rPr>
          <w:b/>
          <w:bCs/>
        </w:rPr>
        <w:t xml:space="preserve">RTMCPCRU  =   </w:t>
      </w:r>
      <w:r w:rsidRPr="00A03B1B">
        <w:rPr>
          <w:b/>
          <w:bCs/>
          <w:position w:val="-22"/>
        </w:rPr>
        <w:object w:dxaOrig="225" w:dyaOrig="465" w14:anchorId="78DE83B5">
          <v:shape id="_x0000_i1070" type="#_x0000_t75" style="width:24pt;height:18.6pt" o:ole="">
            <v:imagedata r:id="rId81" o:title=""/>
          </v:shape>
          <o:OLEObject Type="Embed" ProgID="Equation.3" ShapeID="_x0000_i1070" DrawAspect="Content" ObjectID="_1831214072" r:id="rId82"/>
        </w:object>
      </w:r>
      <w:r w:rsidRPr="00A03B1B">
        <w:rPr>
          <w:b/>
          <w:bCs/>
        </w:rPr>
        <w:t xml:space="preserve"> (RNWF </w:t>
      </w:r>
      <w:r w:rsidRPr="00A03B1B">
        <w:rPr>
          <w:b/>
          <w:bCs/>
          <w:i/>
          <w:vertAlign w:val="subscript"/>
        </w:rPr>
        <w:t>y</w:t>
      </w:r>
      <w:r w:rsidRPr="00A03B1B">
        <w:rPr>
          <w:b/>
          <w:bCs/>
        </w:rPr>
        <w:t xml:space="preserve"> * (RTMCPCRUS </w:t>
      </w:r>
      <w:r w:rsidRPr="00A03B1B">
        <w:rPr>
          <w:b/>
          <w:bCs/>
          <w:i/>
          <w:vertAlign w:val="subscript"/>
        </w:rPr>
        <w:t>y</w:t>
      </w:r>
      <w:r w:rsidRPr="00A03B1B">
        <w:rPr>
          <w:b/>
          <w:bCs/>
        </w:rPr>
        <w:t xml:space="preserve"> + RTRDPARUS </w:t>
      </w:r>
      <w:r w:rsidRPr="00A03B1B">
        <w:rPr>
          <w:b/>
          <w:bCs/>
          <w:i/>
          <w:iCs/>
          <w:vertAlign w:val="subscript"/>
        </w:rPr>
        <w:t>y</w:t>
      </w:r>
      <w:r w:rsidRPr="00A03B1B">
        <w:rPr>
          <w:b/>
          <w:bCs/>
        </w:rPr>
        <w:t>))</w:t>
      </w:r>
    </w:p>
    <w:p w14:paraId="6D847FE7" w14:textId="77777777" w:rsidR="00A03B1B" w:rsidRPr="00A03B1B" w:rsidRDefault="00A03B1B" w:rsidP="00A03B1B">
      <w:pPr>
        <w:spacing w:after="240"/>
        <w:rPr>
          <w:szCs w:val="20"/>
        </w:rPr>
      </w:pPr>
      <w:r w:rsidRPr="00A03B1B">
        <w:rPr>
          <w:szCs w:val="20"/>
        </w:rPr>
        <w:t>Where:</w:t>
      </w:r>
    </w:p>
    <w:p w14:paraId="0F2BC46C" w14:textId="77777777" w:rsidR="00A03B1B" w:rsidRPr="00A03B1B" w:rsidRDefault="00A03B1B" w:rsidP="00A03B1B">
      <w:pPr>
        <w:spacing w:after="240"/>
        <w:ind w:firstLine="720"/>
        <w:rPr>
          <w:i/>
          <w:szCs w:val="20"/>
          <w:vertAlign w:val="subscript"/>
        </w:rPr>
      </w:pPr>
      <w:r w:rsidRPr="00A03B1B">
        <w:rPr>
          <w:szCs w:val="20"/>
        </w:rPr>
        <w:t xml:space="preserve">RNWF </w:t>
      </w:r>
      <w:r w:rsidRPr="00A03B1B">
        <w:rPr>
          <w:i/>
          <w:szCs w:val="20"/>
          <w:vertAlign w:val="subscript"/>
        </w:rPr>
        <w:t xml:space="preserve">y   </w:t>
      </w:r>
      <w:r w:rsidRPr="00A03B1B">
        <w:rPr>
          <w:szCs w:val="20"/>
        </w:rPr>
        <w:t xml:space="preserve">=  TLMP </w:t>
      </w:r>
      <w:r w:rsidRPr="00A03B1B">
        <w:rPr>
          <w:i/>
          <w:szCs w:val="20"/>
          <w:vertAlign w:val="subscript"/>
        </w:rPr>
        <w:t>y</w:t>
      </w:r>
      <w:r w:rsidRPr="00A03B1B">
        <w:rPr>
          <w:szCs w:val="20"/>
        </w:rPr>
        <w:t xml:space="preserve"> </w:t>
      </w:r>
      <w:r w:rsidRPr="00A03B1B">
        <w:rPr>
          <w:color w:val="000000"/>
          <w:sz w:val="32"/>
          <w:szCs w:val="32"/>
        </w:rPr>
        <w:t>/</w:t>
      </w:r>
      <w:r w:rsidRPr="00A03B1B">
        <w:rPr>
          <w:color w:val="000000"/>
          <w:szCs w:val="20"/>
        </w:rPr>
        <w:t xml:space="preserve"> </w:t>
      </w:r>
      <w:r w:rsidRPr="00A03B1B">
        <w:rPr>
          <w:position w:val="-22"/>
          <w:szCs w:val="20"/>
        </w:rPr>
        <w:object w:dxaOrig="225" w:dyaOrig="465" w14:anchorId="0B6FBFF3">
          <v:shape id="_x0000_i1071" type="#_x0000_t75" style="width:24pt;height:18.6pt" o:ole="">
            <v:imagedata r:id="rId81" o:title=""/>
          </v:shape>
          <o:OLEObject Type="Embed" ProgID="Equation.3" ShapeID="_x0000_i1071" DrawAspect="Content" ObjectID="_1831214073" r:id="rId83"/>
        </w:object>
      </w:r>
      <w:r w:rsidRPr="00A03B1B">
        <w:rPr>
          <w:szCs w:val="20"/>
        </w:rPr>
        <w:t xml:space="preserve">TLMP </w:t>
      </w:r>
      <w:r w:rsidRPr="00A03B1B">
        <w:rPr>
          <w:i/>
          <w:szCs w:val="20"/>
          <w:vertAlign w:val="subscript"/>
        </w:rPr>
        <w:t>y</w:t>
      </w:r>
    </w:p>
    <w:p w14:paraId="1D1B0E52" w14:textId="77777777" w:rsidR="00A03B1B" w:rsidRPr="00A03B1B" w:rsidRDefault="00A03B1B" w:rsidP="00A03B1B">
      <w:pPr>
        <w:ind w:left="720" w:hanging="720"/>
        <w:rPr>
          <w:iCs/>
        </w:rPr>
      </w:pPr>
      <w:r w:rsidRPr="00A03B1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A03B1B" w:rsidRPr="00A03B1B" w14:paraId="24F6D9F5" w14:textId="77777777" w:rsidTr="00B31BB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32012446" w14:textId="77777777" w:rsidR="00A03B1B" w:rsidRPr="00A03B1B" w:rsidRDefault="00A03B1B" w:rsidP="00A03B1B">
            <w:pPr>
              <w:spacing w:after="120"/>
              <w:rPr>
                <w:b/>
                <w:iCs/>
                <w:sz w:val="20"/>
                <w:szCs w:val="20"/>
              </w:rPr>
            </w:pPr>
            <w:r w:rsidRPr="00A03B1B">
              <w:rPr>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70D96C04" w14:textId="77777777" w:rsidR="00A03B1B" w:rsidRPr="00A03B1B" w:rsidRDefault="00A03B1B" w:rsidP="00A03B1B">
            <w:pPr>
              <w:spacing w:after="120"/>
              <w:rPr>
                <w:b/>
                <w:iCs/>
                <w:sz w:val="20"/>
                <w:szCs w:val="20"/>
              </w:rPr>
            </w:pPr>
            <w:r w:rsidRPr="00A03B1B">
              <w:rPr>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6011C671"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5DDF1387"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2D145DFA" w14:textId="77777777" w:rsidR="00A03B1B" w:rsidRPr="00A03B1B" w:rsidRDefault="00A03B1B" w:rsidP="00A03B1B">
            <w:pPr>
              <w:spacing w:after="60"/>
              <w:rPr>
                <w:sz w:val="20"/>
                <w:szCs w:val="20"/>
              </w:rPr>
            </w:pPr>
            <w:r w:rsidRPr="00A03B1B">
              <w:rPr>
                <w:sz w:val="20"/>
                <w:szCs w:val="20"/>
              </w:rPr>
              <w:t xml:space="preserve">RTMCPCRU </w:t>
            </w:r>
          </w:p>
        </w:tc>
        <w:tc>
          <w:tcPr>
            <w:tcW w:w="631" w:type="pct"/>
            <w:tcBorders>
              <w:top w:val="single" w:sz="4" w:space="0" w:color="auto"/>
              <w:left w:val="single" w:sz="4" w:space="0" w:color="auto"/>
              <w:bottom w:val="single" w:sz="4" w:space="0" w:color="auto"/>
              <w:right w:val="single" w:sz="4" w:space="0" w:color="auto"/>
            </w:tcBorders>
            <w:hideMark/>
          </w:tcPr>
          <w:p w14:paraId="01660EB9"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34F8CF3" w14:textId="77777777" w:rsidR="00A03B1B" w:rsidRPr="00A03B1B" w:rsidRDefault="00A03B1B" w:rsidP="00A03B1B">
            <w:pPr>
              <w:spacing w:after="60"/>
              <w:rPr>
                <w:i/>
                <w:sz w:val="20"/>
                <w:szCs w:val="20"/>
              </w:rPr>
            </w:pPr>
            <w:r w:rsidRPr="00A03B1B">
              <w:rPr>
                <w:i/>
                <w:sz w:val="20"/>
                <w:szCs w:val="18"/>
              </w:rPr>
              <w:t>Real-Time Market Clearing Price for Capacity for Reg-Up -</w:t>
            </w:r>
            <w:r w:rsidRPr="00A03B1B">
              <w:rPr>
                <w:sz w:val="20"/>
                <w:szCs w:val="20"/>
              </w:rPr>
              <w:t xml:space="preserve"> The Real-Time MCPC for Reg-Up for the 15-minute Settlement Interval.</w:t>
            </w:r>
          </w:p>
        </w:tc>
      </w:tr>
      <w:tr w:rsidR="00A03B1B" w:rsidRPr="00A03B1B" w14:paraId="0B38324D"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51FD11C3" w14:textId="77777777" w:rsidR="00A03B1B" w:rsidRPr="00A03B1B" w:rsidRDefault="00A03B1B" w:rsidP="00A03B1B">
            <w:pPr>
              <w:spacing w:after="60"/>
              <w:rPr>
                <w:sz w:val="20"/>
                <w:szCs w:val="20"/>
              </w:rPr>
            </w:pPr>
            <w:r w:rsidRPr="00A03B1B">
              <w:rPr>
                <w:sz w:val="20"/>
                <w:szCs w:val="20"/>
              </w:rPr>
              <w:t>RTMCPCRUS</w:t>
            </w:r>
            <w:r w:rsidRPr="00A03B1B">
              <w:rPr>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749F3902"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1B5AF365" w14:textId="77777777" w:rsidR="00A03B1B" w:rsidRPr="00A03B1B" w:rsidRDefault="00A03B1B" w:rsidP="00A03B1B">
            <w:pPr>
              <w:spacing w:after="60"/>
              <w:rPr>
                <w:i/>
                <w:sz w:val="20"/>
                <w:szCs w:val="18"/>
              </w:rPr>
            </w:pPr>
            <w:r w:rsidRPr="00A03B1B">
              <w:rPr>
                <w:i/>
                <w:sz w:val="20"/>
                <w:szCs w:val="18"/>
              </w:rPr>
              <w:t xml:space="preserve">Real-Time Market Clearing Price for Capacity for Reg-Up </w:t>
            </w:r>
            <w:r w:rsidRPr="00A03B1B">
              <w:rPr>
                <w:i/>
                <w:sz w:val="20"/>
                <w:szCs w:val="20"/>
              </w:rPr>
              <w:t xml:space="preserve">per SCED interval </w:t>
            </w:r>
            <w:r w:rsidRPr="00A03B1B">
              <w:rPr>
                <w:i/>
                <w:sz w:val="20"/>
                <w:szCs w:val="18"/>
              </w:rPr>
              <w:t>-</w:t>
            </w:r>
            <w:r w:rsidRPr="00A03B1B">
              <w:rPr>
                <w:sz w:val="20"/>
                <w:szCs w:val="20"/>
              </w:rPr>
              <w:t xml:space="preserve"> The Real-Time MCPC for Reg-Up for the SCED interval </w:t>
            </w:r>
            <w:r w:rsidRPr="00A03B1B">
              <w:rPr>
                <w:i/>
                <w:sz w:val="20"/>
                <w:szCs w:val="20"/>
              </w:rPr>
              <w:t>y.</w:t>
            </w:r>
          </w:p>
        </w:tc>
      </w:tr>
      <w:tr w:rsidR="00A03B1B" w:rsidRPr="00A03B1B" w14:paraId="6CEDA9DC" w14:textId="77777777" w:rsidTr="00B31BB1">
        <w:trPr>
          <w:cantSplit/>
        </w:trPr>
        <w:tc>
          <w:tcPr>
            <w:tcW w:w="1295" w:type="pct"/>
          </w:tcPr>
          <w:p w14:paraId="05EE67D4" w14:textId="77777777" w:rsidR="00A03B1B" w:rsidRPr="00A03B1B" w:rsidRDefault="00A03B1B" w:rsidP="00A03B1B">
            <w:pPr>
              <w:spacing w:after="60"/>
              <w:rPr>
                <w:i/>
                <w:sz w:val="20"/>
                <w:szCs w:val="20"/>
              </w:rPr>
            </w:pPr>
            <w:r w:rsidRPr="00A03B1B">
              <w:rPr>
                <w:sz w:val="20"/>
                <w:szCs w:val="20"/>
              </w:rPr>
              <w:t>RTRDPARUS</w:t>
            </w:r>
            <w:r w:rsidRPr="00A03B1B">
              <w:rPr>
                <w:rFonts w:ascii="Segoe UI" w:hAnsi="Segoe UI" w:cs="Segoe UI"/>
                <w:color w:val="000000"/>
                <w:sz w:val="20"/>
                <w:szCs w:val="20"/>
              </w:rPr>
              <w:t xml:space="preserve"> </w:t>
            </w:r>
            <w:r w:rsidRPr="00A03B1B">
              <w:rPr>
                <w:i/>
                <w:sz w:val="20"/>
                <w:szCs w:val="20"/>
                <w:vertAlign w:val="subscript"/>
              </w:rPr>
              <w:t>y</w:t>
            </w:r>
          </w:p>
        </w:tc>
        <w:tc>
          <w:tcPr>
            <w:tcW w:w="631" w:type="pct"/>
          </w:tcPr>
          <w:p w14:paraId="2611D7CE" w14:textId="77777777" w:rsidR="00A03B1B" w:rsidRPr="00A03B1B" w:rsidRDefault="00A03B1B" w:rsidP="00A03B1B">
            <w:pPr>
              <w:spacing w:after="60"/>
              <w:rPr>
                <w:sz w:val="20"/>
                <w:szCs w:val="20"/>
              </w:rPr>
            </w:pPr>
            <w:r w:rsidRPr="00A03B1B">
              <w:rPr>
                <w:sz w:val="20"/>
                <w:szCs w:val="20"/>
              </w:rPr>
              <w:t>$/MW</w:t>
            </w:r>
          </w:p>
        </w:tc>
        <w:tc>
          <w:tcPr>
            <w:tcW w:w="3074" w:type="pct"/>
          </w:tcPr>
          <w:p w14:paraId="1590BE9F" w14:textId="77777777" w:rsidR="00A03B1B" w:rsidRPr="00A03B1B" w:rsidRDefault="00A03B1B" w:rsidP="00A03B1B">
            <w:pPr>
              <w:spacing w:after="60"/>
              <w:rPr>
                <w:sz w:val="20"/>
                <w:szCs w:val="20"/>
              </w:rPr>
            </w:pPr>
            <w:r w:rsidRPr="00A03B1B">
              <w:rPr>
                <w:i/>
                <w:sz w:val="20"/>
                <w:szCs w:val="18"/>
              </w:rPr>
              <w:t xml:space="preserve">Real-Time </w:t>
            </w:r>
            <w:r w:rsidRPr="00A03B1B">
              <w:rPr>
                <w:i/>
                <w:sz w:val="20"/>
                <w:szCs w:val="20"/>
              </w:rPr>
              <w:t xml:space="preserve">Reliability Deployment Price Adder for Ancillary Service </w:t>
            </w:r>
            <w:r w:rsidRPr="00A03B1B">
              <w:rPr>
                <w:i/>
                <w:sz w:val="20"/>
                <w:szCs w:val="18"/>
              </w:rPr>
              <w:t xml:space="preserve">for Reg-Up </w:t>
            </w:r>
            <w:r w:rsidRPr="00A03B1B">
              <w:rPr>
                <w:i/>
                <w:sz w:val="20"/>
                <w:szCs w:val="20"/>
              </w:rPr>
              <w:t>per SCED interval</w:t>
            </w:r>
            <w:r w:rsidRPr="00A03B1B">
              <w:rPr>
                <w:sz w:val="20"/>
                <w:szCs w:val="20"/>
              </w:rPr>
              <w:t xml:space="preserve"> - The Real-Time price adder for Reg-Up that captures the impact of reliability deployments on Reg-Up prices for the SCED interval y.</w:t>
            </w:r>
          </w:p>
        </w:tc>
      </w:tr>
      <w:tr w:rsidR="00A03B1B" w:rsidRPr="00A03B1B" w14:paraId="043C6754" w14:textId="77777777" w:rsidTr="00B31BB1">
        <w:trPr>
          <w:cantSplit/>
        </w:trPr>
        <w:tc>
          <w:tcPr>
            <w:tcW w:w="1295" w:type="pct"/>
          </w:tcPr>
          <w:p w14:paraId="749A3D6D" w14:textId="77777777" w:rsidR="00A03B1B" w:rsidRPr="00A03B1B" w:rsidRDefault="00A03B1B" w:rsidP="00A03B1B">
            <w:pPr>
              <w:spacing w:after="60"/>
              <w:rPr>
                <w:sz w:val="20"/>
                <w:szCs w:val="20"/>
              </w:rPr>
            </w:pPr>
            <w:r w:rsidRPr="00A03B1B">
              <w:rPr>
                <w:iCs/>
                <w:sz w:val="20"/>
                <w:szCs w:val="20"/>
              </w:rPr>
              <w:t xml:space="preserve">RNWF </w:t>
            </w:r>
            <w:r w:rsidRPr="00A03B1B">
              <w:rPr>
                <w:i/>
                <w:iCs/>
                <w:sz w:val="20"/>
                <w:szCs w:val="20"/>
                <w:vertAlign w:val="subscript"/>
              </w:rPr>
              <w:t>y</w:t>
            </w:r>
          </w:p>
        </w:tc>
        <w:tc>
          <w:tcPr>
            <w:tcW w:w="631" w:type="pct"/>
          </w:tcPr>
          <w:p w14:paraId="5C337D00" w14:textId="77777777" w:rsidR="00A03B1B" w:rsidRPr="00A03B1B" w:rsidRDefault="00A03B1B" w:rsidP="00A03B1B">
            <w:pPr>
              <w:spacing w:after="60"/>
              <w:rPr>
                <w:sz w:val="20"/>
                <w:szCs w:val="20"/>
              </w:rPr>
            </w:pPr>
            <w:r w:rsidRPr="00A03B1B">
              <w:rPr>
                <w:iCs/>
                <w:sz w:val="20"/>
                <w:szCs w:val="20"/>
              </w:rPr>
              <w:t>none</w:t>
            </w:r>
          </w:p>
        </w:tc>
        <w:tc>
          <w:tcPr>
            <w:tcW w:w="3074" w:type="pct"/>
          </w:tcPr>
          <w:p w14:paraId="3E4F5353" w14:textId="77777777" w:rsidR="00A03B1B" w:rsidRPr="00A03B1B" w:rsidRDefault="00A03B1B" w:rsidP="00A03B1B">
            <w:pPr>
              <w:spacing w:after="60"/>
              <w:rPr>
                <w:i/>
                <w:sz w:val="20"/>
                <w:szCs w:val="18"/>
              </w:rPr>
            </w:pPr>
            <w:r w:rsidRPr="00A03B1B">
              <w:rPr>
                <w:i/>
                <w:iCs/>
                <w:sz w:val="20"/>
                <w:szCs w:val="20"/>
              </w:rPr>
              <w:t>Resource Node Weighting Factor per interval</w:t>
            </w:r>
            <w:r w:rsidRPr="00A03B1B">
              <w:rPr>
                <w:iCs/>
                <w:sz w:val="20"/>
                <w:szCs w:val="20"/>
              </w:rPr>
              <w:sym w:font="Symbol" w:char="F0BE"/>
            </w:r>
            <w:r w:rsidRPr="00A03B1B">
              <w:rPr>
                <w:iCs/>
                <w:sz w:val="20"/>
                <w:szCs w:val="20"/>
              </w:rPr>
              <w:t xml:space="preserve">The weight used in the Ancillary Service Price calculation for the portion of the SCED interval </w:t>
            </w:r>
            <w:r w:rsidRPr="00A03B1B">
              <w:rPr>
                <w:i/>
                <w:iCs/>
                <w:sz w:val="20"/>
                <w:szCs w:val="20"/>
              </w:rPr>
              <w:t>y</w:t>
            </w:r>
            <w:r w:rsidRPr="00A03B1B">
              <w:rPr>
                <w:iCs/>
                <w:sz w:val="20"/>
                <w:szCs w:val="20"/>
              </w:rPr>
              <w:t xml:space="preserve"> within the Settlement Interval.</w:t>
            </w:r>
          </w:p>
        </w:tc>
      </w:tr>
      <w:tr w:rsidR="00A03B1B" w:rsidRPr="00A03B1B" w14:paraId="7ED63989" w14:textId="77777777" w:rsidTr="00B31BB1">
        <w:trPr>
          <w:cantSplit/>
        </w:trPr>
        <w:tc>
          <w:tcPr>
            <w:tcW w:w="1295" w:type="pct"/>
          </w:tcPr>
          <w:p w14:paraId="1C54C2A1" w14:textId="77777777" w:rsidR="00A03B1B" w:rsidRPr="00A03B1B" w:rsidRDefault="00A03B1B" w:rsidP="00A03B1B">
            <w:pPr>
              <w:spacing w:after="60"/>
              <w:rPr>
                <w:sz w:val="20"/>
                <w:szCs w:val="20"/>
              </w:rPr>
            </w:pPr>
            <w:r w:rsidRPr="00A03B1B">
              <w:rPr>
                <w:iCs/>
                <w:sz w:val="20"/>
                <w:szCs w:val="20"/>
              </w:rPr>
              <w:t xml:space="preserve">TLMP </w:t>
            </w:r>
            <w:r w:rsidRPr="00A03B1B">
              <w:rPr>
                <w:i/>
                <w:iCs/>
                <w:sz w:val="20"/>
                <w:szCs w:val="20"/>
                <w:vertAlign w:val="subscript"/>
              </w:rPr>
              <w:t>y</w:t>
            </w:r>
          </w:p>
        </w:tc>
        <w:tc>
          <w:tcPr>
            <w:tcW w:w="631" w:type="pct"/>
          </w:tcPr>
          <w:p w14:paraId="7ABB6E68" w14:textId="77777777" w:rsidR="00A03B1B" w:rsidRPr="00A03B1B" w:rsidRDefault="00A03B1B" w:rsidP="00A03B1B">
            <w:pPr>
              <w:spacing w:after="60"/>
              <w:rPr>
                <w:sz w:val="20"/>
                <w:szCs w:val="20"/>
              </w:rPr>
            </w:pPr>
            <w:r w:rsidRPr="00A03B1B">
              <w:rPr>
                <w:iCs/>
                <w:sz w:val="20"/>
                <w:szCs w:val="20"/>
              </w:rPr>
              <w:t>second</w:t>
            </w:r>
          </w:p>
        </w:tc>
        <w:tc>
          <w:tcPr>
            <w:tcW w:w="3074" w:type="pct"/>
          </w:tcPr>
          <w:p w14:paraId="03877669" w14:textId="77777777" w:rsidR="00A03B1B" w:rsidRPr="00A03B1B" w:rsidRDefault="00A03B1B" w:rsidP="00A03B1B">
            <w:pPr>
              <w:spacing w:after="60"/>
              <w:rPr>
                <w:i/>
                <w:sz w:val="20"/>
                <w:szCs w:val="18"/>
              </w:rPr>
            </w:pPr>
            <w:r w:rsidRPr="00A03B1B">
              <w:rPr>
                <w:i/>
                <w:sz w:val="20"/>
                <w:szCs w:val="20"/>
              </w:rPr>
              <w:t>Duration of SCED interval per interval</w:t>
            </w:r>
            <w:r w:rsidRPr="00A03B1B">
              <w:rPr>
                <w:iCs/>
                <w:sz w:val="20"/>
                <w:szCs w:val="20"/>
              </w:rPr>
              <w:sym w:font="Symbol" w:char="F0BE"/>
            </w:r>
            <w:r w:rsidRPr="00A03B1B">
              <w:rPr>
                <w:iCs/>
                <w:sz w:val="20"/>
                <w:szCs w:val="20"/>
              </w:rPr>
              <w:t xml:space="preserve">The duration of the portion of the SCED interval </w:t>
            </w:r>
            <w:r w:rsidRPr="00A03B1B">
              <w:rPr>
                <w:i/>
                <w:sz w:val="20"/>
                <w:szCs w:val="20"/>
              </w:rPr>
              <w:t>y</w:t>
            </w:r>
            <w:r w:rsidRPr="00A03B1B">
              <w:rPr>
                <w:sz w:val="20"/>
                <w:szCs w:val="20"/>
              </w:rPr>
              <w:t xml:space="preserve"> within the Settlement Interval</w:t>
            </w:r>
            <w:r w:rsidRPr="00A03B1B">
              <w:rPr>
                <w:iCs/>
                <w:sz w:val="20"/>
                <w:szCs w:val="20"/>
              </w:rPr>
              <w:t>.</w:t>
            </w:r>
          </w:p>
        </w:tc>
      </w:tr>
      <w:tr w:rsidR="00A03B1B" w:rsidRPr="00A03B1B" w14:paraId="3E12E345" w14:textId="77777777" w:rsidTr="00B31BB1">
        <w:trPr>
          <w:cantSplit/>
        </w:trPr>
        <w:tc>
          <w:tcPr>
            <w:tcW w:w="1295" w:type="pct"/>
          </w:tcPr>
          <w:p w14:paraId="7B6A4117" w14:textId="77777777" w:rsidR="00A03B1B" w:rsidRPr="00A03B1B" w:rsidRDefault="00A03B1B" w:rsidP="00A03B1B">
            <w:pPr>
              <w:spacing w:after="60"/>
              <w:rPr>
                <w:i/>
                <w:sz w:val="20"/>
                <w:szCs w:val="20"/>
              </w:rPr>
            </w:pPr>
            <w:r w:rsidRPr="00A03B1B">
              <w:rPr>
                <w:i/>
                <w:sz w:val="20"/>
                <w:szCs w:val="20"/>
              </w:rPr>
              <w:t>y</w:t>
            </w:r>
          </w:p>
        </w:tc>
        <w:tc>
          <w:tcPr>
            <w:tcW w:w="631" w:type="pct"/>
          </w:tcPr>
          <w:p w14:paraId="3650072B" w14:textId="77777777" w:rsidR="00A03B1B" w:rsidRPr="00A03B1B" w:rsidRDefault="00A03B1B" w:rsidP="00A03B1B">
            <w:pPr>
              <w:spacing w:after="60"/>
              <w:rPr>
                <w:sz w:val="20"/>
                <w:szCs w:val="20"/>
              </w:rPr>
            </w:pPr>
            <w:r w:rsidRPr="00A03B1B">
              <w:rPr>
                <w:sz w:val="20"/>
                <w:szCs w:val="20"/>
              </w:rPr>
              <w:t>none</w:t>
            </w:r>
          </w:p>
        </w:tc>
        <w:tc>
          <w:tcPr>
            <w:tcW w:w="3074" w:type="pct"/>
          </w:tcPr>
          <w:p w14:paraId="372FC12E" w14:textId="77777777" w:rsidR="00A03B1B" w:rsidRPr="00A03B1B" w:rsidRDefault="00A03B1B" w:rsidP="00A03B1B">
            <w:pPr>
              <w:spacing w:after="60"/>
              <w:rPr>
                <w:sz w:val="20"/>
                <w:szCs w:val="20"/>
              </w:rPr>
            </w:pPr>
            <w:r w:rsidRPr="00A03B1B">
              <w:rPr>
                <w:sz w:val="20"/>
                <w:szCs w:val="20"/>
              </w:rPr>
              <w:t>A SCED interval in the 15-minute Settlement Interval.</w:t>
            </w:r>
          </w:p>
        </w:tc>
      </w:tr>
    </w:tbl>
    <w:p w14:paraId="75A59492" w14:textId="77777777" w:rsidR="00A03B1B" w:rsidRPr="00A03B1B" w:rsidRDefault="00A03B1B" w:rsidP="00A03B1B">
      <w:pPr>
        <w:spacing w:before="240" w:after="240"/>
        <w:ind w:left="720" w:hanging="720"/>
        <w:rPr>
          <w:szCs w:val="20"/>
        </w:rPr>
      </w:pPr>
      <w:r w:rsidRPr="00A03B1B">
        <w:rPr>
          <w:bCs/>
          <w:snapToGrid w:val="0"/>
          <w:szCs w:val="20"/>
        </w:rPr>
        <w:t>(2)</w:t>
      </w:r>
      <w:r w:rsidRPr="00A03B1B">
        <w:rPr>
          <w:szCs w:val="20"/>
        </w:rPr>
        <w:t xml:space="preserve"> </w:t>
      </w:r>
      <w:r w:rsidRPr="00A03B1B">
        <w:rPr>
          <w:szCs w:val="20"/>
        </w:rPr>
        <w:tab/>
        <w:t xml:space="preserve">The Real-Time MCPC for Reg-Down is the time-weighted average of the sum of the Real-Time MCPCs for Reg-Down and Real-Time Reliability Deployment Price Adder for Ancillary Service for Reg-Down of each SCED interval in the 15-minute Settlement </w:t>
      </w:r>
      <w:r w:rsidRPr="00A03B1B">
        <w:rPr>
          <w:szCs w:val="20"/>
        </w:rPr>
        <w:lastRenderedPageBreak/>
        <w:t>Interval.  The Real-Time MCPC for Reg-Down for a 15-minute Settlement Interval is calculated as follows:</w:t>
      </w:r>
    </w:p>
    <w:p w14:paraId="6C41A251" w14:textId="77777777" w:rsidR="00A03B1B" w:rsidRPr="00A03B1B" w:rsidRDefault="00A03B1B" w:rsidP="00A03B1B">
      <w:pPr>
        <w:tabs>
          <w:tab w:val="left" w:pos="2250"/>
          <w:tab w:val="left" w:pos="3150"/>
          <w:tab w:val="left" w:pos="3960"/>
        </w:tabs>
        <w:spacing w:after="240"/>
        <w:ind w:left="3960" w:hanging="3240"/>
        <w:rPr>
          <w:b/>
          <w:bCs/>
          <w:i/>
          <w:vertAlign w:val="subscript"/>
        </w:rPr>
      </w:pPr>
      <w:r w:rsidRPr="00A03B1B">
        <w:rPr>
          <w:b/>
          <w:bCs/>
        </w:rPr>
        <w:t xml:space="preserve">RTMCPCRD  =   </w:t>
      </w:r>
      <w:r w:rsidRPr="00A03B1B">
        <w:rPr>
          <w:b/>
          <w:bCs/>
          <w:position w:val="-22"/>
        </w:rPr>
        <w:object w:dxaOrig="225" w:dyaOrig="465" w14:anchorId="5923973B">
          <v:shape id="_x0000_i1072" type="#_x0000_t75" style="width:24pt;height:18.6pt" o:ole="">
            <v:imagedata r:id="rId81" o:title=""/>
          </v:shape>
          <o:OLEObject Type="Embed" ProgID="Equation.3" ShapeID="_x0000_i1072" DrawAspect="Content" ObjectID="_1831214074" r:id="rId84"/>
        </w:object>
      </w:r>
      <w:r w:rsidRPr="00A03B1B">
        <w:rPr>
          <w:b/>
          <w:bCs/>
        </w:rPr>
        <w:t xml:space="preserve"> (RNWF </w:t>
      </w:r>
      <w:r w:rsidRPr="00A03B1B">
        <w:rPr>
          <w:b/>
          <w:bCs/>
          <w:i/>
          <w:vertAlign w:val="subscript"/>
        </w:rPr>
        <w:t>y</w:t>
      </w:r>
      <w:r w:rsidRPr="00A03B1B">
        <w:rPr>
          <w:b/>
          <w:bCs/>
        </w:rPr>
        <w:t xml:space="preserve"> * (RTMCPCRDS </w:t>
      </w:r>
      <w:r w:rsidRPr="00A03B1B">
        <w:rPr>
          <w:b/>
          <w:bCs/>
          <w:i/>
          <w:vertAlign w:val="subscript"/>
        </w:rPr>
        <w:t>y</w:t>
      </w:r>
      <w:r w:rsidRPr="00A03B1B">
        <w:rPr>
          <w:b/>
          <w:bCs/>
        </w:rPr>
        <w:t xml:space="preserve">+ RTRDPARDS </w:t>
      </w:r>
      <w:r w:rsidRPr="00A03B1B">
        <w:rPr>
          <w:b/>
          <w:bCs/>
          <w:i/>
          <w:vertAlign w:val="subscript"/>
        </w:rPr>
        <w:t>y</w:t>
      </w:r>
      <w:r w:rsidRPr="00A03B1B">
        <w:rPr>
          <w:b/>
          <w:bCs/>
        </w:rPr>
        <w:t>))</w:t>
      </w:r>
    </w:p>
    <w:p w14:paraId="2CFCF23E" w14:textId="77777777" w:rsidR="00A03B1B" w:rsidRPr="00A03B1B" w:rsidRDefault="00A03B1B" w:rsidP="00A03B1B">
      <w:pPr>
        <w:spacing w:after="240"/>
        <w:rPr>
          <w:szCs w:val="20"/>
        </w:rPr>
      </w:pPr>
      <w:r w:rsidRPr="00A03B1B">
        <w:rPr>
          <w:szCs w:val="20"/>
        </w:rPr>
        <w:t>Where:</w:t>
      </w:r>
    </w:p>
    <w:p w14:paraId="7EE5EEE4" w14:textId="77777777" w:rsidR="00A03B1B" w:rsidRPr="00A03B1B" w:rsidRDefault="00A03B1B" w:rsidP="00A03B1B">
      <w:pPr>
        <w:spacing w:after="240"/>
        <w:ind w:firstLine="720"/>
        <w:rPr>
          <w:i/>
          <w:szCs w:val="20"/>
          <w:vertAlign w:val="subscript"/>
        </w:rPr>
      </w:pPr>
      <w:r w:rsidRPr="00A03B1B">
        <w:rPr>
          <w:szCs w:val="20"/>
        </w:rPr>
        <w:t xml:space="preserve">RNWF </w:t>
      </w:r>
      <w:r w:rsidRPr="00A03B1B">
        <w:rPr>
          <w:i/>
          <w:szCs w:val="20"/>
          <w:vertAlign w:val="subscript"/>
        </w:rPr>
        <w:t xml:space="preserve">y   </w:t>
      </w:r>
      <w:r w:rsidRPr="00A03B1B">
        <w:rPr>
          <w:szCs w:val="20"/>
        </w:rPr>
        <w:t xml:space="preserve">=  TLMP </w:t>
      </w:r>
      <w:r w:rsidRPr="00A03B1B">
        <w:rPr>
          <w:i/>
          <w:szCs w:val="20"/>
          <w:vertAlign w:val="subscript"/>
        </w:rPr>
        <w:t>y</w:t>
      </w:r>
      <w:r w:rsidRPr="00A03B1B">
        <w:rPr>
          <w:szCs w:val="20"/>
        </w:rPr>
        <w:t xml:space="preserve"> </w:t>
      </w:r>
      <w:r w:rsidRPr="00A03B1B">
        <w:rPr>
          <w:color w:val="000000"/>
          <w:sz w:val="32"/>
          <w:szCs w:val="32"/>
        </w:rPr>
        <w:t>/</w:t>
      </w:r>
      <w:r w:rsidRPr="00A03B1B">
        <w:rPr>
          <w:color w:val="000000"/>
          <w:szCs w:val="20"/>
        </w:rPr>
        <w:t xml:space="preserve"> </w:t>
      </w:r>
      <w:r w:rsidRPr="00A03B1B">
        <w:rPr>
          <w:position w:val="-22"/>
          <w:szCs w:val="20"/>
        </w:rPr>
        <w:object w:dxaOrig="225" w:dyaOrig="465" w14:anchorId="456D96FD">
          <v:shape id="_x0000_i1073" type="#_x0000_t75" style="width:24pt;height:18.6pt" o:ole="">
            <v:imagedata r:id="rId81" o:title=""/>
          </v:shape>
          <o:OLEObject Type="Embed" ProgID="Equation.3" ShapeID="_x0000_i1073" DrawAspect="Content" ObjectID="_1831214075" r:id="rId85"/>
        </w:object>
      </w:r>
      <w:r w:rsidRPr="00A03B1B">
        <w:rPr>
          <w:szCs w:val="20"/>
        </w:rPr>
        <w:t xml:space="preserve">TLMP </w:t>
      </w:r>
      <w:r w:rsidRPr="00A03B1B">
        <w:rPr>
          <w:i/>
          <w:szCs w:val="20"/>
          <w:vertAlign w:val="subscript"/>
        </w:rPr>
        <w:t>y</w:t>
      </w:r>
    </w:p>
    <w:p w14:paraId="560A8DC6" w14:textId="77777777" w:rsidR="00A03B1B" w:rsidRPr="00A03B1B" w:rsidRDefault="00A03B1B" w:rsidP="00A03B1B">
      <w:pPr>
        <w:ind w:left="720" w:hanging="720"/>
        <w:rPr>
          <w:iCs/>
        </w:rPr>
      </w:pPr>
      <w:r w:rsidRPr="00A03B1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A03B1B" w:rsidRPr="00A03B1B" w14:paraId="69F2288B" w14:textId="77777777" w:rsidTr="00B31BB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6DEDC2F6" w14:textId="77777777" w:rsidR="00A03B1B" w:rsidRPr="00A03B1B" w:rsidRDefault="00A03B1B" w:rsidP="00A03B1B">
            <w:pPr>
              <w:spacing w:after="120"/>
              <w:rPr>
                <w:b/>
                <w:iCs/>
                <w:sz w:val="20"/>
                <w:szCs w:val="20"/>
              </w:rPr>
            </w:pPr>
            <w:r w:rsidRPr="00A03B1B">
              <w:rPr>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555D55FF" w14:textId="77777777" w:rsidR="00A03B1B" w:rsidRPr="00A03B1B" w:rsidRDefault="00A03B1B" w:rsidP="00A03B1B">
            <w:pPr>
              <w:spacing w:after="120"/>
              <w:rPr>
                <w:b/>
                <w:iCs/>
                <w:sz w:val="20"/>
                <w:szCs w:val="20"/>
              </w:rPr>
            </w:pPr>
            <w:r w:rsidRPr="00A03B1B">
              <w:rPr>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78B8F093"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2EA2987B"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0A0A4121" w14:textId="77777777" w:rsidR="00A03B1B" w:rsidRPr="00A03B1B" w:rsidRDefault="00A03B1B" w:rsidP="00A03B1B">
            <w:pPr>
              <w:spacing w:after="60"/>
              <w:rPr>
                <w:sz w:val="20"/>
                <w:szCs w:val="20"/>
              </w:rPr>
            </w:pPr>
            <w:r w:rsidRPr="00A03B1B">
              <w:rPr>
                <w:sz w:val="20"/>
                <w:szCs w:val="20"/>
              </w:rPr>
              <w:t xml:space="preserve">RTMCPCRD </w:t>
            </w:r>
          </w:p>
        </w:tc>
        <w:tc>
          <w:tcPr>
            <w:tcW w:w="631" w:type="pct"/>
            <w:tcBorders>
              <w:top w:val="single" w:sz="4" w:space="0" w:color="auto"/>
              <w:left w:val="single" w:sz="4" w:space="0" w:color="auto"/>
              <w:bottom w:val="single" w:sz="4" w:space="0" w:color="auto"/>
              <w:right w:val="single" w:sz="4" w:space="0" w:color="auto"/>
            </w:tcBorders>
            <w:hideMark/>
          </w:tcPr>
          <w:p w14:paraId="4671404B"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01BC44A8" w14:textId="77777777" w:rsidR="00A03B1B" w:rsidRPr="00A03B1B" w:rsidRDefault="00A03B1B" w:rsidP="00A03B1B">
            <w:pPr>
              <w:spacing w:after="60"/>
              <w:rPr>
                <w:i/>
                <w:sz w:val="20"/>
                <w:szCs w:val="20"/>
              </w:rPr>
            </w:pPr>
            <w:r w:rsidRPr="00A03B1B">
              <w:rPr>
                <w:i/>
                <w:sz w:val="20"/>
                <w:szCs w:val="18"/>
              </w:rPr>
              <w:t>Real-Time Market Clearing Price for Capacity for Reg-Down -</w:t>
            </w:r>
            <w:r w:rsidRPr="00A03B1B">
              <w:rPr>
                <w:sz w:val="20"/>
                <w:szCs w:val="20"/>
              </w:rPr>
              <w:t xml:space="preserve"> The Real-Time MCPC for Reg-Down for the 15-minute Settlement Interval.</w:t>
            </w:r>
          </w:p>
        </w:tc>
      </w:tr>
      <w:tr w:rsidR="00A03B1B" w:rsidRPr="00A03B1B" w14:paraId="3BCD6DD2"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2EC06A0C" w14:textId="77777777" w:rsidR="00A03B1B" w:rsidRPr="00A03B1B" w:rsidRDefault="00A03B1B" w:rsidP="00A03B1B">
            <w:pPr>
              <w:spacing w:after="60"/>
              <w:rPr>
                <w:sz w:val="20"/>
                <w:szCs w:val="20"/>
              </w:rPr>
            </w:pPr>
            <w:r w:rsidRPr="00A03B1B">
              <w:rPr>
                <w:sz w:val="20"/>
                <w:szCs w:val="20"/>
              </w:rPr>
              <w:t>RTMCPCRDS</w:t>
            </w:r>
            <w:r w:rsidRPr="00A03B1B">
              <w:rPr>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26B12427"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74C4C52E" w14:textId="77777777" w:rsidR="00A03B1B" w:rsidRPr="00A03B1B" w:rsidRDefault="00A03B1B" w:rsidP="00A03B1B">
            <w:pPr>
              <w:spacing w:after="60"/>
              <w:rPr>
                <w:i/>
                <w:sz w:val="20"/>
                <w:szCs w:val="18"/>
              </w:rPr>
            </w:pPr>
            <w:r w:rsidRPr="00A03B1B">
              <w:rPr>
                <w:i/>
                <w:sz w:val="20"/>
                <w:szCs w:val="18"/>
              </w:rPr>
              <w:t xml:space="preserve">Real-Time Market Clearing Price for Capacity for Reg-Down </w:t>
            </w:r>
            <w:r w:rsidRPr="00A03B1B">
              <w:rPr>
                <w:i/>
                <w:sz w:val="20"/>
                <w:szCs w:val="20"/>
              </w:rPr>
              <w:t xml:space="preserve">per SCED interval </w:t>
            </w:r>
            <w:r w:rsidRPr="00A03B1B">
              <w:rPr>
                <w:i/>
                <w:sz w:val="20"/>
                <w:szCs w:val="18"/>
              </w:rPr>
              <w:t>-</w:t>
            </w:r>
            <w:r w:rsidRPr="00A03B1B">
              <w:rPr>
                <w:sz w:val="20"/>
                <w:szCs w:val="20"/>
              </w:rPr>
              <w:t xml:space="preserve"> The Real-Time MCPC for Reg-Down for the SCED interval </w:t>
            </w:r>
            <w:r w:rsidRPr="00A03B1B">
              <w:rPr>
                <w:i/>
                <w:sz w:val="20"/>
                <w:szCs w:val="20"/>
              </w:rPr>
              <w:t>y.</w:t>
            </w:r>
          </w:p>
        </w:tc>
      </w:tr>
      <w:tr w:rsidR="00A03B1B" w:rsidRPr="00A03B1B" w14:paraId="77342D16" w14:textId="77777777" w:rsidTr="00B31BB1">
        <w:trPr>
          <w:cantSplit/>
        </w:trPr>
        <w:tc>
          <w:tcPr>
            <w:tcW w:w="1295" w:type="pct"/>
          </w:tcPr>
          <w:p w14:paraId="52FAF1B9" w14:textId="77777777" w:rsidR="00A03B1B" w:rsidRPr="00A03B1B" w:rsidRDefault="00A03B1B" w:rsidP="00A03B1B">
            <w:pPr>
              <w:spacing w:after="60"/>
              <w:rPr>
                <w:i/>
                <w:sz w:val="20"/>
                <w:szCs w:val="20"/>
              </w:rPr>
            </w:pPr>
            <w:r w:rsidRPr="00A03B1B">
              <w:rPr>
                <w:sz w:val="20"/>
                <w:szCs w:val="20"/>
              </w:rPr>
              <w:t xml:space="preserve">RTRDPARDS </w:t>
            </w:r>
            <w:r w:rsidRPr="00A03B1B">
              <w:rPr>
                <w:i/>
                <w:sz w:val="20"/>
                <w:szCs w:val="20"/>
              </w:rPr>
              <w:t>y</w:t>
            </w:r>
          </w:p>
        </w:tc>
        <w:tc>
          <w:tcPr>
            <w:tcW w:w="631" w:type="pct"/>
          </w:tcPr>
          <w:p w14:paraId="00181749" w14:textId="77777777" w:rsidR="00A03B1B" w:rsidRPr="00A03B1B" w:rsidRDefault="00A03B1B" w:rsidP="00A03B1B">
            <w:pPr>
              <w:spacing w:after="60"/>
              <w:rPr>
                <w:sz w:val="20"/>
                <w:szCs w:val="20"/>
              </w:rPr>
            </w:pPr>
            <w:r w:rsidRPr="00A03B1B">
              <w:rPr>
                <w:sz w:val="20"/>
                <w:szCs w:val="20"/>
              </w:rPr>
              <w:t>$/MW</w:t>
            </w:r>
          </w:p>
        </w:tc>
        <w:tc>
          <w:tcPr>
            <w:tcW w:w="3074" w:type="pct"/>
          </w:tcPr>
          <w:p w14:paraId="3741ED2A" w14:textId="77777777" w:rsidR="00A03B1B" w:rsidRPr="00A03B1B" w:rsidRDefault="00A03B1B" w:rsidP="00A03B1B">
            <w:pPr>
              <w:spacing w:after="60"/>
              <w:rPr>
                <w:sz w:val="20"/>
                <w:szCs w:val="20"/>
              </w:rPr>
            </w:pPr>
            <w:r w:rsidRPr="00A03B1B">
              <w:rPr>
                <w:i/>
                <w:sz w:val="20"/>
                <w:szCs w:val="18"/>
              </w:rPr>
              <w:t xml:space="preserve">Real-Time </w:t>
            </w:r>
            <w:r w:rsidRPr="00A03B1B">
              <w:rPr>
                <w:i/>
                <w:sz w:val="20"/>
                <w:szCs w:val="20"/>
              </w:rPr>
              <w:t xml:space="preserve">Reliability Deployment Price Adder for Ancillary Service </w:t>
            </w:r>
            <w:r w:rsidRPr="00A03B1B">
              <w:rPr>
                <w:i/>
                <w:sz w:val="20"/>
                <w:szCs w:val="18"/>
              </w:rPr>
              <w:t xml:space="preserve">for Reg-Down </w:t>
            </w:r>
            <w:r w:rsidRPr="00A03B1B">
              <w:rPr>
                <w:i/>
                <w:sz w:val="20"/>
                <w:szCs w:val="20"/>
              </w:rPr>
              <w:t xml:space="preserve">per SCED interval </w:t>
            </w:r>
            <w:r w:rsidRPr="00A03B1B">
              <w:rPr>
                <w:sz w:val="20"/>
                <w:szCs w:val="20"/>
              </w:rPr>
              <w:t xml:space="preserve">- The Real-Time price adder for Reg-Down that captures the impact of reliability deployments on Reg-Down prices for the SCED interval </w:t>
            </w:r>
            <w:r w:rsidRPr="00A03B1B">
              <w:rPr>
                <w:i/>
                <w:sz w:val="20"/>
                <w:szCs w:val="20"/>
              </w:rPr>
              <w:t>y</w:t>
            </w:r>
            <w:r w:rsidRPr="00A03B1B">
              <w:rPr>
                <w:sz w:val="20"/>
                <w:szCs w:val="20"/>
              </w:rPr>
              <w:t>.</w:t>
            </w:r>
          </w:p>
        </w:tc>
      </w:tr>
      <w:tr w:rsidR="00A03B1B" w:rsidRPr="00A03B1B" w14:paraId="047F8625" w14:textId="77777777" w:rsidTr="00B31BB1">
        <w:trPr>
          <w:cantSplit/>
        </w:trPr>
        <w:tc>
          <w:tcPr>
            <w:tcW w:w="1295" w:type="pct"/>
          </w:tcPr>
          <w:p w14:paraId="27B2A1C0" w14:textId="77777777" w:rsidR="00A03B1B" w:rsidRPr="00A03B1B" w:rsidRDefault="00A03B1B" w:rsidP="00A03B1B">
            <w:pPr>
              <w:spacing w:after="60"/>
              <w:rPr>
                <w:sz w:val="20"/>
                <w:szCs w:val="20"/>
              </w:rPr>
            </w:pPr>
            <w:r w:rsidRPr="00A03B1B">
              <w:rPr>
                <w:iCs/>
                <w:sz w:val="20"/>
                <w:szCs w:val="20"/>
              </w:rPr>
              <w:t xml:space="preserve">RNWF </w:t>
            </w:r>
            <w:r w:rsidRPr="00A03B1B">
              <w:rPr>
                <w:i/>
                <w:iCs/>
                <w:sz w:val="20"/>
                <w:szCs w:val="20"/>
                <w:vertAlign w:val="subscript"/>
              </w:rPr>
              <w:t>y</w:t>
            </w:r>
          </w:p>
        </w:tc>
        <w:tc>
          <w:tcPr>
            <w:tcW w:w="631" w:type="pct"/>
          </w:tcPr>
          <w:p w14:paraId="0AF406DD" w14:textId="77777777" w:rsidR="00A03B1B" w:rsidRPr="00A03B1B" w:rsidRDefault="00A03B1B" w:rsidP="00A03B1B">
            <w:pPr>
              <w:spacing w:after="60"/>
              <w:rPr>
                <w:sz w:val="20"/>
                <w:szCs w:val="20"/>
              </w:rPr>
            </w:pPr>
            <w:r w:rsidRPr="00A03B1B">
              <w:rPr>
                <w:iCs/>
                <w:sz w:val="20"/>
                <w:szCs w:val="20"/>
              </w:rPr>
              <w:t>none</w:t>
            </w:r>
          </w:p>
        </w:tc>
        <w:tc>
          <w:tcPr>
            <w:tcW w:w="3074" w:type="pct"/>
          </w:tcPr>
          <w:p w14:paraId="4EB80408" w14:textId="77777777" w:rsidR="00A03B1B" w:rsidRPr="00A03B1B" w:rsidRDefault="00A03B1B" w:rsidP="00A03B1B">
            <w:pPr>
              <w:spacing w:after="60"/>
              <w:rPr>
                <w:i/>
                <w:sz w:val="20"/>
                <w:szCs w:val="18"/>
              </w:rPr>
            </w:pPr>
            <w:r w:rsidRPr="00A03B1B">
              <w:rPr>
                <w:i/>
                <w:iCs/>
                <w:sz w:val="20"/>
                <w:szCs w:val="20"/>
              </w:rPr>
              <w:t>Resource Node Weighting Factor per interval</w:t>
            </w:r>
            <w:r w:rsidRPr="00A03B1B">
              <w:rPr>
                <w:iCs/>
                <w:sz w:val="20"/>
                <w:szCs w:val="20"/>
              </w:rPr>
              <w:sym w:font="Symbol" w:char="F0BE"/>
            </w:r>
            <w:r w:rsidRPr="00A03B1B">
              <w:rPr>
                <w:iCs/>
                <w:sz w:val="20"/>
                <w:szCs w:val="20"/>
              </w:rPr>
              <w:t xml:space="preserve">The weight used in the Ancillary Service Price calculation for the portion of the SCED interval </w:t>
            </w:r>
            <w:r w:rsidRPr="00A03B1B">
              <w:rPr>
                <w:i/>
                <w:iCs/>
                <w:sz w:val="20"/>
                <w:szCs w:val="20"/>
              </w:rPr>
              <w:t>y</w:t>
            </w:r>
            <w:r w:rsidRPr="00A03B1B">
              <w:rPr>
                <w:iCs/>
                <w:sz w:val="20"/>
                <w:szCs w:val="20"/>
              </w:rPr>
              <w:t xml:space="preserve"> within the Settlement Interval.</w:t>
            </w:r>
          </w:p>
        </w:tc>
      </w:tr>
      <w:tr w:rsidR="00A03B1B" w:rsidRPr="00A03B1B" w14:paraId="55D5D633" w14:textId="77777777" w:rsidTr="00B31BB1">
        <w:trPr>
          <w:cantSplit/>
        </w:trPr>
        <w:tc>
          <w:tcPr>
            <w:tcW w:w="1295" w:type="pct"/>
          </w:tcPr>
          <w:p w14:paraId="2B49E7C0" w14:textId="77777777" w:rsidR="00A03B1B" w:rsidRPr="00A03B1B" w:rsidRDefault="00A03B1B" w:rsidP="00A03B1B">
            <w:pPr>
              <w:spacing w:after="60"/>
              <w:rPr>
                <w:sz w:val="20"/>
                <w:szCs w:val="20"/>
              </w:rPr>
            </w:pPr>
            <w:r w:rsidRPr="00A03B1B">
              <w:rPr>
                <w:iCs/>
                <w:sz w:val="20"/>
                <w:szCs w:val="20"/>
              </w:rPr>
              <w:t xml:space="preserve">TLMP </w:t>
            </w:r>
            <w:r w:rsidRPr="00A03B1B">
              <w:rPr>
                <w:i/>
                <w:iCs/>
                <w:sz w:val="20"/>
                <w:szCs w:val="20"/>
                <w:vertAlign w:val="subscript"/>
              </w:rPr>
              <w:t>y</w:t>
            </w:r>
          </w:p>
        </w:tc>
        <w:tc>
          <w:tcPr>
            <w:tcW w:w="631" w:type="pct"/>
          </w:tcPr>
          <w:p w14:paraId="4D4C6DF7" w14:textId="77777777" w:rsidR="00A03B1B" w:rsidRPr="00A03B1B" w:rsidRDefault="00A03B1B" w:rsidP="00A03B1B">
            <w:pPr>
              <w:spacing w:after="60"/>
              <w:rPr>
                <w:sz w:val="20"/>
                <w:szCs w:val="20"/>
              </w:rPr>
            </w:pPr>
            <w:r w:rsidRPr="00A03B1B">
              <w:rPr>
                <w:iCs/>
                <w:sz w:val="20"/>
                <w:szCs w:val="20"/>
              </w:rPr>
              <w:t>second</w:t>
            </w:r>
          </w:p>
        </w:tc>
        <w:tc>
          <w:tcPr>
            <w:tcW w:w="3074" w:type="pct"/>
          </w:tcPr>
          <w:p w14:paraId="082385EF" w14:textId="77777777" w:rsidR="00A03B1B" w:rsidRPr="00A03B1B" w:rsidRDefault="00A03B1B" w:rsidP="00A03B1B">
            <w:pPr>
              <w:spacing w:after="60"/>
              <w:rPr>
                <w:i/>
                <w:sz w:val="20"/>
                <w:szCs w:val="18"/>
              </w:rPr>
            </w:pPr>
            <w:r w:rsidRPr="00A03B1B">
              <w:rPr>
                <w:i/>
                <w:sz w:val="20"/>
                <w:szCs w:val="20"/>
              </w:rPr>
              <w:t>Duration of SCED interval per interval</w:t>
            </w:r>
            <w:r w:rsidRPr="00A03B1B">
              <w:rPr>
                <w:iCs/>
                <w:sz w:val="20"/>
                <w:szCs w:val="20"/>
              </w:rPr>
              <w:sym w:font="Symbol" w:char="F0BE"/>
            </w:r>
            <w:r w:rsidRPr="00A03B1B">
              <w:rPr>
                <w:iCs/>
                <w:sz w:val="20"/>
                <w:szCs w:val="20"/>
              </w:rPr>
              <w:t xml:space="preserve">The duration of the portion of the SCED interval </w:t>
            </w:r>
            <w:r w:rsidRPr="00A03B1B">
              <w:rPr>
                <w:i/>
                <w:sz w:val="20"/>
                <w:szCs w:val="20"/>
              </w:rPr>
              <w:t>y</w:t>
            </w:r>
            <w:r w:rsidRPr="00A03B1B">
              <w:rPr>
                <w:sz w:val="20"/>
                <w:szCs w:val="20"/>
              </w:rPr>
              <w:t xml:space="preserve"> within the Settlement Interval</w:t>
            </w:r>
            <w:r w:rsidRPr="00A03B1B">
              <w:rPr>
                <w:iCs/>
                <w:sz w:val="20"/>
                <w:szCs w:val="20"/>
              </w:rPr>
              <w:t>.</w:t>
            </w:r>
          </w:p>
        </w:tc>
      </w:tr>
      <w:tr w:rsidR="00A03B1B" w:rsidRPr="00A03B1B" w14:paraId="146385FE" w14:textId="77777777" w:rsidTr="00B31BB1">
        <w:trPr>
          <w:cantSplit/>
        </w:trPr>
        <w:tc>
          <w:tcPr>
            <w:tcW w:w="1295" w:type="pct"/>
          </w:tcPr>
          <w:p w14:paraId="07873B19" w14:textId="77777777" w:rsidR="00A03B1B" w:rsidRPr="00A03B1B" w:rsidRDefault="00A03B1B" w:rsidP="00A03B1B">
            <w:pPr>
              <w:spacing w:after="60"/>
              <w:rPr>
                <w:i/>
                <w:sz w:val="20"/>
                <w:szCs w:val="20"/>
              </w:rPr>
            </w:pPr>
            <w:r w:rsidRPr="00A03B1B">
              <w:rPr>
                <w:i/>
                <w:sz w:val="20"/>
                <w:szCs w:val="20"/>
              </w:rPr>
              <w:t>y</w:t>
            </w:r>
          </w:p>
        </w:tc>
        <w:tc>
          <w:tcPr>
            <w:tcW w:w="631" w:type="pct"/>
          </w:tcPr>
          <w:p w14:paraId="69F2D604" w14:textId="77777777" w:rsidR="00A03B1B" w:rsidRPr="00A03B1B" w:rsidRDefault="00A03B1B" w:rsidP="00A03B1B">
            <w:pPr>
              <w:spacing w:after="60"/>
              <w:rPr>
                <w:sz w:val="20"/>
                <w:szCs w:val="20"/>
              </w:rPr>
            </w:pPr>
            <w:r w:rsidRPr="00A03B1B">
              <w:rPr>
                <w:sz w:val="20"/>
                <w:szCs w:val="20"/>
              </w:rPr>
              <w:t>none</w:t>
            </w:r>
          </w:p>
        </w:tc>
        <w:tc>
          <w:tcPr>
            <w:tcW w:w="3074" w:type="pct"/>
          </w:tcPr>
          <w:p w14:paraId="2409508A" w14:textId="77777777" w:rsidR="00A03B1B" w:rsidRPr="00A03B1B" w:rsidRDefault="00A03B1B" w:rsidP="00A03B1B">
            <w:pPr>
              <w:spacing w:after="60"/>
              <w:rPr>
                <w:sz w:val="20"/>
                <w:szCs w:val="20"/>
              </w:rPr>
            </w:pPr>
            <w:r w:rsidRPr="00A03B1B">
              <w:rPr>
                <w:sz w:val="20"/>
                <w:szCs w:val="20"/>
              </w:rPr>
              <w:t>A SCED interval in the 15-minute Settlement Interval.</w:t>
            </w:r>
          </w:p>
        </w:tc>
      </w:tr>
    </w:tbl>
    <w:p w14:paraId="49181C2B" w14:textId="77777777" w:rsidR="00A03B1B" w:rsidRPr="00A03B1B" w:rsidRDefault="00A03B1B" w:rsidP="00A03B1B">
      <w:pPr>
        <w:spacing w:before="240" w:after="240"/>
        <w:ind w:left="720" w:hanging="720"/>
        <w:rPr>
          <w:szCs w:val="20"/>
        </w:rPr>
      </w:pPr>
      <w:r w:rsidRPr="00A03B1B">
        <w:rPr>
          <w:bCs/>
          <w:snapToGrid w:val="0"/>
          <w:szCs w:val="20"/>
        </w:rPr>
        <w:t>(3)</w:t>
      </w:r>
      <w:r w:rsidRPr="00A03B1B">
        <w:rPr>
          <w:szCs w:val="20"/>
        </w:rPr>
        <w:t xml:space="preserve"> </w:t>
      </w:r>
      <w:r w:rsidRPr="00A03B1B">
        <w:rPr>
          <w:szCs w:val="20"/>
        </w:rPr>
        <w:tab/>
        <w:t>The Real-Time MCPC for RRS is the time-weighted average of the sum of the Real-Time MCPCs for RRS and Real-Time Reliability Deployment Price Adder for Ancillary Service for RRS of each SCED interval in the 15-minute Settlement Interval.  The Real-Time MCPC for RRS for a 15-minute Settlement Interval is calculated as follows:</w:t>
      </w:r>
    </w:p>
    <w:p w14:paraId="3CFD6E9E" w14:textId="77777777" w:rsidR="00A03B1B" w:rsidRPr="00A03B1B" w:rsidRDefault="00A03B1B" w:rsidP="00A03B1B">
      <w:pPr>
        <w:tabs>
          <w:tab w:val="left" w:pos="2250"/>
          <w:tab w:val="left" w:pos="3150"/>
          <w:tab w:val="left" w:pos="3960"/>
        </w:tabs>
        <w:spacing w:after="240"/>
        <w:ind w:left="3960" w:hanging="3240"/>
        <w:rPr>
          <w:b/>
          <w:bCs/>
          <w:i/>
          <w:vertAlign w:val="subscript"/>
        </w:rPr>
      </w:pPr>
      <w:r w:rsidRPr="00A03B1B">
        <w:rPr>
          <w:b/>
          <w:bCs/>
        </w:rPr>
        <w:t xml:space="preserve">RTMCPCRR  =   </w:t>
      </w:r>
      <w:r w:rsidRPr="00A03B1B">
        <w:rPr>
          <w:b/>
          <w:bCs/>
          <w:position w:val="-22"/>
        </w:rPr>
        <w:object w:dxaOrig="225" w:dyaOrig="465" w14:anchorId="1846389C">
          <v:shape id="_x0000_i1074" type="#_x0000_t75" style="width:24pt;height:18.6pt" o:ole="">
            <v:imagedata r:id="rId81" o:title=""/>
          </v:shape>
          <o:OLEObject Type="Embed" ProgID="Equation.3" ShapeID="_x0000_i1074" DrawAspect="Content" ObjectID="_1831214076" r:id="rId86"/>
        </w:object>
      </w:r>
      <w:r w:rsidRPr="00A03B1B">
        <w:rPr>
          <w:b/>
          <w:bCs/>
        </w:rPr>
        <w:t xml:space="preserve"> (RNWF </w:t>
      </w:r>
      <w:r w:rsidRPr="00A03B1B">
        <w:rPr>
          <w:b/>
          <w:bCs/>
          <w:i/>
          <w:vertAlign w:val="subscript"/>
        </w:rPr>
        <w:t>y</w:t>
      </w:r>
      <w:r w:rsidRPr="00A03B1B">
        <w:rPr>
          <w:b/>
          <w:bCs/>
        </w:rPr>
        <w:t xml:space="preserve"> * (RTMCPCRRS </w:t>
      </w:r>
      <w:r w:rsidRPr="00A03B1B">
        <w:rPr>
          <w:b/>
          <w:bCs/>
          <w:i/>
          <w:vertAlign w:val="subscript"/>
        </w:rPr>
        <w:t>y</w:t>
      </w:r>
      <w:r w:rsidRPr="00A03B1B">
        <w:rPr>
          <w:b/>
          <w:bCs/>
        </w:rPr>
        <w:t xml:space="preserve"> + RTRDPARRS </w:t>
      </w:r>
      <w:r w:rsidRPr="00A03B1B">
        <w:rPr>
          <w:b/>
          <w:bCs/>
          <w:i/>
          <w:vertAlign w:val="subscript"/>
        </w:rPr>
        <w:t>y</w:t>
      </w:r>
      <w:r w:rsidRPr="00A03B1B">
        <w:rPr>
          <w:b/>
          <w:bCs/>
        </w:rPr>
        <w:t>))</w:t>
      </w:r>
    </w:p>
    <w:p w14:paraId="61898ACC" w14:textId="77777777" w:rsidR="00A03B1B" w:rsidRPr="00A03B1B" w:rsidRDefault="00A03B1B" w:rsidP="00A03B1B">
      <w:pPr>
        <w:spacing w:after="240"/>
        <w:rPr>
          <w:szCs w:val="20"/>
        </w:rPr>
      </w:pPr>
      <w:r w:rsidRPr="00A03B1B">
        <w:rPr>
          <w:szCs w:val="20"/>
        </w:rPr>
        <w:t>Where:</w:t>
      </w:r>
    </w:p>
    <w:p w14:paraId="749EA76C" w14:textId="77777777" w:rsidR="00A03B1B" w:rsidRPr="00A03B1B" w:rsidRDefault="00A03B1B" w:rsidP="00A03B1B">
      <w:pPr>
        <w:spacing w:after="240"/>
        <w:ind w:firstLine="720"/>
        <w:rPr>
          <w:i/>
          <w:szCs w:val="20"/>
          <w:vertAlign w:val="subscript"/>
        </w:rPr>
      </w:pPr>
      <w:r w:rsidRPr="00A03B1B">
        <w:rPr>
          <w:szCs w:val="20"/>
        </w:rPr>
        <w:t xml:space="preserve">RNWF </w:t>
      </w:r>
      <w:r w:rsidRPr="00A03B1B">
        <w:rPr>
          <w:i/>
          <w:szCs w:val="20"/>
          <w:vertAlign w:val="subscript"/>
        </w:rPr>
        <w:t xml:space="preserve">y   </w:t>
      </w:r>
      <w:r w:rsidRPr="00A03B1B">
        <w:rPr>
          <w:szCs w:val="20"/>
        </w:rPr>
        <w:t xml:space="preserve">=  TLMP </w:t>
      </w:r>
      <w:r w:rsidRPr="00A03B1B">
        <w:rPr>
          <w:i/>
          <w:szCs w:val="20"/>
          <w:vertAlign w:val="subscript"/>
        </w:rPr>
        <w:t>y</w:t>
      </w:r>
      <w:r w:rsidRPr="00A03B1B">
        <w:rPr>
          <w:szCs w:val="20"/>
        </w:rPr>
        <w:t xml:space="preserve"> </w:t>
      </w:r>
      <w:r w:rsidRPr="00A03B1B">
        <w:rPr>
          <w:color w:val="000000"/>
          <w:sz w:val="32"/>
          <w:szCs w:val="32"/>
        </w:rPr>
        <w:t>/</w:t>
      </w:r>
      <w:r w:rsidRPr="00A03B1B">
        <w:rPr>
          <w:color w:val="000000"/>
          <w:szCs w:val="20"/>
        </w:rPr>
        <w:t xml:space="preserve"> </w:t>
      </w:r>
      <w:r w:rsidRPr="00A03B1B">
        <w:rPr>
          <w:position w:val="-22"/>
          <w:szCs w:val="20"/>
        </w:rPr>
        <w:object w:dxaOrig="225" w:dyaOrig="465" w14:anchorId="58F68433">
          <v:shape id="_x0000_i1075" type="#_x0000_t75" style="width:12pt;height:12pt" o:ole="">
            <v:imagedata r:id="rId81" o:title=""/>
          </v:shape>
          <o:OLEObject Type="Embed" ProgID="Equation.3" ShapeID="_x0000_i1075" DrawAspect="Content" ObjectID="_1831214077" r:id="rId87"/>
        </w:object>
      </w:r>
      <w:r w:rsidRPr="00A03B1B">
        <w:rPr>
          <w:szCs w:val="20"/>
        </w:rPr>
        <w:t xml:space="preserve">TLMP </w:t>
      </w:r>
      <w:r w:rsidRPr="00A03B1B">
        <w:rPr>
          <w:i/>
          <w:szCs w:val="20"/>
          <w:vertAlign w:val="subscript"/>
        </w:rPr>
        <w:t>y</w:t>
      </w:r>
    </w:p>
    <w:p w14:paraId="0589C8FB" w14:textId="77777777" w:rsidR="00A03B1B" w:rsidRPr="00A03B1B" w:rsidRDefault="00A03B1B" w:rsidP="00A03B1B">
      <w:pPr>
        <w:ind w:left="720" w:hanging="720"/>
        <w:rPr>
          <w:iCs/>
        </w:rPr>
      </w:pPr>
      <w:r w:rsidRPr="00A03B1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A03B1B" w:rsidRPr="00A03B1B" w14:paraId="20F74F91" w14:textId="77777777" w:rsidTr="00B31BB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11F00AA5" w14:textId="77777777" w:rsidR="00A03B1B" w:rsidRPr="00A03B1B" w:rsidRDefault="00A03B1B" w:rsidP="00A03B1B">
            <w:pPr>
              <w:spacing w:after="120"/>
              <w:rPr>
                <w:b/>
                <w:iCs/>
                <w:sz w:val="20"/>
                <w:szCs w:val="20"/>
              </w:rPr>
            </w:pPr>
            <w:r w:rsidRPr="00A03B1B">
              <w:rPr>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40D51E07" w14:textId="77777777" w:rsidR="00A03B1B" w:rsidRPr="00A03B1B" w:rsidRDefault="00A03B1B" w:rsidP="00A03B1B">
            <w:pPr>
              <w:spacing w:after="120"/>
              <w:rPr>
                <w:b/>
                <w:iCs/>
                <w:sz w:val="20"/>
                <w:szCs w:val="20"/>
              </w:rPr>
            </w:pPr>
            <w:r w:rsidRPr="00A03B1B">
              <w:rPr>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4AEDD453"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248DD7E4"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4AB4383B" w14:textId="77777777" w:rsidR="00A03B1B" w:rsidRPr="00A03B1B" w:rsidRDefault="00A03B1B" w:rsidP="00A03B1B">
            <w:pPr>
              <w:spacing w:after="60"/>
              <w:rPr>
                <w:sz w:val="20"/>
                <w:szCs w:val="20"/>
              </w:rPr>
            </w:pPr>
            <w:r w:rsidRPr="00A03B1B">
              <w:rPr>
                <w:sz w:val="20"/>
                <w:szCs w:val="20"/>
              </w:rPr>
              <w:t xml:space="preserve">RTMCPCRR </w:t>
            </w:r>
          </w:p>
        </w:tc>
        <w:tc>
          <w:tcPr>
            <w:tcW w:w="631" w:type="pct"/>
            <w:tcBorders>
              <w:top w:val="single" w:sz="4" w:space="0" w:color="auto"/>
              <w:left w:val="single" w:sz="4" w:space="0" w:color="auto"/>
              <w:bottom w:val="single" w:sz="4" w:space="0" w:color="auto"/>
              <w:right w:val="single" w:sz="4" w:space="0" w:color="auto"/>
            </w:tcBorders>
            <w:hideMark/>
          </w:tcPr>
          <w:p w14:paraId="7EDDFF01"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258CC5D2" w14:textId="77777777" w:rsidR="00A03B1B" w:rsidRPr="00A03B1B" w:rsidRDefault="00A03B1B" w:rsidP="00A03B1B">
            <w:pPr>
              <w:spacing w:after="60"/>
              <w:rPr>
                <w:i/>
                <w:sz w:val="20"/>
                <w:szCs w:val="20"/>
              </w:rPr>
            </w:pPr>
            <w:r w:rsidRPr="00A03B1B">
              <w:rPr>
                <w:i/>
                <w:sz w:val="20"/>
                <w:szCs w:val="18"/>
              </w:rPr>
              <w:t>Real-Time Market Clearing Price for Capacity for Responsive Reserve -</w:t>
            </w:r>
            <w:r w:rsidRPr="00A03B1B">
              <w:rPr>
                <w:sz w:val="20"/>
                <w:szCs w:val="20"/>
              </w:rPr>
              <w:t xml:space="preserve"> The Real-Time MCPC for RRS for the 15-minute Settlement Interval.</w:t>
            </w:r>
          </w:p>
        </w:tc>
      </w:tr>
      <w:tr w:rsidR="00A03B1B" w:rsidRPr="00A03B1B" w14:paraId="38F1B229"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70A00E0E" w14:textId="77777777" w:rsidR="00A03B1B" w:rsidRPr="00A03B1B" w:rsidRDefault="00A03B1B" w:rsidP="00A03B1B">
            <w:pPr>
              <w:spacing w:after="60"/>
              <w:rPr>
                <w:sz w:val="20"/>
                <w:szCs w:val="20"/>
              </w:rPr>
            </w:pPr>
            <w:r w:rsidRPr="00A03B1B">
              <w:rPr>
                <w:sz w:val="20"/>
                <w:szCs w:val="20"/>
              </w:rPr>
              <w:lastRenderedPageBreak/>
              <w:t>RTMCPCRRS</w:t>
            </w:r>
            <w:r w:rsidRPr="00A03B1B">
              <w:rPr>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4748332F"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37E074E8" w14:textId="77777777" w:rsidR="00A03B1B" w:rsidRPr="00A03B1B" w:rsidRDefault="00A03B1B" w:rsidP="00A03B1B">
            <w:pPr>
              <w:spacing w:after="60"/>
              <w:rPr>
                <w:i/>
                <w:sz w:val="20"/>
                <w:szCs w:val="18"/>
              </w:rPr>
            </w:pPr>
            <w:r w:rsidRPr="00A03B1B">
              <w:rPr>
                <w:i/>
                <w:sz w:val="20"/>
                <w:szCs w:val="18"/>
              </w:rPr>
              <w:t xml:space="preserve">Real-Time Market Clearing Price for Capacity for Responsive Reserve </w:t>
            </w:r>
            <w:r w:rsidRPr="00A03B1B">
              <w:rPr>
                <w:i/>
                <w:sz w:val="20"/>
                <w:szCs w:val="20"/>
              </w:rPr>
              <w:t xml:space="preserve">per SCED interval </w:t>
            </w:r>
            <w:r w:rsidRPr="00A03B1B">
              <w:rPr>
                <w:i/>
                <w:sz w:val="20"/>
                <w:szCs w:val="18"/>
              </w:rPr>
              <w:t>-</w:t>
            </w:r>
            <w:r w:rsidRPr="00A03B1B">
              <w:rPr>
                <w:sz w:val="20"/>
                <w:szCs w:val="20"/>
              </w:rPr>
              <w:t xml:space="preserve"> The Real-Time MCPC for RRS for the SCED interval </w:t>
            </w:r>
            <w:r w:rsidRPr="00A03B1B">
              <w:rPr>
                <w:i/>
                <w:sz w:val="20"/>
                <w:szCs w:val="20"/>
              </w:rPr>
              <w:t>y.</w:t>
            </w:r>
          </w:p>
        </w:tc>
      </w:tr>
      <w:tr w:rsidR="00A03B1B" w:rsidRPr="00A03B1B" w14:paraId="1A5B116A" w14:textId="77777777" w:rsidTr="00B31BB1">
        <w:trPr>
          <w:cantSplit/>
        </w:trPr>
        <w:tc>
          <w:tcPr>
            <w:tcW w:w="1295" w:type="pct"/>
          </w:tcPr>
          <w:p w14:paraId="2B4CAC7B" w14:textId="77777777" w:rsidR="00A03B1B" w:rsidRPr="00A03B1B" w:rsidRDefault="00A03B1B" w:rsidP="00A03B1B">
            <w:pPr>
              <w:spacing w:after="60"/>
              <w:rPr>
                <w:i/>
                <w:sz w:val="20"/>
                <w:szCs w:val="20"/>
              </w:rPr>
            </w:pPr>
            <w:r w:rsidRPr="00A03B1B">
              <w:rPr>
                <w:sz w:val="20"/>
                <w:szCs w:val="20"/>
              </w:rPr>
              <w:t xml:space="preserve">RTRDPARRS </w:t>
            </w:r>
            <w:r w:rsidRPr="00A03B1B">
              <w:rPr>
                <w:i/>
                <w:sz w:val="20"/>
                <w:szCs w:val="20"/>
              </w:rPr>
              <w:t>y</w:t>
            </w:r>
          </w:p>
        </w:tc>
        <w:tc>
          <w:tcPr>
            <w:tcW w:w="631" w:type="pct"/>
          </w:tcPr>
          <w:p w14:paraId="3781BF81" w14:textId="77777777" w:rsidR="00A03B1B" w:rsidRPr="00A03B1B" w:rsidRDefault="00A03B1B" w:rsidP="00A03B1B">
            <w:pPr>
              <w:spacing w:after="60"/>
              <w:rPr>
                <w:sz w:val="20"/>
                <w:szCs w:val="20"/>
              </w:rPr>
            </w:pPr>
            <w:r w:rsidRPr="00A03B1B">
              <w:rPr>
                <w:sz w:val="20"/>
                <w:szCs w:val="20"/>
              </w:rPr>
              <w:t>$/MW</w:t>
            </w:r>
          </w:p>
        </w:tc>
        <w:tc>
          <w:tcPr>
            <w:tcW w:w="3074" w:type="pct"/>
          </w:tcPr>
          <w:p w14:paraId="079C8305" w14:textId="77777777" w:rsidR="00A03B1B" w:rsidRPr="00A03B1B" w:rsidRDefault="00A03B1B" w:rsidP="00A03B1B">
            <w:pPr>
              <w:spacing w:after="60"/>
              <w:rPr>
                <w:sz w:val="20"/>
                <w:szCs w:val="20"/>
              </w:rPr>
            </w:pPr>
            <w:r w:rsidRPr="00A03B1B">
              <w:rPr>
                <w:i/>
                <w:sz w:val="20"/>
                <w:szCs w:val="20"/>
              </w:rPr>
              <w:t>Real-Time Reliability Deployment Price Adder for Ancillary Service for Responsive Reserve per SCED interval</w:t>
            </w:r>
            <w:r w:rsidRPr="00A03B1B">
              <w:rPr>
                <w:sz w:val="20"/>
                <w:szCs w:val="20"/>
              </w:rPr>
              <w:t xml:space="preserve"> - The Real-Time price adder for RRS that captures the impact of reliability deployments on RRS prices for the SCED interval y. </w:t>
            </w:r>
          </w:p>
        </w:tc>
      </w:tr>
      <w:tr w:rsidR="00A03B1B" w:rsidRPr="00A03B1B" w14:paraId="325BCEFC" w14:textId="77777777" w:rsidTr="00B31BB1">
        <w:trPr>
          <w:cantSplit/>
        </w:trPr>
        <w:tc>
          <w:tcPr>
            <w:tcW w:w="1295" w:type="pct"/>
          </w:tcPr>
          <w:p w14:paraId="32B7C4A2" w14:textId="77777777" w:rsidR="00A03B1B" w:rsidRPr="00A03B1B" w:rsidRDefault="00A03B1B" w:rsidP="00A03B1B">
            <w:pPr>
              <w:spacing w:after="60"/>
              <w:rPr>
                <w:sz w:val="20"/>
                <w:szCs w:val="20"/>
              </w:rPr>
            </w:pPr>
            <w:r w:rsidRPr="00A03B1B">
              <w:rPr>
                <w:iCs/>
                <w:sz w:val="20"/>
                <w:szCs w:val="20"/>
              </w:rPr>
              <w:t xml:space="preserve">RNWF </w:t>
            </w:r>
            <w:r w:rsidRPr="00A03B1B">
              <w:rPr>
                <w:i/>
                <w:iCs/>
                <w:sz w:val="20"/>
                <w:szCs w:val="20"/>
                <w:vertAlign w:val="subscript"/>
              </w:rPr>
              <w:t>y</w:t>
            </w:r>
          </w:p>
        </w:tc>
        <w:tc>
          <w:tcPr>
            <w:tcW w:w="631" w:type="pct"/>
          </w:tcPr>
          <w:p w14:paraId="4EFF4C5F" w14:textId="77777777" w:rsidR="00A03B1B" w:rsidRPr="00A03B1B" w:rsidRDefault="00A03B1B" w:rsidP="00A03B1B">
            <w:pPr>
              <w:spacing w:after="60"/>
              <w:rPr>
                <w:sz w:val="20"/>
                <w:szCs w:val="20"/>
              </w:rPr>
            </w:pPr>
            <w:r w:rsidRPr="00A03B1B">
              <w:rPr>
                <w:iCs/>
                <w:sz w:val="20"/>
                <w:szCs w:val="20"/>
              </w:rPr>
              <w:t>none</w:t>
            </w:r>
          </w:p>
        </w:tc>
        <w:tc>
          <w:tcPr>
            <w:tcW w:w="3074" w:type="pct"/>
          </w:tcPr>
          <w:p w14:paraId="3321CA54" w14:textId="77777777" w:rsidR="00A03B1B" w:rsidRPr="00A03B1B" w:rsidRDefault="00A03B1B" w:rsidP="00A03B1B">
            <w:pPr>
              <w:spacing w:after="60"/>
              <w:rPr>
                <w:i/>
                <w:sz w:val="20"/>
                <w:szCs w:val="20"/>
              </w:rPr>
            </w:pPr>
            <w:r w:rsidRPr="00A03B1B">
              <w:rPr>
                <w:i/>
                <w:iCs/>
                <w:sz w:val="20"/>
                <w:szCs w:val="20"/>
              </w:rPr>
              <w:t>Resource Node Weighting Factor per interval</w:t>
            </w:r>
            <w:r w:rsidRPr="00A03B1B">
              <w:rPr>
                <w:iCs/>
                <w:sz w:val="20"/>
                <w:szCs w:val="20"/>
              </w:rPr>
              <w:sym w:font="Symbol" w:char="F0BE"/>
            </w:r>
            <w:r w:rsidRPr="00A03B1B">
              <w:rPr>
                <w:iCs/>
                <w:sz w:val="20"/>
                <w:szCs w:val="20"/>
              </w:rPr>
              <w:t xml:space="preserve">The weight used in the Ancillary Service Price calculation for the portion of the SCED interval </w:t>
            </w:r>
            <w:r w:rsidRPr="00A03B1B">
              <w:rPr>
                <w:i/>
                <w:iCs/>
                <w:sz w:val="20"/>
                <w:szCs w:val="20"/>
              </w:rPr>
              <w:t>y</w:t>
            </w:r>
            <w:r w:rsidRPr="00A03B1B">
              <w:rPr>
                <w:iCs/>
                <w:sz w:val="20"/>
                <w:szCs w:val="20"/>
              </w:rPr>
              <w:t xml:space="preserve"> within the Settlement Interval.</w:t>
            </w:r>
          </w:p>
        </w:tc>
      </w:tr>
      <w:tr w:rsidR="00A03B1B" w:rsidRPr="00A03B1B" w14:paraId="0587CC64" w14:textId="77777777" w:rsidTr="00B31BB1">
        <w:trPr>
          <w:cantSplit/>
        </w:trPr>
        <w:tc>
          <w:tcPr>
            <w:tcW w:w="1295" w:type="pct"/>
          </w:tcPr>
          <w:p w14:paraId="0720648E" w14:textId="77777777" w:rsidR="00A03B1B" w:rsidRPr="00A03B1B" w:rsidRDefault="00A03B1B" w:rsidP="00A03B1B">
            <w:pPr>
              <w:spacing w:after="60"/>
              <w:rPr>
                <w:sz w:val="20"/>
                <w:szCs w:val="20"/>
              </w:rPr>
            </w:pPr>
            <w:r w:rsidRPr="00A03B1B">
              <w:rPr>
                <w:iCs/>
                <w:sz w:val="20"/>
                <w:szCs w:val="20"/>
              </w:rPr>
              <w:t xml:space="preserve">TLMP </w:t>
            </w:r>
            <w:r w:rsidRPr="00A03B1B">
              <w:rPr>
                <w:i/>
                <w:iCs/>
                <w:sz w:val="20"/>
                <w:szCs w:val="20"/>
                <w:vertAlign w:val="subscript"/>
              </w:rPr>
              <w:t>y</w:t>
            </w:r>
          </w:p>
        </w:tc>
        <w:tc>
          <w:tcPr>
            <w:tcW w:w="631" w:type="pct"/>
          </w:tcPr>
          <w:p w14:paraId="00BE483F" w14:textId="77777777" w:rsidR="00A03B1B" w:rsidRPr="00A03B1B" w:rsidRDefault="00A03B1B" w:rsidP="00A03B1B">
            <w:pPr>
              <w:spacing w:after="60"/>
              <w:rPr>
                <w:sz w:val="20"/>
                <w:szCs w:val="20"/>
              </w:rPr>
            </w:pPr>
            <w:r w:rsidRPr="00A03B1B">
              <w:rPr>
                <w:iCs/>
                <w:sz w:val="20"/>
                <w:szCs w:val="20"/>
              </w:rPr>
              <w:t>second</w:t>
            </w:r>
          </w:p>
        </w:tc>
        <w:tc>
          <w:tcPr>
            <w:tcW w:w="3074" w:type="pct"/>
          </w:tcPr>
          <w:p w14:paraId="1EE65641" w14:textId="77777777" w:rsidR="00A03B1B" w:rsidRPr="00A03B1B" w:rsidRDefault="00A03B1B" w:rsidP="00A03B1B">
            <w:pPr>
              <w:spacing w:after="60"/>
              <w:rPr>
                <w:i/>
                <w:sz w:val="20"/>
                <w:szCs w:val="20"/>
              </w:rPr>
            </w:pPr>
            <w:r w:rsidRPr="00A03B1B">
              <w:rPr>
                <w:i/>
                <w:sz w:val="20"/>
                <w:szCs w:val="20"/>
              </w:rPr>
              <w:t>Duration of SCED interval per interval</w:t>
            </w:r>
            <w:r w:rsidRPr="00A03B1B">
              <w:rPr>
                <w:iCs/>
                <w:sz w:val="20"/>
                <w:szCs w:val="20"/>
              </w:rPr>
              <w:sym w:font="Symbol" w:char="F0BE"/>
            </w:r>
            <w:r w:rsidRPr="00A03B1B">
              <w:rPr>
                <w:iCs/>
                <w:sz w:val="20"/>
                <w:szCs w:val="20"/>
              </w:rPr>
              <w:t xml:space="preserve">The duration of the portion of the SCED interval </w:t>
            </w:r>
            <w:r w:rsidRPr="00A03B1B">
              <w:rPr>
                <w:i/>
                <w:sz w:val="20"/>
                <w:szCs w:val="20"/>
              </w:rPr>
              <w:t>y</w:t>
            </w:r>
            <w:r w:rsidRPr="00A03B1B">
              <w:rPr>
                <w:sz w:val="20"/>
                <w:szCs w:val="20"/>
              </w:rPr>
              <w:t xml:space="preserve"> within the Settlement Interval</w:t>
            </w:r>
            <w:r w:rsidRPr="00A03B1B">
              <w:rPr>
                <w:iCs/>
                <w:sz w:val="20"/>
                <w:szCs w:val="20"/>
              </w:rPr>
              <w:t>.</w:t>
            </w:r>
          </w:p>
        </w:tc>
      </w:tr>
      <w:tr w:rsidR="00A03B1B" w:rsidRPr="00A03B1B" w14:paraId="2BD619F1" w14:textId="77777777" w:rsidTr="00B31BB1">
        <w:trPr>
          <w:cantSplit/>
        </w:trPr>
        <w:tc>
          <w:tcPr>
            <w:tcW w:w="1295" w:type="pct"/>
          </w:tcPr>
          <w:p w14:paraId="45B8CFF6" w14:textId="77777777" w:rsidR="00A03B1B" w:rsidRPr="00A03B1B" w:rsidRDefault="00A03B1B" w:rsidP="00A03B1B">
            <w:pPr>
              <w:spacing w:after="60"/>
              <w:rPr>
                <w:i/>
                <w:sz w:val="20"/>
                <w:szCs w:val="20"/>
              </w:rPr>
            </w:pPr>
            <w:r w:rsidRPr="00A03B1B">
              <w:rPr>
                <w:i/>
                <w:sz w:val="20"/>
                <w:szCs w:val="20"/>
              </w:rPr>
              <w:t>y</w:t>
            </w:r>
          </w:p>
        </w:tc>
        <w:tc>
          <w:tcPr>
            <w:tcW w:w="631" w:type="pct"/>
          </w:tcPr>
          <w:p w14:paraId="5E0EF854" w14:textId="77777777" w:rsidR="00A03B1B" w:rsidRPr="00A03B1B" w:rsidRDefault="00A03B1B" w:rsidP="00A03B1B">
            <w:pPr>
              <w:spacing w:after="60"/>
              <w:rPr>
                <w:sz w:val="20"/>
                <w:szCs w:val="20"/>
              </w:rPr>
            </w:pPr>
            <w:r w:rsidRPr="00A03B1B">
              <w:rPr>
                <w:sz w:val="20"/>
                <w:szCs w:val="20"/>
              </w:rPr>
              <w:t>none</w:t>
            </w:r>
          </w:p>
        </w:tc>
        <w:tc>
          <w:tcPr>
            <w:tcW w:w="3074" w:type="pct"/>
          </w:tcPr>
          <w:p w14:paraId="7F599C82" w14:textId="77777777" w:rsidR="00A03B1B" w:rsidRPr="00A03B1B" w:rsidRDefault="00A03B1B" w:rsidP="00A03B1B">
            <w:pPr>
              <w:spacing w:after="60"/>
              <w:rPr>
                <w:sz w:val="20"/>
                <w:szCs w:val="20"/>
              </w:rPr>
            </w:pPr>
            <w:r w:rsidRPr="00A03B1B">
              <w:rPr>
                <w:sz w:val="20"/>
                <w:szCs w:val="20"/>
              </w:rPr>
              <w:t>A SCED interval in the 15-minute Settlement Interval.</w:t>
            </w:r>
          </w:p>
        </w:tc>
      </w:tr>
    </w:tbl>
    <w:p w14:paraId="4FAE0FFC" w14:textId="77777777" w:rsidR="00A03B1B" w:rsidRPr="00A03B1B" w:rsidRDefault="00A03B1B" w:rsidP="00A03B1B">
      <w:pPr>
        <w:spacing w:before="240" w:after="240"/>
        <w:ind w:left="720" w:hanging="720"/>
        <w:rPr>
          <w:szCs w:val="20"/>
        </w:rPr>
      </w:pPr>
      <w:r w:rsidRPr="00A03B1B">
        <w:rPr>
          <w:bCs/>
          <w:snapToGrid w:val="0"/>
          <w:szCs w:val="20"/>
        </w:rPr>
        <w:t>(4)</w:t>
      </w:r>
      <w:r w:rsidRPr="00A03B1B">
        <w:rPr>
          <w:szCs w:val="20"/>
        </w:rPr>
        <w:t xml:space="preserve"> </w:t>
      </w:r>
      <w:r w:rsidRPr="00A03B1B">
        <w:rPr>
          <w:szCs w:val="20"/>
        </w:rPr>
        <w:tab/>
        <w:t>The Real-Time MCPC for ECRS is the time-weighted average of the sum of the Real-Time MCPC for ECRS and Real-Time Reliability Deployment Price Adder for Ancillary Service for ECRS of each SCED interval in the 15-minute Settlement Interval.  The Real-Time MCPC for ECRS for a 15-minute Settlement Interval is calculated as follows:</w:t>
      </w:r>
    </w:p>
    <w:p w14:paraId="63A823CA" w14:textId="77777777" w:rsidR="00A03B1B" w:rsidRPr="00A03B1B" w:rsidRDefault="00A03B1B" w:rsidP="00A03B1B">
      <w:pPr>
        <w:tabs>
          <w:tab w:val="left" w:pos="2250"/>
          <w:tab w:val="left" w:pos="3150"/>
          <w:tab w:val="left" w:pos="3960"/>
        </w:tabs>
        <w:spacing w:after="240"/>
        <w:ind w:left="3960" w:hanging="3240"/>
        <w:rPr>
          <w:b/>
          <w:bCs/>
          <w:i/>
          <w:vertAlign w:val="subscript"/>
        </w:rPr>
      </w:pPr>
      <w:r w:rsidRPr="00A03B1B">
        <w:rPr>
          <w:b/>
          <w:bCs/>
        </w:rPr>
        <w:t xml:space="preserve">RTMCPCECR  =   </w:t>
      </w:r>
      <w:r w:rsidRPr="00A03B1B">
        <w:rPr>
          <w:b/>
          <w:bCs/>
          <w:position w:val="-22"/>
        </w:rPr>
        <w:object w:dxaOrig="225" w:dyaOrig="465" w14:anchorId="043A75F8">
          <v:shape id="_x0000_i1076" type="#_x0000_t75" style="width:24pt;height:18.6pt" o:ole="">
            <v:imagedata r:id="rId81" o:title=""/>
          </v:shape>
          <o:OLEObject Type="Embed" ProgID="Equation.3" ShapeID="_x0000_i1076" DrawAspect="Content" ObjectID="_1831214078" r:id="rId88"/>
        </w:object>
      </w:r>
      <w:r w:rsidRPr="00A03B1B">
        <w:rPr>
          <w:b/>
          <w:bCs/>
        </w:rPr>
        <w:t xml:space="preserve"> (RNWF </w:t>
      </w:r>
      <w:r w:rsidRPr="00A03B1B">
        <w:rPr>
          <w:b/>
          <w:bCs/>
          <w:i/>
          <w:vertAlign w:val="subscript"/>
        </w:rPr>
        <w:t>y</w:t>
      </w:r>
      <w:r w:rsidRPr="00A03B1B">
        <w:rPr>
          <w:b/>
          <w:bCs/>
        </w:rPr>
        <w:t xml:space="preserve"> * (RTMCPCECRS </w:t>
      </w:r>
      <w:r w:rsidRPr="00A03B1B">
        <w:rPr>
          <w:b/>
          <w:bCs/>
          <w:i/>
          <w:vertAlign w:val="subscript"/>
        </w:rPr>
        <w:t>y</w:t>
      </w:r>
      <w:r w:rsidRPr="00A03B1B">
        <w:rPr>
          <w:b/>
          <w:bCs/>
        </w:rPr>
        <w:t xml:space="preserve">+ RTRDPAECRS </w:t>
      </w:r>
      <w:r w:rsidRPr="00A03B1B">
        <w:rPr>
          <w:b/>
          <w:bCs/>
          <w:i/>
          <w:vertAlign w:val="subscript"/>
        </w:rPr>
        <w:t>y</w:t>
      </w:r>
      <w:r w:rsidRPr="00A03B1B">
        <w:rPr>
          <w:b/>
          <w:bCs/>
        </w:rPr>
        <w:t>))</w:t>
      </w:r>
    </w:p>
    <w:p w14:paraId="4471F624" w14:textId="77777777" w:rsidR="00A03B1B" w:rsidRPr="00A03B1B" w:rsidRDefault="00A03B1B" w:rsidP="00A03B1B">
      <w:pPr>
        <w:spacing w:after="240"/>
        <w:rPr>
          <w:szCs w:val="20"/>
        </w:rPr>
      </w:pPr>
      <w:r w:rsidRPr="00A03B1B">
        <w:rPr>
          <w:szCs w:val="20"/>
        </w:rPr>
        <w:t>Where:</w:t>
      </w:r>
    </w:p>
    <w:p w14:paraId="62FCA349" w14:textId="77777777" w:rsidR="00A03B1B" w:rsidRPr="00A03B1B" w:rsidRDefault="00A03B1B" w:rsidP="00A03B1B">
      <w:pPr>
        <w:spacing w:after="240"/>
        <w:ind w:firstLine="720"/>
        <w:rPr>
          <w:i/>
          <w:szCs w:val="20"/>
          <w:vertAlign w:val="subscript"/>
        </w:rPr>
      </w:pPr>
      <w:r w:rsidRPr="00A03B1B">
        <w:rPr>
          <w:szCs w:val="20"/>
        </w:rPr>
        <w:t xml:space="preserve">RNWF </w:t>
      </w:r>
      <w:r w:rsidRPr="00A03B1B">
        <w:rPr>
          <w:i/>
          <w:szCs w:val="20"/>
          <w:vertAlign w:val="subscript"/>
        </w:rPr>
        <w:t xml:space="preserve">y   </w:t>
      </w:r>
      <w:r w:rsidRPr="00A03B1B">
        <w:rPr>
          <w:szCs w:val="20"/>
        </w:rPr>
        <w:t xml:space="preserve">=  TLMP </w:t>
      </w:r>
      <w:r w:rsidRPr="00A03B1B">
        <w:rPr>
          <w:i/>
          <w:szCs w:val="20"/>
          <w:vertAlign w:val="subscript"/>
        </w:rPr>
        <w:t>y</w:t>
      </w:r>
      <w:r w:rsidRPr="00A03B1B">
        <w:rPr>
          <w:szCs w:val="20"/>
        </w:rPr>
        <w:t xml:space="preserve"> </w:t>
      </w:r>
      <w:r w:rsidRPr="00A03B1B">
        <w:rPr>
          <w:color w:val="000000"/>
          <w:sz w:val="32"/>
          <w:szCs w:val="32"/>
        </w:rPr>
        <w:t>/</w:t>
      </w:r>
      <w:r w:rsidRPr="00A03B1B">
        <w:rPr>
          <w:color w:val="000000"/>
          <w:szCs w:val="20"/>
        </w:rPr>
        <w:t xml:space="preserve"> </w:t>
      </w:r>
      <w:r w:rsidRPr="00A03B1B">
        <w:rPr>
          <w:position w:val="-22"/>
          <w:szCs w:val="20"/>
        </w:rPr>
        <w:object w:dxaOrig="225" w:dyaOrig="465" w14:anchorId="51CC4B9D">
          <v:shape id="_x0000_i1077" type="#_x0000_t75" style="width:24pt;height:18.6pt" o:ole="">
            <v:imagedata r:id="rId81" o:title=""/>
          </v:shape>
          <o:OLEObject Type="Embed" ProgID="Equation.3" ShapeID="_x0000_i1077" DrawAspect="Content" ObjectID="_1831214079" r:id="rId89"/>
        </w:object>
      </w:r>
      <w:r w:rsidRPr="00A03B1B">
        <w:rPr>
          <w:szCs w:val="20"/>
        </w:rPr>
        <w:t xml:space="preserve">TLMP </w:t>
      </w:r>
      <w:r w:rsidRPr="00A03B1B">
        <w:rPr>
          <w:i/>
          <w:szCs w:val="20"/>
          <w:vertAlign w:val="subscript"/>
        </w:rPr>
        <w:t>y</w:t>
      </w:r>
    </w:p>
    <w:p w14:paraId="11110A0E" w14:textId="77777777" w:rsidR="00A03B1B" w:rsidRPr="00A03B1B" w:rsidRDefault="00A03B1B" w:rsidP="00A03B1B">
      <w:pPr>
        <w:ind w:left="720" w:hanging="720"/>
        <w:rPr>
          <w:iCs/>
        </w:rPr>
      </w:pPr>
      <w:r w:rsidRPr="00A03B1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A03B1B" w:rsidRPr="00A03B1B" w14:paraId="6124059C" w14:textId="77777777" w:rsidTr="00B31BB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55BB6917" w14:textId="77777777" w:rsidR="00A03B1B" w:rsidRPr="00A03B1B" w:rsidRDefault="00A03B1B" w:rsidP="00A03B1B">
            <w:pPr>
              <w:spacing w:after="120"/>
              <w:rPr>
                <w:b/>
                <w:iCs/>
                <w:sz w:val="20"/>
                <w:szCs w:val="20"/>
              </w:rPr>
            </w:pPr>
            <w:r w:rsidRPr="00A03B1B">
              <w:rPr>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11BB856E" w14:textId="77777777" w:rsidR="00A03B1B" w:rsidRPr="00A03B1B" w:rsidRDefault="00A03B1B" w:rsidP="00A03B1B">
            <w:pPr>
              <w:spacing w:after="120"/>
              <w:rPr>
                <w:b/>
                <w:iCs/>
                <w:sz w:val="20"/>
                <w:szCs w:val="20"/>
              </w:rPr>
            </w:pPr>
            <w:r w:rsidRPr="00A03B1B">
              <w:rPr>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61FA79EB"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29F65FD5"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3DF81853" w14:textId="77777777" w:rsidR="00A03B1B" w:rsidRPr="00A03B1B" w:rsidRDefault="00A03B1B" w:rsidP="00A03B1B">
            <w:pPr>
              <w:spacing w:after="60"/>
              <w:rPr>
                <w:sz w:val="20"/>
                <w:szCs w:val="20"/>
              </w:rPr>
            </w:pPr>
            <w:r w:rsidRPr="00A03B1B">
              <w:rPr>
                <w:sz w:val="20"/>
                <w:szCs w:val="20"/>
              </w:rPr>
              <w:t xml:space="preserve">RTMCPCECR </w:t>
            </w:r>
          </w:p>
        </w:tc>
        <w:tc>
          <w:tcPr>
            <w:tcW w:w="631" w:type="pct"/>
            <w:tcBorders>
              <w:top w:val="single" w:sz="4" w:space="0" w:color="auto"/>
              <w:left w:val="single" w:sz="4" w:space="0" w:color="auto"/>
              <w:bottom w:val="single" w:sz="4" w:space="0" w:color="auto"/>
              <w:right w:val="single" w:sz="4" w:space="0" w:color="auto"/>
            </w:tcBorders>
            <w:hideMark/>
          </w:tcPr>
          <w:p w14:paraId="71C9FC25"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6CDB0908" w14:textId="77777777" w:rsidR="00A03B1B" w:rsidRPr="00A03B1B" w:rsidRDefault="00A03B1B" w:rsidP="00A03B1B">
            <w:pPr>
              <w:spacing w:after="60"/>
              <w:rPr>
                <w:i/>
                <w:sz w:val="20"/>
                <w:szCs w:val="20"/>
              </w:rPr>
            </w:pPr>
            <w:r w:rsidRPr="00A03B1B">
              <w:rPr>
                <w:i/>
                <w:sz w:val="20"/>
                <w:szCs w:val="18"/>
              </w:rPr>
              <w:t xml:space="preserve">Real-Time Market Clearing Price for Capacity for </w:t>
            </w:r>
            <w:r w:rsidRPr="00A03B1B">
              <w:rPr>
                <w:i/>
                <w:sz w:val="20"/>
                <w:szCs w:val="20"/>
              </w:rPr>
              <w:t>ERCOT Contingency Reserve</w:t>
            </w:r>
            <w:r w:rsidRPr="00A03B1B">
              <w:rPr>
                <w:sz w:val="20"/>
                <w:szCs w:val="20"/>
              </w:rPr>
              <w:t xml:space="preserve"> </w:t>
            </w:r>
            <w:r w:rsidRPr="00A03B1B">
              <w:rPr>
                <w:i/>
                <w:sz w:val="20"/>
                <w:szCs w:val="18"/>
              </w:rPr>
              <w:t>-</w:t>
            </w:r>
            <w:r w:rsidRPr="00A03B1B">
              <w:rPr>
                <w:sz w:val="20"/>
                <w:szCs w:val="20"/>
              </w:rPr>
              <w:t xml:space="preserve"> The Real-Time MCPC for ECRS for the 15-minute Settlement Interval.</w:t>
            </w:r>
          </w:p>
        </w:tc>
      </w:tr>
      <w:tr w:rsidR="00A03B1B" w:rsidRPr="00A03B1B" w14:paraId="5E211DF2"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6BC745D1" w14:textId="77777777" w:rsidR="00A03B1B" w:rsidRPr="00A03B1B" w:rsidRDefault="00A03B1B" w:rsidP="00A03B1B">
            <w:pPr>
              <w:spacing w:after="60"/>
              <w:rPr>
                <w:sz w:val="20"/>
                <w:szCs w:val="20"/>
              </w:rPr>
            </w:pPr>
            <w:r w:rsidRPr="00A03B1B">
              <w:rPr>
                <w:sz w:val="20"/>
                <w:szCs w:val="20"/>
              </w:rPr>
              <w:t>RTMCPCECRS</w:t>
            </w:r>
            <w:r w:rsidRPr="00A03B1B">
              <w:rPr>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56CE6227"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46985C7E" w14:textId="77777777" w:rsidR="00A03B1B" w:rsidRPr="00A03B1B" w:rsidRDefault="00A03B1B" w:rsidP="00A03B1B">
            <w:pPr>
              <w:spacing w:after="60"/>
              <w:rPr>
                <w:i/>
                <w:sz w:val="20"/>
                <w:szCs w:val="18"/>
              </w:rPr>
            </w:pPr>
            <w:r w:rsidRPr="00A03B1B">
              <w:rPr>
                <w:i/>
                <w:sz w:val="20"/>
                <w:szCs w:val="18"/>
              </w:rPr>
              <w:t xml:space="preserve">Real-Time Market Clearing Price for Capacity for </w:t>
            </w:r>
            <w:r w:rsidRPr="00A03B1B">
              <w:rPr>
                <w:i/>
                <w:sz w:val="20"/>
                <w:szCs w:val="20"/>
              </w:rPr>
              <w:t>ERCOT Contingency Reserve</w:t>
            </w:r>
            <w:r w:rsidRPr="00A03B1B">
              <w:rPr>
                <w:sz w:val="20"/>
                <w:szCs w:val="20"/>
              </w:rPr>
              <w:t xml:space="preserve"> </w:t>
            </w:r>
            <w:r w:rsidRPr="00A03B1B">
              <w:rPr>
                <w:i/>
                <w:sz w:val="20"/>
                <w:szCs w:val="20"/>
              </w:rPr>
              <w:t xml:space="preserve">per SCED interval </w:t>
            </w:r>
            <w:r w:rsidRPr="00A03B1B">
              <w:rPr>
                <w:i/>
                <w:sz w:val="20"/>
                <w:szCs w:val="18"/>
              </w:rPr>
              <w:t>-</w:t>
            </w:r>
            <w:r w:rsidRPr="00A03B1B">
              <w:rPr>
                <w:sz w:val="20"/>
                <w:szCs w:val="20"/>
              </w:rPr>
              <w:t xml:space="preserve"> The Real-Time MCPC for ECRS for the SCED interval </w:t>
            </w:r>
            <w:r w:rsidRPr="00A03B1B">
              <w:rPr>
                <w:i/>
                <w:sz w:val="20"/>
                <w:szCs w:val="20"/>
              </w:rPr>
              <w:t>y.</w:t>
            </w:r>
          </w:p>
        </w:tc>
      </w:tr>
      <w:tr w:rsidR="00A03B1B" w:rsidRPr="00A03B1B" w14:paraId="73694A45" w14:textId="77777777" w:rsidTr="00B31BB1">
        <w:trPr>
          <w:cantSplit/>
        </w:trPr>
        <w:tc>
          <w:tcPr>
            <w:tcW w:w="1295" w:type="pct"/>
          </w:tcPr>
          <w:p w14:paraId="3786B464" w14:textId="77777777" w:rsidR="00A03B1B" w:rsidRPr="00A03B1B" w:rsidRDefault="00A03B1B" w:rsidP="00A03B1B">
            <w:pPr>
              <w:spacing w:after="60"/>
              <w:rPr>
                <w:i/>
                <w:sz w:val="20"/>
                <w:szCs w:val="20"/>
              </w:rPr>
            </w:pPr>
            <w:r w:rsidRPr="00A03B1B">
              <w:rPr>
                <w:sz w:val="20"/>
                <w:szCs w:val="20"/>
              </w:rPr>
              <w:t xml:space="preserve">RTRDPAECRS </w:t>
            </w:r>
            <w:r w:rsidRPr="00A03B1B">
              <w:rPr>
                <w:i/>
                <w:sz w:val="20"/>
                <w:szCs w:val="20"/>
              </w:rPr>
              <w:t>y</w:t>
            </w:r>
          </w:p>
        </w:tc>
        <w:tc>
          <w:tcPr>
            <w:tcW w:w="631" w:type="pct"/>
          </w:tcPr>
          <w:p w14:paraId="45C3343F" w14:textId="77777777" w:rsidR="00A03B1B" w:rsidRPr="00A03B1B" w:rsidRDefault="00A03B1B" w:rsidP="00A03B1B">
            <w:pPr>
              <w:spacing w:after="60"/>
              <w:rPr>
                <w:sz w:val="20"/>
                <w:szCs w:val="20"/>
              </w:rPr>
            </w:pPr>
            <w:r w:rsidRPr="00A03B1B">
              <w:rPr>
                <w:sz w:val="20"/>
                <w:szCs w:val="20"/>
              </w:rPr>
              <w:t>$/MW</w:t>
            </w:r>
          </w:p>
        </w:tc>
        <w:tc>
          <w:tcPr>
            <w:tcW w:w="3074" w:type="pct"/>
          </w:tcPr>
          <w:p w14:paraId="6CB83F82" w14:textId="77777777" w:rsidR="00A03B1B" w:rsidRPr="00A03B1B" w:rsidRDefault="00A03B1B" w:rsidP="00A03B1B">
            <w:pPr>
              <w:spacing w:after="60"/>
              <w:rPr>
                <w:sz w:val="20"/>
                <w:szCs w:val="20"/>
              </w:rPr>
            </w:pPr>
            <w:r w:rsidRPr="00A03B1B">
              <w:rPr>
                <w:i/>
                <w:sz w:val="20"/>
                <w:szCs w:val="20"/>
              </w:rPr>
              <w:t>Real-Time Reliability Deployment Price Adder for Ancillary Service for ECRS per SCED interval</w:t>
            </w:r>
            <w:r w:rsidRPr="00A03B1B">
              <w:rPr>
                <w:sz w:val="20"/>
                <w:szCs w:val="20"/>
              </w:rPr>
              <w:t xml:space="preserve"> - The Real-Time price adder for ECRS that captures the impact of reliability deployments on ECRS</w:t>
            </w:r>
            <w:r w:rsidRPr="00A03B1B" w:rsidDel="00DA63CB">
              <w:rPr>
                <w:sz w:val="20"/>
                <w:szCs w:val="20"/>
              </w:rPr>
              <w:t xml:space="preserve"> </w:t>
            </w:r>
            <w:r w:rsidRPr="00A03B1B">
              <w:rPr>
                <w:sz w:val="20"/>
                <w:szCs w:val="20"/>
              </w:rPr>
              <w:t xml:space="preserve">prices for the SCED interval y. </w:t>
            </w:r>
          </w:p>
        </w:tc>
      </w:tr>
      <w:tr w:rsidR="00A03B1B" w:rsidRPr="00A03B1B" w14:paraId="10F564B1" w14:textId="77777777" w:rsidTr="00B31BB1">
        <w:trPr>
          <w:cantSplit/>
        </w:trPr>
        <w:tc>
          <w:tcPr>
            <w:tcW w:w="1295" w:type="pct"/>
          </w:tcPr>
          <w:p w14:paraId="29533693" w14:textId="77777777" w:rsidR="00A03B1B" w:rsidRPr="00A03B1B" w:rsidRDefault="00A03B1B" w:rsidP="00A03B1B">
            <w:pPr>
              <w:spacing w:after="60"/>
              <w:rPr>
                <w:sz w:val="20"/>
                <w:szCs w:val="20"/>
              </w:rPr>
            </w:pPr>
            <w:r w:rsidRPr="00A03B1B">
              <w:rPr>
                <w:iCs/>
                <w:sz w:val="20"/>
                <w:szCs w:val="20"/>
              </w:rPr>
              <w:t xml:space="preserve">RNWF </w:t>
            </w:r>
            <w:r w:rsidRPr="00A03B1B">
              <w:rPr>
                <w:i/>
                <w:iCs/>
                <w:sz w:val="20"/>
                <w:szCs w:val="20"/>
                <w:vertAlign w:val="subscript"/>
              </w:rPr>
              <w:t>y</w:t>
            </w:r>
          </w:p>
        </w:tc>
        <w:tc>
          <w:tcPr>
            <w:tcW w:w="631" w:type="pct"/>
          </w:tcPr>
          <w:p w14:paraId="78616277" w14:textId="77777777" w:rsidR="00A03B1B" w:rsidRPr="00A03B1B" w:rsidRDefault="00A03B1B" w:rsidP="00A03B1B">
            <w:pPr>
              <w:spacing w:after="60"/>
              <w:rPr>
                <w:sz w:val="20"/>
                <w:szCs w:val="20"/>
              </w:rPr>
            </w:pPr>
            <w:r w:rsidRPr="00A03B1B">
              <w:rPr>
                <w:iCs/>
                <w:sz w:val="20"/>
                <w:szCs w:val="20"/>
              </w:rPr>
              <w:t>none</w:t>
            </w:r>
          </w:p>
        </w:tc>
        <w:tc>
          <w:tcPr>
            <w:tcW w:w="3074" w:type="pct"/>
          </w:tcPr>
          <w:p w14:paraId="4B0B70DB" w14:textId="77777777" w:rsidR="00A03B1B" w:rsidRPr="00A03B1B" w:rsidRDefault="00A03B1B" w:rsidP="00A03B1B">
            <w:pPr>
              <w:spacing w:after="60"/>
              <w:rPr>
                <w:i/>
                <w:sz w:val="20"/>
                <w:szCs w:val="20"/>
              </w:rPr>
            </w:pPr>
            <w:r w:rsidRPr="00A03B1B">
              <w:rPr>
                <w:i/>
                <w:iCs/>
                <w:sz w:val="20"/>
                <w:szCs w:val="20"/>
              </w:rPr>
              <w:t>Resource Node Weighting Factor per interval</w:t>
            </w:r>
            <w:r w:rsidRPr="00A03B1B">
              <w:rPr>
                <w:iCs/>
                <w:sz w:val="20"/>
                <w:szCs w:val="20"/>
              </w:rPr>
              <w:sym w:font="Symbol" w:char="F0BE"/>
            </w:r>
            <w:r w:rsidRPr="00A03B1B">
              <w:rPr>
                <w:iCs/>
                <w:sz w:val="20"/>
                <w:szCs w:val="20"/>
              </w:rPr>
              <w:t xml:space="preserve">The weight used in the Ancillary Service Price calculation for the portion of the SCED interval </w:t>
            </w:r>
            <w:r w:rsidRPr="00A03B1B">
              <w:rPr>
                <w:i/>
                <w:iCs/>
                <w:sz w:val="20"/>
                <w:szCs w:val="20"/>
              </w:rPr>
              <w:t>y</w:t>
            </w:r>
            <w:r w:rsidRPr="00A03B1B">
              <w:rPr>
                <w:iCs/>
                <w:sz w:val="20"/>
                <w:szCs w:val="20"/>
              </w:rPr>
              <w:t xml:space="preserve"> within the Settlement Interval.</w:t>
            </w:r>
          </w:p>
        </w:tc>
      </w:tr>
      <w:tr w:rsidR="00A03B1B" w:rsidRPr="00A03B1B" w14:paraId="161248BB" w14:textId="77777777" w:rsidTr="00B31BB1">
        <w:trPr>
          <w:cantSplit/>
        </w:trPr>
        <w:tc>
          <w:tcPr>
            <w:tcW w:w="1295" w:type="pct"/>
          </w:tcPr>
          <w:p w14:paraId="312499B1" w14:textId="77777777" w:rsidR="00A03B1B" w:rsidRPr="00A03B1B" w:rsidRDefault="00A03B1B" w:rsidP="00A03B1B">
            <w:pPr>
              <w:spacing w:after="60"/>
              <w:rPr>
                <w:sz w:val="20"/>
                <w:szCs w:val="20"/>
              </w:rPr>
            </w:pPr>
            <w:r w:rsidRPr="00A03B1B">
              <w:rPr>
                <w:iCs/>
                <w:sz w:val="20"/>
                <w:szCs w:val="20"/>
              </w:rPr>
              <w:t xml:space="preserve">TLMP </w:t>
            </w:r>
            <w:r w:rsidRPr="00A03B1B">
              <w:rPr>
                <w:i/>
                <w:iCs/>
                <w:sz w:val="20"/>
                <w:szCs w:val="20"/>
                <w:vertAlign w:val="subscript"/>
              </w:rPr>
              <w:t>y</w:t>
            </w:r>
          </w:p>
        </w:tc>
        <w:tc>
          <w:tcPr>
            <w:tcW w:w="631" w:type="pct"/>
          </w:tcPr>
          <w:p w14:paraId="6428E866" w14:textId="77777777" w:rsidR="00A03B1B" w:rsidRPr="00A03B1B" w:rsidRDefault="00A03B1B" w:rsidP="00A03B1B">
            <w:pPr>
              <w:spacing w:after="60"/>
              <w:rPr>
                <w:sz w:val="20"/>
                <w:szCs w:val="20"/>
              </w:rPr>
            </w:pPr>
            <w:r w:rsidRPr="00A03B1B">
              <w:rPr>
                <w:iCs/>
                <w:sz w:val="20"/>
                <w:szCs w:val="20"/>
              </w:rPr>
              <w:t>second</w:t>
            </w:r>
          </w:p>
        </w:tc>
        <w:tc>
          <w:tcPr>
            <w:tcW w:w="3074" w:type="pct"/>
          </w:tcPr>
          <w:p w14:paraId="10688DBD" w14:textId="77777777" w:rsidR="00A03B1B" w:rsidRPr="00A03B1B" w:rsidRDefault="00A03B1B" w:rsidP="00A03B1B">
            <w:pPr>
              <w:spacing w:after="60"/>
              <w:rPr>
                <w:i/>
                <w:sz w:val="20"/>
                <w:szCs w:val="20"/>
              </w:rPr>
            </w:pPr>
            <w:r w:rsidRPr="00A03B1B">
              <w:rPr>
                <w:i/>
                <w:sz w:val="20"/>
                <w:szCs w:val="20"/>
              </w:rPr>
              <w:t>Duration of SCED interval per interval</w:t>
            </w:r>
            <w:r w:rsidRPr="00A03B1B">
              <w:rPr>
                <w:iCs/>
                <w:sz w:val="20"/>
                <w:szCs w:val="20"/>
              </w:rPr>
              <w:sym w:font="Symbol" w:char="F0BE"/>
            </w:r>
            <w:r w:rsidRPr="00A03B1B">
              <w:rPr>
                <w:iCs/>
                <w:sz w:val="20"/>
                <w:szCs w:val="20"/>
              </w:rPr>
              <w:t xml:space="preserve">The duration of the portion of the SCED interval </w:t>
            </w:r>
            <w:r w:rsidRPr="00A03B1B">
              <w:rPr>
                <w:i/>
                <w:sz w:val="20"/>
                <w:szCs w:val="20"/>
              </w:rPr>
              <w:t>y</w:t>
            </w:r>
            <w:r w:rsidRPr="00A03B1B">
              <w:rPr>
                <w:sz w:val="20"/>
                <w:szCs w:val="20"/>
              </w:rPr>
              <w:t xml:space="preserve"> within the Settlement Interval</w:t>
            </w:r>
            <w:r w:rsidRPr="00A03B1B">
              <w:rPr>
                <w:iCs/>
                <w:sz w:val="20"/>
                <w:szCs w:val="20"/>
              </w:rPr>
              <w:t>.</w:t>
            </w:r>
          </w:p>
        </w:tc>
      </w:tr>
      <w:tr w:rsidR="00A03B1B" w:rsidRPr="00A03B1B" w14:paraId="0AEC9E82" w14:textId="77777777" w:rsidTr="00B31BB1">
        <w:trPr>
          <w:cantSplit/>
        </w:trPr>
        <w:tc>
          <w:tcPr>
            <w:tcW w:w="1295" w:type="pct"/>
          </w:tcPr>
          <w:p w14:paraId="567CE2D5" w14:textId="77777777" w:rsidR="00A03B1B" w:rsidRPr="00A03B1B" w:rsidRDefault="00A03B1B" w:rsidP="00A03B1B">
            <w:pPr>
              <w:spacing w:after="60"/>
              <w:rPr>
                <w:i/>
                <w:sz w:val="20"/>
                <w:szCs w:val="20"/>
              </w:rPr>
            </w:pPr>
            <w:r w:rsidRPr="00A03B1B">
              <w:rPr>
                <w:i/>
                <w:sz w:val="20"/>
                <w:szCs w:val="20"/>
              </w:rPr>
              <w:t>y</w:t>
            </w:r>
          </w:p>
        </w:tc>
        <w:tc>
          <w:tcPr>
            <w:tcW w:w="631" w:type="pct"/>
          </w:tcPr>
          <w:p w14:paraId="1016E85D" w14:textId="77777777" w:rsidR="00A03B1B" w:rsidRPr="00A03B1B" w:rsidRDefault="00A03B1B" w:rsidP="00A03B1B">
            <w:pPr>
              <w:spacing w:after="60"/>
              <w:rPr>
                <w:sz w:val="20"/>
                <w:szCs w:val="20"/>
              </w:rPr>
            </w:pPr>
            <w:r w:rsidRPr="00A03B1B">
              <w:rPr>
                <w:sz w:val="20"/>
                <w:szCs w:val="20"/>
              </w:rPr>
              <w:t>none</w:t>
            </w:r>
          </w:p>
        </w:tc>
        <w:tc>
          <w:tcPr>
            <w:tcW w:w="3074" w:type="pct"/>
          </w:tcPr>
          <w:p w14:paraId="59DCE93D" w14:textId="77777777" w:rsidR="00A03B1B" w:rsidRPr="00A03B1B" w:rsidRDefault="00A03B1B" w:rsidP="00A03B1B">
            <w:pPr>
              <w:spacing w:after="60"/>
              <w:rPr>
                <w:sz w:val="20"/>
                <w:szCs w:val="20"/>
              </w:rPr>
            </w:pPr>
            <w:r w:rsidRPr="00A03B1B">
              <w:rPr>
                <w:sz w:val="20"/>
                <w:szCs w:val="20"/>
              </w:rPr>
              <w:t>A SCED interval in the 15-minute Settlement Interval.</w:t>
            </w:r>
          </w:p>
        </w:tc>
      </w:tr>
    </w:tbl>
    <w:p w14:paraId="3289906F" w14:textId="77777777" w:rsidR="00A03B1B" w:rsidRPr="00A03B1B" w:rsidRDefault="00A03B1B" w:rsidP="00A03B1B">
      <w:pPr>
        <w:spacing w:before="240" w:after="240"/>
        <w:ind w:left="720" w:hanging="720"/>
        <w:rPr>
          <w:szCs w:val="20"/>
        </w:rPr>
      </w:pPr>
      <w:r w:rsidRPr="00A03B1B">
        <w:rPr>
          <w:bCs/>
          <w:snapToGrid w:val="0"/>
          <w:szCs w:val="20"/>
        </w:rPr>
        <w:t>(5)</w:t>
      </w:r>
      <w:r w:rsidRPr="00A03B1B">
        <w:rPr>
          <w:szCs w:val="20"/>
        </w:rPr>
        <w:t xml:space="preserve"> </w:t>
      </w:r>
      <w:r w:rsidRPr="00A03B1B">
        <w:rPr>
          <w:szCs w:val="20"/>
        </w:rPr>
        <w:tab/>
        <w:t xml:space="preserve">The Real-Time MCPC for Non-Spin is the time-weighted average of the sum of the Real-Time MCPC for Non-Spin and Real-Time Reliability Deployment Price Adders for </w:t>
      </w:r>
      <w:r w:rsidRPr="00A03B1B">
        <w:rPr>
          <w:szCs w:val="20"/>
        </w:rPr>
        <w:lastRenderedPageBreak/>
        <w:t>Ancillary Service for Non-Spin of each SCED interval in the 15-minute Settlement Interval.  The Real-Time MCPC for Non-Spin for a 15-minute Settlement Interval is calculated as follows:</w:t>
      </w:r>
    </w:p>
    <w:p w14:paraId="6276B66F" w14:textId="77777777" w:rsidR="00A03B1B" w:rsidRPr="00A03B1B" w:rsidRDefault="00A03B1B" w:rsidP="00A03B1B">
      <w:pPr>
        <w:tabs>
          <w:tab w:val="left" w:pos="2250"/>
          <w:tab w:val="left" w:pos="3150"/>
          <w:tab w:val="left" w:pos="3960"/>
        </w:tabs>
        <w:spacing w:after="240"/>
        <w:ind w:left="3960" w:hanging="3240"/>
        <w:rPr>
          <w:b/>
          <w:bCs/>
          <w:i/>
          <w:vertAlign w:val="subscript"/>
        </w:rPr>
      </w:pPr>
      <w:r w:rsidRPr="00A03B1B">
        <w:rPr>
          <w:b/>
          <w:bCs/>
        </w:rPr>
        <w:t xml:space="preserve">RTMCPCNS  =   </w:t>
      </w:r>
      <w:r w:rsidRPr="00A03B1B">
        <w:rPr>
          <w:b/>
          <w:bCs/>
          <w:position w:val="-22"/>
        </w:rPr>
        <w:object w:dxaOrig="225" w:dyaOrig="465" w14:anchorId="257D996F">
          <v:shape id="_x0000_i1078" type="#_x0000_t75" style="width:24pt;height:18.6pt" o:ole="">
            <v:imagedata r:id="rId81" o:title=""/>
          </v:shape>
          <o:OLEObject Type="Embed" ProgID="Equation.3" ShapeID="_x0000_i1078" DrawAspect="Content" ObjectID="_1831214080" r:id="rId90"/>
        </w:object>
      </w:r>
      <w:r w:rsidRPr="00A03B1B">
        <w:rPr>
          <w:b/>
          <w:bCs/>
        </w:rPr>
        <w:t xml:space="preserve"> (RNWF </w:t>
      </w:r>
      <w:r w:rsidRPr="00A03B1B">
        <w:rPr>
          <w:b/>
          <w:bCs/>
          <w:i/>
          <w:vertAlign w:val="subscript"/>
        </w:rPr>
        <w:t>y</w:t>
      </w:r>
      <w:r w:rsidRPr="00A03B1B">
        <w:rPr>
          <w:b/>
          <w:bCs/>
        </w:rPr>
        <w:t xml:space="preserve"> * (RTMCPCNSS </w:t>
      </w:r>
      <w:r w:rsidRPr="00A03B1B">
        <w:rPr>
          <w:b/>
          <w:bCs/>
          <w:i/>
          <w:vertAlign w:val="subscript"/>
        </w:rPr>
        <w:t>y</w:t>
      </w:r>
      <w:r w:rsidRPr="00A03B1B">
        <w:rPr>
          <w:b/>
          <w:bCs/>
        </w:rPr>
        <w:t xml:space="preserve">+ RTRDPANSS </w:t>
      </w:r>
      <w:r w:rsidRPr="00A03B1B">
        <w:rPr>
          <w:b/>
          <w:bCs/>
          <w:i/>
          <w:vertAlign w:val="subscript"/>
        </w:rPr>
        <w:t>y</w:t>
      </w:r>
      <w:r w:rsidRPr="00A03B1B">
        <w:rPr>
          <w:b/>
          <w:bCs/>
        </w:rPr>
        <w:t>))</w:t>
      </w:r>
    </w:p>
    <w:p w14:paraId="7F419E6E" w14:textId="77777777" w:rsidR="00A03B1B" w:rsidRPr="00A03B1B" w:rsidRDefault="00A03B1B" w:rsidP="00A03B1B">
      <w:pPr>
        <w:spacing w:after="240"/>
        <w:rPr>
          <w:szCs w:val="20"/>
        </w:rPr>
      </w:pPr>
      <w:r w:rsidRPr="00A03B1B">
        <w:rPr>
          <w:szCs w:val="20"/>
        </w:rPr>
        <w:t>Where:</w:t>
      </w:r>
    </w:p>
    <w:p w14:paraId="1367E790" w14:textId="77777777" w:rsidR="00A03B1B" w:rsidRPr="00A03B1B" w:rsidRDefault="00A03B1B" w:rsidP="00A03B1B">
      <w:pPr>
        <w:spacing w:after="240"/>
        <w:ind w:firstLine="720"/>
        <w:rPr>
          <w:i/>
          <w:szCs w:val="20"/>
          <w:vertAlign w:val="subscript"/>
        </w:rPr>
      </w:pPr>
      <w:r w:rsidRPr="00A03B1B">
        <w:rPr>
          <w:szCs w:val="20"/>
        </w:rPr>
        <w:t xml:space="preserve">RNWF </w:t>
      </w:r>
      <w:r w:rsidRPr="00A03B1B">
        <w:rPr>
          <w:i/>
          <w:szCs w:val="20"/>
          <w:vertAlign w:val="subscript"/>
        </w:rPr>
        <w:t xml:space="preserve">y   </w:t>
      </w:r>
      <w:r w:rsidRPr="00A03B1B">
        <w:rPr>
          <w:szCs w:val="20"/>
        </w:rPr>
        <w:t xml:space="preserve">=  TLMP </w:t>
      </w:r>
      <w:r w:rsidRPr="00A03B1B">
        <w:rPr>
          <w:i/>
          <w:szCs w:val="20"/>
          <w:vertAlign w:val="subscript"/>
        </w:rPr>
        <w:t>y</w:t>
      </w:r>
      <w:r w:rsidRPr="00A03B1B">
        <w:rPr>
          <w:szCs w:val="20"/>
        </w:rPr>
        <w:t xml:space="preserve"> </w:t>
      </w:r>
      <w:r w:rsidRPr="00A03B1B">
        <w:rPr>
          <w:color w:val="000000"/>
          <w:sz w:val="32"/>
          <w:szCs w:val="32"/>
        </w:rPr>
        <w:t>/</w:t>
      </w:r>
      <w:r w:rsidRPr="00A03B1B">
        <w:rPr>
          <w:color w:val="000000"/>
          <w:szCs w:val="20"/>
        </w:rPr>
        <w:t xml:space="preserve"> </w:t>
      </w:r>
      <w:r w:rsidRPr="00A03B1B">
        <w:rPr>
          <w:position w:val="-22"/>
          <w:szCs w:val="20"/>
        </w:rPr>
        <w:object w:dxaOrig="225" w:dyaOrig="465" w14:anchorId="5E73F12B">
          <v:shape id="_x0000_i1079" type="#_x0000_t75" style="width:24pt;height:18.6pt" o:ole="">
            <v:imagedata r:id="rId81" o:title=""/>
          </v:shape>
          <o:OLEObject Type="Embed" ProgID="Equation.3" ShapeID="_x0000_i1079" DrawAspect="Content" ObjectID="_1831214081" r:id="rId91"/>
        </w:object>
      </w:r>
      <w:r w:rsidRPr="00A03B1B">
        <w:rPr>
          <w:szCs w:val="20"/>
        </w:rPr>
        <w:t xml:space="preserve">TLMP </w:t>
      </w:r>
      <w:r w:rsidRPr="00A03B1B">
        <w:rPr>
          <w:i/>
          <w:szCs w:val="20"/>
          <w:vertAlign w:val="subscript"/>
        </w:rPr>
        <w:t>y</w:t>
      </w:r>
    </w:p>
    <w:p w14:paraId="142B2DB2" w14:textId="77777777" w:rsidR="00A03B1B" w:rsidRPr="00A03B1B" w:rsidRDefault="00A03B1B" w:rsidP="00A03B1B">
      <w:pPr>
        <w:ind w:left="720" w:hanging="720"/>
        <w:rPr>
          <w:iCs/>
        </w:rPr>
      </w:pPr>
      <w:r w:rsidRPr="00A03B1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A03B1B" w:rsidRPr="00A03B1B" w14:paraId="648ED685" w14:textId="77777777" w:rsidTr="00B31BB1">
        <w:trPr>
          <w:cantSplit/>
          <w:tblHeader/>
        </w:trPr>
        <w:tc>
          <w:tcPr>
            <w:tcW w:w="1295" w:type="pct"/>
            <w:tcBorders>
              <w:top w:val="single" w:sz="4" w:space="0" w:color="auto"/>
              <w:left w:val="single" w:sz="4" w:space="0" w:color="auto"/>
              <w:bottom w:val="single" w:sz="4" w:space="0" w:color="auto"/>
              <w:right w:val="single" w:sz="4" w:space="0" w:color="auto"/>
            </w:tcBorders>
            <w:hideMark/>
          </w:tcPr>
          <w:p w14:paraId="5784C9D9" w14:textId="77777777" w:rsidR="00A03B1B" w:rsidRPr="00A03B1B" w:rsidRDefault="00A03B1B" w:rsidP="00A03B1B">
            <w:pPr>
              <w:spacing w:after="120"/>
              <w:rPr>
                <w:b/>
                <w:iCs/>
                <w:sz w:val="20"/>
                <w:szCs w:val="20"/>
              </w:rPr>
            </w:pPr>
            <w:r w:rsidRPr="00A03B1B">
              <w:rPr>
                <w:b/>
                <w:iCs/>
                <w:sz w:val="20"/>
                <w:szCs w:val="20"/>
              </w:rPr>
              <w:t>Variable</w:t>
            </w:r>
          </w:p>
        </w:tc>
        <w:tc>
          <w:tcPr>
            <w:tcW w:w="631" w:type="pct"/>
            <w:tcBorders>
              <w:top w:val="single" w:sz="4" w:space="0" w:color="auto"/>
              <w:left w:val="single" w:sz="4" w:space="0" w:color="auto"/>
              <w:bottom w:val="single" w:sz="4" w:space="0" w:color="auto"/>
              <w:right w:val="single" w:sz="4" w:space="0" w:color="auto"/>
            </w:tcBorders>
            <w:hideMark/>
          </w:tcPr>
          <w:p w14:paraId="1C406EEA" w14:textId="77777777" w:rsidR="00A03B1B" w:rsidRPr="00A03B1B" w:rsidRDefault="00A03B1B" w:rsidP="00A03B1B">
            <w:pPr>
              <w:spacing w:after="120"/>
              <w:rPr>
                <w:b/>
                <w:iCs/>
                <w:sz w:val="20"/>
                <w:szCs w:val="20"/>
              </w:rPr>
            </w:pPr>
            <w:r w:rsidRPr="00A03B1B">
              <w:rPr>
                <w:b/>
                <w:iCs/>
                <w:sz w:val="20"/>
                <w:szCs w:val="20"/>
              </w:rPr>
              <w:t>Unit</w:t>
            </w:r>
          </w:p>
        </w:tc>
        <w:tc>
          <w:tcPr>
            <w:tcW w:w="3074" w:type="pct"/>
            <w:tcBorders>
              <w:top w:val="single" w:sz="4" w:space="0" w:color="auto"/>
              <w:left w:val="single" w:sz="4" w:space="0" w:color="auto"/>
              <w:bottom w:val="single" w:sz="4" w:space="0" w:color="auto"/>
              <w:right w:val="single" w:sz="4" w:space="0" w:color="auto"/>
            </w:tcBorders>
            <w:hideMark/>
          </w:tcPr>
          <w:p w14:paraId="6EEBBBC1"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38E96B6A"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56C88C73" w14:textId="77777777" w:rsidR="00A03B1B" w:rsidRPr="00A03B1B" w:rsidRDefault="00A03B1B" w:rsidP="00A03B1B">
            <w:pPr>
              <w:spacing w:after="60"/>
              <w:rPr>
                <w:sz w:val="20"/>
                <w:szCs w:val="20"/>
              </w:rPr>
            </w:pPr>
            <w:r w:rsidRPr="00A03B1B">
              <w:rPr>
                <w:sz w:val="20"/>
                <w:szCs w:val="20"/>
              </w:rPr>
              <w:t xml:space="preserve">RTMCPCNS </w:t>
            </w:r>
          </w:p>
        </w:tc>
        <w:tc>
          <w:tcPr>
            <w:tcW w:w="631" w:type="pct"/>
            <w:tcBorders>
              <w:top w:val="single" w:sz="4" w:space="0" w:color="auto"/>
              <w:left w:val="single" w:sz="4" w:space="0" w:color="auto"/>
              <w:bottom w:val="single" w:sz="4" w:space="0" w:color="auto"/>
              <w:right w:val="single" w:sz="4" w:space="0" w:color="auto"/>
            </w:tcBorders>
            <w:hideMark/>
          </w:tcPr>
          <w:p w14:paraId="66C0F356"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13442919" w14:textId="77777777" w:rsidR="00A03B1B" w:rsidRPr="00A03B1B" w:rsidRDefault="00A03B1B" w:rsidP="00A03B1B">
            <w:pPr>
              <w:spacing w:after="60"/>
              <w:rPr>
                <w:i/>
                <w:sz w:val="20"/>
                <w:szCs w:val="20"/>
              </w:rPr>
            </w:pPr>
            <w:r w:rsidRPr="00A03B1B">
              <w:rPr>
                <w:i/>
                <w:sz w:val="20"/>
                <w:szCs w:val="18"/>
              </w:rPr>
              <w:t xml:space="preserve">Real-Time Market Clearing Price for Capacity for </w:t>
            </w:r>
            <w:r w:rsidRPr="00A03B1B">
              <w:rPr>
                <w:i/>
                <w:sz w:val="20"/>
                <w:szCs w:val="20"/>
              </w:rPr>
              <w:t>Non-Spin</w:t>
            </w:r>
            <w:r w:rsidRPr="00A03B1B">
              <w:rPr>
                <w:sz w:val="20"/>
                <w:szCs w:val="20"/>
              </w:rPr>
              <w:t xml:space="preserve"> </w:t>
            </w:r>
            <w:r w:rsidRPr="00A03B1B">
              <w:rPr>
                <w:i/>
                <w:sz w:val="20"/>
                <w:szCs w:val="18"/>
              </w:rPr>
              <w:t>-</w:t>
            </w:r>
            <w:r w:rsidRPr="00A03B1B">
              <w:rPr>
                <w:sz w:val="20"/>
                <w:szCs w:val="20"/>
              </w:rPr>
              <w:t xml:space="preserve"> The Real-Time MCPC for Non-Spin for the 15-minute Settlement Interval.</w:t>
            </w:r>
          </w:p>
        </w:tc>
      </w:tr>
      <w:tr w:rsidR="00A03B1B" w:rsidRPr="00A03B1B" w14:paraId="76F403F7" w14:textId="77777777" w:rsidTr="00B31BB1">
        <w:trPr>
          <w:cantSplit/>
        </w:trPr>
        <w:tc>
          <w:tcPr>
            <w:tcW w:w="1295" w:type="pct"/>
            <w:tcBorders>
              <w:top w:val="single" w:sz="4" w:space="0" w:color="auto"/>
              <w:left w:val="single" w:sz="4" w:space="0" w:color="auto"/>
              <w:bottom w:val="single" w:sz="4" w:space="0" w:color="auto"/>
              <w:right w:val="single" w:sz="4" w:space="0" w:color="auto"/>
            </w:tcBorders>
            <w:hideMark/>
          </w:tcPr>
          <w:p w14:paraId="6DCA9859" w14:textId="77777777" w:rsidR="00A03B1B" w:rsidRPr="00A03B1B" w:rsidRDefault="00A03B1B" w:rsidP="00A03B1B">
            <w:pPr>
              <w:spacing w:after="60"/>
              <w:rPr>
                <w:sz w:val="20"/>
                <w:szCs w:val="20"/>
              </w:rPr>
            </w:pPr>
            <w:r w:rsidRPr="00A03B1B">
              <w:rPr>
                <w:sz w:val="20"/>
                <w:szCs w:val="20"/>
              </w:rPr>
              <w:t>RTMCPCNSS</w:t>
            </w:r>
            <w:r w:rsidRPr="00A03B1B">
              <w:rPr>
                <w:i/>
                <w:sz w:val="20"/>
                <w:szCs w:val="20"/>
                <w:vertAlign w:val="subscript"/>
              </w:rPr>
              <w:t xml:space="preserve"> y</w:t>
            </w:r>
          </w:p>
        </w:tc>
        <w:tc>
          <w:tcPr>
            <w:tcW w:w="631" w:type="pct"/>
            <w:tcBorders>
              <w:top w:val="single" w:sz="4" w:space="0" w:color="auto"/>
              <w:left w:val="single" w:sz="4" w:space="0" w:color="auto"/>
              <w:bottom w:val="single" w:sz="4" w:space="0" w:color="auto"/>
              <w:right w:val="single" w:sz="4" w:space="0" w:color="auto"/>
            </w:tcBorders>
            <w:hideMark/>
          </w:tcPr>
          <w:p w14:paraId="10437C2E" w14:textId="77777777" w:rsidR="00A03B1B" w:rsidRPr="00A03B1B" w:rsidRDefault="00A03B1B" w:rsidP="00A03B1B">
            <w:pPr>
              <w:spacing w:after="60"/>
              <w:rPr>
                <w:sz w:val="20"/>
                <w:szCs w:val="20"/>
              </w:rPr>
            </w:pPr>
            <w:r w:rsidRPr="00A03B1B">
              <w:rPr>
                <w:sz w:val="20"/>
                <w:szCs w:val="20"/>
              </w:rPr>
              <w:t>$/MW</w:t>
            </w:r>
          </w:p>
        </w:tc>
        <w:tc>
          <w:tcPr>
            <w:tcW w:w="3074" w:type="pct"/>
            <w:tcBorders>
              <w:top w:val="single" w:sz="4" w:space="0" w:color="auto"/>
              <w:left w:val="single" w:sz="4" w:space="0" w:color="auto"/>
              <w:bottom w:val="single" w:sz="4" w:space="0" w:color="auto"/>
              <w:right w:val="single" w:sz="4" w:space="0" w:color="auto"/>
            </w:tcBorders>
            <w:hideMark/>
          </w:tcPr>
          <w:p w14:paraId="07FFAF48" w14:textId="77777777" w:rsidR="00A03B1B" w:rsidRPr="00A03B1B" w:rsidRDefault="00A03B1B" w:rsidP="00A03B1B">
            <w:pPr>
              <w:spacing w:after="60"/>
              <w:rPr>
                <w:i/>
                <w:sz w:val="20"/>
                <w:szCs w:val="18"/>
              </w:rPr>
            </w:pPr>
            <w:r w:rsidRPr="00A03B1B">
              <w:rPr>
                <w:i/>
                <w:sz w:val="20"/>
                <w:szCs w:val="18"/>
              </w:rPr>
              <w:t xml:space="preserve">Real-Time Market Clearing Price for Capacity for </w:t>
            </w:r>
            <w:r w:rsidRPr="00A03B1B">
              <w:rPr>
                <w:i/>
                <w:sz w:val="20"/>
                <w:szCs w:val="20"/>
              </w:rPr>
              <w:t>Non-Spin</w:t>
            </w:r>
            <w:r w:rsidRPr="00A03B1B">
              <w:rPr>
                <w:sz w:val="20"/>
                <w:szCs w:val="20"/>
              </w:rPr>
              <w:t xml:space="preserve"> </w:t>
            </w:r>
            <w:r w:rsidRPr="00A03B1B">
              <w:rPr>
                <w:i/>
                <w:sz w:val="20"/>
                <w:szCs w:val="20"/>
              </w:rPr>
              <w:t xml:space="preserve">per SCED interval </w:t>
            </w:r>
            <w:r w:rsidRPr="00A03B1B">
              <w:rPr>
                <w:i/>
                <w:sz w:val="20"/>
                <w:szCs w:val="18"/>
              </w:rPr>
              <w:t>-</w:t>
            </w:r>
            <w:r w:rsidRPr="00A03B1B">
              <w:rPr>
                <w:sz w:val="20"/>
                <w:szCs w:val="20"/>
              </w:rPr>
              <w:t xml:space="preserve"> The Real-Time MCPC for Non-Spin for the SCED interval </w:t>
            </w:r>
            <w:r w:rsidRPr="00A03B1B">
              <w:rPr>
                <w:i/>
                <w:sz w:val="20"/>
                <w:szCs w:val="20"/>
              </w:rPr>
              <w:t>y.</w:t>
            </w:r>
          </w:p>
        </w:tc>
      </w:tr>
      <w:tr w:rsidR="00A03B1B" w:rsidRPr="00A03B1B" w14:paraId="139F4D7D" w14:textId="77777777" w:rsidTr="00B31BB1">
        <w:trPr>
          <w:cantSplit/>
        </w:trPr>
        <w:tc>
          <w:tcPr>
            <w:tcW w:w="1295" w:type="pct"/>
          </w:tcPr>
          <w:p w14:paraId="0A491E62" w14:textId="77777777" w:rsidR="00A03B1B" w:rsidRPr="00A03B1B" w:rsidRDefault="00A03B1B" w:rsidP="00A03B1B">
            <w:pPr>
              <w:spacing w:after="60"/>
              <w:rPr>
                <w:i/>
                <w:sz w:val="20"/>
                <w:szCs w:val="20"/>
              </w:rPr>
            </w:pPr>
            <w:r w:rsidRPr="00A03B1B">
              <w:rPr>
                <w:sz w:val="20"/>
                <w:szCs w:val="20"/>
              </w:rPr>
              <w:t xml:space="preserve">RTRDPANSS </w:t>
            </w:r>
            <w:r w:rsidRPr="00A03B1B">
              <w:rPr>
                <w:i/>
                <w:sz w:val="20"/>
                <w:szCs w:val="20"/>
              </w:rPr>
              <w:t>y</w:t>
            </w:r>
          </w:p>
        </w:tc>
        <w:tc>
          <w:tcPr>
            <w:tcW w:w="631" w:type="pct"/>
          </w:tcPr>
          <w:p w14:paraId="321F4EA0" w14:textId="77777777" w:rsidR="00A03B1B" w:rsidRPr="00A03B1B" w:rsidRDefault="00A03B1B" w:rsidP="00A03B1B">
            <w:pPr>
              <w:spacing w:after="60"/>
              <w:rPr>
                <w:sz w:val="20"/>
                <w:szCs w:val="20"/>
              </w:rPr>
            </w:pPr>
            <w:r w:rsidRPr="00A03B1B">
              <w:rPr>
                <w:sz w:val="20"/>
                <w:szCs w:val="20"/>
              </w:rPr>
              <w:t>$/MW</w:t>
            </w:r>
          </w:p>
        </w:tc>
        <w:tc>
          <w:tcPr>
            <w:tcW w:w="3074" w:type="pct"/>
          </w:tcPr>
          <w:p w14:paraId="76180C5D" w14:textId="77777777" w:rsidR="00A03B1B" w:rsidRPr="00A03B1B" w:rsidRDefault="00A03B1B" w:rsidP="00A03B1B">
            <w:pPr>
              <w:spacing w:after="60"/>
              <w:rPr>
                <w:sz w:val="20"/>
                <w:szCs w:val="20"/>
              </w:rPr>
            </w:pPr>
            <w:r w:rsidRPr="00A03B1B">
              <w:rPr>
                <w:i/>
                <w:sz w:val="20"/>
                <w:szCs w:val="20"/>
              </w:rPr>
              <w:t>Real-Time Reliability Deployment Price Adder for Ancillary Service for Non-Spin per SCED interval</w:t>
            </w:r>
            <w:r w:rsidRPr="00A03B1B">
              <w:rPr>
                <w:sz w:val="20"/>
                <w:szCs w:val="20"/>
              </w:rPr>
              <w:t xml:space="preserve"> - The Real-Time price adder for Non-Spin that captures the impact of reliability deployments on Non-Spin prices for the SCED interval y. </w:t>
            </w:r>
          </w:p>
        </w:tc>
      </w:tr>
      <w:tr w:rsidR="00A03B1B" w:rsidRPr="00A03B1B" w14:paraId="7AF146D4" w14:textId="77777777" w:rsidTr="00B31BB1">
        <w:trPr>
          <w:cantSplit/>
        </w:trPr>
        <w:tc>
          <w:tcPr>
            <w:tcW w:w="1295" w:type="pct"/>
          </w:tcPr>
          <w:p w14:paraId="616C7812" w14:textId="77777777" w:rsidR="00A03B1B" w:rsidRPr="00A03B1B" w:rsidRDefault="00A03B1B" w:rsidP="00A03B1B">
            <w:pPr>
              <w:spacing w:after="60"/>
              <w:rPr>
                <w:sz w:val="20"/>
                <w:szCs w:val="20"/>
              </w:rPr>
            </w:pPr>
            <w:r w:rsidRPr="00A03B1B">
              <w:rPr>
                <w:iCs/>
                <w:sz w:val="20"/>
                <w:szCs w:val="20"/>
              </w:rPr>
              <w:t xml:space="preserve">RNWF </w:t>
            </w:r>
            <w:r w:rsidRPr="00A03B1B">
              <w:rPr>
                <w:i/>
                <w:iCs/>
                <w:sz w:val="20"/>
                <w:szCs w:val="20"/>
                <w:vertAlign w:val="subscript"/>
              </w:rPr>
              <w:t>y</w:t>
            </w:r>
          </w:p>
        </w:tc>
        <w:tc>
          <w:tcPr>
            <w:tcW w:w="631" w:type="pct"/>
          </w:tcPr>
          <w:p w14:paraId="19472534" w14:textId="77777777" w:rsidR="00A03B1B" w:rsidRPr="00A03B1B" w:rsidRDefault="00A03B1B" w:rsidP="00A03B1B">
            <w:pPr>
              <w:spacing w:after="60"/>
              <w:rPr>
                <w:sz w:val="20"/>
                <w:szCs w:val="20"/>
              </w:rPr>
            </w:pPr>
            <w:r w:rsidRPr="00A03B1B">
              <w:rPr>
                <w:iCs/>
                <w:sz w:val="20"/>
                <w:szCs w:val="20"/>
              </w:rPr>
              <w:t>none</w:t>
            </w:r>
          </w:p>
        </w:tc>
        <w:tc>
          <w:tcPr>
            <w:tcW w:w="3074" w:type="pct"/>
          </w:tcPr>
          <w:p w14:paraId="596B0D7C" w14:textId="77777777" w:rsidR="00A03B1B" w:rsidRPr="00A03B1B" w:rsidRDefault="00A03B1B" w:rsidP="00A03B1B">
            <w:pPr>
              <w:spacing w:after="60"/>
              <w:rPr>
                <w:i/>
                <w:sz w:val="20"/>
                <w:szCs w:val="20"/>
              </w:rPr>
            </w:pPr>
            <w:r w:rsidRPr="00A03B1B">
              <w:rPr>
                <w:i/>
                <w:iCs/>
                <w:sz w:val="20"/>
                <w:szCs w:val="20"/>
              </w:rPr>
              <w:t>Resource Node Weighting Factor per interval</w:t>
            </w:r>
            <w:r w:rsidRPr="00A03B1B">
              <w:rPr>
                <w:iCs/>
                <w:sz w:val="20"/>
                <w:szCs w:val="20"/>
              </w:rPr>
              <w:sym w:font="Symbol" w:char="F0BE"/>
            </w:r>
            <w:r w:rsidRPr="00A03B1B">
              <w:rPr>
                <w:iCs/>
                <w:sz w:val="20"/>
                <w:szCs w:val="20"/>
              </w:rPr>
              <w:t xml:space="preserve">The weight used in the Ancillary Service Price calculation for the portion of the SCED interval </w:t>
            </w:r>
            <w:r w:rsidRPr="00A03B1B">
              <w:rPr>
                <w:i/>
                <w:iCs/>
                <w:sz w:val="20"/>
                <w:szCs w:val="20"/>
              </w:rPr>
              <w:t>y</w:t>
            </w:r>
            <w:r w:rsidRPr="00A03B1B">
              <w:rPr>
                <w:iCs/>
                <w:sz w:val="20"/>
                <w:szCs w:val="20"/>
              </w:rPr>
              <w:t xml:space="preserve"> within the Settlement Interval.</w:t>
            </w:r>
          </w:p>
        </w:tc>
      </w:tr>
      <w:tr w:rsidR="00A03B1B" w:rsidRPr="00A03B1B" w14:paraId="5BE4114F" w14:textId="77777777" w:rsidTr="00B31BB1">
        <w:trPr>
          <w:cantSplit/>
        </w:trPr>
        <w:tc>
          <w:tcPr>
            <w:tcW w:w="1295" w:type="pct"/>
          </w:tcPr>
          <w:p w14:paraId="15372BBA" w14:textId="77777777" w:rsidR="00A03B1B" w:rsidRPr="00A03B1B" w:rsidRDefault="00A03B1B" w:rsidP="00A03B1B">
            <w:pPr>
              <w:spacing w:after="60"/>
              <w:rPr>
                <w:sz w:val="20"/>
                <w:szCs w:val="20"/>
              </w:rPr>
            </w:pPr>
            <w:r w:rsidRPr="00A03B1B">
              <w:rPr>
                <w:iCs/>
                <w:sz w:val="20"/>
                <w:szCs w:val="20"/>
              </w:rPr>
              <w:t xml:space="preserve">TLMP </w:t>
            </w:r>
            <w:r w:rsidRPr="00A03B1B">
              <w:rPr>
                <w:i/>
                <w:iCs/>
                <w:sz w:val="20"/>
                <w:szCs w:val="20"/>
                <w:vertAlign w:val="subscript"/>
              </w:rPr>
              <w:t>y</w:t>
            </w:r>
          </w:p>
        </w:tc>
        <w:tc>
          <w:tcPr>
            <w:tcW w:w="631" w:type="pct"/>
          </w:tcPr>
          <w:p w14:paraId="00954A07" w14:textId="77777777" w:rsidR="00A03B1B" w:rsidRPr="00A03B1B" w:rsidRDefault="00A03B1B" w:rsidP="00A03B1B">
            <w:pPr>
              <w:spacing w:after="60"/>
              <w:rPr>
                <w:sz w:val="20"/>
                <w:szCs w:val="20"/>
              </w:rPr>
            </w:pPr>
            <w:r w:rsidRPr="00A03B1B">
              <w:rPr>
                <w:iCs/>
                <w:sz w:val="20"/>
                <w:szCs w:val="20"/>
              </w:rPr>
              <w:t>second</w:t>
            </w:r>
          </w:p>
        </w:tc>
        <w:tc>
          <w:tcPr>
            <w:tcW w:w="3074" w:type="pct"/>
          </w:tcPr>
          <w:p w14:paraId="7A459EA5" w14:textId="77777777" w:rsidR="00A03B1B" w:rsidRPr="00A03B1B" w:rsidRDefault="00A03B1B" w:rsidP="00A03B1B">
            <w:pPr>
              <w:spacing w:after="60"/>
              <w:rPr>
                <w:i/>
                <w:sz w:val="20"/>
                <w:szCs w:val="20"/>
              </w:rPr>
            </w:pPr>
            <w:r w:rsidRPr="00A03B1B">
              <w:rPr>
                <w:i/>
                <w:sz w:val="20"/>
                <w:szCs w:val="20"/>
              </w:rPr>
              <w:t>Duration of SCED interval per interval</w:t>
            </w:r>
            <w:r w:rsidRPr="00A03B1B">
              <w:rPr>
                <w:iCs/>
                <w:sz w:val="20"/>
                <w:szCs w:val="20"/>
              </w:rPr>
              <w:sym w:font="Symbol" w:char="F0BE"/>
            </w:r>
            <w:r w:rsidRPr="00A03B1B">
              <w:rPr>
                <w:iCs/>
                <w:sz w:val="20"/>
                <w:szCs w:val="20"/>
              </w:rPr>
              <w:t xml:space="preserve">The duration of the portion of the SCED interval </w:t>
            </w:r>
            <w:r w:rsidRPr="00A03B1B">
              <w:rPr>
                <w:i/>
                <w:sz w:val="20"/>
                <w:szCs w:val="20"/>
              </w:rPr>
              <w:t>y</w:t>
            </w:r>
            <w:r w:rsidRPr="00A03B1B">
              <w:rPr>
                <w:sz w:val="20"/>
                <w:szCs w:val="20"/>
              </w:rPr>
              <w:t xml:space="preserve"> within the Settlement Interval</w:t>
            </w:r>
            <w:r w:rsidRPr="00A03B1B">
              <w:rPr>
                <w:iCs/>
                <w:sz w:val="20"/>
                <w:szCs w:val="20"/>
              </w:rPr>
              <w:t>.</w:t>
            </w:r>
          </w:p>
        </w:tc>
      </w:tr>
      <w:tr w:rsidR="00A03B1B" w:rsidRPr="00A03B1B" w14:paraId="5C6F6C45" w14:textId="77777777" w:rsidTr="00B31BB1">
        <w:trPr>
          <w:cantSplit/>
        </w:trPr>
        <w:tc>
          <w:tcPr>
            <w:tcW w:w="1295" w:type="pct"/>
          </w:tcPr>
          <w:p w14:paraId="5778E255" w14:textId="77777777" w:rsidR="00A03B1B" w:rsidRPr="00A03B1B" w:rsidRDefault="00A03B1B" w:rsidP="00A03B1B">
            <w:pPr>
              <w:spacing w:after="60"/>
              <w:rPr>
                <w:i/>
                <w:sz w:val="20"/>
                <w:szCs w:val="20"/>
              </w:rPr>
            </w:pPr>
            <w:r w:rsidRPr="00A03B1B">
              <w:rPr>
                <w:i/>
                <w:sz w:val="20"/>
                <w:szCs w:val="20"/>
              </w:rPr>
              <w:t>y</w:t>
            </w:r>
          </w:p>
        </w:tc>
        <w:tc>
          <w:tcPr>
            <w:tcW w:w="631" w:type="pct"/>
          </w:tcPr>
          <w:p w14:paraId="538FC087" w14:textId="77777777" w:rsidR="00A03B1B" w:rsidRPr="00A03B1B" w:rsidRDefault="00A03B1B" w:rsidP="00A03B1B">
            <w:pPr>
              <w:spacing w:after="60"/>
              <w:rPr>
                <w:sz w:val="20"/>
                <w:szCs w:val="20"/>
              </w:rPr>
            </w:pPr>
            <w:r w:rsidRPr="00A03B1B">
              <w:rPr>
                <w:sz w:val="20"/>
                <w:szCs w:val="20"/>
              </w:rPr>
              <w:t>none</w:t>
            </w:r>
          </w:p>
        </w:tc>
        <w:tc>
          <w:tcPr>
            <w:tcW w:w="3074" w:type="pct"/>
          </w:tcPr>
          <w:p w14:paraId="4CD9D93A" w14:textId="77777777" w:rsidR="00A03B1B" w:rsidRPr="00A03B1B" w:rsidRDefault="00A03B1B" w:rsidP="00A03B1B">
            <w:pPr>
              <w:spacing w:after="60"/>
              <w:rPr>
                <w:sz w:val="20"/>
                <w:szCs w:val="20"/>
              </w:rPr>
            </w:pPr>
            <w:r w:rsidRPr="00A03B1B">
              <w:rPr>
                <w:sz w:val="20"/>
                <w:szCs w:val="20"/>
              </w:rPr>
              <w:t>A SCED interval in the 15-minute Settlement Interval.</w:t>
            </w:r>
          </w:p>
        </w:tc>
      </w:tr>
    </w:tbl>
    <w:p w14:paraId="399989FA" w14:textId="77777777" w:rsidR="00A03B1B" w:rsidRPr="00A03B1B" w:rsidRDefault="00A03B1B" w:rsidP="00A03B1B">
      <w:pPr>
        <w:spacing w:before="240" w:after="240"/>
        <w:ind w:left="720" w:hanging="720"/>
        <w:rPr>
          <w:ins w:id="881" w:author="ERCOT" w:date="2025-07-30T09:03:00Z"/>
          <w:szCs w:val="20"/>
        </w:rPr>
      </w:pPr>
      <w:ins w:id="882" w:author="ERCOT" w:date="2025-07-30T09:03:00Z">
        <w:r w:rsidRPr="00A03B1B">
          <w:rPr>
            <w:bCs/>
            <w:snapToGrid w:val="0"/>
            <w:szCs w:val="20"/>
          </w:rPr>
          <w:t>(</w:t>
        </w:r>
      </w:ins>
      <w:ins w:id="883" w:author="ERCOT" w:date="2025-12-09T11:24:00Z">
        <w:r w:rsidRPr="00A03B1B">
          <w:rPr>
            <w:bCs/>
            <w:snapToGrid w:val="0"/>
            <w:szCs w:val="20"/>
          </w:rPr>
          <w:t>6</w:t>
        </w:r>
      </w:ins>
      <w:ins w:id="884" w:author="ERCOT" w:date="2025-07-30T09:03:00Z">
        <w:r w:rsidRPr="00A03B1B">
          <w:rPr>
            <w:bCs/>
            <w:snapToGrid w:val="0"/>
            <w:szCs w:val="20"/>
          </w:rPr>
          <w:t>)</w:t>
        </w:r>
        <w:r w:rsidRPr="00A03B1B">
          <w:rPr>
            <w:szCs w:val="20"/>
          </w:rPr>
          <w:t xml:space="preserve"> </w:t>
        </w:r>
        <w:r w:rsidRPr="00A03B1B">
          <w:rPr>
            <w:szCs w:val="20"/>
          </w:rPr>
          <w:tab/>
          <w:t xml:space="preserve">The Real-Time MCPC for </w:t>
        </w:r>
      </w:ins>
      <w:ins w:id="885" w:author="ERCOT" w:date="2025-07-30T09:04:00Z">
        <w:r w:rsidRPr="00A03B1B">
          <w:rPr>
            <w:szCs w:val="20"/>
          </w:rPr>
          <w:t>DRRS</w:t>
        </w:r>
      </w:ins>
      <w:ins w:id="886" w:author="ERCOT" w:date="2025-07-30T09:03:00Z">
        <w:r w:rsidRPr="00A03B1B">
          <w:rPr>
            <w:szCs w:val="20"/>
          </w:rPr>
          <w:t xml:space="preserve"> is the time-weighted average of the sum of the Real-Time MCPC for </w:t>
        </w:r>
      </w:ins>
      <w:ins w:id="887" w:author="ERCOT" w:date="2025-07-30T09:04:00Z">
        <w:r w:rsidRPr="00A03B1B">
          <w:rPr>
            <w:szCs w:val="20"/>
          </w:rPr>
          <w:t>DRRS</w:t>
        </w:r>
      </w:ins>
      <w:ins w:id="888" w:author="ERCOT" w:date="2025-07-30T09:03:00Z">
        <w:r w:rsidRPr="00A03B1B">
          <w:rPr>
            <w:szCs w:val="20"/>
          </w:rPr>
          <w:t xml:space="preserve"> and Real-Time Reliability Deployment Price Adders for Ancillary Service for </w:t>
        </w:r>
      </w:ins>
      <w:ins w:id="889" w:author="ERCOT" w:date="2025-07-30T09:04:00Z">
        <w:r w:rsidRPr="00A03B1B">
          <w:rPr>
            <w:szCs w:val="20"/>
          </w:rPr>
          <w:t>DRRS</w:t>
        </w:r>
      </w:ins>
      <w:ins w:id="890" w:author="ERCOT" w:date="2025-07-30T09:03:00Z">
        <w:r w:rsidRPr="00A03B1B">
          <w:rPr>
            <w:szCs w:val="20"/>
          </w:rPr>
          <w:t xml:space="preserve"> of each SCED interval in the 15-minute Settlement Interval.  The Real-Time MCPC for </w:t>
        </w:r>
      </w:ins>
      <w:ins w:id="891" w:author="ERCOT" w:date="2025-07-30T09:04:00Z">
        <w:r w:rsidRPr="00A03B1B">
          <w:rPr>
            <w:szCs w:val="20"/>
          </w:rPr>
          <w:t>DRRS</w:t>
        </w:r>
      </w:ins>
      <w:ins w:id="892" w:author="ERCOT" w:date="2025-07-30T09:03:00Z">
        <w:r w:rsidRPr="00A03B1B">
          <w:rPr>
            <w:szCs w:val="20"/>
          </w:rPr>
          <w:t xml:space="preserve"> for a 15-minute Settlement Interval is calculated as follows:</w:t>
        </w:r>
      </w:ins>
    </w:p>
    <w:p w14:paraId="524F1FC6" w14:textId="77777777" w:rsidR="00A03B1B" w:rsidRPr="00A03B1B" w:rsidRDefault="00A03B1B" w:rsidP="00A03B1B">
      <w:pPr>
        <w:tabs>
          <w:tab w:val="left" w:pos="2250"/>
          <w:tab w:val="left" w:pos="3150"/>
          <w:tab w:val="left" w:pos="3960"/>
        </w:tabs>
        <w:spacing w:after="240"/>
        <w:ind w:left="3960" w:hanging="3240"/>
        <w:rPr>
          <w:ins w:id="893" w:author="ERCOT" w:date="2025-07-30T09:03:00Z"/>
          <w:b/>
          <w:bCs/>
          <w:i/>
          <w:iCs/>
          <w:vertAlign w:val="subscript"/>
        </w:rPr>
      </w:pPr>
      <w:ins w:id="894" w:author="ERCOT" w:date="2025-07-30T09:03:00Z">
        <w:r w:rsidRPr="00A03B1B">
          <w:rPr>
            <w:b/>
            <w:bCs/>
          </w:rPr>
          <w:t>RTMCPC</w:t>
        </w:r>
      </w:ins>
      <w:ins w:id="895" w:author="ERCOT" w:date="2025-07-30T09:04:00Z">
        <w:r w:rsidRPr="00A03B1B">
          <w:rPr>
            <w:b/>
            <w:bCs/>
          </w:rPr>
          <w:t>DRR</w:t>
        </w:r>
      </w:ins>
      <w:ins w:id="896" w:author="ERCOT" w:date="2025-07-30T09:03:00Z">
        <w:r w:rsidRPr="00A03B1B">
          <w:rPr>
            <w:b/>
            <w:bCs/>
          </w:rPr>
          <w:t xml:space="preserve">  =   </w:t>
        </w:r>
      </w:ins>
      <w:ins w:id="897" w:author="ERCOT" w:date="2025-11-20T07:06:00Z">
        <w:r w:rsidRPr="00A03B1B">
          <w:rPr>
            <w:b/>
            <w:bCs/>
            <w:position w:val="-22"/>
          </w:rPr>
          <w:object w:dxaOrig="225" w:dyaOrig="465" w14:anchorId="20F7E127">
            <v:shape id="_x0000_i1080" type="#_x0000_t75" style="width:21.6pt;height:26.4pt" o:ole="">
              <v:imagedata r:id="rId81" o:title=""/>
            </v:shape>
            <o:OLEObject Type="Embed" ProgID="Equation.3" ShapeID="_x0000_i1080" DrawAspect="Content" ObjectID="_1831214082" r:id="rId92"/>
          </w:object>
        </w:r>
      </w:ins>
      <w:ins w:id="898" w:author="ERCOT" w:date="2025-07-30T09:03:00Z">
        <w:r w:rsidRPr="00A03B1B">
          <w:rPr>
            <w:b/>
            <w:bCs/>
          </w:rPr>
          <w:t xml:space="preserve">(RNWF </w:t>
        </w:r>
        <w:r w:rsidRPr="00A03B1B">
          <w:rPr>
            <w:b/>
            <w:bCs/>
            <w:i/>
            <w:iCs/>
            <w:vertAlign w:val="subscript"/>
          </w:rPr>
          <w:t>y</w:t>
        </w:r>
        <w:r w:rsidRPr="00A03B1B">
          <w:rPr>
            <w:b/>
            <w:bCs/>
          </w:rPr>
          <w:t xml:space="preserve"> * (RTMCPC</w:t>
        </w:r>
      </w:ins>
      <w:ins w:id="899" w:author="ERCOT" w:date="2025-07-30T09:04:00Z">
        <w:r w:rsidRPr="00A03B1B">
          <w:rPr>
            <w:b/>
            <w:bCs/>
          </w:rPr>
          <w:t>DRR</w:t>
        </w:r>
      </w:ins>
      <w:ins w:id="900" w:author="ERCOT" w:date="2025-07-30T09:03:00Z">
        <w:r w:rsidRPr="00A03B1B">
          <w:rPr>
            <w:b/>
            <w:bCs/>
          </w:rPr>
          <w:t xml:space="preserve">S </w:t>
        </w:r>
        <w:r w:rsidRPr="00A03B1B">
          <w:rPr>
            <w:b/>
            <w:bCs/>
            <w:i/>
            <w:iCs/>
            <w:vertAlign w:val="subscript"/>
          </w:rPr>
          <w:t>y</w:t>
        </w:r>
        <w:r w:rsidRPr="00A03B1B">
          <w:rPr>
            <w:b/>
            <w:bCs/>
          </w:rPr>
          <w:t xml:space="preserve"> + RTRDPA</w:t>
        </w:r>
      </w:ins>
      <w:ins w:id="901" w:author="ERCOT" w:date="2025-07-30T09:04:00Z">
        <w:r w:rsidRPr="00A03B1B">
          <w:rPr>
            <w:b/>
            <w:bCs/>
          </w:rPr>
          <w:t>DRR</w:t>
        </w:r>
      </w:ins>
      <w:ins w:id="902" w:author="ERCOT" w:date="2025-07-30T09:03:00Z">
        <w:r w:rsidRPr="00A03B1B">
          <w:rPr>
            <w:b/>
            <w:bCs/>
          </w:rPr>
          <w:t xml:space="preserve">S </w:t>
        </w:r>
        <w:r w:rsidRPr="00A03B1B">
          <w:rPr>
            <w:b/>
            <w:bCs/>
            <w:i/>
            <w:iCs/>
            <w:vertAlign w:val="subscript"/>
          </w:rPr>
          <w:t>y</w:t>
        </w:r>
        <w:r w:rsidRPr="00A03B1B">
          <w:rPr>
            <w:b/>
            <w:bCs/>
          </w:rPr>
          <w:t>))</w:t>
        </w:r>
      </w:ins>
    </w:p>
    <w:p w14:paraId="4082D49C" w14:textId="77777777" w:rsidR="00A03B1B" w:rsidRPr="00A03B1B" w:rsidRDefault="00A03B1B" w:rsidP="00A03B1B">
      <w:pPr>
        <w:spacing w:after="240"/>
        <w:rPr>
          <w:ins w:id="903" w:author="ERCOT" w:date="2025-07-30T09:03:00Z"/>
          <w:szCs w:val="20"/>
        </w:rPr>
      </w:pPr>
      <w:ins w:id="904" w:author="ERCOT" w:date="2025-07-30T09:03:00Z">
        <w:r w:rsidRPr="00A03B1B">
          <w:rPr>
            <w:szCs w:val="20"/>
          </w:rPr>
          <w:t>Where:</w:t>
        </w:r>
      </w:ins>
    </w:p>
    <w:p w14:paraId="76232ACD" w14:textId="77777777" w:rsidR="00A03B1B" w:rsidRPr="00A03B1B" w:rsidRDefault="00A03B1B" w:rsidP="00A03B1B">
      <w:pPr>
        <w:spacing w:after="240"/>
        <w:ind w:firstLine="720"/>
        <w:rPr>
          <w:ins w:id="905" w:author="ERCOT" w:date="2025-07-30T09:03:00Z"/>
          <w:i/>
          <w:iCs/>
          <w:vertAlign w:val="subscript"/>
        </w:rPr>
      </w:pPr>
      <w:ins w:id="906" w:author="ERCOT" w:date="2025-07-30T09:03:00Z">
        <w:r w:rsidRPr="00A03B1B">
          <w:t xml:space="preserve">RNWF </w:t>
        </w:r>
        <w:r w:rsidRPr="00A03B1B">
          <w:rPr>
            <w:i/>
            <w:iCs/>
            <w:vertAlign w:val="subscript"/>
          </w:rPr>
          <w:t xml:space="preserve">y   </w:t>
        </w:r>
        <w:r w:rsidRPr="00A03B1B">
          <w:t xml:space="preserve">=  TLMP </w:t>
        </w:r>
        <w:r w:rsidRPr="00A03B1B">
          <w:rPr>
            <w:i/>
            <w:iCs/>
            <w:vertAlign w:val="subscript"/>
          </w:rPr>
          <w:t>y</w:t>
        </w:r>
        <w:r w:rsidRPr="00A03B1B">
          <w:t xml:space="preserve"> </w:t>
        </w:r>
        <w:r w:rsidRPr="00A03B1B">
          <w:rPr>
            <w:color w:val="000000"/>
            <w:sz w:val="32"/>
            <w:szCs w:val="32"/>
          </w:rPr>
          <w:t>/</w:t>
        </w:r>
        <w:r w:rsidRPr="00A03B1B">
          <w:rPr>
            <w:color w:val="000000"/>
          </w:rPr>
          <w:t xml:space="preserve"> </w:t>
        </w:r>
      </w:ins>
      <w:ins w:id="907" w:author="ERCOT" w:date="2025-11-20T07:05:00Z">
        <w:r w:rsidRPr="00A03B1B">
          <w:rPr>
            <w:b/>
            <w:bCs/>
            <w:position w:val="-22"/>
          </w:rPr>
          <w:object w:dxaOrig="225" w:dyaOrig="465" w14:anchorId="60856989">
            <v:shape id="_x0000_i1081" type="#_x0000_t75" style="width:21.6pt;height:26.4pt" o:ole="">
              <v:imagedata r:id="rId81" o:title=""/>
            </v:shape>
            <o:OLEObject Type="Embed" ProgID="Equation.3" ShapeID="_x0000_i1081" DrawAspect="Content" ObjectID="_1831214083" r:id="rId93"/>
          </w:object>
        </w:r>
      </w:ins>
      <w:ins w:id="908" w:author="ERCOT" w:date="2025-07-30T09:03:00Z">
        <w:r w:rsidRPr="00A03B1B">
          <w:t xml:space="preserve">TLMP </w:t>
        </w:r>
        <w:r w:rsidRPr="00A03B1B">
          <w:rPr>
            <w:i/>
            <w:iCs/>
            <w:vertAlign w:val="subscript"/>
          </w:rPr>
          <w:t>y</w:t>
        </w:r>
      </w:ins>
    </w:p>
    <w:p w14:paraId="3E2DFB46" w14:textId="77777777" w:rsidR="00A03B1B" w:rsidRPr="00A03B1B" w:rsidRDefault="00A03B1B" w:rsidP="00A03B1B">
      <w:pPr>
        <w:ind w:left="720" w:hanging="720"/>
        <w:rPr>
          <w:ins w:id="909" w:author="ERCOT" w:date="2025-07-30T09:03:00Z"/>
          <w:iCs/>
        </w:rPr>
      </w:pPr>
      <w:ins w:id="910" w:author="ERCOT" w:date="2025-07-30T09:03:00Z">
        <w:r w:rsidRPr="00A03B1B">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22"/>
        <w:gridCol w:w="1180"/>
        <w:gridCol w:w="5748"/>
      </w:tblGrid>
      <w:tr w:rsidR="00A03B1B" w:rsidRPr="00A03B1B" w14:paraId="002C9C2C" w14:textId="77777777" w:rsidTr="00B31BB1">
        <w:trPr>
          <w:cantSplit/>
          <w:tblHeader/>
          <w:ins w:id="911"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050D8F90" w14:textId="77777777" w:rsidR="00A03B1B" w:rsidRPr="00A03B1B" w:rsidRDefault="00A03B1B" w:rsidP="00A03B1B">
            <w:pPr>
              <w:spacing w:after="120"/>
              <w:rPr>
                <w:ins w:id="912" w:author="ERCOT" w:date="2025-12-09T11:25:00Z"/>
                <w:b/>
                <w:iCs/>
                <w:sz w:val="20"/>
                <w:szCs w:val="20"/>
              </w:rPr>
            </w:pPr>
            <w:ins w:id="913" w:author="ERCOT" w:date="2025-12-09T11:25:00Z">
              <w:r w:rsidRPr="00A03B1B">
                <w:rPr>
                  <w:b/>
                  <w:iCs/>
                  <w:sz w:val="20"/>
                  <w:szCs w:val="20"/>
                </w:rPr>
                <w:lastRenderedPageBreak/>
                <w:t>Variable</w:t>
              </w:r>
            </w:ins>
          </w:p>
        </w:tc>
        <w:tc>
          <w:tcPr>
            <w:tcW w:w="631" w:type="pct"/>
            <w:tcBorders>
              <w:top w:val="single" w:sz="4" w:space="0" w:color="auto"/>
              <w:left w:val="single" w:sz="4" w:space="0" w:color="auto"/>
              <w:bottom w:val="single" w:sz="4" w:space="0" w:color="auto"/>
              <w:right w:val="single" w:sz="4" w:space="0" w:color="auto"/>
            </w:tcBorders>
            <w:hideMark/>
          </w:tcPr>
          <w:p w14:paraId="744946B3" w14:textId="77777777" w:rsidR="00A03B1B" w:rsidRPr="00A03B1B" w:rsidRDefault="00A03B1B" w:rsidP="00A03B1B">
            <w:pPr>
              <w:spacing w:after="120"/>
              <w:rPr>
                <w:ins w:id="914" w:author="ERCOT" w:date="2025-12-09T11:25:00Z"/>
                <w:b/>
                <w:iCs/>
                <w:sz w:val="20"/>
                <w:szCs w:val="20"/>
              </w:rPr>
            </w:pPr>
            <w:ins w:id="915" w:author="ERCOT" w:date="2025-12-09T11:25:00Z">
              <w:r w:rsidRPr="00A03B1B">
                <w:rPr>
                  <w:b/>
                  <w:iCs/>
                  <w:sz w:val="20"/>
                  <w:szCs w:val="20"/>
                </w:rPr>
                <w:t>Unit</w:t>
              </w:r>
            </w:ins>
          </w:p>
        </w:tc>
        <w:tc>
          <w:tcPr>
            <w:tcW w:w="3074" w:type="pct"/>
            <w:tcBorders>
              <w:top w:val="single" w:sz="4" w:space="0" w:color="auto"/>
              <w:left w:val="single" w:sz="4" w:space="0" w:color="auto"/>
              <w:bottom w:val="single" w:sz="4" w:space="0" w:color="auto"/>
              <w:right w:val="single" w:sz="4" w:space="0" w:color="auto"/>
            </w:tcBorders>
            <w:hideMark/>
          </w:tcPr>
          <w:p w14:paraId="3A2A347E" w14:textId="77777777" w:rsidR="00A03B1B" w:rsidRPr="00A03B1B" w:rsidRDefault="00A03B1B" w:rsidP="00A03B1B">
            <w:pPr>
              <w:spacing w:after="120"/>
              <w:rPr>
                <w:ins w:id="916" w:author="ERCOT" w:date="2025-12-09T11:25:00Z"/>
                <w:b/>
                <w:iCs/>
                <w:sz w:val="20"/>
                <w:szCs w:val="20"/>
              </w:rPr>
            </w:pPr>
            <w:ins w:id="917" w:author="ERCOT" w:date="2025-12-09T11:25:00Z">
              <w:r w:rsidRPr="00A03B1B">
                <w:rPr>
                  <w:b/>
                  <w:iCs/>
                  <w:sz w:val="20"/>
                  <w:szCs w:val="20"/>
                </w:rPr>
                <w:t>Description</w:t>
              </w:r>
            </w:ins>
          </w:p>
        </w:tc>
      </w:tr>
      <w:tr w:rsidR="00A03B1B" w:rsidRPr="00A03B1B" w14:paraId="045BFD13" w14:textId="77777777" w:rsidTr="00B31BB1">
        <w:trPr>
          <w:cantSplit/>
          <w:ins w:id="918"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4A6FE1A8" w14:textId="77777777" w:rsidR="00A03B1B" w:rsidRPr="00A03B1B" w:rsidRDefault="00A03B1B" w:rsidP="00A03B1B">
            <w:pPr>
              <w:spacing w:after="60"/>
              <w:rPr>
                <w:ins w:id="919" w:author="ERCOT" w:date="2025-12-09T11:25:00Z"/>
                <w:sz w:val="20"/>
                <w:szCs w:val="20"/>
              </w:rPr>
            </w:pPr>
            <w:ins w:id="920" w:author="ERCOT" w:date="2025-12-09T11:25:00Z">
              <w:r w:rsidRPr="00A03B1B">
                <w:rPr>
                  <w:sz w:val="20"/>
                  <w:szCs w:val="20"/>
                </w:rPr>
                <w:t xml:space="preserve">RTMCPCDRR </w:t>
              </w:r>
            </w:ins>
          </w:p>
        </w:tc>
        <w:tc>
          <w:tcPr>
            <w:tcW w:w="631" w:type="pct"/>
            <w:tcBorders>
              <w:top w:val="single" w:sz="4" w:space="0" w:color="auto"/>
              <w:left w:val="single" w:sz="4" w:space="0" w:color="auto"/>
              <w:bottom w:val="single" w:sz="4" w:space="0" w:color="auto"/>
              <w:right w:val="single" w:sz="4" w:space="0" w:color="auto"/>
            </w:tcBorders>
            <w:hideMark/>
          </w:tcPr>
          <w:p w14:paraId="4130C12D" w14:textId="77777777" w:rsidR="00A03B1B" w:rsidRPr="00A03B1B" w:rsidRDefault="00A03B1B" w:rsidP="00A03B1B">
            <w:pPr>
              <w:spacing w:after="60"/>
              <w:rPr>
                <w:ins w:id="921" w:author="ERCOT" w:date="2025-12-09T11:25:00Z"/>
                <w:sz w:val="20"/>
                <w:szCs w:val="20"/>
              </w:rPr>
            </w:pPr>
            <w:ins w:id="922" w:author="ERCOT" w:date="2025-12-09T11:25:00Z">
              <w:r w:rsidRPr="00A03B1B">
                <w:rPr>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066FA6BB" w14:textId="77777777" w:rsidR="00A03B1B" w:rsidRPr="00A03B1B" w:rsidRDefault="00A03B1B" w:rsidP="00A03B1B">
            <w:pPr>
              <w:spacing w:after="60"/>
              <w:rPr>
                <w:ins w:id="923" w:author="ERCOT" w:date="2025-12-09T11:25:00Z"/>
                <w:i/>
                <w:sz w:val="20"/>
                <w:szCs w:val="20"/>
              </w:rPr>
            </w:pPr>
            <w:ins w:id="924" w:author="ERCOT" w:date="2025-12-09T11:25:00Z">
              <w:r w:rsidRPr="00A03B1B">
                <w:rPr>
                  <w:i/>
                  <w:sz w:val="20"/>
                  <w:szCs w:val="18"/>
                </w:rPr>
                <w:t xml:space="preserve">Real-Time Market Clearing Price for Capacity for </w:t>
              </w:r>
              <w:r w:rsidRPr="00A03B1B">
                <w:rPr>
                  <w:i/>
                  <w:sz w:val="20"/>
                  <w:szCs w:val="20"/>
                </w:rPr>
                <w:t>Dispatchable Reliability Reserve Service</w:t>
              </w:r>
              <w:r w:rsidRPr="00A03B1B">
                <w:rPr>
                  <w:sz w:val="20"/>
                  <w:szCs w:val="20"/>
                </w:rPr>
                <w:t xml:space="preserve"> </w:t>
              </w:r>
              <w:r w:rsidRPr="00A03B1B">
                <w:rPr>
                  <w:i/>
                  <w:sz w:val="20"/>
                  <w:szCs w:val="18"/>
                </w:rPr>
                <w:t>-</w:t>
              </w:r>
              <w:r w:rsidRPr="00A03B1B">
                <w:rPr>
                  <w:sz w:val="20"/>
                  <w:szCs w:val="20"/>
                </w:rPr>
                <w:t xml:space="preserve"> The Real-Time MCPC for DRRS for the 15-minute Settlement Interval.</w:t>
              </w:r>
            </w:ins>
          </w:p>
        </w:tc>
      </w:tr>
      <w:tr w:rsidR="00A03B1B" w:rsidRPr="00A03B1B" w14:paraId="1D5D8180" w14:textId="77777777" w:rsidTr="00B31BB1">
        <w:trPr>
          <w:cantSplit/>
          <w:ins w:id="925" w:author="ERCOT" w:date="2025-12-09T11:25:00Z"/>
        </w:trPr>
        <w:tc>
          <w:tcPr>
            <w:tcW w:w="1295" w:type="pct"/>
            <w:tcBorders>
              <w:top w:val="single" w:sz="4" w:space="0" w:color="auto"/>
              <w:left w:val="single" w:sz="4" w:space="0" w:color="auto"/>
              <w:bottom w:val="single" w:sz="4" w:space="0" w:color="auto"/>
              <w:right w:val="single" w:sz="4" w:space="0" w:color="auto"/>
            </w:tcBorders>
            <w:hideMark/>
          </w:tcPr>
          <w:p w14:paraId="58086AAA" w14:textId="77777777" w:rsidR="00A03B1B" w:rsidRPr="00A03B1B" w:rsidRDefault="00A03B1B" w:rsidP="00A03B1B">
            <w:pPr>
              <w:spacing w:after="60"/>
              <w:rPr>
                <w:ins w:id="926" w:author="ERCOT" w:date="2025-12-09T11:25:00Z"/>
                <w:sz w:val="20"/>
                <w:szCs w:val="20"/>
              </w:rPr>
            </w:pPr>
            <w:ins w:id="927" w:author="ERCOT" w:date="2025-12-09T11:25:00Z">
              <w:r w:rsidRPr="00A03B1B">
                <w:rPr>
                  <w:sz w:val="20"/>
                  <w:szCs w:val="20"/>
                </w:rPr>
                <w:t>RTMCPCDRRS</w:t>
              </w:r>
              <w:r w:rsidRPr="00A03B1B">
                <w:rPr>
                  <w:i/>
                  <w:sz w:val="20"/>
                  <w:szCs w:val="20"/>
                  <w:vertAlign w:val="subscript"/>
                </w:rPr>
                <w:t xml:space="preserve"> y</w:t>
              </w:r>
            </w:ins>
          </w:p>
        </w:tc>
        <w:tc>
          <w:tcPr>
            <w:tcW w:w="631" w:type="pct"/>
            <w:tcBorders>
              <w:top w:val="single" w:sz="4" w:space="0" w:color="auto"/>
              <w:left w:val="single" w:sz="4" w:space="0" w:color="auto"/>
              <w:bottom w:val="single" w:sz="4" w:space="0" w:color="auto"/>
              <w:right w:val="single" w:sz="4" w:space="0" w:color="auto"/>
            </w:tcBorders>
            <w:hideMark/>
          </w:tcPr>
          <w:p w14:paraId="55F0CE67" w14:textId="77777777" w:rsidR="00A03B1B" w:rsidRPr="00A03B1B" w:rsidRDefault="00A03B1B" w:rsidP="00A03B1B">
            <w:pPr>
              <w:spacing w:after="60"/>
              <w:rPr>
                <w:ins w:id="928" w:author="ERCOT" w:date="2025-12-09T11:25:00Z"/>
                <w:sz w:val="20"/>
                <w:szCs w:val="20"/>
              </w:rPr>
            </w:pPr>
            <w:ins w:id="929" w:author="ERCOT" w:date="2025-12-09T11:25:00Z">
              <w:r w:rsidRPr="00A03B1B">
                <w:rPr>
                  <w:sz w:val="20"/>
                  <w:szCs w:val="20"/>
                </w:rPr>
                <w:t>$/MW</w:t>
              </w:r>
            </w:ins>
          </w:p>
        </w:tc>
        <w:tc>
          <w:tcPr>
            <w:tcW w:w="3074" w:type="pct"/>
            <w:tcBorders>
              <w:top w:val="single" w:sz="4" w:space="0" w:color="auto"/>
              <w:left w:val="single" w:sz="4" w:space="0" w:color="auto"/>
              <w:bottom w:val="single" w:sz="4" w:space="0" w:color="auto"/>
              <w:right w:val="single" w:sz="4" w:space="0" w:color="auto"/>
            </w:tcBorders>
            <w:hideMark/>
          </w:tcPr>
          <w:p w14:paraId="122B2CAC" w14:textId="77777777" w:rsidR="00A03B1B" w:rsidRPr="00A03B1B" w:rsidRDefault="00A03B1B" w:rsidP="00A03B1B">
            <w:pPr>
              <w:spacing w:after="60"/>
              <w:rPr>
                <w:ins w:id="930" w:author="ERCOT" w:date="2025-12-09T11:25:00Z"/>
                <w:i/>
                <w:sz w:val="20"/>
                <w:szCs w:val="18"/>
              </w:rPr>
            </w:pPr>
            <w:ins w:id="931" w:author="ERCOT" w:date="2025-12-09T11:25:00Z">
              <w:r w:rsidRPr="00A03B1B">
                <w:rPr>
                  <w:i/>
                  <w:sz w:val="20"/>
                  <w:szCs w:val="18"/>
                </w:rPr>
                <w:t xml:space="preserve">Real-Time Market Clearing Price for Capacity for </w:t>
              </w:r>
              <w:r w:rsidRPr="00A03B1B">
                <w:rPr>
                  <w:i/>
                  <w:sz w:val="20"/>
                  <w:szCs w:val="20"/>
                </w:rPr>
                <w:t>Dispatchable Reliability Reserve Service</w:t>
              </w:r>
              <w:r w:rsidRPr="00A03B1B">
                <w:rPr>
                  <w:sz w:val="20"/>
                  <w:szCs w:val="20"/>
                </w:rPr>
                <w:t xml:space="preserve"> </w:t>
              </w:r>
              <w:r w:rsidRPr="00A03B1B">
                <w:rPr>
                  <w:i/>
                  <w:sz w:val="20"/>
                  <w:szCs w:val="20"/>
                </w:rPr>
                <w:t xml:space="preserve">per SCED interval </w:t>
              </w:r>
              <w:r w:rsidRPr="00A03B1B">
                <w:rPr>
                  <w:i/>
                  <w:sz w:val="20"/>
                  <w:szCs w:val="18"/>
                </w:rPr>
                <w:t>-</w:t>
              </w:r>
              <w:r w:rsidRPr="00A03B1B">
                <w:rPr>
                  <w:sz w:val="20"/>
                  <w:szCs w:val="20"/>
                </w:rPr>
                <w:t xml:space="preserve"> The Real-Time MCPC for DRRS for the SCED interval </w:t>
              </w:r>
              <w:r w:rsidRPr="00A03B1B">
                <w:rPr>
                  <w:i/>
                  <w:sz w:val="20"/>
                  <w:szCs w:val="20"/>
                </w:rPr>
                <w:t>y.</w:t>
              </w:r>
            </w:ins>
          </w:p>
        </w:tc>
      </w:tr>
      <w:tr w:rsidR="00A03B1B" w:rsidRPr="00A03B1B" w14:paraId="7A99255B" w14:textId="77777777" w:rsidTr="00B31BB1">
        <w:trPr>
          <w:cantSplit/>
          <w:ins w:id="932" w:author="ERCOT" w:date="2025-12-09T11:25:00Z"/>
        </w:trPr>
        <w:tc>
          <w:tcPr>
            <w:tcW w:w="1295" w:type="pct"/>
          </w:tcPr>
          <w:p w14:paraId="273DDC20" w14:textId="77777777" w:rsidR="00A03B1B" w:rsidRPr="00A03B1B" w:rsidRDefault="00A03B1B" w:rsidP="00A03B1B">
            <w:pPr>
              <w:spacing w:after="60"/>
              <w:rPr>
                <w:ins w:id="933" w:author="ERCOT" w:date="2025-12-09T11:25:00Z"/>
                <w:i/>
                <w:sz w:val="20"/>
                <w:szCs w:val="20"/>
              </w:rPr>
            </w:pPr>
            <w:ins w:id="934" w:author="ERCOT" w:date="2025-12-09T11:25:00Z">
              <w:r w:rsidRPr="00A03B1B">
                <w:rPr>
                  <w:sz w:val="20"/>
                  <w:szCs w:val="20"/>
                </w:rPr>
                <w:t xml:space="preserve">RTRDPADRRS </w:t>
              </w:r>
              <w:r w:rsidRPr="00A03B1B">
                <w:rPr>
                  <w:i/>
                  <w:sz w:val="20"/>
                  <w:szCs w:val="20"/>
                </w:rPr>
                <w:t>y</w:t>
              </w:r>
            </w:ins>
          </w:p>
        </w:tc>
        <w:tc>
          <w:tcPr>
            <w:tcW w:w="631" w:type="pct"/>
          </w:tcPr>
          <w:p w14:paraId="0B327C30" w14:textId="77777777" w:rsidR="00A03B1B" w:rsidRPr="00A03B1B" w:rsidRDefault="00A03B1B" w:rsidP="00A03B1B">
            <w:pPr>
              <w:spacing w:after="60"/>
              <w:rPr>
                <w:ins w:id="935" w:author="ERCOT" w:date="2025-12-09T11:25:00Z"/>
                <w:sz w:val="20"/>
                <w:szCs w:val="20"/>
              </w:rPr>
            </w:pPr>
            <w:ins w:id="936" w:author="ERCOT" w:date="2025-12-09T11:25:00Z">
              <w:r w:rsidRPr="00A03B1B">
                <w:rPr>
                  <w:sz w:val="20"/>
                  <w:szCs w:val="20"/>
                </w:rPr>
                <w:t>$/MW</w:t>
              </w:r>
            </w:ins>
          </w:p>
        </w:tc>
        <w:tc>
          <w:tcPr>
            <w:tcW w:w="3074" w:type="pct"/>
          </w:tcPr>
          <w:p w14:paraId="2AD2F8A2" w14:textId="77777777" w:rsidR="00A03B1B" w:rsidRPr="00A03B1B" w:rsidRDefault="00A03B1B" w:rsidP="00A03B1B">
            <w:pPr>
              <w:spacing w:after="60"/>
              <w:rPr>
                <w:ins w:id="937" w:author="ERCOT" w:date="2025-12-09T11:25:00Z"/>
                <w:sz w:val="20"/>
                <w:szCs w:val="20"/>
              </w:rPr>
            </w:pPr>
            <w:ins w:id="938" w:author="ERCOT" w:date="2025-12-09T11:25:00Z">
              <w:r w:rsidRPr="00A03B1B">
                <w:rPr>
                  <w:i/>
                  <w:sz w:val="20"/>
                  <w:szCs w:val="20"/>
                </w:rPr>
                <w:t>Real-Time Reliability Deployment Price Adder for Ancillary Service for Dispatchable Reliability Reserve Service</w:t>
              </w:r>
              <w:r w:rsidRPr="00A03B1B">
                <w:rPr>
                  <w:sz w:val="20"/>
                  <w:szCs w:val="20"/>
                </w:rPr>
                <w:t xml:space="preserve"> </w:t>
              </w:r>
              <w:r w:rsidRPr="00A03B1B">
                <w:rPr>
                  <w:i/>
                  <w:sz w:val="20"/>
                  <w:szCs w:val="20"/>
                </w:rPr>
                <w:t>per SCED interval</w:t>
              </w:r>
              <w:r w:rsidRPr="00A03B1B">
                <w:rPr>
                  <w:sz w:val="20"/>
                  <w:szCs w:val="20"/>
                </w:rPr>
                <w:t xml:space="preserve"> - The Real-Time price adder for DRRS that captures the impact of reliability deployments on DRRS prices for the SCED interval y. </w:t>
              </w:r>
            </w:ins>
          </w:p>
        </w:tc>
      </w:tr>
      <w:tr w:rsidR="00A03B1B" w:rsidRPr="00A03B1B" w14:paraId="35C1C100" w14:textId="77777777" w:rsidTr="00B31BB1">
        <w:trPr>
          <w:cantSplit/>
          <w:ins w:id="939" w:author="ERCOT" w:date="2025-12-09T11:25:00Z"/>
        </w:trPr>
        <w:tc>
          <w:tcPr>
            <w:tcW w:w="1295" w:type="pct"/>
          </w:tcPr>
          <w:p w14:paraId="603B1156" w14:textId="77777777" w:rsidR="00A03B1B" w:rsidRPr="00A03B1B" w:rsidRDefault="00A03B1B" w:rsidP="00A03B1B">
            <w:pPr>
              <w:spacing w:after="60"/>
              <w:rPr>
                <w:ins w:id="940" w:author="ERCOT" w:date="2025-12-09T11:25:00Z"/>
                <w:sz w:val="20"/>
                <w:szCs w:val="20"/>
              </w:rPr>
            </w:pPr>
            <w:ins w:id="941" w:author="ERCOT" w:date="2025-12-09T11:25:00Z">
              <w:r w:rsidRPr="00A03B1B">
                <w:rPr>
                  <w:iCs/>
                  <w:sz w:val="20"/>
                  <w:szCs w:val="20"/>
                </w:rPr>
                <w:t xml:space="preserve">RNWF </w:t>
              </w:r>
              <w:r w:rsidRPr="00A03B1B">
                <w:rPr>
                  <w:i/>
                  <w:iCs/>
                  <w:sz w:val="20"/>
                  <w:szCs w:val="20"/>
                  <w:vertAlign w:val="subscript"/>
                </w:rPr>
                <w:t>y</w:t>
              </w:r>
            </w:ins>
          </w:p>
        </w:tc>
        <w:tc>
          <w:tcPr>
            <w:tcW w:w="631" w:type="pct"/>
          </w:tcPr>
          <w:p w14:paraId="5515050E" w14:textId="77777777" w:rsidR="00A03B1B" w:rsidRPr="00A03B1B" w:rsidRDefault="00A03B1B" w:rsidP="00A03B1B">
            <w:pPr>
              <w:spacing w:after="60"/>
              <w:rPr>
                <w:ins w:id="942" w:author="ERCOT" w:date="2025-12-09T11:25:00Z"/>
                <w:sz w:val="20"/>
                <w:szCs w:val="20"/>
              </w:rPr>
            </w:pPr>
            <w:ins w:id="943" w:author="ERCOT" w:date="2025-12-09T11:25:00Z">
              <w:r w:rsidRPr="00A03B1B">
                <w:rPr>
                  <w:iCs/>
                  <w:sz w:val="20"/>
                  <w:szCs w:val="20"/>
                </w:rPr>
                <w:t>none</w:t>
              </w:r>
            </w:ins>
          </w:p>
        </w:tc>
        <w:tc>
          <w:tcPr>
            <w:tcW w:w="3074" w:type="pct"/>
          </w:tcPr>
          <w:p w14:paraId="226FCABF" w14:textId="77777777" w:rsidR="00A03B1B" w:rsidRPr="00A03B1B" w:rsidRDefault="00A03B1B" w:rsidP="00A03B1B">
            <w:pPr>
              <w:spacing w:after="60"/>
              <w:rPr>
                <w:ins w:id="944" w:author="ERCOT" w:date="2025-12-09T11:25:00Z"/>
                <w:i/>
                <w:sz w:val="20"/>
                <w:szCs w:val="20"/>
              </w:rPr>
            </w:pPr>
            <w:ins w:id="945" w:author="ERCOT" w:date="2025-12-09T11:25:00Z">
              <w:r w:rsidRPr="00A03B1B">
                <w:rPr>
                  <w:i/>
                  <w:iCs/>
                  <w:sz w:val="20"/>
                  <w:szCs w:val="20"/>
                </w:rPr>
                <w:t xml:space="preserve">Resource Node Weighting Factor per </w:t>
              </w:r>
              <w:proofErr w:type="spellStart"/>
              <w:r w:rsidRPr="00A03B1B">
                <w:rPr>
                  <w:i/>
                  <w:iCs/>
                  <w:sz w:val="20"/>
                  <w:szCs w:val="20"/>
                </w:rPr>
                <w:t>interval</w:t>
              </w:r>
              <w:r w:rsidRPr="00A03B1B">
                <w:rPr>
                  <w:rFonts w:ascii="Symbol" w:eastAsia="Symbol" w:hAnsi="Symbol" w:cs="Symbol"/>
                  <w:sz w:val="20"/>
                  <w:szCs w:val="20"/>
                </w:rPr>
                <w:t>¾</w:t>
              </w:r>
              <w:r w:rsidRPr="00A03B1B">
                <w:rPr>
                  <w:iCs/>
                  <w:sz w:val="20"/>
                  <w:szCs w:val="20"/>
                </w:rPr>
                <w:t>The</w:t>
              </w:r>
              <w:proofErr w:type="spellEnd"/>
              <w:r w:rsidRPr="00A03B1B">
                <w:rPr>
                  <w:iCs/>
                  <w:sz w:val="20"/>
                  <w:szCs w:val="20"/>
                </w:rPr>
                <w:t xml:space="preserve"> weight used in the Ancillary Service Price calculation for the portion of the SCED interval </w:t>
              </w:r>
              <w:r w:rsidRPr="00A03B1B">
                <w:rPr>
                  <w:i/>
                  <w:iCs/>
                  <w:sz w:val="20"/>
                  <w:szCs w:val="20"/>
                </w:rPr>
                <w:t>y</w:t>
              </w:r>
              <w:r w:rsidRPr="00A03B1B">
                <w:rPr>
                  <w:iCs/>
                  <w:sz w:val="20"/>
                  <w:szCs w:val="20"/>
                </w:rPr>
                <w:t xml:space="preserve"> within the Settlement Interval.</w:t>
              </w:r>
            </w:ins>
          </w:p>
        </w:tc>
      </w:tr>
      <w:tr w:rsidR="00A03B1B" w:rsidRPr="00A03B1B" w14:paraId="67262BE6" w14:textId="77777777" w:rsidTr="00B31BB1">
        <w:trPr>
          <w:cantSplit/>
          <w:ins w:id="946" w:author="ERCOT" w:date="2025-12-09T11:25:00Z"/>
        </w:trPr>
        <w:tc>
          <w:tcPr>
            <w:tcW w:w="1295" w:type="pct"/>
          </w:tcPr>
          <w:p w14:paraId="6515FF01" w14:textId="77777777" w:rsidR="00A03B1B" w:rsidRPr="00A03B1B" w:rsidRDefault="00A03B1B" w:rsidP="00A03B1B">
            <w:pPr>
              <w:spacing w:after="60"/>
              <w:rPr>
                <w:ins w:id="947" w:author="ERCOT" w:date="2025-12-09T11:25:00Z"/>
                <w:sz w:val="20"/>
                <w:szCs w:val="20"/>
              </w:rPr>
            </w:pPr>
            <w:ins w:id="948" w:author="ERCOT" w:date="2025-12-09T11:25:00Z">
              <w:r w:rsidRPr="00A03B1B">
                <w:rPr>
                  <w:iCs/>
                  <w:sz w:val="20"/>
                  <w:szCs w:val="20"/>
                </w:rPr>
                <w:t xml:space="preserve">TLMP </w:t>
              </w:r>
              <w:r w:rsidRPr="00A03B1B">
                <w:rPr>
                  <w:i/>
                  <w:iCs/>
                  <w:sz w:val="20"/>
                  <w:szCs w:val="20"/>
                  <w:vertAlign w:val="subscript"/>
                </w:rPr>
                <w:t>y</w:t>
              </w:r>
            </w:ins>
          </w:p>
        </w:tc>
        <w:tc>
          <w:tcPr>
            <w:tcW w:w="631" w:type="pct"/>
          </w:tcPr>
          <w:p w14:paraId="17E4B9AF" w14:textId="77777777" w:rsidR="00A03B1B" w:rsidRPr="00A03B1B" w:rsidRDefault="00A03B1B" w:rsidP="00A03B1B">
            <w:pPr>
              <w:spacing w:after="60"/>
              <w:rPr>
                <w:ins w:id="949" w:author="ERCOT" w:date="2025-12-09T11:25:00Z"/>
                <w:sz w:val="20"/>
                <w:szCs w:val="20"/>
              </w:rPr>
            </w:pPr>
            <w:ins w:id="950" w:author="ERCOT" w:date="2025-12-09T11:25:00Z">
              <w:r w:rsidRPr="00A03B1B">
                <w:rPr>
                  <w:iCs/>
                  <w:sz w:val="20"/>
                  <w:szCs w:val="20"/>
                </w:rPr>
                <w:t>second</w:t>
              </w:r>
            </w:ins>
          </w:p>
        </w:tc>
        <w:tc>
          <w:tcPr>
            <w:tcW w:w="3074" w:type="pct"/>
          </w:tcPr>
          <w:p w14:paraId="3CB42CC4" w14:textId="77777777" w:rsidR="00A03B1B" w:rsidRPr="00A03B1B" w:rsidRDefault="00A03B1B" w:rsidP="00A03B1B">
            <w:pPr>
              <w:spacing w:after="60"/>
              <w:rPr>
                <w:ins w:id="951" w:author="ERCOT" w:date="2025-12-09T11:25:00Z"/>
                <w:i/>
                <w:sz w:val="20"/>
                <w:szCs w:val="20"/>
              </w:rPr>
            </w:pPr>
            <w:ins w:id="952" w:author="ERCOT" w:date="2025-12-09T11:25:00Z">
              <w:r w:rsidRPr="00A03B1B">
                <w:rPr>
                  <w:i/>
                  <w:sz w:val="20"/>
                  <w:szCs w:val="20"/>
                </w:rPr>
                <w:t xml:space="preserve">Duration of SCED interval per </w:t>
              </w:r>
              <w:proofErr w:type="spellStart"/>
              <w:r w:rsidRPr="00A03B1B">
                <w:rPr>
                  <w:i/>
                  <w:sz w:val="20"/>
                  <w:szCs w:val="20"/>
                </w:rPr>
                <w:t>interval</w:t>
              </w:r>
              <w:r w:rsidRPr="00A03B1B">
                <w:rPr>
                  <w:rFonts w:ascii="Symbol" w:eastAsia="Symbol" w:hAnsi="Symbol" w:cs="Symbol"/>
                  <w:sz w:val="20"/>
                  <w:szCs w:val="20"/>
                </w:rPr>
                <w:t>¾</w:t>
              </w:r>
              <w:r w:rsidRPr="00A03B1B">
                <w:rPr>
                  <w:iCs/>
                  <w:sz w:val="20"/>
                  <w:szCs w:val="20"/>
                </w:rPr>
                <w:t>The</w:t>
              </w:r>
              <w:proofErr w:type="spellEnd"/>
              <w:r w:rsidRPr="00A03B1B">
                <w:rPr>
                  <w:iCs/>
                  <w:sz w:val="20"/>
                  <w:szCs w:val="20"/>
                </w:rPr>
                <w:t xml:space="preserve"> duration of the portion of the SCED interval </w:t>
              </w:r>
              <w:r w:rsidRPr="00A03B1B">
                <w:rPr>
                  <w:i/>
                  <w:sz w:val="20"/>
                  <w:szCs w:val="20"/>
                </w:rPr>
                <w:t>y</w:t>
              </w:r>
              <w:r w:rsidRPr="00A03B1B">
                <w:rPr>
                  <w:sz w:val="20"/>
                  <w:szCs w:val="20"/>
                </w:rPr>
                <w:t xml:space="preserve"> within the Settlement Interval</w:t>
              </w:r>
              <w:r w:rsidRPr="00A03B1B">
                <w:rPr>
                  <w:iCs/>
                  <w:sz w:val="20"/>
                  <w:szCs w:val="20"/>
                </w:rPr>
                <w:t>.</w:t>
              </w:r>
            </w:ins>
          </w:p>
        </w:tc>
      </w:tr>
      <w:tr w:rsidR="00A03B1B" w:rsidRPr="00A03B1B" w14:paraId="3C1666A9" w14:textId="77777777" w:rsidTr="00B31BB1">
        <w:trPr>
          <w:cantSplit/>
          <w:ins w:id="953" w:author="ERCOT" w:date="2025-12-09T11:25:00Z"/>
        </w:trPr>
        <w:tc>
          <w:tcPr>
            <w:tcW w:w="1295" w:type="pct"/>
          </w:tcPr>
          <w:p w14:paraId="3E6F0872" w14:textId="77777777" w:rsidR="00A03B1B" w:rsidRPr="00A03B1B" w:rsidRDefault="00A03B1B" w:rsidP="00A03B1B">
            <w:pPr>
              <w:spacing w:after="60"/>
              <w:rPr>
                <w:ins w:id="954" w:author="ERCOT" w:date="2025-12-09T11:25:00Z"/>
                <w:i/>
                <w:sz w:val="20"/>
                <w:szCs w:val="20"/>
              </w:rPr>
            </w:pPr>
            <w:ins w:id="955" w:author="ERCOT" w:date="2025-12-09T11:25:00Z">
              <w:r w:rsidRPr="00A03B1B">
                <w:rPr>
                  <w:i/>
                  <w:sz w:val="20"/>
                  <w:szCs w:val="20"/>
                </w:rPr>
                <w:t>y</w:t>
              </w:r>
            </w:ins>
          </w:p>
        </w:tc>
        <w:tc>
          <w:tcPr>
            <w:tcW w:w="631" w:type="pct"/>
          </w:tcPr>
          <w:p w14:paraId="44A3DADA" w14:textId="77777777" w:rsidR="00A03B1B" w:rsidRPr="00A03B1B" w:rsidRDefault="00A03B1B" w:rsidP="00A03B1B">
            <w:pPr>
              <w:spacing w:after="60"/>
              <w:rPr>
                <w:ins w:id="956" w:author="ERCOT" w:date="2025-12-09T11:25:00Z"/>
                <w:sz w:val="20"/>
                <w:szCs w:val="20"/>
              </w:rPr>
            </w:pPr>
            <w:ins w:id="957" w:author="ERCOT" w:date="2025-12-09T11:25:00Z">
              <w:r w:rsidRPr="00A03B1B">
                <w:rPr>
                  <w:sz w:val="20"/>
                  <w:szCs w:val="20"/>
                </w:rPr>
                <w:t>none</w:t>
              </w:r>
            </w:ins>
          </w:p>
        </w:tc>
        <w:tc>
          <w:tcPr>
            <w:tcW w:w="3074" w:type="pct"/>
          </w:tcPr>
          <w:p w14:paraId="5D0FA413" w14:textId="77777777" w:rsidR="00A03B1B" w:rsidRPr="00A03B1B" w:rsidRDefault="00A03B1B" w:rsidP="00A03B1B">
            <w:pPr>
              <w:spacing w:after="60"/>
              <w:rPr>
                <w:ins w:id="958" w:author="ERCOT" w:date="2025-12-09T11:25:00Z"/>
                <w:sz w:val="20"/>
                <w:szCs w:val="20"/>
              </w:rPr>
            </w:pPr>
            <w:ins w:id="959" w:author="ERCOT" w:date="2025-12-09T11:25:00Z">
              <w:r w:rsidRPr="00A03B1B">
                <w:rPr>
                  <w:sz w:val="20"/>
                  <w:szCs w:val="20"/>
                </w:rPr>
                <w:t>A SCED interval in the 15-minute Settlement Interval.</w:t>
              </w:r>
            </w:ins>
          </w:p>
        </w:tc>
      </w:tr>
    </w:tbl>
    <w:p w14:paraId="426D419A" w14:textId="77777777" w:rsidR="00A03B1B" w:rsidRPr="00A03B1B" w:rsidRDefault="00A03B1B" w:rsidP="00A03B1B">
      <w:pPr>
        <w:keepNext/>
        <w:widowControl w:val="0"/>
        <w:tabs>
          <w:tab w:val="left" w:pos="1260"/>
        </w:tabs>
        <w:spacing w:before="480" w:after="240"/>
        <w:ind w:left="1267" w:hanging="1267"/>
        <w:outlineLvl w:val="3"/>
        <w:rPr>
          <w:b/>
          <w:bCs/>
          <w:snapToGrid w:val="0"/>
          <w:szCs w:val="20"/>
        </w:rPr>
      </w:pPr>
      <w:bookmarkStart w:id="960" w:name="_Toc214879013"/>
      <w:bookmarkStart w:id="961" w:name="_Toc135992418"/>
      <w:bookmarkEnd w:id="872"/>
      <w:r w:rsidRPr="00A03B1B">
        <w:rPr>
          <w:b/>
          <w:bCs/>
          <w:snapToGrid w:val="0"/>
          <w:szCs w:val="20"/>
        </w:rPr>
        <w:t>6.6.9.1</w:t>
      </w:r>
      <w:r w:rsidRPr="00A03B1B">
        <w:rPr>
          <w:b/>
          <w:bCs/>
          <w:snapToGrid w:val="0"/>
          <w:szCs w:val="20"/>
        </w:rPr>
        <w:tab/>
        <w:t>Payment for Emergency Operations Settlement</w:t>
      </w:r>
      <w:bookmarkEnd w:id="960"/>
    </w:p>
    <w:p w14:paraId="747A9379" w14:textId="77777777" w:rsidR="00A03B1B" w:rsidRPr="00A03B1B" w:rsidRDefault="00A03B1B" w:rsidP="00A03B1B">
      <w:pPr>
        <w:spacing w:after="240"/>
        <w:ind w:left="720" w:hanging="720"/>
        <w:rPr>
          <w:iCs/>
          <w:szCs w:val="20"/>
        </w:rPr>
      </w:pPr>
      <w:bookmarkStart w:id="962" w:name="_Hlk216172087"/>
      <w:r w:rsidRPr="00A03B1B">
        <w:rPr>
          <w:iCs/>
          <w:szCs w:val="20"/>
        </w:rPr>
        <w:t>(1)</w:t>
      </w:r>
      <w:r w:rsidRPr="00A03B1B">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1D7883B1" w14:textId="77777777" w:rsidR="00A03B1B" w:rsidRPr="00A03B1B" w:rsidRDefault="00A03B1B" w:rsidP="00A03B1B">
      <w:pPr>
        <w:tabs>
          <w:tab w:val="left" w:pos="2340"/>
          <w:tab w:val="left" w:pos="3420"/>
        </w:tabs>
        <w:spacing w:before="240" w:after="240"/>
        <w:ind w:left="3420" w:hanging="2700"/>
        <w:rPr>
          <w:rFonts w:eastAsia="Calibri"/>
          <w:b/>
          <w:szCs w:val="20"/>
          <w:lang w:val="pt-BR"/>
        </w:rPr>
      </w:pPr>
      <w:r w:rsidRPr="00A03B1B">
        <w:rPr>
          <w:b/>
          <w:bCs/>
          <w:szCs w:val="20"/>
          <w:lang w:val="pt-BR"/>
        </w:rPr>
        <w:t xml:space="preserve">EMREAMT </w:t>
      </w:r>
      <w:r w:rsidRPr="00A03B1B">
        <w:rPr>
          <w:b/>
          <w:bCs/>
          <w:i/>
          <w:szCs w:val="20"/>
          <w:vertAlign w:val="subscript"/>
          <w:lang w:val="pt-BR"/>
        </w:rPr>
        <w:t>q, r, p</w:t>
      </w:r>
      <w:r w:rsidRPr="00A03B1B">
        <w:rPr>
          <w:b/>
          <w:bCs/>
          <w:szCs w:val="20"/>
          <w:lang w:val="pt-BR"/>
        </w:rPr>
        <w:tab/>
        <w:t>=</w:t>
      </w:r>
      <w:r w:rsidRPr="00A03B1B">
        <w:rPr>
          <w:b/>
          <w:bCs/>
          <w:szCs w:val="20"/>
          <w:lang w:val="pt-BR"/>
        </w:rPr>
        <w:tab/>
        <w:t xml:space="preserve">(-1) * (EMREPRGEN </w:t>
      </w:r>
      <w:r w:rsidRPr="00A03B1B">
        <w:rPr>
          <w:b/>
          <w:bCs/>
          <w:i/>
          <w:szCs w:val="20"/>
          <w:vertAlign w:val="subscript"/>
          <w:lang w:val="pt-BR"/>
        </w:rPr>
        <w:t>q, r, p</w:t>
      </w:r>
      <w:r w:rsidRPr="00A03B1B">
        <w:rPr>
          <w:b/>
          <w:bCs/>
          <w:szCs w:val="20"/>
          <w:lang w:val="pt-BR"/>
        </w:rPr>
        <w:t xml:space="preserve"> * EMREGEN </w:t>
      </w:r>
      <w:r w:rsidRPr="00A03B1B">
        <w:rPr>
          <w:b/>
          <w:bCs/>
          <w:i/>
          <w:szCs w:val="20"/>
          <w:vertAlign w:val="subscript"/>
          <w:lang w:val="pt-BR"/>
        </w:rPr>
        <w:t>q, r, p</w:t>
      </w:r>
      <w:r w:rsidRPr="00A03B1B">
        <w:rPr>
          <w:b/>
          <w:bCs/>
          <w:szCs w:val="20"/>
          <w:lang w:val="pt-BR"/>
        </w:rPr>
        <w:t>)</w:t>
      </w:r>
      <w:r w:rsidRPr="00A03B1B">
        <w:rPr>
          <w:rFonts w:eastAsia="Calibri"/>
          <w:b/>
          <w:szCs w:val="20"/>
          <w:lang w:val="pt-BR"/>
        </w:rPr>
        <w:t xml:space="preserve"> </w:t>
      </w:r>
    </w:p>
    <w:p w14:paraId="3360E528" w14:textId="77777777" w:rsidR="00A03B1B" w:rsidRPr="00A03B1B" w:rsidRDefault="00A03B1B" w:rsidP="00A03B1B">
      <w:pPr>
        <w:tabs>
          <w:tab w:val="left" w:pos="2340"/>
          <w:tab w:val="left" w:pos="3420"/>
        </w:tabs>
        <w:spacing w:before="240" w:after="240"/>
        <w:ind w:left="3420" w:hanging="2700"/>
        <w:rPr>
          <w:b/>
          <w:bCs/>
          <w:szCs w:val="20"/>
          <w:lang w:val="pt-BR"/>
        </w:rPr>
      </w:pPr>
      <w:r w:rsidRPr="00A03B1B">
        <w:rPr>
          <w:b/>
          <w:bCs/>
          <w:szCs w:val="20"/>
          <w:lang w:val="pt-BR"/>
        </w:rPr>
        <w:tab/>
      </w:r>
      <w:r w:rsidRPr="00A03B1B">
        <w:rPr>
          <w:b/>
          <w:bCs/>
          <w:szCs w:val="20"/>
          <w:lang w:val="pt-BR"/>
        </w:rPr>
        <w:tab/>
      </w:r>
      <w:r w:rsidRPr="00A03B1B">
        <w:rPr>
          <w:rFonts w:eastAsia="Calibri"/>
          <w:b/>
          <w:szCs w:val="20"/>
          <w:lang w:val="pt-BR"/>
        </w:rPr>
        <w:t xml:space="preserve">+ </w:t>
      </w:r>
      <w:r w:rsidRPr="00A03B1B">
        <w:rPr>
          <w:b/>
          <w:bCs/>
          <w:szCs w:val="20"/>
          <w:lang w:val="pt-BR"/>
        </w:rPr>
        <w:t>(</w:t>
      </w:r>
      <w:r w:rsidRPr="00A03B1B">
        <w:rPr>
          <w:rFonts w:eastAsia="Calibri"/>
          <w:b/>
          <w:szCs w:val="20"/>
          <w:lang w:val="pt-BR"/>
        </w:rPr>
        <w:t xml:space="preserve">EMREPRLOAD </w:t>
      </w:r>
      <w:r w:rsidRPr="00A03B1B">
        <w:rPr>
          <w:rFonts w:eastAsia="Calibri"/>
          <w:b/>
          <w:i/>
          <w:szCs w:val="20"/>
          <w:vertAlign w:val="subscript"/>
          <w:lang w:val="pt-BR"/>
        </w:rPr>
        <w:t>q, r, p</w:t>
      </w:r>
      <w:r w:rsidRPr="00A03B1B">
        <w:rPr>
          <w:rFonts w:eastAsia="Calibri"/>
          <w:b/>
          <w:szCs w:val="20"/>
          <w:lang w:val="pt-BR"/>
        </w:rPr>
        <w:t xml:space="preserve"> * EMRELOAD </w:t>
      </w:r>
      <w:r w:rsidRPr="00A03B1B">
        <w:rPr>
          <w:rFonts w:eastAsia="Calibri"/>
          <w:b/>
          <w:i/>
          <w:szCs w:val="20"/>
          <w:vertAlign w:val="subscript"/>
          <w:lang w:val="pt-BR"/>
        </w:rPr>
        <w:t>q, r, p</w:t>
      </w:r>
      <w:r w:rsidRPr="00A03B1B">
        <w:rPr>
          <w:b/>
          <w:bCs/>
          <w:szCs w:val="20"/>
          <w:lang w:val="pt-BR"/>
        </w:rPr>
        <w:t>)</w:t>
      </w:r>
    </w:p>
    <w:p w14:paraId="274410CA" w14:textId="77777777" w:rsidR="00A03B1B" w:rsidRPr="00A03B1B" w:rsidRDefault="00A03B1B" w:rsidP="00A03B1B">
      <w:pPr>
        <w:spacing w:after="240"/>
        <w:rPr>
          <w:szCs w:val="20"/>
          <w:lang w:val="pt-BR"/>
        </w:rPr>
      </w:pPr>
      <w:r w:rsidRPr="00A03B1B">
        <w:rPr>
          <w:szCs w:val="20"/>
          <w:lang w:val="pt-BR"/>
        </w:rPr>
        <w:t>Where:</w:t>
      </w:r>
    </w:p>
    <w:p w14:paraId="7944E661"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If any EBP &gt; 0 then:</w:t>
      </w:r>
    </w:p>
    <w:p w14:paraId="6346FEA3"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 xml:space="preserve">EMREPRGEN </w:t>
      </w:r>
      <w:r w:rsidRPr="00A03B1B">
        <w:rPr>
          <w:bCs/>
          <w:i/>
          <w:szCs w:val="20"/>
          <w:vertAlign w:val="subscript"/>
          <w:lang w:val="pt-BR"/>
        </w:rPr>
        <w:t>q, r, p</w:t>
      </w:r>
      <w:r w:rsidRPr="00A03B1B">
        <w:rPr>
          <w:bCs/>
          <w:szCs w:val="20"/>
          <w:lang w:val="pt-BR"/>
        </w:rPr>
        <w:tab/>
      </w:r>
      <w:r w:rsidRPr="00A03B1B">
        <w:rPr>
          <w:bCs/>
          <w:szCs w:val="20"/>
          <w:lang w:val="pt-BR"/>
        </w:rPr>
        <w:tab/>
        <w:t>=</w:t>
      </w:r>
      <w:r w:rsidRPr="00A03B1B">
        <w:rPr>
          <w:bCs/>
          <w:szCs w:val="20"/>
          <w:lang w:val="pt-BR"/>
        </w:rPr>
        <w:tab/>
        <w:t xml:space="preserve">Max (0, EBPWAPRGEN </w:t>
      </w:r>
      <w:r w:rsidRPr="00A03B1B">
        <w:rPr>
          <w:bCs/>
          <w:i/>
          <w:szCs w:val="20"/>
          <w:vertAlign w:val="subscript"/>
          <w:lang w:val="pt-BR"/>
        </w:rPr>
        <w:t>q, r, p</w:t>
      </w:r>
      <w:r w:rsidRPr="00A03B1B">
        <w:rPr>
          <w:bCs/>
          <w:szCs w:val="20"/>
          <w:lang w:val="pt-BR"/>
        </w:rPr>
        <w:t xml:space="preserve"> – RTSPP </w:t>
      </w:r>
      <w:r w:rsidRPr="00A03B1B">
        <w:rPr>
          <w:bCs/>
          <w:i/>
          <w:szCs w:val="20"/>
          <w:vertAlign w:val="subscript"/>
          <w:lang w:val="pt-BR"/>
        </w:rPr>
        <w:t>p</w:t>
      </w:r>
      <w:r w:rsidRPr="00A03B1B">
        <w:rPr>
          <w:bCs/>
          <w:szCs w:val="20"/>
          <w:lang w:val="pt-BR"/>
        </w:rPr>
        <w:t>)</w:t>
      </w:r>
    </w:p>
    <w:p w14:paraId="35A3A688"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 xml:space="preserve">EBPWAPRGEN </w:t>
      </w:r>
      <w:r w:rsidRPr="00A03B1B">
        <w:rPr>
          <w:bCs/>
          <w:i/>
          <w:szCs w:val="20"/>
          <w:vertAlign w:val="subscript"/>
          <w:lang w:val="pt-BR"/>
        </w:rPr>
        <w:t>q, r, p</w:t>
      </w:r>
      <w:r w:rsidRPr="00A03B1B">
        <w:rPr>
          <w:bCs/>
          <w:szCs w:val="20"/>
          <w:lang w:val="pt-BR"/>
        </w:rPr>
        <w:tab/>
        <w:t>=</w:t>
      </w:r>
      <w:r w:rsidRPr="00A03B1B">
        <w:rPr>
          <w:bCs/>
          <w:szCs w:val="20"/>
          <w:lang w:val="pt-BR"/>
        </w:rPr>
        <w:tab/>
      </w:r>
      <w:r w:rsidRPr="00A03B1B">
        <w:rPr>
          <w:bCs/>
          <w:position w:val="-22"/>
          <w:szCs w:val="20"/>
        </w:rPr>
        <w:object w:dxaOrig="225" w:dyaOrig="450" w14:anchorId="792E9AD6">
          <v:shape id="_x0000_i1082" type="#_x0000_t75" style="width:12pt;height:24pt" o:ole="">
            <v:imagedata r:id="rId94" o:title=""/>
          </v:shape>
          <o:OLEObject Type="Embed" ProgID="Equation.3" ShapeID="_x0000_i1082" DrawAspect="Content" ObjectID="_1831214084" r:id="rId95"/>
        </w:object>
      </w:r>
      <w:r w:rsidRPr="00A03B1B">
        <w:rPr>
          <w:bCs/>
          <w:szCs w:val="20"/>
          <w:lang w:val="pt-BR"/>
        </w:rPr>
        <w:t xml:space="preserve">(EBPPR </w:t>
      </w:r>
      <w:r w:rsidRPr="00A03B1B">
        <w:rPr>
          <w:bCs/>
          <w:i/>
          <w:szCs w:val="20"/>
          <w:vertAlign w:val="subscript"/>
          <w:lang w:val="pt-BR"/>
        </w:rPr>
        <w:t>q, r, p, y</w:t>
      </w:r>
      <w:r w:rsidRPr="00A03B1B">
        <w:rPr>
          <w:bCs/>
          <w:szCs w:val="20"/>
          <w:lang w:val="pt-BR"/>
        </w:rPr>
        <w:t xml:space="preserve"> * Max (0.001, EBP </w:t>
      </w:r>
      <w:r w:rsidRPr="00A03B1B">
        <w:rPr>
          <w:bCs/>
          <w:i/>
          <w:szCs w:val="20"/>
          <w:vertAlign w:val="subscript"/>
          <w:lang w:val="pt-BR"/>
        </w:rPr>
        <w:t>q, r, p, y</w:t>
      </w:r>
      <w:r w:rsidRPr="00A03B1B">
        <w:rPr>
          <w:bCs/>
          <w:szCs w:val="20"/>
          <w:lang w:val="pt-BR"/>
        </w:rPr>
        <w:t xml:space="preserve">) *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p>
    <w:p w14:paraId="623877C9"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ab/>
      </w:r>
      <w:r w:rsidRPr="00A03B1B">
        <w:rPr>
          <w:bCs/>
          <w:szCs w:val="20"/>
          <w:lang w:val="pt-BR"/>
        </w:rPr>
        <w:tab/>
      </w:r>
      <w:r w:rsidRPr="00A03B1B">
        <w:rPr>
          <w:bCs/>
          <w:szCs w:val="20"/>
          <w:lang w:val="pt-BR"/>
        </w:rPr>
        <w:tab/>
      </w:r>
      <w:r w:rsidRPr="00A03B1B">
        <w:rPr>
          <w:bCs/>
          <w:position w:val="-22"/>
          <w:szCs w:val="20"/>
        </w:rPr>
        <w:object w:dxaOrig="225" w:dyaOrig="450" w14:anchorId="0BF6FD6E">
          <v:shape id="_x0000_i1083" type="#_x0000_t75" style="width:12pt;height:24pt" o:ole="">
            <v:imagedata r:id="rId96" o:title=""/>
          </v:shape>
          <o:OLEObject Type="Embed" ProgID="Equation.3" ShapeID="_x0000_i1083" DrawAspect="Content" ObjectID="_1831214085" r:id="rId97"/>
        </w:object>
      </w:r>
      <w:r w:rsidRPr="00A03B1B">
        <w:rPr>
          <w:bCs/>
          <w:szCs w:val="20"/>
          <w:lang w:val="es-MX"/>
        </w:rPr>
        <w:t xml:space="preserve">(Max (0.001, EBP </w:t>
      </w:r>
      <w:r w:rsidRPr="00A03B1B">
        <w:rPr>
          <w:bCs/>
          <w:i/>
          <w:szCs w:val="20"/>
          <w:vertAlign w:val="subscript"/>
          <w:lang w:val="es-MX"/>
        </w:rPr>
        <w:t>q, r, p, y</w:t>
      </w:r>
      <w:r w:rsidRPr="00A03B1B">
        <w:rPr>
          <w:bCs/>
          <w:szCs w:val="20"/>
          <w:lang w:val="pt-BR"/>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2B5845B1"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EMREGEN</w:t>
      </w:r>
      <w:r w:rsidRPr="00A03B1B">
        <w:rPr>
          <w:bCs/>
          <w:szCs w:val="20"/>
          <w:lang w:val="es-MX"/>
        </w:rPr>
        <w:t xml:space="preserve"> </w:t>
      </w:r>
      <w:r w:rsidRPr="00A03B1B">
        <w:rPr>
          <w:bCs/>
          <w:i/>
          <w:szCs w:val="20"/>
          <w:vertAlign w:val="subscript"/>
          <w:lang w:val="es-MX"/>
        </w:rPr>
        <w:t>q, r, p</w:t>
      </w:r>
      <w:r w:rsidRPr="00A03B1B">
        <w:rPr>
          <w:bCs/>
          <w:szCs w:val="20"/>
          <w:lang w:val="es-MX"/>
        </w:rPr>
        <w:tab/>
        <w:t>=</w:t>
      </w:r>
      <w:r w:rsidRPr="00A03B1B">
        <w:rPr>
          <w:bCs/>
          <w:szCs w:val="20"/>
          <w:lang w:val="es-MX"/>
        </w:rPr>
        <w:tab/>
        <w:t>Max (0, Min (</w:t>
      </w:r>
      <w:r w:rsidRPr="00A03B1B">
        <w:rPr>
          <w:bCs/>
          <w:szCs w:val="20"/>
          <w:lang w:val="pt-BR"/>
        </w:rPr>
        <w:t>AEBPGEN</w:t>
      </w:r>
      <w:r w:rsidRPr="00A03B1B">
        <w:rPr>
          <w:bCs/>
          <w:szCs w:val="20"/>
          <w:vertAlign w:val="subscript"/>
          <w:lang w:val="pt-BR"/>
        </w:rPr>
        <w:t xml:space="preserve"> </w:t>
      </w:r>
      <w:r w:rsidRPr="00A03B1B">
        <w:rPr>
          <w:bCs/>
          <w:i/>
          <w:szCs w:val="20"/>
          <w:vertAlign w:val="subscript"/>
          <w:lang w:val="pt-BR"/>
        </w:rPr>
        <w:t>q, r, p</w:t>
      </w:r>
      <w:r w:rsidRPr="00A03B1B">
        <w:rPr>
          <w:bCs/>
          <w:szCs w:val="20"/>
          <w:lang w:val="pt-BR"/>
        </w:rPr>
        <w:t>,</w:t>
      </w:r>
      <w:r w:rsidRPr="00A03B1B">
        <w:rPr>
          <w:bCs/>
          <w:szCs w:val="20"/>
          <w:lang w:val="es-MX"/>
        </w:rPr>
        <w:t xml:space="preserve"> RTMG </w:t>
      </w:r>
      <w:r w:rsidRPr="00A03B1B">
        <w:rPr>
          <w:bCs/>
          <w:i/>
          <w:szCs w:val="20"/>
          <w:vertAlign w:val="subscript"/>
          <w:lang w:val="es-MX"/>
        </w:rPr>
        <w:t>q, r, p</w:t>
      </w:r>
      <w:r w:rsidRPr="00A03B1B">
        <w:rPr>
          <w:bCs/>
          <w:szCs w:val="20"/>
          <w:lang w:val="es-MX"/>
        </w:rPr>
        <w:t xml:space="preserve">) – ¼ * Max (0, BP </w:t>
      </w:r>
      <w:r w:rsidRPr="00A03B1B">
        <w:rPr>
          <w:bCs/>
          <w:i/>
          <w:szCs w:val="20"/>
          <w:vertAlign w:val="subscript"/>
          <w:lang w:val="es-MX"/>
        </w:rPr>
        <w:t>q, r, p</w:t>
      </w:r>
      <w:r w:rsidRPr="00A03B1B">
        <w:rPr>
          <w:bCs/>
          <w:szCs w:val="20"/>
          <w:lang w:val="es-MX"/>
        </w:rPr>
        <w:t>))</w:t>
      </w:r>
    </w:p>
    <w:p w14:paraId="747671D0"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AEBPGEN</w:t>
      </w:r>
      <w:r w:rsidRPr="00A03B1B">
        <w:rPr>
          <w:bCs/>
          <w:szCs w:val="20"/>
          <w:vertAlign w:val="subscript"/>
          <w:lang w:val="pt-BR"/>
        </w:rPr>
        <w:t xml:space="preserve"> </w:t>
      </w:r>
      <w:r w:rsidRPr="00A03B1B">
        <w:rPr>
          <w:bCs/>
          <w:i/>
          <w:szCs w:val="20"/>
          <w:vertAlign w:val="subscript"/>
          <w:lang w:val="pt-BR"/>
        </w:rPr>
        <w:t>q, r, p</w:t>
      </w:r>
      <w:r w:rsidRPr="00A03B1B">
        <w:rPr>
          <w:bCs/>
          <w:szCs w:val="20"/>
          <w:lang w:val="pt-BR"/>
        </w:rPr>
        <w:tab/>
      </w:r>
      <w:r w:rsidRPr="00A03B1B">
        <w:rPr>
          <w:bCs/>
          <w:szCs w:val="20"/>
          <w:lang w:val="pt-BR"/>
        </w:rPr>
        <w:tab/>
        <w:t>=</w:t>
      </w:r>
      <w:r w:rsidRPr="00A03B1B">
        <w:rPr>
          <w:bCs/>
          <w:szCs w:val="20"/>
          <w:lang w:val="pt-BR"/>
        </w:rPr>
        <w:tab/>
      </w:r>
      <w:r w:rsidRPr="00A03B1B">
        <w:rPr>
          <w:bCs/>
          <w:position w:val="-22"/>
          <w:szCs w:val="20"/>
        </w:rPr>
        <w:object w:dxaOrig="225" w:dyaOrig="450" w14:anchorId="1D6517D7">
          <v:shape id="_x0000_i1084" type="#_x0000_t75" style="width:12pt;height:24pt" o:ole="">
            <v:imagedata r:id="rId96" o:title=""/>
          </v:shape>
          <o:OLEObject Type="Embed" ProgID="Equation.3" ShapeID="_x0000_i1084" DrawAspect="Content" ObjectID="_1831214086" r:id="rId98"/>
        </w:object>
      </w:r>
      <w:r w:rsidRPr="00A03B1B">
        <w:rPr>
          <w:bCs/>
          <w:szCs w:val="20"/>
          <w:lang w:val="pt-BR"/>
        </w:rPr>
        <w:t xml:space="preserve"> (Max (0, EBP </w:t>
      </w:r>
      <w:r w:rsidRPr="00A03B1B">
        <w:rPr>
          <w:bCs/>
          <w:i/>
          <w:szCs w:val="20"/>
          <w:vertAlign w:val="subscript"/>
          <w:lang w:val="pt-BR"/>
        </w:rPr>
        <w:t>q, r, p, y</w:t>
      </w:r>
      <w:r w:rsidRPr="00A03B1B">
        <w:rPr>
          <w:bCs/>
          <w:szCs w:val="20"/>
          <w:lang w:val="pt-BR"/>
        </w:rPr>
        <w:t xml:space="preserve">) * TLMP </w:t>
      </w:r>
      <w:r w:rsidRPr="00A03B1B">
        <w:rPr>
          <w:bCs/>
          <w:i/>
          <w:szCs w:val="20"/>
          <w:vertAlign w:val="subscript"/>
          <w:lang w:val="pt-BR"/>
        </w:rPr>
        <w:t>y</w:t>
      </w:r>
      <w:r w:rsidRPr="00A03B1B">
        <w:rPr>
          <w:bCs/>
          <w:szCs w:val="20"/>
          <w:lang w:val="pt-BR"/>
        </w:rPr>
        <w:t xml:space="preserve"> / 3600)</w:t>
      </w:r>
    </w:p>
    <w:p w14:paraId="7EF92295" w14:textId="77777777" w:rsidR="00A03B1B" w:rsidRPr="00A03B1B" w:rsidRDefault="00A03B1B" w:rsidP="00A03B1B">
      <w:pPr>
        <w:tabs>
          <w:tab w:val="left" w:pos="2340"/>
          <w:tab w:val="left" w:pos="2880"/>
        </w:tabs>
        <w:spacing w:after="240"/>
        <w:ind w:left="720"/>
        <w:rPr>
          <w:bCs/>
          <w:szCs w:val="20"/>
          <w:lang w:val="pt-BR"/>
        </w:rPr>
      </w:pPr>
      <w:r w:rsidRPr="00A03B1B">
        <w:rPr>
          <w:bCs/>
          <w:szCs w:val="20"/>
          <w:lang w:val="pt-BR"/>
        </w:rPr>
        <w:lastRenderedPageBreak/>
        <w:t>If any EBP &lt; 0 then:</w:t>
      </w:r>
    </w:p>
    <w:p w14:paraId="36B0AF3B" w14:textId="77777777" w:rsidR="00A03B1B" w:rsidRPr="00A03B1B" w:rsidRDefault="00A03B1B" w:rsidP="00A03B1B">
      <w:pPr>
        <w:tabs>
          <w:tab w:val="left" w:pos="2340"/>
          <w:tab w:val="left" w:pos="2880"/>
        </w:tabs>
        <w:spacing w:after="240"/>
        <w:ind w:left="720"/>
        <w:rPr>
          <w:bCs/>
          <w:szCs w:val="20"/>
          <w:lang w:val="pt-BR"/>
        </w:rPr>
      </w:pPr>
      <w:r w:rsidRPr="00A03B1B">
        <w:rPr>
          <w:bCs/>
          <w:szCs w:val="20"/>
          <w:lang w:val="pt-BR"/>
        </w:rPr>
        <w:t xml:space="preserve">EMREPRLOAD </w:t>
      </w:r>
      <w:r w:rsidRPr="00A03B1B">
        <w:rPr>
          <w:bCs/>
          <w:i/>
          <w:szCs w:val="20"/>
          <w:vertAlign w:val="subscript"/>
          <w:lang w:val="pt-BR"/>
        </w:rPr>
        <w:t>q, r, p</w:t>
      </w:r>
      <w:r w:rsidRPr="00A03B1B">
        <w:rPr>
          <w:bCs/>
          <w:szCs w:val="20"/>
          <w:lang w:val="pt-BR"/>
        </w:rPr>
        <w:tab/>
      </w:r>
      <w:r w:rsidRPr="00A03B1B">
        <w:rPr>
          <w:bCs/>
          <w:szCs w:val="20"/>
          <w:lang w:val="pt-BR"/>
        </w:rPr>
        <w:tab/>
        <w:t>=</w:t>
      </w:r>
      <w:r w:rsidRPr="00A03B1B">
        <w:rPr>
          <w:bCs/>
          <w:szCs w:val="20"/>
          <w:lang w:val="pt-BR"/>
        </w:rPr>
        <w:tab/>
        <w:t>Max (0, RTSPP</w:t>
      </w:r>
      <w:r w:rsidRPr="00A03B1B">
        <w:rPr>
          <w:bCs/>
          <w:i/>
          <w:szCs w:val="20"/>
          <w:vertAlign w:val="subscript"/>
          <w:lang w:val="pt-BR"/>
        </w:rPr>
        <w:t xml:space="preserve"> p</w:t>
      </w:r>
      <w:r w:rsidRPr="00A03B1B">
        <w:rPr>
          <w:bCs/>
          <w:szCs w:val="20"/>
          <w:lang w:val="pt-BR"/>
        </w:rPr>
        <w:t xml:space="preserve"> – EBPWAPRLOAD </w:t>
      </w:r>
      <w:r w:rsidRPr="00A03B1B">
        <w:rPr>
          <w:bCs/>
          <w:i/>
          <w:szCs w:val="20"/>
          <w:vertAlign w:val="subscript"/>
          <w:lang w:val="pt-BR"/>
        </w:rPr>
        <w:t>q, r, p</w:t>
      </w:r>
      <w:r w:rsidRPr="00A03B1B">
        <w:rPr>
          <w:bCs/>
          <w:szCs w:val="20"/>
          <w:lang w:val="pt-BR"/>
        </w:rPr>
        <w:t>)</w:t>
      </w:r>
    </w:p>
    <w:p w14:paraId="333F4313" w14:textId="77777777" w:rsidR="00A03B1B" w:rsidRPr="00A03B1B" w:rsidRDefault="00A03B1B" w:rsidP="00A03B1B">
      <w:pPr>
        <w:tabs>
          <w:tab w:val="left" w:pos="2340"/>
          <w:tab w:val="left" w:pos="2880"/>
        </w:tabs>
        <w:spacing w:after="240"/>
        <w:ind w:left="720"/>
        <w:rPr>
          <w:b/>
          <w:bCs/>
          <w:sz w:val="32"/>
          <w:szCs w:val="32"/>
          <w:lang w:val="pt-BR"/>
        </w:rPr>
      </w:pPr>
      <w:r w:rsidRPr="00A03B1B">
        <w:rPr>
          <w:bCs/>
          <w:szCs w:val="20"/>
          <w:lang w:val="pt-BR"/>
        </w:rPr>
        <w:t xml:space="preserve">EBPWAPRLOAD </w:t>
      </w:r>
      <w:r w:rsidRPr="00A03B1B">
        <w:rPr>
          <w:bCs/>
          <w:i/>
          <w:szCs w:val="20"/>
          <w:vertAlign w:val="subscript"/>
          <w:lang w:val="pt-BR"/>
        </w:rPr>
        <w:t>q, r, p</w:t>
      </w:r>
      <w:r w:rsidRPr="00A03B1B">
        <w:rPr>
          <w:bCs/>
          <w:szCs w:val="20"/>
          <w:lang w:val="pt-BR"/>
        </w:rPr>
        <w:tab/>
        <w:t>=</w:t>
      </w:r>
      <w:r w:rsidRPr="00A03B1B">
        <w:rPr>
          <w:bCs/>
          <w:szCs w:val="20"/>
          <w:lang w:val="pt-BR"/>
        </w:rPr>
        <w:tab/>
      </w:r>
      <w:r w:rsidRPr="00A03B1B">
        <w:rPr>
          <w:bCs/>
          <w:position w:val="-22"/>
          <w:szCs w:val="20"/>
        </w:rPr>
        <w:object w:dxaOrig="225" w:dyaOrig="450" w14:anchorId="4A505365">
          <v:shape id="_x0000_i1085" type="#_x0000_t75" style="width:12pt;height:24pt" o:ole="">
            <v:imagedata r:id="rId94" o:title=""/>
          </v:shape>
          <o:OLEObject Type="Embed" ProgID="Equation.3" ShapeID="_x0000_i1085" DrawAspect="Content" ObjectID="_1831214087" r:id="rId99"/>
        </w:object>
      </w:r>
      <w:r w:rsidRPr="00A03B1B">
        <w:rPr>
          <w:bCs/>
          <w:szCs w:val="20"/>
          <w:lang w:val="pt-BR"/>
        </w:rPr>
        <w:t xml:space="preserve">(EBPPR </w:t>
      </w:r>
      <w:r w:rsidRPr="00A03B1B">
        <w:rPr>
          <w:bCs/>
          <w:i/>
          <w:szCs w:val="20"/>
          <w:vertAlign w:val="subscript"/>
          <w:lang w:val="pt-BR"/>
        </w:rPr>
        <w:t>q, r, p, y</w:t>
      </w:r>
      <w:r w:rsidRPr="00A03B1B">
        <w:rPr>
          <w:bCs/>
          <w:szCs w:val="20"/>
          <w:lang w:val="pt-BR"/>
        </w:rPr>
        <w:t xml:space="preserve"> * Min (-0.001, EBP </w:t>
      </w:r>
      <w:r w:rsidRPr="00A03B1B">
        <w:rPr>
          <w:bCs/>
          <w:i/>
          <w:szCs w:val="20"/>
          <w:vertAlign w:val="subscript"/>
          <w:lang w:val="pt-BR"/>
        </w:rPr>
        <w:t>q, r, p, y</w:t>
      </w:r>
      <w:r w:rsidRPr="00A03B1B">
        <w:rPr>
          <w:bCs/>
          <w:szCs w:val="20"/>
          <w:lang w:val="pt-BR"/>
        </w:rPr>
        <w:t xml:space="preserve">) *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p>
    <w:p w14:paraId="1CFD052C" w14:textId="77777777" w:rsidR="00A03B1B" w:rsidRPr="00A03B1B" w:rsidRDefault="00A03B1B" w:rsidP="00A03B1B">
      <w:pPr>
        <w:tabs>
          <w:tab w:val="left" w:pos="2340"/>
          <w:tab w:val="left" w:pos="2880"/>
        </w:tabs>
        <w:spacing w:after="240"/>
        <w:ind w:left="720"/>
        <w:rPr>
          <w:bCs/>
          <w:szCs w:val="20"/>
          <w:lang w:val="es-MX"/>
        </w:rPr>
      </w:pPr>
      <w:r w:rsidRPr="00A03B1B">
        <w:rPr>
          <w:bCs/>
          <w:szCs w:val="20"/>
          <w:lang w:val="pt-BR"/>
        </w:rPr>
        <w:tab/>
      </w:r>
      <w:r w:rsidRPr="00A03B1B">
        <w:rPr>
          <w:bCs/>
          <w:szCs w:val="20"/>
          <w:lang w:val="pt-BR"/>
        </w:rPr>
        <w:tab/>
      </w:r>
      <w:r w:rsidRPr="00A03B1B">
        <w:rPr>
          <w:bCs/>
          <w:szCs w:val="20"/>
          <w:lang w:val="pt-BR"/>
        </w:rPr>
        <w:tab/>
      </w:r>
      <w:r w:rsidRPr="00A03B1B">
        <w:rPr>
          <w:bCs/>
          <w:szCs w:val="20"/>
          <w:lang w:val="pt-BR"/>
        </w:rPr>
        <w:tab/>
      </w:r>
      <w:r w:rsidRPr="00A03B1B">
        <w:rPr>
          <w:bCs/>
          <w:position w:val="-22"/>
          <w:szCs w:val="20"/>
        </w:rPr>
        <w:object w:dxaOrig="225" w:dyaOrig="450" w14:anchorId="069C1DB1">
          <v:shape id="_x0000_i1086" type="#_x0000_t75" style="width:12pt;height:24pt" o:ole="">
            <v:imagedata r:id="rId96" o:title=""/>
          </v:shape>
          <o:OLEObject Type="Embed" ProgID="Equation.3" ShapeID="_x0000_i1086" DrawAspect="Content" ObjectID="_1831214088" r:id="rId100"/>
        </w:object>
      </w:r>
      <w:r w:rsidRPr="00A03B1B">
        <w:rPr>
          <w:bCs/>
          <w:szCs w:val="20"/>
          <w:lang w:val="es-MX"/>
        </w:rPr>
        <w:t>(</w:t>
      </w:r>
      <w:r w:rsidRPr="00A03B1B">
        <w:rPr>
          <w:bCs/>
          <w:szCs w:val="20"/>
          <w:lang w:val="pt-BR"/>
        </w:rPr>
        <w:t xml:space="preserve">Min (-0.001, </w:t>
      </w:r>
      <w:r w:rsidRPr="00A03B1B">
        <w:rPr>
          <w:bCs/>
          <w:szCs w:val="20"/>
          <w:lang w:val="es-MX"/>
        </w:rPr>
        <w:t xml:space="preserve">EBP </w:t>
      </w:r>
      <w:r w:rsidRPr="00A03B1B">
        <w:rPr>
          <w:bCs/>
          <w:i/>
          <w:szCs w:val="20"/>
          <w:vertAlign w:val="subscript"/>
          <w:lang w:val="es-MX"/>
        </w:rPr>
        <w:t>q, r, p,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31BC3796" w14:textId="77777777" w:rsidR="00A03B1B" w:rsidRPr="00A03B1B" w:rsidRDefault="00A03B1B" w:rsidP="00A03B1B">
      <w:pPr>
        <w:tabs>
          <w:tab w:val="left" w:pos="2340"/>
          <w:tab w:val="left" w:pos="2880"/>
        </w:tabs>
        <w:spacing w:after="240"/>
        <w:ind w:left="720"/>
        <w:rPr>
          <w:bCs/>
          <w:szCs w:val="20"/>
          <w:lang w:val="es-MX"/>
        </w:rPr>
      </w:pPr>
      <w:r w:rsidRPr="00A03B1B">
        <w:rPr>
          <w:bCs/>
          <w:szCs w:val="20"/>
          <w:lang w:val="pt-BR"/>
        </w:rPr>
        <w:t>EMRELOAD</w:t>
      </w:r>
      <w:r w:rsidRPr="00A03B1B">
        <w:rPr>
          <w:bCs/>
          <w:szCs w:val="20"/>
          <w:lang w:val="es-MX"/>
        </w:rPr>
        <w:t xml:space="preserve"> </w:t>
      </w:r>
      <w:r w:rsidRPr="00A03B1B">
        <w:rPr>
          <w:bCs/>
          <w:i/>
          <w:szCs w:val="20"/>
          <w:vertAlign w:val="subscript"/>
          <w:lang w:val="es-MX"/>
        </w:rPr>
        <w:t>q, r, p</w:t>
      </w:r>
      <w:r w:rsidRPr="00A03B1B">
        <w:rPr>
          <w:bCs/>
          <w:szCs w:val="20"/>
          <w:lang w:val="es-MX"/>
        </w:rPr>
        <w:tab/>
        <w:t>=      Min (0, Max (</w:t>
      </w:r>
      <w:r w:rsidRPr="00A03B1B">
        <w:rPr>
          <w:bCs/>
          <w:szCs w:val="20"/>
          <w:lang w:val="pt-BR"/>
        </w:rPr>
        <w:t>AEBPLOAD</w:t>
      </w:r>
      <w:r w:rsidRPr="00A03B1B">
        <w:rPr>
          <w:bCs/>
          <w:szCs w:val="20"/>
          <w:vertAlign w:val="subscript"/>
          <w:lang w:val="pt-BR"/>
        </w:rPr>
        <w:t xml:space="preserve"> </w:t>
      </w:r>
      <w:r w:rsidRPr="00A03B1B">
        <w:rPr>
          <w:bCs/>
          <w:i/>
          <w:szCs w:val="20"/>
          <w:vertAlign w:val="subscript"/>
          <w:lang w:val="pt-BR"/>
        </w:rPr>
        <w:t>q, r, p</w:t>
      </w:r>
      <w:r w:rsidRPr="00A03B1B">
        <w:rPr>
          <w:bCs/>
          <w:szCs w:val="20"/>
          <w:lang w:val="pt-BR"/>
        </w:rPr>
        <w:t>,</w:t>
      </w:r>
      <w:r w:rsidRPr="00A03B1B">
        <w:rPr>
          <w:bCs/>
          <w:szCs w:val="20"/>
          <w:lang w:val="es-MX"/>
        </w:rPr>
        <w:t xml:space="preserve"> RTCL </w:t>
      </w:r>
      <w:r w:rsidRPr="00A03B1B">
        <w:rPr>
          <w:bCs/>
          <w:i/>
          <w:szCs w:val="20"/>
          <w:vertAlign w:val="subscript"/>
          <w:lang w:val="es-MX"/>
        </w:rPr>
        <w:t>q, r, p</w:t>
      </w:r>
      <w:r w:rsidRPr="00A03B1B">
        <w:rPr>
          <w:bCs/>
          <w:szCs w:val="20"/>
          <w:lang w:val="es-MX"/>
        </w:rPr>
        <w:t xml:space="preserve">) – ¼ * Min (0, BP </w:t>
      </w:r>
      <w:r w:rsidRPr="00A03B1B">
        <w:rPr>
          <w:bCs/>
          <w:i/>
          <w:szCs w:val="20"/>
          <w:vertAlign w:val="subscript"/>
          <w:lang w:val="es-MX"/>
        </w:rPr>
        <w:t>q, r, p</w:t>
      </w:r>
      <w:r w:rsidRPr="00A03B1B">
        <w:rPr>
          <w:bCs/>
          <w:szCs w:val="20"/>
          <w:lang w:val="es-MX"/>
        </w:rPr>
        <w:t>))</w:t>
      </w:r>
    </w:p>
    <w:p w14:paraId="1CAD3DBA" w14:textId="77777777" w:rsidR="00A03B1B" w:rsidRPr="00A03B1B" w:rsidRDefault="00A03B1B" w:rsidP="00A03B1B">
      <w:pPr>
        <w:tabs>
          <w:tab w:val="left" w:pos="2340"/>
          <w:tab w:val="left" w:pos="2880"/>
        </w:tabs>
        <w:spacing w:after="240"/>
        <w:ind w:left="720"/>
        <w:rPr>
          <w:bCs/>
          <w:szCs w:val="20"/>
          <w:lang w:val="pt-BR"/>
        </w:rPr>
      </w:pPr>
      <w:r w:rsidRPr="00A03B1B">
        <w:rPr>
          <w:bCs/>
          <w:szCs w:val="20"/>
          <w:lang w:val="pt-BR"/>
        </w:rPr>
        <w:t>AEBPLOAD</w:t>
      </w:r>
      <w:r w:rsidRPr="00A03B1B">
        <w:rPr>
          <w:bCs/>
          <w:i/>
          <w:szCs w:val="20"/>
          <w:vertAlign w:val="subscript"/>
          <w:lang w:val="pt-BR"/>
        </w:rPr>
        <w:t xml:space="preserve"> q, r, p</w:t>
      </w:r>
      <w:r w:rsidRPr="00A03B1B">
        <w:rPr>
          <w:bCs/>
          <w:szCs w:val="20"/>
          <w:lang w:val="pt-BR"/>
        </w:rPr>
        <w:tab/>
        <w:t>=</w:t>
      </w:r>
      <w:r w:rsidRPr="00A03B1B">
        <w:rPr>
          <w:bCs/>
          <w:szCs w:val="20"/>
          <w:lang w:val="pt-BR"/>
        </w:rPr>
        <w:tab/>
      </w:r>
      <w:r w:rsidRPr="00A03B1B">
        <w:rPr>
          <w:bCs/>
          <w:position w:val="-22"/>
          <w:szCs w:val="20"/>
        </w:rPr>
        <w:object w:dxaOrig="225" w:dyaOrig="450" w14:anchorId="2E2BB42B">
          <v:shape id="_x0000_i1087" type="#_x0000_t75" style="width:12pt;height:24pt" o:ole="">
            <v:imagedata r:id="rId96" o:title=""/>
          </v:shape>
          <o:OLEObject Type="Embed" ProgID="Equation.3" ShapeID="_x0000_i1087" DrawAspect="Content" ObjectID="_1831214089" r:id="rId101"/>
        </w:object>
      </w:r>
      <w:r w:rsidRPr="00A03B1B">
        <w:rPr>
          <w:bCs/>
          <w:szCs w:val="20"/>
          <w:lang w:val="pt-BR"/>
        </w:rPr>
        <w:t xml:space="preserve"> (Min (0, EBP </w:t>
      </w:r>
      <w:r w:rsidRPr="00A03B1B">
        <w:rPr>
          <w:bCs/>
          <w:i/>
          <w:szCs w:val="20"/>
          <w:vertAlign w:val="subscript"/>
          <w:lang w:val="pt-BR"/>
        </w:rPr>
        <w:t>q, r, p, y</w:t>
      </w:r>
      <w:r w:rsidRPr="00A03B1B">
        <w:rPr>
          <w:bCs/>
          <w:szCs w:val="20"/>
          <w:lang w:val="pt-BR"/>
        </w:rPr>
        <w:t>) * TLMP</w:t>
      </w:r>
      <w:r w:rsidRPr="00A03B1B">
        <w:rPr>
          <w:bCs/>
          <w:i/>
          <w:szCs w:val="20"/>
          <w:vertAlign w:val="subscript"/>
          <w:lang w:val="pt-BR"/>
        </w:rPr>
        <w:t>y</w:t>
      </w:r>
      <w:r w:rsidRPr="00A03B1B">
        <w:rPr>
          <w:bCs/>
          <w:szCs w:val="20"/>
          <w:lang w:val="pt-BR"/>
        </w:rPr>
        <w:t xml:space="preserve"> / 3600)</w:t>
      </w:r>
    </w:p>
    <w:p w14:paraId="3D25BFF1" w14:textId="77777777" w:rsidR="00A03B1B" w:rsidRPr="00A03B1B" w:rsidRDefault="00A03B1B" w:rsidP="00A03B1B">
      <w:pPr>
        <w:rPr>
          <w:szCs w:val="20"/>
        </w:rPr>
      </w:pPr>
      <w:r w:rsidRPr="00A03B1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A03B1B" w:rsidRPr="00A03B1B" w14:paraId="3AFA478E" w14:textId="77777777" w:rsidTr="00B31BB1">
        <w:trPr>
          <w:cantSplit/>
          <w:tblHeader/>
        </w:trPr>
        <w:tc>
          <w:tcPr>
            <w:tcW w:w="934" w:type="pct"/>
          </w:tcPr>
          <w:p w14:paraId="6C41634E" w14:textId="77777777" w:rsidR="00A03B1B" w:rsidRPr="00A03B1B" w:rsidRDefault="00A03B1B" w:rsidP="00A03B1B">
            <w:pPr>
              <w:spacing w:after="240"/>
              <w:rPr>
                <w:b/>
                <w:iCs/>
                <w:sz w:val="20"/>
                <w:szCs w:val="20"/>
              </w:rPr>
            </w:pPr>
            <w:r w:rsidRPr="00A03B1B">
              <w:rPr>
                <w:b/>
                <w:iCs/>
                <w:sz w:val="20"/>
                <w:szCs w:val="20"/>
              </w:rPr>
              <w:t>Variable</w:t>
            </w:r>
          </w:p>
        </w:tc>
        <w:tc>
          <w:tcPr>
            <w:tcW w:w="481" w:type="pct"/>
          </w:tcPr>
          <w:p w14:paraId="238B909D" w14:textId="77777777" w:rsidR="00A03B1B" w:rsidRPr="00A03B1B" w:rsidRDefault="00A03B1B" w:rsidP="00A03B1B">
            <w:pPr>
              <w:spacing w:after="240"/>
              <w:rPr>
                <w:b/>
                <w:iCs/>
                <w:sz w:val="20"/>
                <w:szCs w:val="20"/>
              </w:rPr>
            </w:pPr>
            <w:r w:rsidRPr="00A03B1B">
              <w:rPr>
                <w:b/>
                <w:iCs/>
                <w:sz w:val="20"/>
                <w:szCs w:val="20"/>
              </w:rPr>
              <w:t>Unit</w:t>
            </w:r>
          </w:p>
        </w:tc>
        <w:tc>
          <w:tcPr>
            <w:tcW w:w="3585" w:type="pct"/>
          </w:tcPr>
          <w:p w14:paraId="3C379274" w14:textId="77777777" w:rsidR="00A03B1B" w:rsidRPr="00A03B1B" w:rsidRDefault="00A03B1B" w:rsidP="00A03B1B">
            <w:pPr>
              <w:spacing w:after="240"/>
              <w:rPr>
                <w:b/>
                <w:iCs/>
                <w:sz w:val="20"/>
                <w:szCs w:val="20"/>
              </w:rPr>
            </w:pPr>
            <w:r w:rsidRPr="00A03B1B">
              <w:rPr>
                <w:b/>
                <w:iCs/>
                <w:sz w:val="20"/>
                <w:szCs w:val="20"/>
              </w:rPr>
              <w:t>Definition</w:t>
            </w:r>
          </w:p>
        </w:tc>
      </w:tr>
      <w:tr w:rsidR="00A03B1B" w:rsidRPr="00A03B1B" w14:paraId="48E1185D" w14:textId="77777777" w:rsidTr="00B31BB1">
        <w:trPr>
          <w:cantSplit/>
        </w:trPr>
        <w:tc>
          <w:tcPr>
            <w:tcW w:w="934" w:type="pct"/>
          </w:tcPr>
          <w:p w14:paraId="2E97DD24" w14:textId="77777777" w:rsidR="00A03B1B" w:rsidRPr="00A03B1B" w:rsidRDefault="00A03B1B" w:rsidP="00A03B1B">
            <w:pPr>
              <w:spacing w:after="60"/>
              <w:rPr>
                <w:iCs/>
                <w:sz w:val="20"/>
                <w:szCs w:val="20"/>
              </w:rPr>
            </w:pPr>
            <w:r w:rsidRPr="00A03B1B">
              <w:rPr>
                <w:iCs/>
                <w:sz w:val="20"/>
                <w:szCs w:val="20"/>
              </w:rPr>
              <w:t xml:space="preserve">EMREAMT </w:t>
            </w:r>
            <w:r w:rsidRPr="00A03B1B">
              <w:rPr>
                <w:i/>
                <w:iCs/>
                <w:sz w:val="20"/>
                <w:szCs w:val="20"/>
                <w:vertAlign w:val="subscript"/>
              </w:rPr>
              <w:t>q, r, p</w:t>
            </w:r>
          </w:p>
        </w:tc>
        <w:tc>
          <w:tcPr>
            <w:tcW w:w="481" w:type="pct"/>
          </w:tcPr>
          <w:p w14:paraId="130B7DA8" w14:textId="77777777" w:rsidR="00A03B1B" w:rsidRPr="00A03B1B" w:rsidRDefault="00A03B1B" w:rsidP="00A03B1B">
            <w:pPr>
              <w:spacing w:after="60"/>
              <w:rPr>
                <w:iCs/>
                <w:sz w:val="20"/>
                <w:szCs w:val="20"/>
              </w:rPr>
            </w:pPr>
            <w:r w:rsidRPr="00A03B1B">
              <w:rPr>
                <w:iCs/>
                <w:sz w:val="20"/>
                <w:szCs w:val="20"/>
              </w:rPr>
              <w:t>$</w:t>
            </w:r>
          </w:p>
        </w:tc>
        <w:tc>
          <w:tcPr>
            <w:tcW w:w="3585" w:type="pct"/>
          </w:tcPr>
          <w:p w14:paraId="3AE045C3" w14:textId="77777777" w:rsidR="00A03B1B" w:rsidRPr="00A03B1B" w:rsidRDefault="00A03B1B" w:rsidP="00A03B1B">
            <w:pPr>
              <w:spacing w:after="60"/>
              <w:rPr>
                <w:iCs/>
                <w:sz w:val="20"/>
                <w:szCs w:val="20"/>
              </w:rPr>
            </w:pPr>
            <w:r w:rsidRPr="00A03B1B">
              <w:rPr>
                <w:i/>
                <w:iCs/>
                <w:sz w:val="20"/>
                <w:szCs w:val="20"/>
              </w:rPr>
              <w:t>Emergency Energy Amount per QSE per Settlement Point per Resource</w:t>
            </w:r>
            <w:r w:rsidRPr="00A03B1B">
              <w:rPr>
                <w:iCs/>
                <w:sz w:val="20"/>
                <w:szCs w:val="20"/>
              </w:rPr>
              <w:t xml:space="preserve">—The payment to QSE </w:t>
            </w:r>
            <w:r w:rsidRPr="00A03B1B">
              <w:rPr>
                <w:i/>
                <w:iCs/>
                <w:sz w:val="20"/>
                <w:szCs w:val="20"/>
              </w:rPr>
              <w:t>q</w:t>
            </w:r>
            <w:r w:rsidRPr="00A03B1B">
              <w:rPr>
                <w:iCs/>
                <w:sz w:val="20"/>
                <w:szCs w:val="20"/>
              </w:rPr>
              <w:t xml:space="preserve"> as additional compensation for the additional energy or Ancillary Services produced or consumed by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in Real-Time during the Emergency Condition or Watch,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96428C6" w14:textId="77777777" w:rsidTr="00B31BB1">
        <w:trPr>
          <w:cantSplit/>
        </w:trPr>
        <w:tc>
          <w:tcPr>
            <w:tcW w:w="934" w:type="pct"/>
          </w:tcPr>
          <w:p w14:paraId="7E708F68" w14:textId="77777777" w:rsidR="00A03B1B" w:rsidRPr="00A03B1B" w:rsidRDefault="00A03B1B" w:rsidP="00A03B1B">
            <w:pPr>
              <w:spacing w:after="60"/>
              <w:rPr>
                <w:iCs/>
                <w:sz w:val="20"/>
                <w:szCs w:val="20"/>
              </w:rPr>
            </w:pPr>
            <w:r w:rsidRPr="00A03B1B">
              <w:rPr>
                <w:iCs/>
                <w:sz w:val="20"/>
                <w:szCs w:val="20"/>
              </w:rPr>
              <w:t xml:space="preserve">EMREPRGEN </w:t>
            </w:r>
            <w:r w:rsidRPr="00A03B1B">
              <w:rPr>
                <w:i/>
                <w:iCs/>
                <w:sz w:val="20"/>
                <w:szCs w:val="20"/>
                <w:vertAlign w:val="subscript"/>
              </w:rPr>
              <w:t>q, r, p</w:t>
            </w:r>
          </w:p>
        </w:tc>
        <w:tc>
          <w:tcPr>
            <w:tcW w:w="481" w:type="pct"/>
          </w:tcPr>
          <w:p w14:paraId="3F3A9100"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44D98F88" w14:textId="77777777" w:rsidR="00A03B1B" w:rsidRPr="00A03B1B" w:rsidRDefault="00A03B1B" w:rsidP="00A03B1B">
            <w:pPr>
              <w:spacing w:after="60"/>
              <w:rPr>
                <w:i/>
                <w:iCs/>
                <w:sz w:val="20"/>
                <w:szCs w:val="20"/>
              </w:rPr>
            </w:pPr>
            <w:r w:rsidRPr="00A03B1B">
              <w:rPr>
                <w:i/>
                <w:iCs/>
                <w:sz w:val="20"/>
                <w:szCs w:val="20"/>
              </w:rPr>
              <w:t>Emergency Energy Price for Generation per QSE per Settlement Point per Resource</w:t>
            </w:r>
            <w:r w:rsidRPr="00A03B1B">
              <w:rPr>
                <w:iCs/>
                <w:sz w:val="20"/>
                <w:szCs w:val="20"/>
              </w:rPr>
              <w:t xml:space="preserve">—The compensation rate for the generation produced by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during the Emergency Condition or Watch,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53BFF31" w14:textId="77777777" w:rsidTr="00B31BB1">
        <w:trPr>
          <w:cantSplit/>
        </w:trPr>
        <w:tc>
          <w:tcPr>
            <w:tcW w:w="934" w:type="pct"/>
          </w:tcPr>
          <w:p w14:paraId="427D2200" w14:textId="77777777" w:rsidR="00A03B1B" w:rsidRPr="00A03B1B" w:rsidRDefault="00A03B1B" w:rsidP="00A03B1B">
            <w:pPr>
              <w:spacing w:after="60"/>
              <w:rPr>
                <w:iCs/>
                <w:sz w:val="20"/>
                <w:szCs w:val="20"/>
              </w:rPr>
            </w:pPr>
            <w:r w:rsidRPr="00A03B1B">
              <w:rPr>
                <w:iCs/>
                <w:sz w:val="20"/>
                <w:szCs w:val="20"/>
              </w:rPr>
              <w:t xml:space="preserve">EMREPRLOAD </w:t>
            </w:r>
            <w:r w:rsidRPr="00A03B1B">
              <w:rPr>
                <w:i/>
                <w:iCs/>
                <w:sz w:val="20"/>
                <w:szCs w:val="20"/>
                <w:vertAlign w:val="subscript"/>
              </w:rPr>
              <w:t>q, r, p</w:t>
            </w:r>
          </w:p>
        </w:tc>
        <w:tc>
          <w:tcPr>
            <w:tcW w:w="481" w:type="pct"/>
          </w:tcPr>
          <w:p w14:paraId="558E2D52"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4A6D7C07" w14:textId="77777777" w:rsidR="00A03B1B" w:rsidRPr="00A03B1B" w:rsidRDefault="00A03B1B" w:rsidP="00A03B1B">
            <w:pPr>
              <w:spacing w:after="60"/>
              <w:rPr>
                <w:iCs/>
                <w:sz w:val="20"/>
                <w:szCs w:val="20"/>
              </w:rPr>
            </w:pPr>
            <w:r w:rsidRPr="00A03B1B">
              <w:rPr>
                <w:i/>
                <w:iCs/>
                <w:sz w:val="20"/>
                <w:szCs w:val="20"/>
              </w:rPr>
              <w:t>Emergency Energy Price for Charging Load per QSE per Settlement Point per Resource</w:t>
            </w:r>
            <w:r w:rsidRPr="00A03B1B">
              <w:rPr>
                <w:iCs/>
                <w:sz w:val="20"/>
                <w:szCs w:val="20"/>
              </w:rPr>
              <w:t xml:space="preserve">—The compensation rate for the charging load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during the Emergency Condition or Watch, for the 15-minute Settlement Interval.</w:t>
            </w:r>
          </w:p>
        </w:tc>
      </w:tr>
      <w:tr w:rsidR="00A03B1B" w:rsidRPr="00A03B1B" w14:paraId="7F7A7AE0" w14:textId="77777777" w:rsidTr="00B31BB1">
        <w:trPr>
          <w:cantSplit/>
        </w:trPr>
        <w:tc>
          <w:tcPr>
            <w:tcW w:w="934" w:type="pct"/>
          </w:tcPr>
          <w:p w14:paraId="49B9F529" w14:textId="77777777" w:rsidR="00A03B1B" w:rsidRPr="00A03B1B" w:rsidRDefault="00A03B1B" w:rsidP="00A03B1B">
            <w:pPr>
              <w:spacing w:after="60"/>
              <w:rPr>
                <w:iCs/>
                <w:sz w:val="20"/>
                <w:szCs w:val="20"/>
              </w:rPr>
            </w:pPr>
            <w:r w:rsidRPr="00A03B1B">
              <w:rPr>
                <w:iCs/>
                <w:sz w:val="20"/>
                <w:szCs w:val="20"/>
              </w:rPr>
              <w:t xml:space="preserve">EMREGEN </w:t>
            </w:r>
            <w:r w:rsidRPr="00A03B1B">
              <w:rPr>
                <w:i/>
                <w:iCs/>
                <w:sz w:val="20"/>
                <w:szCs w:val="20"/>
                <w:vertAlign w:val="subscript"/>
              </w:rPr>
              <w:t>q, r, p</w:t>
            </w:r>
          </w:p>
        </w:tc>
        <w:tc>
          <w:tcPr>
            <w:tcW w:w="481" w:type="pct"/>
          </w:tcPr>
          <w:p w14:paraId="7DFEF11E"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38751A30" w14:textId="77777777" w:rsidR="00A03B1B" w:rsidRPr="00A03B1B" w:rsidRDefault="00A03B1B" w:rsidP="00A03B1B">
            <w:pPr>
              <w:spacing w:after="60"/>
              <w:rPr>
                <w:i/>
                <w:iCs/>
                <w:sz w:val="20"/>
                <w:szCs w:val="20"/>
              </w:rPr>
            </w:pPr>
            <w:r w:rsidRPr="00A03B1B">
              <w:rPr>
                <w:i/>
                <w:iCs/>
                <w:sz w:val="20"/>
                <w:szCs w:val="20"/>
              </w:rPr>
              <w:t>Emergency Energy for Generation per QSE per Settlement Point per Resource</w:t>
            </w:r>
            <w:r w:rsidRPr="00A03B1B">
              <w:rPr>
                <w:iCs/>
                <w:sz w:val="20"/>
                <w:szCs w:val="20"/>
              </w:rPr>
              <w:t xml:space="preserve">—The generation produced by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during the Emergency Condition or Watch,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88E0EC8" w14:textId="77777777" w:rsidTr="00B31BB1">
        <w:trPr>
          <w:cantSplit/>
        </w:trPr>
        <w:tc>
          <w:tcPr>
            <w:tcW w:w="934" w:type="pct"/>
          </w:tcPr>
          <w:p w14:paraId="18C8E29B" w14:textId="77777777" w:rsidR="00A03B1B" w:rsidRPr="00A03B1B" w:rsidRDefault="00A03B1B" w:rsidP="00A03B1B">
            <w:pPr>
              <w:spacing w:after="60"/>
              <w:rPr>
                <w:iCs/>
                <w:sz w:val="20"/>
                <w:szCs w:val="20"/>
              </w:rPr>
            </w:pPr>
            <w:r w:rsidRPr="00A03B1B">
              <w:rPr>
                <w:iCs/>
                <w:sz w:val="20"/>
                <w:szCs w:val="20"/>
              </w:rPr>
              <w:t xml:space="preserve">EMRELOAD </w:t>
            </w:r>
            <w:r w:rsidRPr="00A03B1B">
              <w:rPr>
                <w:i/>
                <w:iCs/>
                <w:sz w:val="20"/>
                <w:szCs w:val="20"/>
                <w:vertAlign w:val="subscript"/>
              </w:rPr>
              <w:t>q, r, p</w:t>
            </w:r>
          </w:p>
        </w:tc>
        <w:tc>
          <w:tcPr>
            <w:tcW w:w="481" w:type="pct"/>
          </w:tcPr>
          <w:p w14:paraId="6DAA1844"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3171DF3E" w14:textId="77777777" w:rsidR="00A03B1B" w:rsidRPr="00A03B1B" w:rsidRDefault="00A03B1B" w:rsidP="00A03B1B">
            <w:pPr>
              <w:spacing w:after="60"/>
              <w:rPr>
                <w:i/>
                <w:iCs/>
                <w:sz w:val="20"/>
                <w:szCs w:val="20"/>
              </w:rPr>
            </w:pPr>
            <w:r w:rsidRPr="00A03B1B">
              <w:rPr>
                <w:i/>
                <w:iCs/>
                <w:sz w:val="20"/>
                <w:szCs w:val="20"/>
              </w:rPr>
              <w:t>Emergency Energy for Charging Load per QSE per Settlement Point per Resource</w:t>
            </w:r>
            <w:r w:rsidRPr="00A03B1B">
              <w:rPr>
                <w:iCs/>
                <w:sz w:val="20"/>
                <w:szCs w:val="20"/>
              </w:rPr>
              <w:t xml:space="preserve">—The charging load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during the Emergency Condition or Watch, for the 15-minute Settlement Interval.</w:t>
            </w:r>
          </w:p>
        </w:tc>
      </w:tr>
      <w:tr w:rsidR="00A03B1B" w:rsidRPr="00A03B1B" w14:paraId="6ED49F3E" w14:textId="77777777" w:rsidTr="00B31BB1">
        <w:trPr>
          <w:cantSplit/>
        </w:trPr>
        <w:tc>
          <w:tcPr>
            <w:tcW w:w="934" w:type="pct"/>
          </w:tcPr>
          <w:p w14:paraId="7CDA16DF" w14:textId="77777777" w:rsidR="00A03B1B" w:rsidRPr="00A03B1B" w:rsidRDefault="00A03B1B" w:rsidP="00A03B1B">
            <w:pPr>
              <w:spacing w:after="60"/>
              <w:rPr>
                <w:iCs/>
                <w:sz w:val="20"/>
                <w:szCs w:val="20"/>
              </w:rPr>
            </w:pPr>
            <w:r w:rsidRPr="00A03B1B">
              <w:rPr>
                <w:iCs/>
                <w:sz w:val="20"/>
                <w:szCs w:val="20"/>
              </w:rPr>
              <w:t xml:space="preserve">EBPWAPRGEN </w:t>
            </w:r>
            <w:r w:rsidRPr="00A03B1B">
              <w:rPr>
                <w:i/>
                <w:iCs/>
                <w:sz w:val="20"/>
                <w:szCs w:val="20"/>
                <w:vertAlign w:val="subscript"/>
              </w:rPr>
              <w:t>q, r, p</w:t>
            </w:r>
          </w:p>
        </w:tc>
        <w:tc>
          <w:tcPr>
            <w:tcW w:w="481" w:type="pct"/>
          </w:tcPr>
          <w:p w14:paraId="55AC71E8"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539AA5B9" w14:textId="77777777" w:rsidR="00A03B1B" w:rsidRPr="00A03B1B" w:rsidRDefault="00A03B1B" w:rsidP="00A03B1B">
            <w:pPr>
              <w:spacing w:after="60"/>
              <w:rPr>
                <w:i/>
                <w:iCs/>
                <w:sz w:val="20"/>
                <w:szCs w:val="20"/>
              </w:rPr>
            </w:pPr>
            <w:r w:rsidRPr="00A03B1B">
              <w:rPr>
                <w:i/>
                <w:iCs/>
                <w:sz w:val="20"/>
                <w:szCs w:val="20"/>
              </w:rPr>
              <w:t>Emergency Base Point Weighted Average Price for Generation per QSE per Settlement Point per Resource</w:t>
            </w:r>
            <w:r w:rsidRPr="00A03B1B">
              <w:rPr>
                <w:iCs/>
                <w:sz w:val="20"/>
                <w:szCs w:val="20"/>
              </w:rPr>
              <w:t xml:space="preserve">—The weighted average of the Emergency Base Point Prices corresponding with the positive Emergency Base Points,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18CF9D34" w14:textId="77777777" w:rsidTr="00B31BB1">
        <w:trPr>
          <w:cantSplit/>
        </w:trPr>
        <w:tc>
          <w:tcPr>
            <w:tcW w:w="934" w:type="pct"/>
          </w:tcPr>
          <w:p w14:paraId="6DEE0315" w14:textId="77777777" w:rsidR="00A03B1B" w:rsidRPr="00A03B1B" w:rsidRDefault="00A03B1B" w:rsidP="00A03B1B">
            <w:pPr>
              <w:spacing w:after="60"/>
              <w:rPr>
                <w:iCs/>
                <w:sz w:val="20"/>
                <w:szCs w:val="20"/>
              </w:rPr>
            </w:pPr>
            <w:r w:rsidRPr="00A03B1B">
              <w:rPr>
                <w:iCs/>
                <w:sz w:val="20"/>
                <w:szCs w:val="20"/>
              </w:rPr>
              <w:lastRenderedPageBreak/>
              <w:t xml:space="preserve">EBPWAPRLOAD </w:t>
            </w:r>
            <w:r w:rsidRPr="00A03B1B">
              <w:rPr>
                <w:i/>
                <w:iCs/>
                <w:sz w:val="20"/>
                <w:szCs w:val="20"/>
                <w:vertAlign w:val="subscript"/>
              </w:rPr>
              <w:t>q, r, p</w:t>
            </w:r>
          </w:p>
        </w:tc>
        <w:tc>
          <w:tcPr>
            <w:tcW w:w="481" w:type="pct"/>
          </w:tcPr>
          <w:p w14:paraId="5EF93CAE"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1A99C963" w14:textId="77777777" w:rsidR="00A03B1B" w:rsidRPr="00A03B1B" w:rsidRDefault="00A03B1B" w:rsidP="00A03B1B">
            <w:pPr>
              <w:spacing w:after="60"/>
              <w:rPr>
                <w:i/>
                <w:iCs/>
                <w:sz w:val="20"/>
                <w:szCs w:val="20"/>
              </w:rPr>
            </w:pPr>
            <w:r w:rsidRPr="00A03B1B">
              <w:rPr>
                <w:i/>
                <w:iCs/>
                <w:sz w:val="20"/>
                <w:szCs w:val="20"/>
              </w:rPr>
              <w:t>Emergency Base Point Weighted Average Price for Charging Load per QSE per Settlement Point per Resource</w:t>
            </w:r>
            <w:r w:rsidRPr="00A03B1B">
              <w:rPr>
                <w:iCs/>
                <w:sz w:val="20"/>
                <w:szCs w:val="20"/>
              </w:rPr>
              <w:t xml:space="preserve">—The weighted average of the Emergency Base Point Prices corresponding with the negative Emergency Base Points,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for the 15-minute Settlement Interval.</w:t>
            </w:r>
          </w:p>
        </w:tc>
      </w:tr>
      <w:tr w:rsidR="00A03B1B" w:rsidRPr="00A03B1B" w14:paraId="1C828B63" w14:textId="77777777" w:rsidTr="00B31BB1">
        <w:trPr>
          <w:cantSplit/>
        </w:trPr>
        <w:tc>
          <w:tcPr>
            <w:tcW w:w="934" w:type="pct"/>
          </w:tcPr>
          <w:p w14:paraId="6FCE9D3E" w14:textId="77777777" w:rsidR="00A03B1B" w:rsidRPr="00A03B1B" w:rsidRDefault="00A03B1B" w:rsidP="00A03B1B">
            <w:pPr>
              <w:spacing w:after="60"/>
              <w:rPr>
                <w:iCs/>
                <w:sz w:val="20"/>
                <w:szCs w:val="20"/>
              </w:rPr>
            </w:pPr>
            <w:r w:rsidRPr="00A03B1B">
              <w:rPr>
                <w:iCs/>
                <w:sz w:val="20"/>
                <w:szCs w:val="20"/>
              </w:rPr>
              <w:t xml:space="preserve">BP </w:t>
            </w:r>
            <w:r w:rsidRPr="00A03B1B">
              <w:rPr>
                <w:i/>
                <w:iCs/>
                <w:sz w:val="20"/>
                <w:szCs w:val="20"/>
                <w:vertAlign w:val="subscript"/>
              </w:rPr>
              <w:t>q, r, p</w:t>
            </w:r>
          </w:p>
        </w:tc>
        <w:tc>
          <w:tcPr>
            <w:tcW w:w="481" w:type="pct"/>
          </w:tcPr>
          <w:p w14:paraId="64734D0E"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366003E7" w14:textId="77777777" w:rsidR="00A03B1B" w:rsidRPr="00A03B1B" w:rsidRDefault="00A03B1B" w:rsidP="00A03B1B">
            <w:pPr>
              <w:spacing w:after="60"/>
              <w:rPr>
                <w:iCs/>
                <w:sz w:val="20"/>
                <w:szCs w:val="20"/>
              </w:rPr>
            </w:pPr>
            <w:r w:rsidRPr="00A03B1B">
              <w:rPr>
                <w:i/>
                <w:iCs/>
                <w:sz w:val="20"/>
                <w:szCs w:val="20"/>
              </w:rPr>
              <w:t>Base Point per QSE per Settlement Point per Resource</w:t>
            </w:r>
            <w:r w:rsidRPr="00A03B1B">
              <w:rPr>
                <w:iCs/>
                <w:sz w:val="20"/>
                <w:szCs w:val="20"/>
              </w:rPr>
              <w:t xml:space="preserve">—The Base Point of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from the SCED prior to the Emergency Condition or Watch.  For a Combined Cycle Train, the Resource </w:t>
            </w:r>
            <w:r w:rsidRPr="00A03B1B">
              <w:rPr>
                <w:i/>
                <w:iCs/>
                <w:sz w:val="20"/>
                <w:szCs w:val="20"/>
              </w:rPr>
              <w:t>r</w:t>
            </w:r>
            <w:r w:rsidRPr="00A03B1B">
              <w:rPr>
                <w:iCs/>
                <w:sz w:val="20"/>
                <w:szCs w:val="20"/>
              </w:rPr>
              <w:t xml:space="preserve"> must be one of the registered Combined Cycle Generation Resources within the Combined Cycle Train.</w:t>
            </w:r>
          </w:p>
        </w:tc>
      </w:tr>
      <w:tr w:rsidR="00A03B1B" w:rsidRPr="00A03B1B" w14:paraId="2D550D7A"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572A1FF8" w14:textId="77777777" w:rsidR="00A03B1B" w:rsidRPr="00A03B1B" w:rsidRDefault="00A03B1B" w:rsidP="00A03B1B">
            <w:pPr>
              <w:spacing w:after="60"/>
              <w:rPr>
                <w:iCs/>
                <w:sz w:val="20"/>
                <w:szCs w:val="20"/>
              </w:rPr>
            </w:pPr>
            <w:r w:rsidRPr="00A03B1B">
              <w:rPr>
                <w:iCs/>
                <w:sz w:val="20"/>
                <w:szCs w:val="20"/>
              </w:rPr>
              <w:t>AEBPGEN</w:t>
            </w:r>
            <w:r w:rsidRPr="00A03B1B">
              <w:rPr>
                <w:iCs/>
                <w:sz w:val="20"/>
                <w:szCs w:val="20"/>
                <w:vertAlign w:val="subscript"/>
              </w:rPr>
              <w:t xml:space="preserve"> </w:t>
            </w:r>
            <w:r w:rsidRPr="00A03B1B">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0619401E" w14:textId="77777777" w:rsidR="00A03B1B" w:rsidRPr="00A03B1B" w:rsidRDefault="00A03B1B" w:rsidP="00A03B1B">
            <w:pPr>
              <w:spacing w:after="60"/>
              <w:rPr>
                <w:iCs/>
                <w:sz w:val="20"/>
                <w:szCs w:val="20"/>
              </w:rPr>
            </w:pPr>
            <w:r w:rsidRPr="00A03B1B">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11BD7C45" w14:textId="77777777" w:rsidR="00A03B1B" w:rsidRPr="00A03B1B" w:rsidRDefault="00A03B1B" w:rsidP="00A03B1B">
            <w:pPr>
              <w:spacing w:after="60"/>
              <w:rPr>
                <w:i/>
                <w:iCs/>
                <w:sz w:val="20"/>
                <w:szCs w:val="20"/>
              </w:rPr>
            </w:pPr>
            <w:r w:rsidRPr="00A03B1B">
              <w:rPr>
                <w:i/>
                <w:iCs/>
                <w:sz w:val="20"/>
                <w:szCs w:val="20"/>
              </w:rPr>
              <w:t>Aggregated Emergency Base Point for Generation</w:t>
            </w:r>
            <w:r w:rsidRPr="00A03B1B">
              <w:rPr>
                <w:iCs/>
                <w:sz w:val="20"/>
                <w:szCs w:val="20"/>
              </w:rPr>
              <w:t xml:space="preserve">—The aggregation of the positive Emergency Base Points for the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A03B1B" w:rsidRPr="00A03B1B" w14:paraId="5BB7D787"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32F2D3D1" w14:textId="77777777" w:rsidR="00A03B1B" w:rsidRPr="00A03B1B" w:rsidRDefault="00A03B1B" w:rsidP="00A03B1B">
            <w:pPr>
              <w:spacing w:after="60"/>
              <w:rPr>
                <w:iCs/>
                <w:sz w:val="20"/>
                <w:szCs w:val="20"/>
              </w:rPr>
            </w:pPr>
            <w:r w:rsidRPr="00A03B1B">
              <w:rPr>
                <w:iCs/>
                <w:sz w:val="20"/>
                <w:szCs w:val="20"/>
              </w:rPr>
              <w:t>AEBPLOAD</w:t>
            </w:r>
            <w:r w:rsidRPr="00A03B1B">
              <w:rPr>
                <w:iCs/>
                <w:sz w:val="20"/>
                <w:szCs w:val="20"/>
                <w:vertAlign w:val="subscript"/>
              </w:rPr>
              <w:t xml:space="preserve"> </w:t>
            </w:r>
            <w:r w:rsidRPr="00A03B1B">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28B4D23E" w14:textId="77777777" w:rsidR="00A03B1B" w:rsidRPr="00A03B1B" w:rsidRDefault="00A03B1B" w:rsidP="00A03B1B">
            <w:pPr>
              <w:spacing w:after="60"/>
              <w:rPr>
                <w:iCs/>
                <w:sz w:val="20"/>
                <w:szCs w:val="20"/>
              </w:rPr>
            </w:pPr>
            <w:r w:rsidRPr="00A03B1B">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3BF25BC8" w14:textId="77777777" w:rsidR="00A03B1B" w:rsidRPr="00A03B1B" w:rsidRDefault="00A03B1B" w:rsidP="00A03B1B">
            <w:pPr>
              <w:spacing w:after="60"/>
              <w:rPr>
                <w:i/>
                <w:iCs/>
                <w:sz w:val="20"/>
                <w:szCs w:val="20"/>
              </w:rPr>
            </w:pPr>
            <w:r w:rsidRPr="00A03B1B">
              <w:rPr>
                <w:i/>
                <w:iCs/>
                <w:sz w:val="20"/>
                <w:szCs w:val="20"/>
              </w:rPr>
              <w:t>Aggregated Emergency Base Point for Charging Load</w:t>
            </w:r>
            <w:r w:rsidRPr="00A03B1B">
              <w:rPr>
                <w:iCs/>
                <w:sz w:val="20"/>
                <w:szCs w:val="20"/>
              </w:rPr>
              <w:t xml:space="preserve">—The aggregation of the negative Emergency Base Points for the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for the 15-minute Settlement Interval.  </w:t>
            </w:r>
          </w:p>
        </w:tc>
      </w:tr>
      <w:tr w:rsidR="00A03B1B" w:rsidRPr="00A03B1B" w14:paraId="62FD9C4E" w14:textId="77777777" w:rsidTr="00B31BB1">
        <w:trPr>
          <w:cantSplit/>
        </w:trPr>
        <w:tc>
          <w:tcPr>
            <w:tcW w:w="934" w:type="pct"/>
          </w:tcPr>
          <w:p w14:paraId="36D44803" w14:textId="77777777" w:rsidR="00A03B1B" w:rsidRPr="00A03B1B" w:rsidRDefault="00A03B1B" w:rsidP="00A03B1B">
            <w:pPr>
              <w:spacing w:after="60"/>
              <w:rPr>
                <w:iCs/>
                <w:sz w:val="20"/>
                <w:szCs w:val="20"/>
              </w:rPr>
            </w:pPr>
            <w:r w:rsidRPr="00A03B1B">
              <w:rPr>
                <w:iCs/>
                <w:sz w:val="20"/>
                <w:szCs w:val="20"/>
              </w:rPr>
              <w:t xml:space="preserve">EBP </w:t>
            </w:r>
            <w:r w:rsidRPr="00A03B1B">
              <w:rPr>
                <w:i/>
                <w:iCs/>
                <w:sz w:val="20"/>
                <w:szCs w:val="20"/>
                <w:vertAlign w:val="subscript"/>
              </w:rPr>
              <w:t>q, r, p, y</w:t>
            </w:r>
          </w:p>
        </w:tc>
        <w:tc>
          <w:tcPr>
            <w:tcW w:w="481" w:type="pct"/>
          </w:tcPr>
          <w:p w14:paraId="08DB5922"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61F7301C" w14:textId="77777777" w:rsidR="00A03B1B" w:rsidRPr="00A03B1B" w:rsidRDefault="00A03B1B" w:rsidP="00A03B1B">
            <w:pPr>
              <w:spacing w:after="60"/>
              <w:rPr>
                <w:iCs/>
                <w:sz w:val="20"/>
                <w:szCs w:val="20"/>
              </w:rPr>
            </w:pPr>
            <w:r w:rsidRPr="00A03B1B">
              <w:rPr>
                <w:i/>
                <w:iCs/>
                <w:sz w:val="20"/>
                <w:szCs w:val="20"/>
              </w:rPr>
              <w:t>Emergency Base Point per QSE per Settlement Point per Resource by interval</w:t>
            </w:r>
            <w:r w:rsidRPr="00A03B1B">
              <w:rPr>
                <w:iCs/>
                <w:sz w:val="20"/>
                <w:szCs w:val="20"/>
              </w:rPr>
              <w:t xml:space="preserve">—The Emergency Base Point of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Emergency Base Point interval or SCED interval</w:t>
            </w:r>
            <w:r w:rsidRPr="00A03B1B">
              <w:rPr>
                <w:i/>
                <w:iCs/>
                <w:sz w:val="20"/>
                <w:szCs w:val="20"/>
              </w:rPr>
              <w:t xml:space="preserve"> y</w:t>
            </w:r>
            <w:r w:rsidRPr="00A03B1B">
              <w:rPr>
                <w:iCs/>
                <w:sz w:val="20"/>
                <w:szCs w:val="20"/>
              </w:rPr>
              <w:t xml:space="preserve">.  If a Base Point instead of an Emergency Base Point is effective during the interval </w:t>
            </w:r>
            <w:r w:rsidRPr="00A03B1B">
              <w:rPr>
                <w:i/>
                <w:iCs/>
                <w:sz w:val="20"/>
                <w:szCs w:val="20"/>
              </w:rPr>
              <w:t>y</w:t>
            </w:r>
            <w:r w:rsidRPr="00A03B1B">
              <w:rPr>
                <w:iCs/>
                <w:sz w:val="20"/>
                <w:szCs w:val="20"/>
              </w:rPr>
              <w:t xml:space="preserve">, its value equals the Base Point.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60D65A42" w14:textId="77777777" w:rsidTr="00B31BB1">
        <w:trPr>
          <w:cantSplit/>
        </w:trPr>
        <w:tc>
          <w:tcPr>
            <w:tcW w:w="934" w:type="pct"/>
          </w:tcPr>
          <w:p w14:paraId="36623906" w14:textId="77777777" w:rsidR="00A03B1B" w:rsidRPr="00A03B1B" w:rsidRDefault="00A03B1B" w:rsidP="00A03B1B">
            <w:pPr>
              <w:spacing w:after="60"/>
              <w:rPr>
                <w:iCs/>
                <w:sz w:val="20"/>
                <w:szCs w:val="20"/>
              </w:rPr>
            </w:pPr>
            <w:r w:rsidRPr="00A03B1B">
              <w:rPr>
                <w:iCs/>
                <w:sz w:val="20"/>
                <w:szCs w:val="20"/>
              </w:rPr>
              <w:t xml:space="preserve">EBPPR </w:t>
            </w:r>
            <w:r w:rsidRPr="00A03B1B">
              <w:rPr>
                <w:i/>
                <w:iCs/>
                <w:sz w:val="20"/>
                <w:szCs w:val="20"/>
                <w:vertAlign w:val="subscript"/>
              </w:rPr>
              <w:t>q, r, p, y</w:t>
            </w:r>
          </w:p>
        </w:tc>
        <w:tc>
          <w:tcPr>
            <w:tcW w:w="481" w:type="pct"/>
          </w:tcPr>
          <w:p w14:paraId="7132691A"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35F7070D" w14:textId="77777777" w:rsidR="00A03B1B" w:rsidRPr="00A03B1B" w:rsidRDefault="00A03B1B" w:rsidP="00A03B1B">
            <w:pPr>
              <w:spacing w:after="60"/>
              <w:rPr>
                <w:iCs/>
                <w:sz w:val="20"/>
                <w:szCs w:val="20"/>
              </w:rPr>
            </w:pPr>
            <w:r w:rsidRPr="00A03B1B">
              <w:rPr>
                <w:i/>
                <w:iCs/>
                <w:sz w:val="20"/>
                <w:szCs w:val="20"/>
              </w:rPr>
              <w:t>Emergency Base Point Price per QSE per Settlement Point per Resource by interval</w:t>
            </w:r>
            <w:r w:rsidRPr="00A03B1B">
              <w:rPr>
                <w:iCs/>
                <w:sz w:val="20"/>
                <w:szCs w:val="20"/>
              </w:rPr>
              <w:t xml:space="preserve">—The price on the Energy Offer Curve or Energy Bid/Offer Curve corresponding to the Emergency Base Point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Emergency Base Point interval or SCED interval </w:t>
            </w:r>
            <w:r w:rsidRPr="00A03B1B">
              <w:rPr>
                <w:i/>
                <w:iCs/>
                <w:sz w:val="20"/>
                <w:szCs w:val="20"/>
              </w:rPr>
              <w:t>y</w:t>
            </w:r>
            <w:r w:rsidRPr="00A03B1B">
              <w:rPr>
                <w:iCs/>
                <w:sz w:val="20"/>
                <w:szCs w:val="20"/>
              </w:rPr>
              <w:t>.  The Energy Offer Curve shall be capped by the MOC pursuant to Section 4.4.9.4.1, Mitigated Offer Cap</w:t>
            </w:r>
            <w:ins w:id="963" w:author="ERCOT" w:date="2025-12-15T13:53:00Z">
              <w:r w:rsidRPr="00A03B1B">
                <w:rPr>
                  <w:iCs/>
                  <w:sz w:val="20"/>
                  <w:szCs w:val="20"/>
                </w:rPr>
                <w:t>,</w:t>
              </w:r>
            </w:ins>
            <w:r w:rsidRPr="00A03B1B">
              <w:rPr>
                <w:rFonts w:ascii="Calibri" w:eastAsia="Calibri" w:hAnsi="Calibri"/>
                <w:sz w:val="22"/>
                <w:szCs w:val="22"/>
              </w:rPr>
              <w:t xml:space="preserve"> </w:t>
            </w:r>
            <w:r w:rsidRPr="00A03B1B">
              <w:rPr>
                <w:iCs/>
                <w:sz w:val="20"/>
                <w:szCs w:val="20"/>
              </w:rPr>
              <w:t xml:space="preserve">and the Energy Bid/Offer Curve shall be capped by the maximum RTSPP at the Settlement Point for the Operating Day, per paragraph (12) of Section 6.6.9.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152B048C" w14:textId="77777777" w:rsidTr="00B31BB1">
        <w:trPr>
          <w:cantSplit/>
        </w:trPr>
        <w:tc>
          <w:tcPr>
            <w:tcW w:w="934" w:type="pct"/>
          </w:tcPr>
          <w:p w14:paraId="1A517C55" w14:textId="77777777" w:rsidR="00A03B1B" w:rsidRPr="00A03B1B" w:rsidRDefault="00A03B1B" w:rsidP="00A03B1B">
            <w:pPr>
              <w:spacing w:after="60"/>
              <w:rPr>
                <w:iCs/>
                <w:sz w:val="20"/>
                <w:szCs w:val="20"/>
              </w:rPr>
            </w:pPr>
            <w:r w:rsidRPr="00A03B1B">
              <w:rPr>
                <w:iCs/>
                <w:sz w:val="20"/>
                <w:szCs w:val="20"/>
              </w:rPr>
              <w:t>RTSPP</w:t>
            </w:r>
            <w:r w:rsidRPr="00A03B1B">
              <w:rPr>
                <w:i/>
                <w:iCs/>
                <w:sz w:val="20"/>
                <w:szCs w:val="20"/>
              </w:rPr>
              <w:t xml:space="preserve"> </w:t>
            </w:r>
            <w:r w:rsidRPr="00A03B1B">
              <w:rPr>
                <w:i/>
                <w:iCs/>
                <w:sz w:val="20"/>
                <w:szCs w:val="20"/>
                <w:vertAlign w:val="subscript"/>
              </w:rPr>
              <w:t>p</w:t>
            </w:r>
          </w:p>
        </w:tc>
        <w:tc>
          <w:tcPr>
            <w:tcW w:w="481" w:type="pct"/>
          </w:tcPr>
          <w:p w14:paraId="431B8100"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1130B8B7" w14:textId="77777777" w:rsidR="00A03B1B" w:rsidRPr="00A03B1B" w:rsidRDefault="00A03B1B" w:rsidP="00A03B1B">
            <w:pPr>
              <w:spacing w:after="60"/>
              <w:rPr>
                <w:iCs/>
                <w:sz w:val="20"/>
                <w:szCs w:val="20"/>
              </w:rPr>
            </w:pPr>
            <w:r w:rsidRPr="00A03B1B">
              <w:rPr>
                <w:i/>
                <w:iCs/>
                <w:sz w:val="20"/>
                <w:szCs w:val="20"/>
              </w:rPr>
              <w:t>Real-Time Settlement Point Price per Settlement Point</w:t>
            </w:r>
            <w:r w:rsidRPr="00A03B1B">
              <w:rPr>
                <w:iCs/>
                <w:sz w:val="20"/>
                <w:szCs w:val="20"/>
              </w:rPr>
              <w:t xml:space="preserve">—The Real-Time Settlement Point Price at Settlement Point </w:t>
            </w:r>
            <w:r w:rsidRPr="00A03B1B">
              <w:rPr>
                <w:i/>
                <w:iCs/>
                <w:sz w:val="20"/>
                <w:szCs w:val="20"/>
              </w:rPr>
              <w:t>p</w:t>
            </w:r>
            <w:r w:rsidRPr="00A03B1B">
              <w:rPr>
                <w:iCs/>
                <w:sz w:val="20"/>
                <w:szCs w:val="20"/>
              </w:rPr>
              <w:t>, for the 15-minute Settlement Interval.</w:t>
            </w:r>
          </w:p>
        </w:tc>
      </w:tr>
      <w:tr w:rsidR="00A03B1B" w:rsidRPr="00A03B1B" w14:paraId="7CD9A6B5" w14:textId="77777777" w:rsidTr="00B31BB1">
        <w:trPr>
          <w:cantSplit/>
        </w:trPr>
        <w:tc>
          <w:tcPr>
            <w:tcW w:w="934" w:type="pct"/>
          </w:tcPr>
          <w:p w14:paraId="2E5A2DF3" w14:textId="77777777" w:rsidR="00A03B1B" w:rsidRPr="00A03B1B" w:rsidRDefault="00A03B1B" w:rsidP="00A03B1B">
            <w:pPr>
              <w:spacing w:after="60"/>
              <w:rPr>
                <w:iCs/>
                <w:sz w:val="20"/>
                <w:szCs w:val="20"/>
              </w:rPr>
            </w:pPr>
            <w:r w:rsidRPr="00A03B1B">
              <w:rPr>
                <w:iCs/>
                <w:sz w:val="20"/>
                <w:szCs w:val="20"/>
              </w:rPr>
              <w:t xml:space="preserve">RTMG </w:t>
            </w:r>
            <w:r w:rsidRPr="00A03B1B">
              <w:rPr>
                <w:i/>
                <w:iCs/>
                <w:sz w:val="20"/>
                <w:szCs w:val="20"/>
                <w:vertAlign w:val="subscript"/>
              </w:rPr>
              <w:t>q, r, p</w:t>
            </w:r>
          </w:p>
        </w:tc>
        <w:tc>
          <w:tcPr>
            <w:tcW w:w="481" w:type="pct"/>
          </w:tcPr>
          <w:p w14:paraId="54A19ADE"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56BF1D73" w14:textId="77777777" w:rsidR="00A03B1B" w:rsidRPr="00A03B1B" w:rsidRDefault="00A03B1B" w:rsidP="00A03B1B">
            <w:pPr>
              <w:spacing w:after="60"/>
              <w:rPr>
                <w:iCs/>
                <w:sz w:val="20"/>
                <w:szCs w:val="20"/>
              </w:rPr>
            </w:pPr>
            <w:r w:rsidRPr="00A03B1B">
              <w:rPr>
                <w:i/>
                <w:iCs/>
                <w:sz w:val="20"/>
                <w:szCs w:val="20"/>
              </w:rPr>
              <w:t>Real-Time Metered Generation per QSE per Settlement Point per Resource</w:t>
            </w:r>
            <w:r w:rsidRPr="00A03B1B">
              <w:rPr>
                <w:iCs/>
                <w:sz w:val="20"/>
                <w:szCs w:val="20"/>
              </w:rPr>
              <w:t xml:space="preserve">—The metered generation of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37F80F79" w14:textId="77777777" w:rsidTr="00B31BB1">
        <w:trPr>
          <w:cantSplit/>
        </w:trPr>
        <w:tc>
          <w:tcPr>
            <w:tcW w:w="934" w:type="pct"/>
          </w:tcPr>
          <w:p w14:paraId="44DD571A" w14:textId="77777777" w:rsidR="00A03B1B" w:rsidRPr="00A03B1B" w:rsidRDefault="00A03B1B" w:rsidP="00A03B1B">
            <w:pPr>
              <w:spacing w:after="60"/>
              <w:rPr>
                <w:iCs/>
                <w:sz w:val="20"/>
                <w:szCs w:val="20"/>
              </w:rPr>
            </w:pPr>
            <w:r w:rsidRPr="00A03B1B">
              <w:rPr>
                <w:iCs/>
                <w:sz w:val="20"/>
                <w:szCs w:val="20"/>
              </w:rPr>
              <w:t xml:space="preserve">RTCL </w:t>
            </w:r>
            <w:r w:rsidRPr="00A03B1B">
              <w:rPr>
                <w:i/>
                <w:iCs/>
                <w:sz w:val="20"/>
                <w:szCs w:val="20"/>
                <w:vertAlign w:val="subscript"/>
              </w:rPr>
              <w:t>q, r, p</w:t>
            </w:r>
          </w:p>
        </w:tc>
        <w:tc>
          <w:tcPr>
            <w:tcW w:w="481" w:type="pct"/>
          </w:tcPr>
          <w:p w14:paraId="7A636944"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52CA5A53" w14:textId="77777777" w:rsidR="00A03B1B" w:rsidRPr="00A03B1B" w:rsidRDefault="00A03B1B" w:rsidP="00A03B1B">
            <w:pPr>
              <w:spacing w:after="60"/>
              <w:rPr>
                <w:i/>
                <w:iCs/>
                <w:sz w:val="20"/>
                <w:szCs w:val="20"/>
              </w:rPr>
            </w:pPr>
            <w:r w:rsidRPr="00A03B1B">
              <w:rPr>
                <w:i/>
                <w:iCs/>
                <w:sz w:val="20"/>
                <w:szCs w:val="20"/>
              </w:rPr>
              <w:t>Real-Time Charging Load per QSE per Resource per Settlement Point</w:t>
            </w:r>
            <w:r w:rsidRPr="00A03B1B">
              <w:rPr>
                <w:iCs/>
                <w:sz w:val="20"/>
                <w:szCs w:val="20"/>
              </w:rPr>
              <w:t xml:space="preserve">—The charging load for Resource </w:t>
            </w:r>
            <w:proofErr w:type="spellStart"/>
            <w:r w:rsidRPr="00A03B1B">
              <w:rPr>
                <w:i/>
                <w:iCs/>
                <w:sz w:val="20"/>
                <w:szCs w:val="20"/>
              </w:rPr>
              <w:t xml:space="preserve">r </w:t>
            </w:r>
            <w:r w:rsidRPr="00A03B1B">
              <w:rPr>
                <w:iCs/>
                <w:sz w:val="20"/>
                <w:szCs w:val="20"/>
              </w:rPr>
              <w:t>at</w:t>
            </w:r>
            <w:proofErr w:type="spellEnd"/>
            <w:r w:rsidRPr="00A03B1B">
              <w:rPr>
                <w:iCs/>
                <w:sz w:val="20"/>
                <w:szCs w:val="20"/>
              </w:rPr>
              <w:t xml:space="preserve"> Resource Node</w:t>
            </w:r>
            <w:r w:rsidRPr="00A03B1B">
              <w:rPr>
                <w:i/>
                <w:iCs/>
                <w:sz w:val="20"/>
                <w:szCs w:val="20"/>
              </w:rPr>
              <w:t xml:space="preserve"> p </w:t>
            </w:r>
            <w:r w:rsidRPr="00A03B1B">
              <w:rPr>
                <w:iCs/>
                <w:sz w:val="20"/>
                <w:szCs w:val="20"/>
              </w:rPr>
              <w:t xml:space="preserve">represented by the QSE </w:t>
            </w:r>
            <w:r w:rsidRPr="00A03B1B">
              <w:rPr>
                <w:i/>
                <w:iCs/>
                <w:sz w:val="20"/>
                <w:szCs w:val="20"/>
              </w:rPr>
              <w:t xml:space="preserve">q, </w:t>
            </w:r>
            <w:r w:rsidRPr="00A03B1B">
              <w:rPr>
                <w:iCs/>
                <w:sz w:val="20"/>
                <w:szCs w:val="20"/>
              </w:rPr>
              <w:t>represented as a negative value,</w:t>
            </w:r>
            <w:r w:rsidRPr="00A03B1B">
              <w:rPr>
                <w:i/>
                <w:iCs/>
                <w:sz w:val="20"/>
                <w:szCs w:val="20"/>
              </w:rPr>
              <w:t xml:space="preserve"> </w:t>
            </w:r>
            <w:r w:rsidRPr="00A03B1B">
              <w:rPr>
                <w:iCs/>
                <w:sz w:val="20"/>
                <w:szCs w:val="20"/>
              </w:rPr>
              <w:t xml:space="preserve">for the 15-minute Settlement Interval. </w:t>
            </w:r>
          </w:p>
        </w:tc>
      </w:tr>
      <w:tr w:rsidR="00A03B1B" w:rsidRPr="00A03B1B" w14:paraId="2246F702"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42766F52" w14:textId="77777777" w:rsidR="00A03B1B" w:rsidRPr="00A03B1B" w:rsidRDefault="00A03B1B" w:rsidP="00A03B1B">
            <w:pPr>
              <w:spacing w:after="60"/>
              <w:rPr>
                <w:iCs/>
                <w:sz w:val="20"/>
                <w:szCs w:val="20"/>
              </w:rPr>
            </w:pPr>
            <w:r w:rsidRPr="00A03B1B">
              <w:rPr>
                <w:iCs/>
                <w:sz w:val="20"/>
                <w:szCs w:val="20"/>
              </w:rPr>
              <w:t xml:space="preserve">TLMP </w:t>
            </w:r>
            <w:r w:rsidRPr="00A03B1B">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549978E0" w14:textId="77777777" w:rsidR="00A03B1B" w:rsidRPr="00A03B1B" w:rsidRDefault="00A03B1B" w:rsidP="00A03B1B">
            <w:pPr>
              <w:spacing w:after="60"/>
              <w:rPr>
                <w:iCs/>
                <w:sz w:val="20"/>
                <w:szCs w:val="20"/>
              </w:rPr>
            </w:pPr>
            <w:r w:rsidRPr="00A03B1B">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1EBF0C48" w14:textId="77777777" w:rsidR="00A03B1B" w:rsidRPr="00A03B1B" w:rsidRDefault="00A03B1B" w:rsidP="00A03B1B">
            <w:pPr>
              <w:spacing w:after="60"/>
              <w:rPr>
                <w:iCs/>
                <w:sz w:val="20"/>
                <w:szCs w:val="20"/>
              </w:rPr>
            </w:pPr>
            <w:r w:rsidRPr="00A03B1B">
              <w:rPr>
                <w:i/>
                <w:sz w:val="20"/>
                <w:szCs w:val="20"/>
              </w:rPr>
              <w:t>Duration of Emergency Base Point interval or SCED interval per interval</w:t>
            </w:r>
            <w:r w:rsidRPr="00A03B1B">
              <w:rPr>
                <w:iCs/>
                <w:sz w:val="20"/>
                <w:szCs w:val="20"/>
              </w:rPr>
              <w:t xml:space="preserve">—The duration of the portion of the Emergency Base Point interval or SCED interval </w:t>
            </w:r>
            <w:r w:rsidRPr="00A03B1B">
              <w:rPr>
                <w:i/>
                <w:iCs/>
                <w:sz w:val="20"/>
                <w:szCs w:val="20"/>
              </w:rPr>
              <w:t>y</w:t>
            </w:r>
            <w:r w:rsidRPr="00A03B1B">
              <w:rPr>
                <w:iCs/>
                <w:sz w:val="20"/>
                <w:szCs w:val="20"/>
              </w:rPr>
              <w:t xml:space="preserve"> </w:t>
            </w:r>
            <w:r w:rsidRPr="00A03B1B">
              <w:rPr>
                <w:sz w:val="20"/>
                <w:szCs w:val="20"/>
              </w:rPr>
              <w:t>within the 15-minute Settlement Interval</w:t>
            </w:r>
            <w:r w:rsidRPr="00A03B1B">
              <w:rPr>
                <w:iCs/>
                <w:sz w:val="20"/>
                <w:szCs w:val="20"/>
              </w:rPr>
              <w:t>.</w:t>
            </w:r>
          </w:p>
        </w:tc>
      </w:tr>
      <w:tr w:rsidR="00A03B1B" w:rsidRPr="00A03B1B" w14:paraId="7945F299"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177EBAD5" w14:textId="77777777" w:rsidR="00A03B1B" w:rsidRPr="00A03B1B" w:rsidRDefault="00A03B1B" w:rsidP="00A03B1B">
            <w:pPr>
              <w:spacing w:after="60"/>
              <w:rPr>
                <w:i/>
                <w:iCs/>
                <w:sz w:val="20"/>
                <w:szCs w:val="20"/>
              </w:rPr>
            </w:pPr>
            <w:r w:rsidRPr="00A03B1B">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73D22C35"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0F6DB3F"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365907D7"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0B78DB4F" w14:textId="77777777" w:rsidR="00A03B1B" w:rsidRPr="00A03B1B" w:rsidRDefault="00A03B1B" w:rsidP="00A03B1B">
            <w:pPr>
              <w:spacing w:after="60"/>
              <w:rPr>
                <w:i/>
                <w:iCs/>
                <w:sz w:val="20"/>
                <w:szCs w:val="20"/>
              </w:rPr>
            </w:pPr>
            <w:r w:rsidRPr="00A03B1B">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368225C4"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9EF8F4B" w14:textId="77777777" w:rsidR="00A03B1B" w:rsidRPr="00A03B1B" w:rsidRDefault="00A03B1B" w:rsidP="00A03B1B">
            <w:pPr>
              <w:spacing w:after="60"/>
              <w:rPr>
                <w:iCs/>
                <w:sz w:val="20"/>
                <w:szCs w:val="20"/>
              </w:rPr>
            </w:pPr>
            <w:r w:rsidRPr="00A03B1B">
              <w:rPr>
                <w:iCs/>
                <w:sz w:val="20"/>
                <w:szCs w:val="20"/>
              </w:rPr>
              <w:t>A Resource Node Settlement Point.</w:t>
            </w:r>
          </w:p>
        </w:tc>
      </w:tr>
      <w:tr w:rsidR="00A03B1B" w:rsidRPr="00A03B1B" w14:paraId="68FB2796"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108E838C" w14:textId="77777777" w:rsidR="00A03B1B" w:rsidRPr="00A03B1B" w:rsidRDefault="00A03B1B" w:rsidP="00A03B1B">
            <w:pPr>
              <w:spacing w:after="60"/>
              <w:rPr>
                <w:i/>
                <w:iCs/>
                <w:sz w:val="20"/>
                <w:szCs w:val="20"/>
              </w:rPr>
            </w:pPr>
            <w:r w:rsidRPr="00A03B1B">
              <w:rPr>
                <w:i/>
                <w:iCs/>
                <w:sz w:val="20"/>
                <w:szCs w:val="20"/>
              </w:rPr>
              <w:lastRenderedPageBreak/>
              <w:t>r</w:t>
            </w:r>
          </w:p>
        </w:tc>
        <w:tc>
          <w:tcPr>
            <w:tcW w:w="481" w:type="pct"/>
            <w:tcBorders>
              <w:top w:val="single" w:sz="4" w:space="0" w:color="auto"/>
              <w:left w:val="single" w:sz="4" w:space="0" w:color="auto"/>
              <w:bottom w:val="single" w:sz="4" w:space="0" w:color="auto"/>
              <w:right w:val="single" w:sz="4" w:space="0" w:color="auto"/>
            </w:tcBorders>
          </w:tcPr>
          <w:p w14:paraId="46594D6D"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AFC37F2" w14:textId="77777777" w:rsidR="00A03B1B" w:rsidRPr="00A03B1B" w:rsidRDefault="00A03B1B" w:rsidP="00A03B1B">
            <w:pPr>
              <w:spacing w:after="60"/>
              <w:rPr>
                <w:iCs/>
                <w:sz w:val="20"/>
                <w:szCs w:val="20"/>
              </w:rPr>
            </w:pPr>
            <w:r w:rsidRPr="00A03B1B">
              <w:rPr>
                <w:iCs/>
                <w:sz w:val="20"/>
                <w:szCs w:val="20"/>
              </w:rPr>
              <w:t>A Generation Resource or ESR.</w:t>
            </w:r>
          </w:p>
        </w:tc>
      </w:tr>
      <w:tr w:rsidR="00A03B1B" w:rsidRPr="00A03B1B" w14:paraId="109C0E88"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062A9C42" w14:textId="77777777" w:rsidR="00A03B1B" w:rsidRPr="00A03B1B" w:rsidRDefault="00A03B1B" w:rsidP="00A03B1B">
            <w:pPr>
              <w:spacing w:after="60"/>
              <w:rPr>
                <w:i/>
                <w:iCs/>
                <w:sz w:val="20"/>
                <w:szCs w:val="20"/>
              </w:rPr>
            </w:pPr>
            <w:r w:rsidRPr="00A03B1B">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2BB93FA2"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CCAF168" w14:textId="77777777" w:rsidR="00A03B1B" w:rsidRPr="00A03B1B" w:rsidRDefault="00A03B1B" w:rsidP="00A03B1B">
            <w:pPr>
              <w:spacing w:after="60"/>
              <w:rPr>
                <w:iCs/>
                <w:sz w:val="20"/>
                <w:szCs w:val="20"/>
              </w:rPr>
            </w:pPr>
            <w:r w:rsidRPr="00A03B1B">
              <w:rPr>
                <w:iCs/>
                <w:sz w:val="20"/>
                <w:szCs w:val="20"/>
              </w:rPr>
              <w:t>An Emergency Base Point interval or SCED interval that overlaps the 15-minute Settlement Interval.</w:t>
            </w:r>
          </w:p>
        </w:tc>
      </w:tr>
      <w:tr w:rsidR="00A03B1B" w:rsidRPr="00A03B1B" w14:paraId="74733719"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4DE632AD" w14:textId="77777777" w:rsidR="00A03B1B" w:rsidRPr="00A03B1B" w:rsidRDefault="00A03B1B" w:rsidP="00A03B1B">
            <w:pPr>
              <w:spacing w:after="60"/>
              <w:rPr>
                <w:iCs/>
                <w:sz w:val="20"/>
                <w:szCs w:val="20"/>
              </w:rPr>
            </w:pPr>
            <w:r w:rsidRPr="00A03B1B">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1332E454"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26E16F3" w14:textId="77777777" w:rsidR="00A03B1B" w:rsidRPr="00A03B1B" w:rsidRDefault="00A03B1B" w:rsidP="00A03B1B">
            <w:pPr>
              <w:spacing w:after="60"/>
              <w:rPr>
                <w:iCs/>
                <w:sz w:val="20"/>
                <w:szCs w:val="20"/>
              </w:rPr>
            </w:pPr>
            <w:r w:rsidRPr="00A03B1B">
              <w:rPr>
                <w:iCs/>
                <w:sz w:val="20"/>
                <w:szCs w:val="20"/>
              </w:rPr>
              <w:t>The number of seconds in one hour.</w:t>
            </w:r>
          </w:p>
        </w:tc>
      </w:tr>
    </w:tbl>
    <w:p w14:paraId="0315BD96" w14:textId="77777777" w:rsidR="00A03B1B" w:rsidRPr="00A03B1B" w:rsidRDefault="00A03B1B" w:rsidP="00A03B1B">
      <w:pPr>
        <w:spacing w:before="240" w:after="240"/>
        <w:ind w:left="720" w:hanging="720"/>
        <w:rPr>
          <w:iCs/>
          <w:szCs w:val="20"/>
        </w:rPr>
      </w:pPr>
      <w:r w:rsidRPr="00A03B1B">
        <w:rPr>
          <w:iCs/>
          <w:szCs w:val="20"/>
        </w:rPr>
        <w:t>(2)</w:t>
      </w:r>
      <w:r w:rsidRPr="00A03B1B">
        <w:rPr>
          <w:iCs/>
          <w:szCs w:val="20"/>
        </w:rPr>
        <w:tab/>
        <w:t>ERCOT shall pay the QSE additional compensation for the Resource at its Resource Node Settlement Point during the Settlement Intervals that qualify for emergency Settlement as described in Section 6.6.9, Emergency Operations Settlement.  The payment for a given 15-minute Settlement Interval is calculated as follows:</w:t>
      </w:r>
    </w:p>
    <w:p w14:paraId="7416CE93" w14:textId="77777777" w:rsidR="00A03B1B" w:rsidRPr="00A03B1B" w:rsidRDefault="00A03B1B" w:rsidP="00A03B1B">
      <w:pPr>
        <w:tabs>
          <w:tab w:val="left" w:pos="2880"/>
        </w:tabs>
        <w:spacing w:after="240"/>
        <w:ind w:left="720"/>
        <w:rPr>
          <w:b/>
          <w:szCs w:val="20"/>
        </w:rPr>
      </w:pPr>
      <w:r w:rsidRPr="00A03B1B">
        <w:rPr>
          <w:b/>
          <w:szCs w:val="20"/>
          <w:lang w:val="pt-BR"/>
        </w:rPr>
        <w:t xml:space="preserve">EMREAMT </w:t>
      </w:r>
      <w:r w:rsidRPr="00A03B1B">
        <w:rPr>
          <w:b/>
          <w:bCs/>
          <w:i/>
          <w:iCs/>
          <w:sz w:val="16"/>
          <w:szCs w:val="16"/>
        </w:rPr>
        <w:t xml:space="preserve">q, r, p </w:t>
      </w:r>
      <w:r w:rsidRPr="00A03B1B">
        <w:rPr>
          <w:b/>
          <w:bCs/>
          <w:i/>
          <w:iCs/>
          <w:sz w:val="16"/>
          <w:szCs w:val="16"/>
        </w:rPr>
        <w:tab/>
      </w:r>
      <w:r w:rsidRPr="00A03B1B">
        <w:rPr>
          <w:b/>
          <w:szCs w:val="20"/>
        </w:rPr>
        <w:t xml:space="preserve"> = </w:t>
      </w:r>
      <w:r w:rsidRPr="00A03B1B">
        <w:rPr>
          <w:b/>
          <w:szCs w:val="20"/>
        </w:rPr>
        <w:tab/>
        <w:t xml:space="preserve">Min (0, </w:t>
      </w:r>
      <w:r w:rsidRPr="00A03B1B">
        <w:rPr>
          <w:b/>
          <w:szCs w:val="20"/>
          <w:lang w:val="pt-BR"/>
        </w:rPr>
        <w:t xml:space="preserve">RTENET </w:t>
      </w:r>
      <w:r w:rsidRPr="00A03B1B">
        <w:rPr>
          <w:b/>
          <w:i/>
          <w:szCs w:val="20"/>
          <w:vertAlign w:val="subscript"/>
          <w:lang w:val="pt-BR"/>
        </w:rPr>
        <w:t>q, r, p</w:t>
      </w:r>
      <w:r w:rsidRPr="00A03B1B">
        <w:rPr>
          <w:b/>
          <w:szCs w:val="20"/>
        </w:rPr>
        <w:t xml:space="preserve"> + RTASNET </w:t>
      </w:r>
      <w:r w:rsidRPr="00A03B1B">
        <w:rPr>
          <w:b/>
          <w:bCs/>
          <w:i/>
          <w:iCs/>
          <w:sz w:val="16"/>
          <w:szCs w:val="16"/>
        </w:rPr>
        <w:t>q, r</w:t>
      </w:r>
      <w:r w:rsidRPr="00A03B1B">
        <w:rPr>
          <w:b/>
          <w:szCs w:val="20"/>
        </w:rPr>
        <w:t>)</w:t>
      </w:r>
    </w:p>
    <w:p w14:paraId="29FFC841" w14:textId="77777777" w:rsidR="00A03B1B" w:rsidRPr="00A03B1B" w:rsidRDefault="00A03B1B" w:rsidP="00A03B1B">
      <w:pPr>
        <w:spacing w:after="240"/>
        <w:ind w:left="1440" w:hanging="720"/>
        <w:rPr>
          <w:szCs w:val="20"/>
        </w:rPr>
      </w:pPr>
      <w:r w:rsidRPr="00A03B1B">
        <w:rPr>
          <w:szCs w:val="20"/>
        </w:rPr>
        <w:t>(a)</w:t>
      </w:r>
      <w:r w:rsidRPr="00A03B1B">
        <w:rPr>
          <w:szCs w:val="20"/>
        </w:rPr>
        <w:tab/>
        <w:t>Where the Real-Time Energy Net Revenue is calculated as follows:</w:t>
      </w:r>
    </w:p>
    <w:p w14:paraId="54B230EA" w14:textId="77777777" w:rsidR="00A03B1B" w:rsidRPr="00A03B1B" w:rsidRDefault="00A03B1B" w:rsidP="00A03B1B">
      <w:pPr>
        <w:spacing w:after="240"/>
        <w:ind w:left="2340" w:hanging="1620"/>
        <w:rPr>
          <w:i/>
          <w:szCs w:val="20"/>
          <w:vertAlign w:val="subscript"/>
          <w:lang w:val="pt-BR"/>
        </w:rPr>
      </w:pPr>
      <w:r w:rsidRPr="00A03B1B">
        <w:rPr>
          <w:szCs w:val="20"/>
          <w:lang w:val="pt-BR"/>
        </w:rPr>
        <w:t xml:space="preserve">RTENET </w:t>
      </w:r>
      <w:r w:rsidRPr="00A03B1B">
        <w:rPr>
          <w:bCs/>
          <w:i/>
          <w:iCs/>
          <w:sz w:val="16"/>
          <w:szCs w:val="16"/>
          <w:lang w:val="pt-BR"/>
        </w:rPr>
        <w:t>q, r, p</w:t>
      </w:r>
      <w:r w:rsidRPr="00A03B1B">
        <w:rPr>
          <w:bCs/>
          <w:i/>
          <w:iCs/>
          <w:sz w:val="16"/>
          <w:szCs w:val="16"/>
          <w:lang w:val="pt-BR"/>
        </w:rPr>
        <w:tab/>
      </w:r>
      <w:r w:rsidRPr="00A03B1B">
        <w:rPr>
          <w:bCs/>
          <w:i/>
          <w:iCs/>
          <w:sz w:val="16"/>
          <w:szCs w:val="16"/>
          <w:lang w:val="pt-BR"/>
        </w:rPr>
        <w:tab/>
      </w:r>
      <w:r w:rsidRPr="00A03B1B">
        <w:rPr>
          <w:szCs w:val="20"/>
          <w:lang w:val="pt-BR"/>
        </w:rPr>
        <w:t xml:space="preserve">= </w:t>
      </w:r>
      <w:r w:rsidRPr="00A03B1B">
        <w:rPr>
          <w:szCs w:val="20"/>
          <w:lang w:val="pt-BR"/>
        </w:rPr>
        <w:tab/>
        <w:t>RTEREV</w:t>
      </w:r>
      <w:r w:rsidRPr="00A03B1B">
        <w:rPr>
          <w:i/>
          <w:szCs w:val="20"/>
          <w:vertAlign w:val="subscript"/>
          <w:lang w:val="pt-BR"/>
        </w:rPr>
        <w:t xml:space="preserve">q, r, p </w:t>
      </w:r>
      <w:r w:rsidRPr="00A03B1B">
        <w:rPr>
          <w:szCs w:val="20"/>
          <w:lang w:val="pt-BR"/>
        </w:rPr>
        <w:t>- RTEREVT</w:t>
      </w:r>
      <w:r w:rsidRPr="00A03B1B">
        <w:rPr>
          <w:i/>
          <w:szCs w:val="20"/>
          <w:vertAlign w:val="subscript"/>
          <w:lang w:val="pt-BR"/>
        </w:rPr>
        <w:t xml:space="preserve">q, r, p </w:t>
      </w:r>
    </w:p>
    <w:p w14:paraId="530B6FE7" w14:textId="77777777" w:rsidR="00A03B1B" w:rsidRPr="00A03B1B" w:rsidRDefault="00A03B1B" w:rsidP="00A03B1B">
      <w:pPr>
        <w:spacing w:after="240"/>
        <w:ind w:left="2340" w:hanging="1620"/>
        <w:rPr>
          <w:i/>
          <w:szCs w:val="20"/>
          <w:vertAlign w:val="subscript"/>
          <w:lang w:val="pt-BR"/>
        </w:rPr>
      </w:pPr>
      <w:r w:rsidRPr="00A03B1B">
        <w:rPr>
          <w:szCs w:val="20"/>
          <w:lang w:val="pt-BR"/>
        </w:rPr>
        <w:t>Where:</w:t>
      </w:r>
    </w:p>
    <w:p w14:paraId="78D0C429"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RTEREV</w:t>
      </w:r>
      <w:r w:rsidRPr="00A03B1B">
        <w:rPr>
          <w:bCs/>
          <w:i/>
          <w:szCs w:val="20"/>
          <w:vertAlign w:val="subscript"/>
          <w:lang w:val="pt-BR"/>
        </w:rPr>
        <w:t>q, r, p</w:t>
      </w:r>
      <w:r w:rsidRPr="00A03B1B">
        <w:rPr>
          <w:bCs/>
          <w:szCs w:val="20"/>
          <w:lang w:val="pt-BR"/>
        </w:rPr>
        <w:tab/>
      </w:r>
      <w:r w:rsidRPr="00A03B1B">
        <w:rPr>
          <w:bCs/>
          <w:szCs w:val="20"/>
          <w:lang w:val="pt-BR"/>
        </w:rPr>
        <w:tab/>
        <w:t>=</w:t>
      </w:r>
      <w:r w:rsidRPr="00A03B1B">
        <w:rPr>
          <w:bCs/>
          <w:szCs w:val="20"/>
          <w:lang w:val="pt-BR"/>
        </w:rPr>
        <w:tab/>
        <w:t xml:space="preserve">RTSPP </w:t>
      </w:r>
      <w:r w:rsidRPr="00A03B1B">
        <w:rPr>
          <w:bCs/>
          <w:i/>
          <w:szCs w:val="20"/>
          <w:vertAlign w:val="subscript"/>
          <w:lang w:val="pt-BR"/>
        </w:rPr>
        <w:t>p</w:t>
      </w:r>
      <w:r w:rsidRPr="00A03B1B">
        <w:rPr>
          <w:bCs/>
          <w:szCs w:val="20"/>
          <w:lang w:val="pt-BR"/>
        </w:rPr>
        <w:t xml:space="preserve"> * (EMREGEN </w:t>
      </w:r>
      <w:r w:rsidRPr="00A03B1B">
        <w:rPr>
          <w:bCs/>
          <w:i/>
          <w:szCs w:val="20"/>
          <w:vertAlign w:val="subscript"/>
          <w:lang w:val="pt-BR"/>
        </w:rPr>
        <w:t xml:space="preserve">q, r, p </w:t>
      </w:r>
      <w:r w:rsidRPr="00A03B1B">
        <w:rPr>
          <w:rFonts w:eastAsia="Calibri"/>
          <w:szCs w:val="20"/>
          <w:lang w:val="pt-BR"/>
        </w:rPr>
        <w:t xml:space="preserve">+ EMRELOAD </w:t>
      </w:r>
      <w:r w:rsidRPr="00A03B1B">
        <w:rPr>
          <w:rFonts w:eastAsia="Calibri"/>
          <w:i/>
          <w:szCs w:val="20"/>
          <w:vertAlign w:val="subscript"/>
          <w:lang w:val="pt-BR"/>
        </w:rPr>
        <w:t>q, r, p</w:t>
      </w:r>
      <w:r w:rsidRPr="00A03B1B">
        <w:rPr>
          <w:rFonts w:eastAsia="Calibri"/>
          <w:szCs w:val="20"/>
          <w:lang w:val="pt-BR"/>
        </w:rPr>
        <w:t>)</w:t>
      </w:r>
    </w:p>
    <w:p w14:paraId="7C025187" w14:textId="77777777" w:rsidR="00A03B1B" w:rsidRPr="00A03B1B" w:rsidRDefault="00A03B1B" w:rsidP="00A03B1B">
      <w:pPr>
        <w:tabs>
          <w:tab w:val="left" w:pos="2340"/>
          <w:tab w:val="left" w:pos="2880"/>
        </w:tabs>
        <w:spacing w:after="240"/>
        <w:ind w:left="987" w:hanging="269"/>
        <w:rPr>
          <w:rFonts w:eastAsia="Calibri"/>
          <w:szCs w:val="20"/>
          <w:lang w:val="pt-BR"/>
        </w:rPr>
      </w:pPr>
      <w:r w:rsidRPr="00A03B1B">
        <w:rPr>
          <w:bCs/>
          <w:szCs w:val="20"/>
          <w:lang w:val="pt-BR"/>
        </w:rPr>
        <w:t>RTEREVT</w:t>
      </w:r>
      <w:r w:rsidRPr="00A03B1B">
        <w:rPr>
          <w:bCs/>
          <w:i/>
          <w:szCs w:val="20"/>
          <w:vertAlign w:val="subscript"/>
          <w:lang w:val="pt-BR"/>
        </w:rPr>
        <w:t>q, r, p</w:t>
      </w:r>
      <w:r w:rsidRPr="00A03B1B">
        <w:rPr>
          <w:bCs/>
          <w:szCs w:val="20"/>
          <w:lang w:val="pt-BR"/>
        </w:rPr>
        <w:tab/>
      </w:r>
      <w:r w:rsidRPr="00A03B1B">
        <w:rPr>
          <w:bCs/>
          <w:szCs w:val="20"/>
          <w:lang w:val="pt-BR"/>
        </w:rPr>
        <w:tab/>
        <w:t>=</w:t>
      </w:r>
      <w:r w:rsidRPr="00A03B1B">
        <w:rPr>
          <w:bCs/>
          <w:szCs w:val="20"/>
          <w:lang w:val="pt-BR"/>
        </w:rPr>
        <w:tab/>
        <w:t xml:space="preserve">EBPWAPRGEN </w:t>
      </w:r>
      <w:r w:rsidRPr="00A03B1B">
        <w:rPr>
          <w:bCs/>
          <w:i/>
          <w:szCs w:val="20"/>
          <w:vertAlign w:val="subscript"/>
          <w:lang w:val="pt-BR"/>
        </w:rPr>
        <w:t>q, r, p</w:t>
      </w:r>
      <w:r w:rsidRPr="00A03B1B">
        <w:rPr>
          <w:bCs/>
          <w:szCs w:val="20"/>
          <w:lang w:val="pt-BR"/>
        </w:rPr>
        <w:t xml:space="preserve"> * EMREGEN </w:t>
      </w:r>
      <w:r w:rsidRPr="00A03B1B">
        <w:rPr>
          <w:bCs/>
          <w:i/>
          <w:szCs w:val="20"/>
          <w:vertAlign w:val="subscript"/>
          <w:lang w:val="pt-BR"/>
        </w:rPr>
        <w:t>q, r, p</w:t>
      </w:r>
      <w:r w:rsidRPr="00A03B1B">
        <w:rPr>
          <w:rFonts w:eastAsia="Calibri"/>
          <w:szCs w:val="20"/>
          <w:lang w:val="pt-BR"/>
        </w:rPr>
        <w:t xml:space="preserve"> + </w:t>
      </w:r>
    </w:p>
    <w:p w14:paraId="7FFE92F6"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ab/>
      </w:r>
      <w:r w:rsidRPr="00A03B1B">
        <w:rPr>
          <w:bCs/>
          <w:szCs w:val="20"/>
          <w:lang w:val="pt-BR"/>
        </w:rPr>
        <w:tab/>
      </w:r>
      <w:r w:rsidRPr="00A03B1B">
        <w:rPr>
          <w:bCs/>
          <w:szCs w:val="20"/>
          <w:lang w:val="pt-BR"/>
        </w:rPr>
        <w:tab/>
      </w:r>
      <w:r w:rsidRPr="00A03B1B">
        <w:rPr>
          <w:bCs/>
          <w:szCs w:val="20"/>
          <w:lang w:val="pt-BR"/>
        </w:rPr>
        <w:tab/>
      </w:r>
      <w:r w:rsidRPr="00A03B1B">
        <w:rPr>
          <w:rFonts w:eastAsia="Calibri"/>
          <w:szCs w:val="20"/>
          <w:lang w:val="pt-BR"/>
        </w:rPr>
        <w:t xml:space="preserve">EBPWAPRLOAD </w:t>
      </w:r>
      <w:r w:rsidRPr="00A03B1B">
        <w:rPr>
          <w:rFonts w:eastAsia="Calibri"/>
          <w:i/>
          <w:szCs w:val="20"/>
          <w:vertAlign w:val="subscript"/>
          <w:lang w:val="pt-BR"/>
        </w:rPr>
        <w:t>q, r, p</w:t>
      </w:r>
      <w:r w:rsidRPr="00A03B1B">
        <w:rPr>
          <w:rFonts w:eastAsia="Calibri"/>
          <w:szCs w:val="20"/>
          <w:lang w:val="pt-BR"/>
        </w:rPr>
        <w:t xml:space="preserve"> * EMRELOAD </w:t>
      </w:r>
      <w:r w:rsidRPr="00A03B1B">
        <w:rPr>
          <w:rFonts w:eastAsia="Calibri"/>
          <w:i/>
          <w:szCs w:val="20"/>
          <w:vertAlign w:val="subscript"/>
          <w:lang w:val="pt-BR"/>
        </w:rPr>
        <w:t>q, r, p</w:t>
      </w:r>
      <w:r w:rsidRPr="00A03B1B">
        <w:rPr>
          <w:rFonts w:ascii="Calibri" w:eastAsia="Calibri" w:hAnsi="Calibri"/>
          <w:i/>
          <w:sz w:val="22"/>
          <w:szCs w:val="22"/>
          <w:vertAlign w:val="subscript"/>
          <w:lang w:val="pt-BR"/>
        </w:rPr>
        <w:t xml:space="preserve">  </w:t>
      </w:r>
    </w:p>
    <w:p w14:paraId="6458EF5C"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If any EBP &gt; 0 then:</w:t>
      </w:r>
    </w:p>
    <w:p w14:paraId="42E39056"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 xml:space="preserve">EBPWAPRGEN </w:t>
      </w:r>
      <w:r w:rsidRPr="00A03B1B">
        <w:rPr>
          <w:bCs/>
          <w:i/>
          <w:szCs w:val="20"/>
          <w:vertAlign w:val="subscript"/>
          <w:lang w:val="pt-BR"/>
        </w:rPr>
        <w:t>q, r, p</w:t>
      </w:r>
      <w:r w:rsidRPr="00A03B1B">
        <w:rPr>
          <w:bCs/>
          <w:szCs w:val="20"/>
          <w:lang w:val="pt-BR"/>
        </w:rPr>
        <w:tab/>
      </w:r>
      <w:r w:rsidRPr="00A03B1B">
        <w:rPr>
          <w:bCs/>
          <w:szCs w:val="20"/>
          <w:lang w:val="pt-BR"/>
        </w:rPr>
        <w:tab/>
        <w:t xml:space="preserve">=  </w:t>
      </w:r>
      <w:r w:rsidRPr="00A03B1B">
        <w:rPr>
          <w:bCs/>
          <w:szCs w:val="20"/>
          <w:lang w:val="pt-BR"/>
        </w:rPr>
        <w:tab/>
      </w:r>
      <w:r w:rsidRPr="00A03B1B">
        <w:rPr>
          <w:bCs/>
          <w:position w:val="-22"/>
          <w:szCs w:val="20"/>
        </w:rPr>
        <w:object w:dxaOrig="225" w:dyaOrig="450" w14:anchorId="5DAB972F">
          <v:shape id="_x0000_i1088" type="#_x0000_t75" style="width:12pt;height:24pt" o:ole="">
            <v:imagedata r:id="rId94" o:title=""/>
          </v:shape>
          <o:OLEObject Type="Embed" ProgID="Equation.3" ShapeID="_x0000_i1088" DrawAspect="Content" ObjectID="_1831214090" r:id="rId102"/>
        </w:object>
      </w:r>
      <w:r w:rsidRPr="00A03B1B">
        <w:rPr>
          <w:bCs/>
          <w:szCs w:val="20"/>
          <w:lang w:val="pt-BR"/>
        </w:rPr>
        <w:t xml:space="preserve">(EBPPR </w:t>
      </w:r>
      <w:r w:rsidRPr="00A03B1B">
        <w:rPr>
          <w:bCs/>
          <w:i/>
          <w:szCs w:val="20"/>
          <w:vertAlign w:val="subscript"/>
          <w:lang w:val="pt-BR"/>
        </w:rPr>
        <w:t>q, r, p, y</w:t>
      </w:r>
      <w:r w:rsidRPr="00A03B1B">
        <w:rPr>
          <w:bCs/>
          <w:szCs w:val="20"/>
          <w:lang w:val="pt-BR"/>
        </w:rPr>
        <w:t xml:space="preserve"> * Max (0.001, EBP </w:t>
      </w:r>
      <w:r w:rsidRPr="00A03B1B">
        <w:rPr>
          <w:bCs/>
          <w:i/>
          <w:szCs w:val="20"/>
          <w:vertAlign w:val="subscript"/>
          <w:lang w:val="pt-BR"/>
        </w:rPr>
        <w:t>q, r, p, y</w:t>
      </w:r>
      <w:r w:rsidRPr="00A03B1B">
        <w:rPr>
          <w:bCs/>
          <w:szCs w:val="20"/>
          <w:lang w:val="es-MX"/>
        </w:rPr>
        <w:t xml:space="preserve">) </w:t>
      </w:r>
      <w:r w:rsidRPr="00A03B1B">
        <w:rPr>
          <w:bCs/>
          <w:szCs w:val="20"/>
          <w:lang w:val="pt-BR"/>
        </w:rPr>
        <w:t xml:space="preserve">*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p>
    <w:p w14:paraId="2F250D02"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rPr>
        <w:tab/>
      </w:r>
      <w:r w:rsidRPr="00A03B1B">
        <w:rPr>
          <w:bCs/>
          <w:szCs w:val="20"/>
        </w:rPr>
        <w:tab/>
      </w:r>
      <w:r w:rsidRPr="00A03B1B">
        <w:rPr>
          <w:bCs/>
          <w:szCs w:val="20"/>
        </w:rPr>
        <w:tab/>
      </w:r>
      <w:r w:rsidRPr="00A03B1B">
        <w:rPr>
          <w:bCs/>
          <w:szCs w:val="20"/>
        </w:rPr>
        <w:tab/>
      </w:r>
      <w:r w:rsidRPr="00A03B1B">
        <w:rPr>
          <w:bCs/>
          <w:position w:val="-22"/>
          <w:szCs w:val="20"/>
        </w:rPr>
        <w:object w:dxaOrig="225" w:dyaOrig="450" w14:anchorId="1AD3BD71">
          <v:shape id="_x0000_i1089" type="#_x0000_t75" style="width:12pt;height:24pt" o:ole="">
            <v:imagedata r:id="rId96" o:title=""/>
          </v:shape>
          <o:OLEObject Type="Embed" ProgID="Equation.3" ShapeID="_x0000_i1089" DrawAspect="Content" ObjectID="_1831214091" r:id="rId103"/>
        </w:object>
      </w:r>
      <w:r w:rsidRPr="00A03B1B">
        <w:rPr>
          <w:bCs/>
          <w:szCs w:val="20"/>
          <w:lang w:val="es-MX"/>
        </w:rPr>
        <w:t>(</w:t>
      </w:r>
      <w:r w:rsidRPr="00A03B1B">
        <w:rPr>
          <w:bCs/>
          <w:szCs w:val="20"/>
          <w:lang w:val="pt-BR"/>
        </w:rPr>
        <w:t xml:space="preserve">Max (0.001, </w:t>
      </w:r>
      <w:r w:rsidRPr="00A03B1B">
        <w:rPr>
          <w:bCs/>
          <w:szCs w:val="20"/>
          <w:lang w:val="es-MX"/>
        </w:rPr>
        <w:t xml:space="preserve">EBP </w:t>
      </w:r>
      <w:r w:rsidRPr="00A03B1B">
        <w:rPr>
          <w:bCs/>
          <w:i/>
          <w:szCs w:val="20"/>
          <w:vertAlign w:val="subscript"/>
          <w:lang w:val="es-MX"/>
        </w:rPr>
        <w:t>q, r, p,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3B70D06E"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EMREGEN</w:t>
      </w:r>
      <w:r w:rsidRPr="00A03B1B">
        <w:rPr>
          <w:bCs/>
          <w:szCs w:val="20"/>
          <w:lang w:val="es-MX"/>
        </w:rPr>
        <w:t xml:space="preserve"> </w:t>
      </w:r>
      <w:r w:rsidRPr="00A03B1B">
        <w:rPr>
          <w:bCs/>
          <w:i/>
          <w:szCs w:val="20"/>
          <w:vertAlign w:val="subscript"/>
          <w:lang w:val="es-MX"/>
        </w:rPr>
        <w:t>q, r, p</w:t>
      </w:r>
      <w:r w:rsidRPr="00A03B1B">
        <w:rPr>
          <w:bCs/>
          <w:szCs w:val="20"/>
          <w:lang w:val="es-MX"/>
        </w:rPr>
        <w:tab/>
      </w:r>
      <w:r w:rsidRPr="00A03B1B">
        <w:rPr>
          <w:bCs/>
          <w:szCs w:val="20"/>
          <w:lang w:val="es-MX"/>
        </w:rPr>
        <w:tab/>
        <w:t xml:space="preserve">=  </w:t>
      </w:r>
      <w:r w:rsidRPr="00A03B1B">
        <w:rPr>
          <w:bCs/>
          <w:szCs w:val="20"/>
          <w:lang w:val="es-MX"/>
        </w:rPr>
        <w:tab/>
        <w:t>Max (0, Min (</w:t>
      </w:r>
      <w:r w:rsidRPr="00A03B1B">
        <w:rPr>
          <w:bCs/>
          <w:szCs w:val="20"/>
          <w:lang w:val="pt-BR"/>
        </w:rPr>
        <w:t>AEBPGEN</w:t>
      </w:r>
      <w:r w:rsidRPr="00A03B1B">
        <w:rPr>
          <w:bCs/>
          <w:szCs w:val="20"/>
          <w:vertAlign w:val="subscript"/>
          <w:lang w:val="pt-BR"/>
        </w:rPr>
        <w:t xml:space="preserve"> </w:t>
      </w:r>
      <w:r w:rsidRPr="00A03B1B">
        <w:rPr>
          <w:bCs/>
          <w:i/>
          <w:szCs w:val="20"/>
          <w:vertAlign w:val="subscript"/>
          <w:lang w:val="pt-BR"/>
        </w:rPr>
        <w:t>q, r, p</w:t>
      </w:r>
      <w:r w:rsidRPr="00A03B1B">
        <w:rPr>
          <w:bCs/>
          <w:szCs w:val="20"/>
          <w:lang w:val="pt-BR"/>
        </w:rPr>
        <w:t>,</w:t>
      </w:r>
      <w:r w:rsidRPr="00A03B1B">
        <w:rPr>
          <w:bCs/>
          <w:szCs w:val="20"/>
          <w:lang w:val="es-MX"/>
        </w:rPr>
        <w:t xml:space="preserve"> RTMG </w:t>
      </w:r>
      <w:r w:rsidRPr="00A03B1B">
        <w:rPr>
          <w:bCs/>
          <w:i/>
          <w:szCs w:val="20"/>
          <w:vertAlign w:val="subscript"/>
          <w:lang w:val="es-MX"/>
        </w:rPr>
        <w:t>q, r, p</w:t>
      </w:r>
      <w:r w:rsidRPr="00A03B1B">
        <w:rPr>
          <w:bCs/>
          <w:szCs w:val="20"/>
          <w:lang w:val="es-MX"/>
        </w:rPr>
        <w:t>))</w:t>
      </w:r>
    </w:p>
    <w:p w14:paraId="71F8E978"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AEBPGEN</w:t>
      </w:r>
      <w:r w:rsidRPr="00A03B1B">
        <w:rPr>
          <w:bCs/>
          <w:szCs w:val="20"/>
          <w:vertAlign w:val="subscript"/>
          <w:lang w:val="pt-BR"/>
        </w:rPr>
        <w:t xml:space="preserve"> </w:t>
      </w:r>
      <w:r w:rsidRPr="00A03B1B">
        <w:rPr>
          <w:bCs/>
          <w:i/>
          <w:szCs w:val="20"/>
          <w:vertAlign w:val="subscript"/>
          <w:lang w:val="pt-BR"/>
        </w:rPr>
        <w:t>q, r, p</w:t>
      </w:r>
      <w:r w:rsidRPr="00A03B1B">
        <w:rPr>
          <w:bCs/>
          <w:szCs w:val="20"/>
          <w:lang w:val="pt-BR"/>
        </w:rPr>
        <w:tab/>
      </w:r>
      <w:r w:rsidRPr="00A03B1B">
        <w:rPr>
          <w:bCs/>
          <w:szCs w:val="20"/>
          <w:lang w:val="pt-BR"/>
        </w:rPr>
        <w:tab/>
        <w:t xml:space="preserve">= </w:t>
      </w:r>
      <w:r w:rsidRPr="00A03B1B">
        <w:rPr>
          <w:bCs/>
          <w:szCs w:val="20"/>
          <w:lang w:val="pt-BR"/>
        </w:rPr>
        <w:tab/>
        <w:t xml:space="preserve"> </w:t>
      </w:r>
      <w:r w:rsidRPr="00A03B1B">
        <w:rPr>
          <w:bCs/>
          <w:position w:val="-22"/>
          <w:szCs w:val="20"/>
        </w:rPr>
        <w:object w:dxaOrig="225" w:dyaOrig="450" w14:anchorId="481769F2">
          <v:shape id="_x0000_i1090" type="#_x0000_t75" style="width:12pt;height:24pt" o:ole="">
            <v:imagedata r:id="rId96" o:title=""/>
          </v:shape>
          <o:OLEObject Type="Embed" ProgID="Equation.3" ShapeID="_x0000_i1090" DrawAspect="Content" ObjectID="_1831214092" r:id="rId104"/>
        </w:object>
      </w:r>
      <w:r w:rsidRPr="00A03B1B">
        <w:rPr>
          <w:bCs/>
          <w:szCs w:val="20"/>
          <w:lang w:val="pt-BR"/>
        </w:rPr>
        <w:t xml:space="preserve"> (Max (0, EBP </w:t>
      </w:r>
      <w:r w:rsidRPr="00A03B1B">
        <w:rPr>
          <w:bCs/>
          <w:i/>
          <w:szCs w:val="20"/>
          <w:vertAlign w:val="subscript"/>
          <w:lang w:val="pt-BR"/>
        </w:rPr>
        <w:t>q, r, p, y</w:t>
      </w:r>
      <w:r w:rsidRPr="00A03B1B">
        <w:rPr>
          <w:bCs/>
          <w:szCs w:val="20"/>
          <w:lang w:val="pt-BR"/>
        </w:rPr>
        <w:t>) * TLMP</w:t>
      </w:r>
      <w:r w:rsidRPr="00A03B1B">
        <w:rPr>
          <w:bCs/>
          <w:i/>
          <w:szCs w:val="20"/>
          <w:vertAlign w:val="subscript"/>
          <w:lang w:val="pt-BR"/>
        </w:rPr>
        <w:t>y</w:t>
      </w:r>
      <w:r w:rsidRPr="00A03B1B">
        <w:rPr>
          <w:bCs/>
          <w:szCs w:val="20"/>
          <w:lang w:val="pt-BR"/>
        </w:rPr>
        <w:t xml:space="preserve"> / 3600)</w:t>
      </w:r>
    </w:p>
    <w:p w14:paraId="752194CE"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If any EBP &lt; 0 then:</w:t>
      </w:r>
    </w:p>
    <w:p w14:paraId="2456988D" w14:textId="77777777" w:rsidR="00A03B1B" w:rsidRPr="00A03B1B" w:rsidRDefault="00A03B1B" w:rsidP="00A03B1B">
      <w:pPr>
        <w:tabs>
          <w:tab w:val="left" w:pos="2340"/>
          <w:tab w:val="left" w:pos="2880"/>
        </w:tabs>
        <w:spacing w:after="240"/>
        <w:ind w:left="987" w:hanging="269"/>
        <w:rPr>
          <w:b/>
          <w:bCs/>
          <w:sz w:val="32"/>
          <w:szCs w:val="32"/>
          <w:lang w:val="pt-BR"/>
        </w:rPr>
      </w:pPr>
      <w:r w:rsidRPr="00A03B1B">
        <w:rPr>
          <w:bCs/>
          <w:szCs w:val="20"/>
          <w:lang w:val="pt-BR"/>
        </w:rPr>
        <w:t xml:space="preserve">EBPWAPRLOAD </w:t>
      </w:r>
      <w:r w:rsidRPr="00A03B1B">
        <w:rPr>
          <w:bCs/>
          <w:i/>
          <w:szCs w:val="20"/>
          <w:vertAlign w:val="subscript"/>
          <w:lang w:val="pt-BR"/>
        </w:rPr>
        <w:t>q, r, p</w:t>
      </w:r>
      <w:r w:rsidRPr="00A03B1B">
        <w:rPr>
          <w:bCs/>
          <w:szCs w:val="20"/>
          <w:lang w:val="pt-BR"/>
        </w:rPr>
        <w:tab/>
        <w:t>=</w:t>
      </w:r>
      <w:r w:rsidRPr="00A03B1B">
        <w:rPr>
          <w:bCs/>
          <w:szCs w:val="20"/>
          <w:lang w:val="pt-BR"/>
        </w:rPr>
        <w:tab/>
      </w:r>
      <w:r w:rsidRPr="00A03B1B">
        <w:rPr>
          <w:bCs/>
          <w:position w:val="-22"/>
          <w:szCs w:val="20"/>
        </w:rPr>
        <w:object w:dxaOrig="225" w:dyaOrig="450" w14:anchorId="45485735">
          <v:shape id="_x0000_i1091" type="#_x0000_t75" style="width:12pt;height:24pt" o:ole="">
            <v:imagedata r:id="rId94" o:title=""/>
          </v:shape>
          <o:OLEObject Type="Embed" ProgID="Equation.3" ShapeID="_x0000_i1091" DrawAspect="Content" ObjectID="_1831214093" r:id="rId105"/>
        </w:object>
      </w:r>
      <w:r w:rsidRPr="00A03B1B">
        <w:rPr>
          <w:bCs/>
          <w:szCs w:val="20"/>
          <w:lang w:val="pt-BR"/>
        </w:rPr>
        <w:t xml:space="preserve">(EBPPR </w:t>
      </w:r>
      <w:r w:rsidRPr="00A03B1B">
        <w:rPr>
          <w:bCs/>
          <w:i/>
          <w:szCs w:val="20"/>
          <w:vertAlign w:val="subscript"/>
          <w:lang w:val="pt-BR"/>
        </w:rPr>
        <w:t>q, r, p, y</w:t>
      </w:r>
      <w:r w:rsidRPr="00A03B1B">
        <w:rPr>
          <w:bCs/>
          <w:szCs w:val="20"/>
          <w:lang w:val="pt-BR"/>
        </w:rPr>
        <w:t xml:space="preserve"> * Min (-0.001, EBP </w:t>
      </w:r>
      <w:r w:rsidRPr="00A03B1B">
        <w:rPr>
          <w:bCs/>
          <w:i/>
          <w:szCs w:val="20"/>
          <w:vertAlign w:val="subscript"/>
          <w:lang w:val="pt-BR"/>
        </w:rPr>
        <w:t>q, r, p, y</w:t>
      </w:r>
      <w:r w:rsidRPr="00A03B1B">
        <w:rPr>
          <w:bCs/>
          <w:szCs w:val="20"/>
          <w:lang w:val="pt-BR"/>
        </w:rPr>
        <w:t xml:space="preserve">) *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p>
    <w:p w14:paraId="29271A7D"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ab/>
      </w:r>
      <w:r w:rsidRPr="00A03B1B">
        <w:rPr>
          <w:bCs/>
          <w:szCs w:val="20"/>
          <w:lang w:val="pt-BR"/>
        </w:rPr>
        <w:tab/>
      </w:r>
      <w:r w:rsidRPr="00A03B1B">
        <w:rPr>
          <w:bCs/>
          <w:szCs w:val="20"/>
          <w:lang w:val="pt-BR"/>
        </w:rPr>
        <w:tab/>
      </w:r>
      <w:r w:rsidRPr="00A03B1B">
        <w:rPr>
          <w:bCs/>
          <w:szCs w:val="20"/>
          <w:lang w:val="pt-BR"/>
        </w:rPr>
        <w:tab/>
      </w:r>
      <w:r w:rsidRPr="00A03B1B">
        <w:rPr>
          <w:bCs/>
          <w:szCs w:val="20"/>
          <w:lang w:val="pt-BR"/>
        </w:rPr>
        <w:tab/>
      </w:r>
      <w:r w:rsidRPr="00A03B1B">
        <w:rPr>
          <w:bCs/>
          <w:position w:val="-22"/>
          <w:szCs w:val="20"/>
        </w:rPr>
        <w:object w:dxaOrig="225" w:dyaOrig="450" w14:anchorId="0346747C">
          <v:shape id="_x0000_i1092" type="#_x0000_t75" style="width:12pt;height:24pt" o:ole="">
            <v:imagedata r:id="rId96" o:title=""/>
          </v:shape>
          <o:OLEObject Type="Embed" ProgID="Equation.3" ShapeID="_x0000_i1092" DrawAspect="Content" ObjectID="_1831214094" r:id="rId106"/>
        </w:object>
      </w:r>
      <w:r w:rsidRPr="00A03B1B">
        <w:rPr>
          <w:bCs/>
          <w:szCs w:val="20"/>
          <w:lang w:val="es-MX"/>
        </w:rPr>
        <w:t>(</w:t>
      </w:r>
      <w:r w:rsidRPr="00A03B1B">
        <w:rPr>
          <w:bCs/>
          <w:szCs w:val="20"/>
          <w:lang w:val="pt-BR"/>
        </w:rPr>
        <w:t xml:space="preserve">Min (-0.001, </w:t>
      </w:r>
      <w:r w:rsidRPr="00A03B1B">
        <w:rPr>
          <w:bCs/>
          <w:szCs w:val="20"/>
          <w:lang w:val="es-MX"/>
        </w:rPr>
        <w:t xml:space="preserve">EBP </w:t>
      </w:r>
      <w:r w:rsidRPr="00A03B1B">
        <w:rPr>
          <w:bCs/>
          <w:i/>
          <w:szCs w:val="20"/>
          <w:vertAlign w:val="subscript"/>
          <w:lang w:val="es-MX"/>
        </w:rPr>
        <w:t>q, r, p,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5C2FE8E7"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lastRenderedPageBreak/>
        <w:t>EMRELOAD</w:t>
      </w:r>
      <w:r w:rsidRPr="00A03B1B">
        <w:rPr>
          <w:bCs/>
          <w:szCs w:val="20"/>
          <w:lang w:val="es-MX"/>
        </w:rPr>
        <w:t xml:space="preserve"> </w:t>
      </w:r>
      <w:r w:rsidRPr="00A03B1B">
        <w:rPr>
          <w:bCs/>
          <w:i/>
          <w:szCs w:val="20"/>
          <w:vertAlign w:val="subscript"/>
          <w:lang w:val="es-MX"/>
        </w:rPr>
        <w:t>q, r, p</w:t>
      </w:r>
      <w:r w:rsidRPr="00A03B1B">
        <w:rPr>
          <w:bCs/>
          <w:szCs w:val="20"/>
          <w:lang w:val="es-MX"/>
        </w:rPr>
        <w:tab/>
        <w:t>=</w:t>
      </w:r>
      <w:r w:rsidRPr="00A03B1B">
        <w:rPr>
          <w:bCs/>
          <w:szCs w:val="20"/>
          <w:lang w:val="es-MX"/>
        </w:rPr>
        <w:tab/>
        <w:t>Min (0, Max (</w:t>
      </w:r>
      <w:r w:rsidRPr="00A03B1B">
        <w:rPr>
          <w:bCs/>
          <w:szCs w:val="20"/>
          <w:lang w:val="pt-BR"/>
        </w:rPr>
        <w:t>AEBPLOAD</w:t>
      </w:r>
      <w:r w:rsidRPr="00A03B1B">
        <w:rPr>
          <w:bCs/>
          <w:szCs w:val="20"/>
          <w:vertAlign w:val="subscript"/>
          <w:lang w:val="pt-BR"/>
        </w:rPr>
        <w:t xml:space="preserve"> </w:t>
      </w:r>
      <w:r w:rsidRPr="00A03B1B">
        <w:rPr>
          <w:bCs/>
          <w:i/>
          <w:szCs w:val="20"/>
          <w:vertAlign w:val="subscript"/>
          <w:lang w:val="pt-BR"/>
        </w:rPr>
        <w:t>q, r, p</w:t>
      </w:r>
      <w:r w:rsidRPr="00A03B1B">
        <w:rPr>
          <w:bCs/>
          <w:szCs w:val="20"/>
          <w:lang w:val="pt-BR"/>
        </w:rPr>
        <w:t>,</w:t>
      </w:r>
      <w:r w:rsidRPr="00A03B1B">
        <w:rPr>
          <w:bCs/>
          <w:szCs w:val="20"/>
          <w:lang w:val="es-MX"/>
        </w:rPr>
        <w:t xml:space="preserve"> RTCL </w:t>
      </w:r>
      <w:r w:rsidRPr="00A03B1B">
        <w:rPr>
          <w:bCs/>
          <w:i/>
          <w:szCs w:val="20"/>
          <w:vertAlign w:val="subscript"/>
          <w:lang w:val="es-MX"/>
        </w:rPr>
        <w:t>q, r, p</w:t>
      </w:r>
      <w:r w:rsidRPr="00A03B1B">
        <w:rPr>
          <w:bCs/>
          <w:szCs w:val="20"/>
          <w:lang w:val="es-MX"/>
        </w:rPr>
        <w:t>))</w:t>
      </w:r>
    </w:p>
    <w:p w14:paraId="3506C84D"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AEBPLOAD</w:t>
      </w:r>
      <w:r w:rsidRPr="00A03B1B">
        <w:rPr>
          <w:bCs/>
          <w:i/>
          <w:szCs w:val="20"/>
          <w:vertAlign w:val="subscript"/>
          <w:lang w:val="pt-BR"/>
        </w:rPr>
        <w:t xml:space="preserve"> q, r, p</w:t>
      </w:r>
      <w:r w:rsidRPr="00A03B1B">
        <w:rPr>
          <w:bCs/>
          <w:szCs w:val="20"/>
          <w:lang w:val="pt-BR"/>
        </w:rPr>
        <w:tab/>
        <w:t>=</w:t>
      </w:r>
      <w:r w:rsidRPr="00A03B1B">
        <w:rPr>
          <w:bCs/>
          <w:szCs w:val="20"/>
          <w:lang w:val="pt-BR"/>
        </w:rPr>
        <w:tab/>
      </w:r>
      <w:r w:rsidRPr="00A03B1B">
        <w:rPr>
          <w:bCs/>
          <w:position w:val="-22"/>
          <w:szCs w:val="20"/>
        </w:rPr>
        <w:object w:dxaOrig="225" w:dyaOrig="450" w14:anchorId="40EF5F8F">
          <v:shape id="_x0000_i1093" type="#_x0000_t75" style="width:12pt;height:24pt" o:ole="">
            <v:imagedata r:id="rId96" o:title=""/>
          </v:shape>
          <o:OLEObject Type="Embed" ProgID="Equation.3" ShapeID="_x0000_i1093" DrawAspect="Content" ObjectID="_1831214095" r:id="rId107"/>
        </w:object>
      </w:r>
      <w:r w:rsidRPr="00A03B1B">
        <w:rPr>
          <w:bCs/>
          <w:szCs w:val="20"/>
          <w:lang w:val="pt-BR"/>
        </w:rPr>
        <w:t xml:space="preserve"> (Min (0, EBP </w:t>
      </w:r>
      <w:r w:rsidRPr="00A03B1B">
        <w:rPr>
          <w:bCs/>
          <w:i/>
          <w:szCs w:val="20"/>
          <w:vertAlign w:val="subscript"/>
          <w:lang w:val="pt-BR"/>
        </w:rPr>
        <w:t>q, r, p, y</w:t>
      </w:r>
      <w:r w:rsidRPr="00A03B1B">
        <w:rPr>
          <w:bCs/>
          <w:szCs w:val="20"/>
          <w:lang w:val="pt-BR"/>
        </w:rPr>
        <w:t>) * TLMP</w:t>
      </w:r>
      <w:r w:rsidRPr="00A03B1B">
        <w:rPr>
          <w:bCs/>
          <w:i/>
          <w:szCs w:val="20"/>
          <w:vertAlign w:val="subscript"/>
          <w:lang w:val="pt-BR"/>
        </w:rPr>
        <w:t>y</w:t>
      </w:r>
      <w:r w:rsidRPr="00A03B1B">
        <w:rPr>
          <w:bCs/>
          <w:szCs w:val="20"/>
          <w:lang w:val="pt-BR"/>
        </w:rPr>
        <w:t xml:space="preserve"> / 3600)</w:t>
      </w:r>
    </w:p>
    <w:p w14:paraId="603EF867" w14:textId="77777777" w:rsidR="00A03B1B" w:rsidRPr="00A03B1B" w:rsidRDefault="00A03B1B" w:rsidP="00A03B1B">
      <w:pPr>
        <w:spacing w:after="240"/>
        <w:ind w:left="1440" w:hanging="720"/>
        <w:rPr>
          <w:szCs w:val="20"/>
          <w:lang w:val="pt-BR"/>
        </w:rPr>
      </w:pPr>
      <w:r w:rsidRPr="00A03B1B">
        <w:rPr>
          <w:szCs w:val="20"/>
          <w:lang w:val="pt-BR"/>
        </w:rPr>
        <w:t>(b)</w:t>
      </w:r>
      <w:r w:rsidRPr="00A03B1B">
        <w:rPr>
          <w:szCs w:val="20"/>
          <w:lang w:val="pt-BR"/>
        </w:rPr>
        <w:tab/>
        <w:t>Where the Real-Time Ancillary Services Net Revenue is calculated as follows:</w:t>
      </w:r>
    </w:p>
    <w:p w14:paraId="6ACC7DBA" w14:textId="77777777" w:rsidR="00A03B1B" w:rsidRPr="00A03B1B" w:rsidRDefault="00A03B1B" w:rsidP="00A03B1B">
      <w:pPr>
        <w:tabs>
          <w:tab w:val="left" w:pos="2790"/>
        </w:tabs>
        <w:spacing w:after="240"/>
        <w:ind w:left="3600" w:hanging="2880"/>
        <w:rPr>
          <w:szCs w:val="20"/>
          <w:lang w:val="pt-BR"/>
        </w:rPr>
      </w:pPr>
      <w:r w:rsidRPr="00A03B1B">
        <w:rPr>
          <w:szCs w:val="20"/>
          <w:lang w:val="pt-BR"/>
        </w:rPr>
        <w:t>RTASNET</w:t>
      </w:r>
      <w:r w:rsidRPr="00A03B1B">
        <w:rPr>
          <w:b/>
          <w:bCs/>
          <w:i/>
          <w:iCs/>
          <w:sz w:val="16"/>
          <w:szCs w:val="16"/>
          <w:lang w:val="pt-BR"/>
        </w:rPr>
        <w:t xml:space="preserve"> </w:t>
      </w:r>
      <w:r w:rsidRPr="00A03B1B">
        <w:rPr>
          <w:bCs/>
          <w:i/>
          <w:iCs/>
          <w:sz w:val="16"/>
          <w:szCs w:val="16"/>
          <w:lang w:val="pt-BR"/>
        </w:rPr>
        <w:t xml:space="preserve">q, r </w:t>
      </w:r>
      <w:r w:rsidRPr="00A03B1B">
        <w:rPr>
          <w:bCs/>
          <w:i/>
          <w:iCs/>
          <w:sz w:val="16"/>
          <w:szCs w:val="16"/>
          <w:lang w:val="pt-BR"/>
        </w:rPr>
        <w:tab/>
        <w:t xml:space="preserve">  </w:t>
      </w:r>
      <w:r w:rsidRPr="00A03B1B">
        <w:rPr>
          <w:bCs/>
          <w:iCs/>
          <w:sz w:val="20"/>
          <w:szCs w:val="16"/>
          <w:lang w:val="pt-BR"/>
        </w:rPr>
        <w:t xml:space="preserve">=  </w:t>
      </w:r>
      <w:r w:rsidRPr="00A03B1B">
        <w:rPr>
          <w:bCs/>
          <w:iCs/>
          <w:sz w:val="20"/>
          <w:szCs w:val="16"/>
          <w:lang w:val="pt-BR"/>
        </w:rPr>
        <w:tab/>
      </w:r>
      <w:r w:rsidRPr="00A03B1B">
        <w:rPr>
          <w:bCs/>
          <w:iCs/>
          <w:szCs w:val="20"/>
          <w:lang w:val="pt-BR"/>
        </w:rPr>
        <w:t xml:space="preserve">RTRUNET </w:t>
      </w:r>
      <w:r w:rsidRPr="00A03B1B">
        <w:rPr>
          <w:bCs/>
          <w:i/>
          <w:iCs/>
          <w:szCs w:val="20"/>
          <w:vertAlign w:val="subscript"/>
          <w:lang w:val="pt-BR"/>
        </w:rPr>
        <w:t>q, r</w:t>
      </w:r>
      <w:r w:rsidRPr="00A03B1B">
        <w:rPr>
          <w:bCs/>
          <w:iCs/>
          <w:szCs w:val="20"/>
          <w:vertAlign w:val="subscript"/>
          <w:lang w:val="pt-BR"/>
        </w:rPr>
        <w:t xml:space="preserve"> </w:t>
      </w:r>
      <w:r w:rsidRPr="00A03B1B">
        <w:rPr>
          <w:bCs/>
          <w:iCs/>
          <w:szCs w:val="20"/>
          <w:lang w:val="pt-BR"/>
        </w:rPr>
        <w:t xml:space="preserve">+ RTRDNET </w:t>
      </w:r>
      <w:r w:rsidRPr="00A03B1B">
        <w:rPr>
          <w:bCs/>
          <w:i/>
          <w:iCs/>
          <w:szCs w:val="20"/>
          <w:vertAlign w:val="subscript"/>
          <w:lang w:val="pt-BR"/>
        </w:rPr>
        <w:t xml:space="preserve">q, r </w:t>
      </w:r>
      <w:r w:rsidRPr="00A03B1B">
        <w:rPr>
          <w:bCs/>
          <w:iCs/>
          <w:szCs w:val="20"/>
          <w:lang w:val="pt-BR"/>
        </w:rPr>
        <w:t xml:space="preserve">+ RTNSNET </w:t>
      </w:r>
      <w:r w:rsidRPr="00A03B1B">
        <w:rPr>
          <w:bCs/>
          <w:i/>
          <w:iCs/>
          <w:szCs w:val="20"/>
          <w:vertAlign w:val="subscript"/>
          <w:lang w:val="pt-BR"/>
        </w:rPr>
        <w:t>q, r</w:t>
      </w:r>
      <w:r w:rsidRPr="00A03B1B">
        <w:rPr>
          <w:bCs/>
          <w:iCs/>
          <w:szCs w:val="20"/>
          <w:lang w:val="pt-BR"/>
        </w:rPr>
        <w:t xml:space="preserve"> + RTRRNET </w:t>
      </w:r>
      <w:r w:rsidRPr="00A03B1B">
        <w:rPr>
          <w:bCs/>
          <w:i/>
          <w:iCs/>
          <w:szCs w:val="20"/>
          <w:vertAlign w:val="subscript"/>
          <w:lang w:val="pt-BR"/>
        </w:rPr>
        <w:t>q, r</w:t>
      </w:r>
      <w:r w:rsidRPr="00A03B1B">
        <w:rPr>
          <w:bCs/>
          <w:iCs/>
          <w:szCs w:val="20"/>
          <w:lang w:val="pt-BR"/>
        </w:rPr>
        <w:t xml:space="preserve"> + RTECRNET </w:t>
      </w:r>
      <w:r w:rsidRPr="00A03B1B">
        <w:rPr>
          <w:bCs/>
          <w:i/>
          <w:iCs/>
          <w:szCs w:val="20"/>
          <w:vertAlign w:val="subscript"/>
          <w:lang w:val="pt-BR"/>
        </w:rPr>
        <w:t>q, r</w:t>
      </w:r>
      <w:ins w:id="964" w:author="ERCOT" w:date="2025-12-09T11:31:00Z">
        <w:r w:rsidRPr="00A03B1B">
          <w:rPr>
            <w:bCs/>
            <w:i/>
            <w:iCs/>
            <w:szCs w:val="20"/>
            <w:vertAlign w:val="subscript"/>
            <w:lang w:val="pt-BR"/>
          </w:rPr>
          <w:t xml:space="preserve"> </w:t>
        </w:r>
        <w:r w:rsidRPr="00A03B1B">
          <w:rPr>
            <w:bCs/>
            <w:iCs/>
            <w:szCs w:val="20"/>
            <w:lang w:val="pt-BR"/>
          </w:rPr>
          <w:t xml:space="preserve">+ RTDRRNET </w:t>
        </w:r>
        <w:r w:rsidRPr="00A03B1B">
          <w:rPr>
            <w:bCs/>
            <w:i/>
            <w:iCs/>
            <w:szCs w:val="20"/>
            <w:vertAlign w:val="subscript"/>
            <w:lang w:val="pt-BR"/>
          </w:rPr>
          <w:t>q, r</w:t>
        </w:r>
      </w:ins>
    </w:p>
    <w:p w14:paraId="42004181" w14:textId="77777777" w:rsidR="00A03B1B" w:rsidRPr="00A03B1B" w:rsidRDefault="00A03B1B" w:rsidP="00A03B1B">
      <w:pPr>
        <w:tabs>
          <w:tab w:val="left" w:pos="2340"/>
          <w:tab w:val="left" w:pos="2880"/>
        </w:tabs>
        <w:spacing w:after="240"/>
        <w:ind w:left="987" w:hanging="269"/>
        <w:rPr>
          <w:bCs/>
          <w:szCs w:val="20"/>
        </w:rPr>
      </w:pPr>
      <w:r w:rsidRPr="00A03B1B">
        <w:rPr>
          <w:bCs/>
          <w:szCs w:val="20"/>
        </w:rPr>
        <w:t>Where for Reg-Up:</w:t>
      </w:r>
    </w:p>
    <w:p w14:paraId="1EDDD24C" w14:textId="77777777" w:rsidR="00A03B1B" w:rsidRPr="00A03B1B" w:rsidRDefault="00A03B1B" w:rsidP="00A03B1B">
      <w:pPr>
        <w:tabs>
          <w:tab w:val="left" w:pos="2340"/>
          <w:tab w:val="left" w:pos="2880"/>
        </w:tabs>
        <w:spacing w:after="240"/>
        <w:ind w:left="987" w:hanging="269"/>
        <w:rPr>
          <w:bCs/>
          <w:i/>
          <w:szCs w:val="20"/>
          <w:vertAlign w:val="subscript"/>
        </w:rPr>
      </w:pPr>
      <w:r w:rsidRPr="00A03B1B">
        <w:rPr>
          <w:bCs/>
          <w:szCs w:val="20"/>
        </w:rPr>
        <w:t xml:space="preserve">RTRUNET </w:t>
      </w:r>
      <w:r w:rsidRPr="00A03B1B">
        <w:rPr>
          <w:bCs/>
          <w:i/>
          <w:iCs/>
          <w:sz w:val="16"/>
          <w:szCs w:val="16"/>
        </w:rPr>
        <w:t xml:space="preserve">q, r </w:t>
      </w:r>
      <w:r w:rsidRPr="00A03B1B">
        <w:rPr>
          <w:bCs/>
          <w:szCs w:val="20"/>
        </w:rPr>
        <w:t xml:space="preserve"> </w:t>
      </w:r>
      <w:r w:rsidRPr="00A03B1B">
        <w:rPr>
          <w:bCs/>
          <w:szCs w:val="20"/>
        </w:rPr>
        <w:tab/>
      </w:r>
      <w:r w:rsidRPr="00A03B1B">
        <w:rPr>
          <w:bCs/>
          <w:szCs w:val="20"/>
        </w:rPr>
        <w:tab/>
        <w:t xml:space="preserve">= </w:t>
      </w:r>
      <w:r w:rsidRPr="00A03B1B">
        <w:rPr>
          <w:bCs/>
          <w:szCs w:val="20"/>
        </w:rPr>
        <w:tab/>
      </w:r>
      <w:r w:rsidRPr="00A03B1B">
        <w:rPr>
          <w:bCs/>
          <w:szCs w:val="20"/>
          <w:lang w:val="pt-BR"/>
        </w:rPr>
        <w:t xml:space="preserve">RTRUREV </w:t>
      </w:r>
      <w:r w:rsidRPr="00A03B1B">
        <w:rPr>
          <w:bCs/>
          <w:i/>
          <w:szCs w:val="20"/>
          <w:vertAlign w:val="subscript"/>
          <w:lang w:val="pt-BR"/>
        </w:rPr>
        <w:t xml:space="preserve">q, r </w:t>
      </w:r>
      <w:r w:rsidRPr="00A03B1B">
        <w:rPr>
          <w:bCs/>
          <w:szCs w:val="20"/>
        </w:rPr>
        <w:t>- (</w:t>
      </w:r>
      <w:r w:rsidRPr="00A03B1B">
        <w:rPr>
          <w:bCs/>
          <w:szCs w:val="20"/>
          <w:lang w:val="es-MX"/>
        </w:rPr>
        <w:t>¼</w:t>
      </w:r>
      <w:r w:rsidRPr="00A03B1B">
        <w:rPr>
          <w:bCs/>
          <w:szCs w:val="20"/>
        </w:rPr>
        <w:t xml:space="preserve">) * RTRUREVT </w:t>
      </w:r>
      <w:r w:rsidRPr="00A03B1B">
        <w:rPr>
          <w:bCs/>
          <w:i/>
          <w:iCs/>
          <w:sz w:val="16"/>
          <w:szCs w:val="16"/>
        </w:rPr>
        <w:t>q, r, p</w:t>
      </w:r>
      <w:r w:rsidRPr="00A03B1B">
        <w:rPr>
          <w:bCs/>
          <w:i/>
          <w:szCs w:val="20"/>
          <w:vertAlign w:val="subscript"/>
        </w:rPr>
        <w:t xml:space="preserve"> </w:t>
      </w:r>
    </w:p>
    <w:p w14:paraId="3ED97EAF"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RTRUREVT</w:t>
      </w:r>
      <w:r w:rsidRPr="00A03B1B">
        <w:rPr>
          <w:bCs/>
          <w:i/>
          <w:szCs w:val="20"/>
          <w:vertAlign w:val="subscript"/>
          <w:lang w:val="pt-BR"/>
        </w:rPr>
        <w:t>q, r, p</w:t>
      </w:r>
      <w:r w:rsidRPr="00A03B1B">
        <w:rPr>
          <w:bCs/>
          <w:szCs w:val="20"/>
          <w:lang w:val="pt-BR"/>
        </w:rPr>
        <w:tab/>
        <w:t>=</w:t>
      </w:r>
      <w:r w:rsidRPr="00A03B1B">
        <w:rPr>
          <w:bCs/>
          <w:szCs w:val="20"/>
          <w:lang w:val="pt-BR"/>
        </w:rPr>
        <w:tab/>
        <w:t xml:space="preserve">RTRUWAPR </w:t>
      </w:r>
      <w:r w:rsidRPr="00A03B1B">
        <w:rPr>
          <w:bCs/>
          <w:i/>
          <w:szCs w:val="20"/>
          <w:vertAlign w:val="subscript"/>
          <w:lang w:val="pt-BR"/>
        </w:rPr>
        <w:t>q, r, p</w:t>
      </w:r>
      <w:r w:rsidRPr="00A03B1B">
        <w:rPr>
          <w:bCs/>
          <w:szCs w:val="20"/>
          <w:lang w:val="pt-BR"/>
        </w:rPr>
        <w:t xml:space="preserve"> * RTRUAWD </w:t>
      </w:r>
      <w:r w:rsidRPr="00A03B1B">
        <w:rPr>
          <w:bCs/>
          <w:i/>
          <w:szCs w:val="20"/>
          <w:vertAlign w:val="subscript"/>
          <w:lang w:val="pt-BR"/>
        </w:rPr>
        <w:t>q, r</w:t>
      </w:r>
    </w:p>
    <w:p w14:paraId="38DDC795"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 xml:space="preserve">RTRUWAPR </w:t>
      </w:r>
      <w:r w:rsidRPr="00A03B1B">
        <w:rPr>
          <w:bCs/>
          <w:i/>
          <w:szCs w:val="20"/>
          <w:vertAlign w:val="subscript"/>
          <w:lang w:val="pt-BR"/>
        </w:rPr>
        <w:t>q, r, p</w:t>
      </w:r>
      <w:r w:rsidRPr="00A03B1B">
        <w:rPr>
          <w:bCs/>
          <w:szCs w:val="20"/>
          <w:lang w:val="pt-BR"/>
        </w:rPr>
        <w:tab/>
        <w:t xml:space="preserve">= </w:t>
      </w:r>
      <w:r w:rsidRPr="00A03B1B">
        <w:rPr>
          <w:bCs/>
          <w:szCs w:val="20"/>
          <w:lang w:val="pt-BR"/>
        </w:rPr>
        <w:tab/>
        <w:t xml:space="preserve"> </w:t>
      </w:r>
      <w:r w:rsidRPr="00A03B1B">
        <w:rPr>
          <w:bCs/>
          <w:position w:val="-22"/>
          <w:szCs w:val="20"/>
        </w:rPr>
        <w:object w:dxaOrig="225" w:dyaOrig="450" w14:anchorId="3A31D8BA">
          <v:shape id="_x0000_i1094" type="#_x0000_t75" style="width:12pt;height:24pt" o:ole="">
            <v:imagedata r:id="rId94" o:title=""/>
          </v:shape>
          <o:OLEObject Type="Embed" ProgID="Equation.3" ShapeID="_x0000_i1094" DrawAspect="Content" ObjectID="_1831214096" r:id="rId108"/>
        </w:object>
      </w:r>
      <w:r w:rsidRPr="00A03B1B">
        <w:rPr>
          <w:bCs/>
          <w:szCs w:val="20"/>
          <w:lang w:val="pt-BR"/>
        </w:rPr>
        <w:t xml:space="preserve">(RTRUOPR </w:t>
      </w:r>
      <w:r w:rsidRPr="00A03B1B">
        <w:rPr>
          <w:bCs/>
          <w:i/>
          <w:szCs w:val="20"/>
          <w:vertAlign w:val="subscript"/>
          <w:lang w:val="pt-BR"/>
        </w:rPr>
        <w:t>q, r, y</w:t>
      </w:r>
      <w:r w:rsidRPr="00A03B1B">
        <w:rPr>
          <w:bCs/>
          <w:szCs w:val="20"/>
          <w:lang w:val="pt-BR"/>
        </w:rPr>
        <w:t xml:space="preserve"> * Max (0.001, RTRUAWDS </w:t>
      </w:r>
      <w:r w:rsidRPr="00A03B1B">
        <w:rPr>
          <w:bCs/>
          <w:i/>
          <w:szCs w:val="20"/>
          <w:vertAlign w:val="subscript"/>
          <w:lang w:val="pt-BR"/>
        </w:rPr>
        <w:t>q, r, y</w:t>
      </w:r>
      <w:r w:rsidRPr="00A03B1B">
        <w:rPr>
          <w:bCs/>
          <w:szCs w:val="20"/>
          <w:lang w:val="es-MX"/>
        </w:rPr>
        <w:t>)</w:t>
      </w:r>
      <w:r w:rsidRPr="00A03B1B">
        <w:rPr>
          <w:bCs/>
          <w:szCs w:val="20"/>
          <w:lang w:val="pt-BR"/>
        </w:rPr>
        <w:t xml:space="preserve"> *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p>
    <w:p w14:paraId="2F3E67F6"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rPr>
        <w:tab/>
      </w:r>
      <w:r w:rsidRPr="00A03B1B">
        <w:rPr>
          <w:bCs/>
          <w:szCs w:val="20"/>
        </w:rPr>
        <w:tab/>
      </w:r>
      <w:r w:rsidRPr="00A03B1B">
        <w:rPr>
          <w:bCs/>
          <w:szCs w:val="20"/>
        </w:rPr>
        <w:tab/>
      </w:r>
      <w:r w:rsidRPr="00A03B1B">
        <w:rPr>
          <w:bCs/>
          <w:position w:val="-22"/>
          <w:szCs w:val="20"/>
        </w:rPr>
        <w:object w:dxaOrig="225" w:dyaOrig="450" w14:anchorId="25543801">
          <v:shape id="_x0000_i1095" type="#_x0000_t75" style="width:12pt;height:24pt" o:ole="">
            <v:imagedata r:id="rId96" o:title=""/>
          </v:shape>
          <o:OLEObject Type="Embed" ProgID="Equation.3" ShapeID="_x0000_i1095" DrawAspect="Content" ObjectID="_1831214097" r:id="rId109"/>
        </w:object>
      </w:r>
      <w:r w:rsidRPr="00A03B1B">
        <w:rPr>
          <w:bCs/>
          <w:szCs w:val="20"/>
          <w:lang w:val="es-MX"/>
        </w:rPr>
        <w:t>(</w:t>
      </w:r>
      <w:r w:rsidRPr="00A03B1B">
        <w:rPr>
          <w:bCs/>
          <w:szCs w:val="20"/>
          <w:lang w:val="pt-BR"/>
        </w:rPr>
        <w:t xml:space="preserve">Max (0.001, </w:t>
      </w:r>
      <w:r w:rsidRPr="00A03B1B">
        <w:rPr>
          <w:bCs/>
          <w:szCs w:val="20"/>
          <w:lang w:val="es-MX"/>
        </w:rPr>
        <w:t xml:space="preserve">RTRUAWDS </w:t>
      </w:r>
      <w:r w:rsidRPr="00A03B1B">
        <w:rPr>
          <w:bCs/>
          <w:i/>
          <w:szCs w:val="20"/>
          <w:vertAlign w:val="subscript"/>
          <w:lang w:val="es-MX"/>
        </w:rPr>
        <w:t>q, r,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08271120" w14:textId="77777777" w:rsidR="00A03B1B" w:rsidRPr="00A03B1B" w:rsidRDefault="00A03B1B" w:rsidP="00A03B1B">
      <w:pPr>
        <w:tabs>
          <w:tab w:val="left" w:pos="2340"/>
          <w:tab w:val="left" w:pos="2880"/>
        </w:tabs>
        <w:spacing w:after="240"/>
        <w:ind w:left="987" w:hanging="269"/>
        <w:rPr>
          <w:bCs/>
          <w:szCs w:val="20"/>
        </w:rPr>
      </w:pPr>
      <w:r w:rsidRPr="00A03B1B">
        <w:rPr>
          <w:bCs/>
          <w:szCs w:val="20"/>
        </w:rPr>
        <w:t>Where for Reg-Down:</w:t>
      </w:r>
    </w:p>
    <w:p w14:paraId="5DC8BA69" w14:textId="77777777" w:rsidR="00A03B1B" w:rsidRPr="00A03B1B" w:rsidRDefault="00A03B1B" w:rsidP="00A03B1B">
      <w:pPr>
        <w:spacing w:after="240"/>
        <w:ind w:left="2340" w:hanging="1620"/>
        <w:rPr>
          <w:i/>
          <w:szCs w:val="20"/>
          <w:vertAlign w:val="subscript"/>
          <w:lang w:val="pt-BR"/>
        </w:rPr>
      </w:pPr>
      <w:r w:rsidRPr="00A03B1B">
        <w:rPr>
          <w:szCs w:val="20"/>
          <w:lang w:val="pt-BR"/>
        </w:rPr>
        <w:t xml:space="preserve">RTRDNET </w:t>
      </w:r>
      <w:r w:rsidRPr="00A03B1B">
        <w:rPr>
          <w:bCs/>
          <w:i/>
          <w:iCs/>
          <w:sz w:val="16"/>
          <w:szCs w:val="16"/>
          <w:lang w:val="pt-BR"/>
        </w:rPr>
        <w:t>q, r</w:t>
      </w:r>
      <w:r w:rsidRPr="00A03B1B">
        <w:rPr>
          <w:bCs/>
          <w:i/>
          <w:iCs/>
          <w:sz w:val="16"/>
          <w:szCs w:val="16"/>
          <w:lang w:val="pt-BR"/>
        </w:rPr>
        <w:tab/>
      </w:r>
      <w:r w:rsidRPr="00A03B1B">
        <w:rPr>
          <w:bCs/>
          <w:i/>
          <w:iCs/>
          <w:sz w:val="16"/>
          <w:szCs w:val="16"/>
          <w:lang w:val="pt-BR"/>
        </w:rPr>
        <w:tab/>
      </w:r>
      <w:r w:rsidRPr="00A03B1B">
        <w:rPr>
          <w:szCs w:val="20"/>
          <w:lang w:val="pt-BR"/>
        </w:rPr>
        <w:t xml:space="preserve">= </w:t>
      </w:r>
      <w:r w:rsidRPr="00A03B1B">
        <w:rPr>
          <w:szCs w:val="20"/>
          <w:lang w:val="pt-BR"/>
        </w:rPr>
        <w:tab/>
      </w:r>
      <w:r w:rsidRPr="00A03B1B">
        <w:rPr>
          <w:iCs/>
          <w:szCs w:val="20"/>
          <w:lang w:val="pt-BR"/>
        </w:rPr>
        <w:t xml:space="preserve">RTRDREV </w:t>
      </w:r>
      <w:r w:rsidRPr="00A03B1B">
        <w:rPr>
          <w:i/>
          <w:szCs w:val="20"/>
          <w:vertAlign w:val="subscript"/>
          <w:lang w:val="pt-BR"/>
        </w:rPr>
        <w:t xml:space="preserve">q, r </w:t>
      </w:r>
      <w:r w:rsidRPr="00A03B1B">
        <w:rPr>
          <w:szCs w:val="20"/>
          <w:lang w:val="pt-BR"/>
        </w:rPr>
        <w:t>- (</w:t>
      </w:r>
      <w:r w:rsidRPr="00A03B1B">
        <w:rPr>
          <w:szCs w:val="20"/>
          <w:lang w:val="es-MX"/>
        </w:rPr>
        <w:t>¼</w:t>
      </w:r>
      <w:r w:rsidRPr="00A03B1B">
        <w:rPr>
          <w:szCs w:val="20"/>
          <w:lang w:val="pt-BR"/>
        </w:rPr>
        <w:t xml:space="preserve">) * RTRDREVT </w:t>
      </w:r>
      <w:r w:rsidRPr="00A03B1B">
        <w:rPr>
          <w:bCs/>
          <w:i/>
          <w:iCs/>
          <w:sz w:val="16"/>
          <w:szCs w:val="16"/>
          <w:lang w:val="pt-BR"/>
        </w:rPr>
        <w:t>q, r, p</w:t>
      </w:r>
    </w:p>
    <w:p w14:paraId="78A43A6A"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RTRDREVT</w:t>
      </w:r>
      <w:r w:rsidRPr="00A03B1B">
        <w:rPr>
          <w:bCs/>
          <w:i/>
          <w:szCs w:val="20"/>
          <w:vertAlign w:val="subscript"/>
          <w:lang w:val="pt-BR"/>
        </w:rPr>
        <w:t>q, r, p</w:t>
      </w:r>
      <w:r w:rsidRPr="00A03B1B">
        <w:rPr>
          <w:bCs/>
          <w:szCs w:val="20"/>
          <w:lang w:val="pt-BR"/>
        </w:rPr>
        <w:tab/>
        <w:t>=</w:t>
      </w:r>
      <w:r w:rsidRPr="00A03B1B">
        <w:rPr>
          <w:bCs/>
          <w:szCs w:val="20"/>
          <w:lang w:val="pt-BR"/>
        </w:rPr>
        <w:tab/>
        <w:t xml:space="preserve">RTRDWAPR </w:t>
      </w:r>
      <w:r w:rsidRPr="00A03B1B">
        <w:rPr>
          <w:bCs/>
          <w:i/>
          <w:szCs w:val="20"/>
          <w:vertAlign w:val="subscript"/>
          <w:lang w:val="pt-BR"/>
        </w:rPr>
        <w:t>q, r, p</w:t>
      </w:r>
      <w:r w:rsidRPr="00A03B1B">
        <w:rPr>
          <w:bCs/>
          <w:szCs w:val="20"/>
          <w:lang w:val="pt-BR"/>
        </w:rPr>
        <w:t xml:space="preserve"> * RTRDAWD </w:t>
      </w:r>
      <w:r w:rsidRPr="00A03B1B">
        <w:rPr>
          <w:bCs/>
          <w:i/>
          <w:szCs w:val="20"/>
          <w:vertAlign w:val="subscript"/>
          <w:lang w:val="pt-BR"/>
        </w:rPr>
        <w:t>q, r</w:t>
      </w:r>
    </w:p>
    <w:p w14:paraId="4F61E067"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 xml:space="preserve">RTRDWAPR </w:t>
      </w:r>
      <w:r w:rsidRPr="00A03B1B">
        <w:rPr>
          <w:bCs/>
          <w:i/>
          <w:szCs w:val="20"/>
          <w:vertAlign w:val="subscript"/>
          <w:lang w:val="pt-BR"/>
        </w:rPr>
        <w:t>q, r, p</w:t>
      </w:r>
      <w:r w:rsidRPr="00A03B1B">
        <w:rPr>
          <w:bCs/>
          <w:szCs w:val="20"/>
          <w:lang w:val="pt-BR"/>
        </w:rPr>
        <w:tab/>
        <w:t xml:space="preserve">=  </w:t>
      </w:r>
      <w:r w:rsidRPr="00A03B1B">
        <w:rPr>
          <w:bCs/>
          <w:szCs w:val="20"/>
          <w:lang w:val="pt-BR"/>
        </w:rPr>
        <w:tab/>
      </w:r>
      <w:r w:rsidRPr="00A03B1B">
        <w:rPr>
          <w:bCs/>
          <w:position w:val="-22"/>
          <w:szCs w:val="20"/>
        </w:rPr>
        <w:object w:dxaOrig="225" w:dyaOrig="450" w14:anchorId="2AF54F70">
          <v:shape id="_x0000_i1096" type="#_x0000_t75" style="width:12pt;height:24pt" o:ole="">
            <v:imagedata r:id="rId94" o:title=""/>
          </v:shape>
          <o:OLEObject Type="Embed" ProgID="Equation.3" ShapeID="_x0000_i1096" DrawAspect="Content" ObjectID="_1831214098" r:id="rId110"/>
        </w:object>
      </w:r>
      <w:r w:rsidRPr="00A03B1B">
        <w:rPr>
          <w:bCs/>
          <w:szCs w:val="20"/>
          <w:lang w:val="pt-BR"/>
        </w:rPr>
        <w:t xml:space="preserve">(RTRDOPR </w:t>
      </w:r>
      <w:r w:rsidRPr="00A03B1B">
        <w:rPr>
          <w:bCs/>
          <w:i/>
          <w:szCs w:val="20"/>
          <w:vertAlign w:val="subscript"/>
          <w:lang w:val="pt-BR"/>
        </w:rPr>
        <w:t>q, r, y</w:t>
      </w:r>
      <w:r w:rsidRPr="00A03B1B">
        <w:rPr>
          <w:bCs/>
          <w:szCs w:val="20"/>
          <w:lang w:val="pt-BR"/>
        </w:rPr>
        <w:t xml:space="preserve"> * Max (0.001, RTRDAWDS </w:t>
      </w:r>
      <w:r w:rsidRPr="00A03B1B">
        <w:rPr>
          <w:bCs/>
          <w:i/>
          <w:szCs w:val="20"/>
          <w:vertAlign w:val="subscript"/>
          <w:lang w:val="pt-BR"/>
        </w:rPr>
        <w:t>q, r, y</w:t>
      </w:r>
      <w:r w:rsidRPr="00A03B1B">
        <w:rPr>
          <w:bCs/>
          <w:szCs w:val="20"/>
          <w:lang w:val="es-MX"/>
        </w:rPr>
        <w:t xml:space="preserve">) </w:t>
      </w:r>
      <w:r w:rsidRPr="00A03B1B">
        <w:rPr>
          <w:bCs/>
          <w:szCs w:val="20"/>
          <w:lang w:val="pt-BR"/>
        </w:rPr>
        <w:t xml:space="preserve">*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p>
    <w:p w14:paraId="78EABED5"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rPr>
        <w:tab/>
      </w:r>
      <w:r w:rsidRPr="00A03B1B">
        <w:rPr>
          <w:bCs/>
          <w:szCs w:val="20"/>
        </w:rPr>
        <w:tab/>
      </w:r>
      <w:r w:rsidRPr="00A03B1B">
        <w:rPr>
          <w:bCs/>
          <w:szCs w:val="20"/>
        </w:rPr>
        <w:tab/>
      </w:r>
      <w:r w:rsidRPr="00A03B1B">
        <w:rPr>
          <w:bCs/>
          <w:position w:val="-22"/>
          <w:szCs w:val="20"/>
        </w:rPr>
        <w:object w:dxaOrig="225" w:dyaOrig="450" w14:anchorId="1FF543B2">
          <v:shape id="_x0000_i1097" type="#_x0000_t75" style="width:12pt;height:24pt" o:ole="">
            <v:imagedata r:id="rId96" o:title=""/>
          </v:shape>
          <o:OLEObject Type="Embed" ProgID="Equation.3" ShapeID="_x0000_i1097" DrawAspect="Content" ObjectID="_1831214099" r:id="rId111"/>
        </w:object>
      </w:r>
      <w:r w:rsidRPr="00A03B1B">
        <w:rPr>
          <w:bCs/>
          <w:szCs w:val="20"/>
          <w:lang w:val="es-MX"/>
        </w:rPr>
        <w:t>(</w:t>
      </w:r>
      <w:r w:rsidRPr="00A03B1B">
        <w:rPr>
          <w:bCs/>
          <w:szCs w:val="20"/>
          <w:lang w:val="pt-BR"/>
        </w:rPr>
        <w:t xml:space="preserve">Max (0.001, </w:t>
      </w:r>
      <w:r w:rsidRPr="00A03B1B">
        <w:rPr>
          <w:bCs/>
          <w:szCs w:val="20"/>
          <w:lang w:val="es-MX"/>
        </w:rPr>
        <w:t xml:space="preserve">RTRDAWDS </w:t>
      </w:r>
      <w:r w:rsidRPr="00A03B1B">
        <w:rPr>
          <w:bCs/>
          <w:i/>
          <w:szCs w:val="20"/>
          <w:vertAlign w:val="subscript"/>
          <w:lang w:val="es-MX"/>
        </w:rPr>
        <w:t>q, r,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60A7F567" w14:textId="77777777" w:rsidR="00A03B1B" w:rsidRPr="00A03B1B" w:rsidRDefault="00A03B1B" w:rsidP="00A03B1B">
      <w:pPr>
        <w:tabs>
          <w:tab w:val="left" w:pos="2340"/>
          <w:tab w:val="left" w:pos="2880"/>
        </w:tabs>
        <w:spacing w:after="240"/>
        <w:ind w:left="987" w:hanging="269"/>
        <w:rPr>
          <w:bCs/>
          <w:szCs w:val="20"/>
        </w:rPr>
      </w:pPr>
      <w:r w:rsidRPr="00A03B1B">
        <w:rPr>
          <w:bCs/>
          <w:szCs w:val="20"/>
        </w:rPr>
        <w:t>Where for RRS:</w:t>
      </w:r>
    </w:p>
    <w:p w14:paraId="267E4C5B" w14:textId="77777777" w:rsidR="00A03B1B" w:rsidRPr="00A03B1B" w:rsidRDefault="00A03B1B" w:rsidP="00A03B1B">
      <w:pPr>
        <w:spacing w:after="240"/>
        <w:ind w:left="2340" w:hanging="1620"/>
        <w:rPr>
          <w:bCs/>
          <w:i/>
          <w:iCs/>
          <w:sz w:val="16"/>
          <w:szCs w:val="16"/>
          <w:lang w:val="pt-BR"/>
        </w:rPr>
      </w:pPr>
      <w:r w:rsidRPr="00A03B1B">
        <w:rPr>
          <w:szCs w:val="20"/>
          <w:lang w:val="pt-BR"/>
        </w:rPr>
        <w:t xml:space="preserve">RTRRNET </w:t>
      </w:r>
      <w:r w:rsidRPr="00A03B1B">
        <w:rPr>
          <w:bCs/>
          <w:i/>
          <w:iCs/>
          <w:sz w:val="16"/>
          <w:szCs w:val="16"/>
          <w:lang w:val="pt-BR"/>
        </w:rPr>
        <w:t xml:space="preserve">q, r </w:t>
      </w:r>
      <w:r w:rsidRPr="00A03B1B">
        <w:rPr>
          <w:szCs w:val="20"/>
          <w:lang w:val="pt-BR"/>
        </w:rPr>
        <w:t xml:space="preserve"> </w:t>
      </w:r>
      <w:r w:rsidRPr="00A03B1B">
        <w:rPr>
          <w:szCs w:val="20"/>
          <w:lang w:val="pt-BR"/>
        </w:rPr>
        <w:tab/>
      </w:r>
      <w:r w:rsidRPr="00A03B1B">
        <w:rPr>
          <w:szCs w:val="20"/>
          <w:lang w:val="pt-BR"/>
        </w:rPr>
        <w:tab/>
        <w:t xml:space="preserve">= </w:t>
      </w:r>
      <w:r w:rsidRPr="00A03B1B">
        <w:rPr>
          <w:szCs w:val="20"/>
          <w:lang w:val="pt-BR"/>
        </w:rPr>
        <w:tab/>
      </w:r>
      <w:r w:rsidRPr="00A03B1B">
        <w:rPr>
          <w:iCs/>
          <w:szCs w:val="20"/>
          <w:lang w:val="pt-BR"/>
        </w:rPr>
        <w:t xml:space="preserve">RTRRREV </w:t>
      </w:r>
      <w:r w:rsidRPr="00A03B1B">
        <w:rPr>
          <w:i/>
          <w:szCs w:val="20"/>
          <w:vertAlign w:val="subscript"/>
          <w:lang w:val="pt-BR"/>
        </w:rPr>
        <w:t xml:space="preserve">q, r </w:t>
      </w:r>
      <w:r w:rsidRPr="00A03B1B">
        <w:rPr>
          <w:szCs w:val="20"/>
          <w:lang w:val="pt-BR"/>
        </w:rPr>
        <w:t>- (</w:t>
      </w:r>
      <w:r w:rsidRPr="00A03B1B">
        <w:rPr>
          <w:szCs w:val="20"/>
          <w:lang w:val="es-MX"/>
        </w:rPr>
        <w:t>¼</w:t>
      </w:r>
      <w:r w:rsidRPr="00A03B1B">
        <w:rPr>
          <w:szCs w:val="20"/>
          <w:lang w:val="pt-BR"/>
        </w:rPr>
        <w:t xml:space="preserve">) * RTRRREVT </w:t>
      </w:r>
      <w:r w:rsidRPr="00A03B1B">
        <w:rPr>
          <w:bCs/>
          <w:i/>
          <w:iCs/>
          <w:sz w:val="16"/>
          <w:szCs w:val="16"/>
          <w:lang w:val="pt-BR"/>
        </w:rPr>
        <w:t>q, r, p</w:t>
      </w:r>
    </w:p>
    <w:p w14:paraId="56441407"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RTRRREVT</w:t>
      </w:r>
      <w:r w:rsidRPr="00A03B1B">
        <w:rPr>
          <w:bCs/>
          <w:i/>
          <w:szCs w:val="20"/>
          <w:vertAlign w:val="subscript"/>
          <w:lang w:val="pt-BR"/>
        </w:rPr>
        <w:t>q, r, p</w:t>
      </w:r>
      <w:r w:rsidRPr="00A03B1B">
        <w:rPr>
          <w:bCs/>
          <w:szCs w:val="20"/>
          <w:lang w:val="pt-BR"/>
        </w:rPr>
        <w:tab/>
        <w:t>=</w:t>
      </w:r>
      <w:r w:rsidRPr="00A03B1B">
        <w:rPr>
          <w:bCs/>
          <w:szCs w:val="20"/>
          <w:lang w:val="pt-BR"/>
        </w:rPr>
        <w:tab/>
        <w:t xml:space="preserve">RTRRWAPR </w:t>
      </w:r>
      <w:r w:rsidRPr="00A03B1B">
        <w:rPr>
          <w:bCs/>
          <w:i/>
          <w:szCs w:val="20"/>
          <w:vertAlign w:val="subscript"/>
          <w:lang w:val="pt-BR"/>
        </w:rPr>
        <w:t>q, r, p</w:t>
      </w:r>
      <w:r w:rsidRPr="00A03B1B">
        <w:rPr>
          <w:bCs/>
          <w:szCs w:val="20"/>
          <w:lang w:val="pt-BR"/>
        </w:rPr>
        <w:t xml:space="preserve"> * RTRRAWD </w:t>
      </w:r>
      <w:r w:rsidRPr="00A03B1B">
        <w:rPr>
          <w:bCs/>
          <w:i/>
          <w:szCs w:val="20"/>
          <w:vertAlign w:val="subscript"/>
          <w:lang w:val="pt-BR"/>
        </w:rPr>
        <w:t>q, r</w:t>
      </w:r>
    </w:p>
    <w:p w14:paraId="0CC129A3"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 xml:space="preserve">RTRRWAPR </w:t>
      </w:r>
      <w:r w:rsidRPr="00A03B1B">
        <w:rPr>
          <w:bCs/>
          <w:i/>
          <w:szCs w:val="20"/>
          <w:vertAlign w:val="subscript"/>
          <w:lang w:val="pt-BR"/>
        </w:rPr>
        <w:t>q, r, p</w:t>
      </w:r>
      <w:r w:rsidRPr="00A03B1B">
        <w:rPr>
          <w:bCs/>
          <w:szCs w:val="20"/>
          <w:lang w:val="pt-BR"/>
        </w:rPr>
        <w:tab/>
        <w:t>=</w:t>
      </w:r>
      <w:r w:rsidRPr="00A03B1B">
        <w:rPr>
          <w:bCs/>
          <w:szCs w:val="20"/>
          <w:lang w:val="pt-BR"/>
        </w:rPr>
        <w:tab/>
      </w:r>
      <w:r w:rsidRPr="00A03B1B">
        <w:rPr>
          <w:bCs/>
          <w:position w:val="-22"/>
          <w:szCs w:val="20"/>
        </w:rPr>
        <w:object w:dxaOrig="225" w:dyaOrig="450" w14:anchorId="1F32CC7F">
          <v:shape id="_x0000_i1098" type="#_x0000_t75" style="width:12pt;height:24pt" o:ole="">
            <v:imagedata r:id="rId94" o:title=""/>
          </v:shape>
          <o:OLEObject Type="Embed" ProgID="Equation.3" ShapeID="_x0000_i1098" DrawAspect="Content" ObjectID="_1831214100" r:id="rId112"/>
        </w:object>
      </w:r>
      <w:r w:rsidRPr="00A03B1B">
        <w:rPr>
          <w:bCs/>
          <w:szCs w:val="20"/>
          <w:lang w:val="pt-BR"/>
        </w:rPr>
        <w:t xml:space="preserve">(RTRROPR </w:t>
      </w:r>
      <w:r w:rsidRPr="00A03B1B">
        <w:rPr>
          <w:bCs/>
          <w:i/>
          <w:szCs w:val="20"/>
          <w:vertAlign w:val="subscript"/>
          <w:lang w:val="pt-BR"/>
        </w:rPr>
        <w:t>q, r, y</w:t>
      </w:r>
      <w:r w:rsidRPr="00A03B1B">
        <w:rPr>
          <w:bCs/>
          <w:szCs w:val="20"/>
          <w:lang w:val="pt-BR"/>
        </w:rPr>
        <w:t xml:space="preserve"> * Max (0.001, RTRRAWDS </w:t>
      </w:r>
      <w:r w:rsidRPr="00A03B1B">
        <w:rPr>
          <w:bCs/>
          <w:i/>
          <w:szCs w:val="20"/>
          <w:vertAlign w:val="subscript"/>
          <w:lang w:val="pt-BR"/>
        </w:rPr>
        <w:t>q, r, y</w:t>
      </w:r>
      <w:r w:rsidRPr="00A03B1B">
        <w:rPr>
          <w:bCs/>
          <w:szCs w:val="20"/>
          <w:lang w:val="es-MX"/>
        </w:rPr>
        <w:t xml:space="preserve">) </w:t>
      </w:r>
      <w:r w:rsidRPr="00A03B1B">
        <w:rPr>
          <w:bCs/>
          <w:szCs w:val="20"/>
          <w:lang w:val="pt-BR"/>
        </w:rPr>
        <w:t xml:space="preserve">*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 xml:space="preserve">/ </w:t>
      </w:r>
      <w:r w:rsidRPr="00A03B1B">
        <w:rPr>
          <w:bCs/>
          <w:position w:val="-22"/>
          <w:szCs w:val="20"/>
        </w:rPr>
        <w:object w:dxaOrig="225" w:dyaOrig="450" w14:anchorId="7ADBECE4">
          <v:shape id="_x0000_i1099" type="#_x0000_t75" style="width:12pt;height:24pt" o:ole="">
            <v:imagedata r:id="rId96" o:title=""/>
          </v:shape>
          <o:OLEObject Type="Embed" ProgID="Equation.3" ShapeID="_x0000_i1099" DrawAspect="Content" ObjectID="_1831214101" r:id="rId113"/>
        </w:object>
      </w:r>
      <w:r w:rsidRPr="00A03B1B">
        <w:rPr>
          <w:bCs/>
          <w:szCs w:val="20"/>
          <w:lang w:val="es-MX"/>
        </w:rPr>
        <w:t>(</w:t>
      </w:r>
      <w:r w:rsidRPr="00A03B1B">
        <w:rPr>
          <w:bCs/>
          <w:szCs w:val="20"/>
          <w:lang w:val="pt-BR"/>
        </w:rPr>
        <w:t xml:space="preserve">Max (0.001, </w:t>
      </w:r>
      <w:r w:rsidRPr="00A03B1B">
        <w:rPr>
          <w:bCs/>
          <w:szCs w:val="20"/>
          <w:lang w:val="es-MX"/>
        </w:rPr>
        <w:t xml:space="preserve">RTRRAWDS </w:t>
      </w:r>
      <w:r w:rsidRPr="00A03B1B">
        <w:rPr>
          <w:bCs/>
          <w:i/>
          <w:szCs w:val="20"/>
          <w:vertAlign w:val="subscript"/>
          <w:lang w:val="es-MX"/>
        </w:rPr>
        <w:t>q, r,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69670491" w14:textId="77777777" w:rsidR="00A03B1B" w:rsidRPr="00A03B1B" w:rsidRDefault="00A03B1B" w:rsidP="00A03B1B">
      <w:pPr>
        <w:tabs>
          <w:tab w:val="left" w:pos="2340"/>
          <w:tab w:val="left" w:pos="2880"/>
        </w:tabs>
        <w:spacing w:after="240"/>
        <w:ind w:left="987" w:hanging="269"/>
        <w:rPr>
          <w:bCs/>
          <w:szCs w:val="20"/>
        </w:rPr>
      </w:pPr>
      <w:r w:rsidRPr="00A03B1B">
        <w:rPr>
          <w:bCs/>
          <w:szCs w:val="20"/>
        </w:rPr>
        <w:t>Where for Non-Spin:</w:t>
      </w:r>
    </w:p>
    <w:p w14:paraId="30270AEA" w14:textId="77777777" w:rsidR="00A03B1B" w:rsidRPr="00A03B1B" w:rsidRDefault="00A03B1B" w:rsidP="00A03B1B">
      <w:pPr>
        <w:spacing w:after="240"/>
        <w:ind w:left="2340" w:hanging="1620"/>
        <w:rPr>
          <w:bCs/>
          <w:i/>
          <w:iCs/>
          <w:sz w:val="16"/>
          <w:szCs w:val="16"/>
          <w:lang w:val="pt-BR"/>
        </w:rPr>
      </w:pPr>
      <w:r w:rsidRPr="00A03B1B">
        <w:rPr>
          <w:szCs w:val="20"/>
          <w:lang w:val="pt-BR"/>
        </w:rPr>
        <w:t xml:space="preserve">RTNSNET </w:t>
      </w:r>
      <w:r w:rsidRPr="00A03B1B">
        <w:rPr>
          <w:bCs/>
          <w:i/>
          <w:iCs/>
          <w:sz w:val="16"/>
          <w:szCs w:val="16"/>
          <w:lang w:val="pt-BR"/>
        </w:rPr>
        <w:t xml:space="preserve">q, r </w:t>
      </w:r>
      <w:r w:rsidRPr="00A03B1B">
        <w:rPr>
          <w:szCs w:val="20"/>
          <w:lang w:val="pt-BR"/>
        </w:rPr>
        <w:t xml:space="preserve"> </w:t>
      </w:r>
      <w:r w:rsidRPr="00A03B1B">
        <w:rPr>
          <w:szCs w:val="20"/>
          <w:lang w:val="pt-BR"/>
        </w:rPr>
        <w:tab/>
      </w:r>
      <w:r w:rsidRPr="00A03B1B">
        <w:rPr>
          <w:szCs w:val="20"/>
          <w:lang w:val="pt-BR"/>
        </w:rPr>
        <w:tab/>
        <w:t xml:space="preserve">= </w:t>
      </w:r>
      <w:r w:rsidRPr="00A03B1B">
        <w:rPr>
          <w:szCs w:val="20"/>
          <w:lang w:val="pt-BR"/>
        </w:rPr>
        <w:tab/>
      </w:r>
      <w:r w:rsidRPr="00A03B1B">
        <w:rPr>
          <w:iCs/>
          <w:szCs w:val="20"/>
          <w:lang w:val="pt-BR"/>
        </w:rPr>
        <w:t xml:space="preserve">RTNSREV </w:t>
      </w:r>
      <w:r w:rsidRPr="00A03B1B">
        <w:rPr>
          <w:i/>
          <w:szCs w:val="20"/>
          <w:vertAlign w:val="subscript"/>
          <w:lang w:val="pt-BR"/>
        </w:rPr>
        <w:t xml:space="preserve">q, r </w:t>
      </w:r>
      <w:r w:rsidRPr="00A03B1B">
        <w:rPr>
          <w:szCs w:val="20"/>
          <w:lang w:val="pt-BR"/>
        </w:rPr>
        <w:t>- (</w:t>
      </w:r>
      <w:r w:rsidRPr="00A03B1B">
        <w:rPr>
          <w:szCs w:val="20"/>
          <w:lang w:val="es-MX"/>
        </w:rPr>
        <w:t>¼</w:t>
      </w:r>
      <w:r w:rsidRPr="00A03B1B">
        <w:rPr>
          <w:szCs w:val="20"/>
          <w:lang w:val="pt-BR"/>
        </w:rPr>
        <w:t xml:space="preserve">) * RTNSREVT </w:t>
      </w:r>
      <w:r w:rsidRPr="00A03B1B">
        <w:rPr>
          <w:bCs/>
          <w:i/>
          <w:iCs/>
          <w:sz w:val="16"/>
          <w:szCs w:val="16"/>
          <w:lang w:val="pt-BR"/>
        </w:rPr>
        <w:t>q, r, p</w:t>
      </w:r>
    </w:p>
    <w:p w14:paraId="64DA7D7C"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lastRenderedPageBreak/>
        <w:t>RTNSREVT</w:t>
      </w:r>
      <w:r w:rsidRPr="00A03B1B">
        <w:rPr>
          <w:bCs/>
          <w:i/>
          <w:szCs w:val="20"/>
          <w:vertAlign w:val="subscript"/>
          <w:lang w:val="pt-BR"/>
        </w:rPr>
        <w:t>q, r, p</w:t>
      </w:r>
      <w:r w:rsidRPr="00A03B1B">
        <w:rPr>
          <w:bCs/>
          <w:szCs w:val="20"/>
          <w:lang w:val="pt-BR"/>
        </w:rPr>
        <w:tab/>
        <w:t>=</w:t>
      </w:r>
      <w:r w:rsidRPr="00A03B1B">
        <w:rPr>
          <w:bCs/>
          <w:szCs w:val="20"/>
          <w:lang w:val="pt-BR"/>
        </w:rPr>
        <w:tab/>
        <w:t xml:space="preserve">RTNSWAPR </w:t>
      </w:r>
      <w:r w:rsidRPr="00A03B1B">
        <w:rPr>
          <w:bCs/>
          <w:i/>
          <w:szCs w:val="20"/>
          <w:vertAlign w:val="subscript"/>
          <w:lang w:val="pt-BR"/>
        </w:rPr>
        <w:t>q, r, p</w:t>
      </w:r>
      <w:r w:rsidRPr="00A03B1B">
        <w:rPr>
          <w:bCs/>
          <w:szCs w:val="20"/>
          <w:lang w:val="pt-BR"/>
        </w:rPr>
        <w:t xml:space="preserve"> * RTNSAWD </w:t>
      </w:r>
      <w:r w:rsidRPr="00A03B1B">
        <w:rPr>
          <w:bCs/>
          <w:i/>
          <w:szCs w:val="20"/>
          <w:vertAlign w:val="subscript"/>
          <w:lang w:val="pt-BR"/>
        </w:rPr>
        <w:t>q, r</w:t>
      </w:r>
    </w:p>
    <w:p w14:paraId="2D0CED04"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 xml:space="preserve">RTNSWAPR </w:t>
      </w:r>
      <w:r w:rsidRPr="00A03B1B">
        <w:rPr>
          <w:bCs/>
          <w:i/>
          <w:szCs w:val="20"/>
          <w:vertAlign w:val="subscript"/>
          <w:lang w:val="pt-BR"/>
        </w:rPr>
        <w:t>q, r, p</w:t>
      </w:r>
      <w:r w:rsidRPr="00A03B1B">
        <w:rPr>
          <w:bCs/>
          <w:szCs w:val="20"/>
          <w:lang w:val="pt-BR"/>
        </w:rPr>
        <w:tab/>
        <w:t xml:space="preserve">=  </w:t>
      </w:r>
      <w:r w:rsidRPr="00A03B1B">
        <w:rPr>
          <w:bCs/>
          <w:szCs w:val="20"/>
          <w:lang w:val="pt-BR"/>
        </w:rPr>
        <w:tab/>
      </w:r>
      <w:r w:rsidRPr="00A03B1B">
        <w:rPr>
          <w:bCs/>
          <w:position w:val="-22"/>
          <w:szCs w:val="20"/>
        </w:rPr>
        <w:object w:dxaOrig="225" w:dyaOrig="450" w14:anchorId="621BCEFA">
          <v:shape id="_x0000_i1100" type="#_x0000_t75" style="width:12pt;height:24pt" o:ole="">
            <v:imagedata r:id="rId94" o:title=""/>
          </v:shape>
          <o:OLEObject Type="Embed" ProgID="Equation.3" ShapeID="_x0000_i1100" DrawAspect="Content" ObjectID="_1831214102" r:id="rId114"/>
        </w:object>
      </w:r>
      <w:r w:rsidRPr="00A03B1B">
        <w:rPr>
          <w:bCs/>
          <w:szCs w:val="20"/>
          <w:lang w:val="pt-BR"/>
        </w:rPr>
        <w:t xml:space="preserve">(RTNSOPR </w:t>
      </w:r>
      <w:r w:rsidRPr="00A03B1B">
        <w:rPr>
          <w:bCs/>
          <w:i/>
          <w:szCs w:val="20"/>
          <w:vertAlign w:val="subscript"/>
          <w:lang w:val="pt-BR"/>
        </w:rPr>
        <w:t>q, r, y</w:t>
      </w:r>
      <w:r w:rsidRPr="00A03B1B">
        <w:rPr>
          <w:bCs/>
          <w:szCs w:val="20"/>
          <w:lang w:val="pt-BR"/>
        </w:rPr>
        <w:t xml:space="preserve"> * Max (0.001, RTNSAWDS </w:t>
      </w:r>
      <w:r w:rsidRPr="00A03B1B">
        <w:rPr>
          <w:bCs/>
          <w:i/>
          <w:szCs w:val="20"/>
          <w:vertAlign w:val="subscript"/>
          <w:lang w:val="pt-BR"/>
        </w:rPr>
        <w:t>q, r, y</w:t>
      </w:r>
      <w:r w:rsidRPr="00A03B1B">
        <w:rPr>
          <w:bCs/>
          <w:szCs w:val="20"/>
          <w:lang w:val="es-MX"/>
        </w:rPr>
        <w:t xml:space="preserve">) </w:t>
      </w:r>
      <w:r w:rsidRPr="00A03B1B">
        <w:rPr>
          <w:bCs/>
          <w:szCs w:val="20"/>
          <w:lang w:val="pt-BR"/>
        </w:rPr>
        <w:t xml:space="preserve">*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r w:rsidRPr="00A03B1B">
        <w:rPr>
          <w:bCs/>
          <w:position w:val="-22"/>
          <w:szCs w:val="20"/>
        </w:rPr>
        <w:object w:dxaOrig="225" w:dyaOrig="450" w14:anchorId="5FE0393D">
          <v:shape id="_x0000_i1101" type="#_x0000_t75" style="width:12pt;height:24pt" o:ole="">
            <v:imagedata r:id="rId96" o:title=""/>
          </v:shape>
          <o:OLEObject Type="Embed" ProgID="Equation.3" ShapeID="_x0000_i1101" DrawAspect="Content" ObjectID="_1831214103" r:id="rId115"/>
        </w:object>
      </w:r>
      <w:r w:rsidRPr="00A03B1B">
        <w:rPr>
          <w:bCs/>
          <w:szCs w:val="20"/>
          <w:lang w:val="es-MX"/>
        </w:rPr>
        <w:t>(</w:t>
      </w:r>
      <w:r w:rsidRPr="00A03B1B">
        <w:rPr>
          <w:bCs/>
          <w:szCs w:val="20"/>
          <w:lang w:val="pt-BR"/>
        </w:rPr>
        <w:t xml:space="preserve">Max (0.001, </w:t>
      </w:r>
      <w:r w:rsidRPr="00A03B1B">
        <w:rPr>
          <w:bCs/>
          <w:szCs w:val="20"/>
          <w:lang w:val="es-MX"/>
        </w:rPr>
        <w:t xml:space="preserve">RTNSAWDS </w:t>
      </w:r>
      <w:r w:rsidRPr="00A03B1B">
        <w:rPr>
          <w:bCs/>
          <w:i/>
          <w:szCs w:val="20"/>
          <w:vertAlign w:val="subscript"/>
          <w:lang w:val="es-MX"/>
        </w:rPr>
        <w:t>q, r,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63ED8CAA" w14:textId="77777777" w:rsidR="00A03B1B" w:rsidRPr="00A03B1B" w:rsidRDefault="00A03B1B" w:rsidP="00A03B1B">
      <w:pPr>
        <w:tabs>
          <w:tab w:val="left" w:pos="2340"/>
          <w:tab w:val="left" w:pos="2880"/>
        </w:tabs>
        <w:spacing w:after="240"/>
        <w:ind w:left="987" w:hanging="269"/>
        <w:rPr>
          <w:bCs/>
          <w:szCs w:val="20"/>
        </w:rPr>
      </w:pPr>
      <w:r w:rsidRPr="00A03B1B">
        <w:rPr>
          <w:bCs/>
          <w:szCs w:val="20"/>
        </w:rPr>
        <w:t>Where for ERCOT Contingency Reserve (ECRS):</w:t>
      </w:r>
    </w:p>
    <w:p w14:paraId="2B3A4A46" w14:textId="77777777" w:rsidR="00A03B1B" w:rsidRPr="00A03B1B" w:rsidRDefault="00A03B1B" w:rsidP="00A03B1B">
      <w:pPr>
        <w:spacing w:after="240"/>
        <w:ind w:left="2340" w:hanging="1620"/>
        <w:rPr>
          <w:bCs/>
          <w:i/>
          <w:iCs/>
          <w:sz w:val="16"/>
          <w:szCs w:val="16"/>
          <w:lang w:val="pt-BR"/>
        </w:rPr>
      </w:pPr>
      <w:r w:rsidRPr="00A03B1B">
        <w:rPr>
          <w:szCs w:val="20"/>
          <w:lang w:val="pt-BR"/>
        </w:rPr>
        <w:t xml:space="preserve">RTECRNET </w:t>
      </w:r>
      <w:r w:rsidRPr="00A03B1B">
        <w:rPr>
          <w:bCs/>
          <w:i/>
          <w:iCs/>
          <w:sz w:val="16"/>
          <w:szCs w:val="16"/>
          <w:lang w:val="pt-BR"/>
        </w:rPr>
        <w:t xml:space="preserve">q, r </w:t>
      </w:r>
      <w:r w:rsidRPr="00A03B1B">
        <w:rPr>
          <w:szCs w:val="20"/>
          <w:lang w:val="pt-BR"/>
        </w:rPr>
        <w:t xml:space="preserve"> </w:t>
      </w:r>
      <w:r w:rsidRPr="00A03B1B">
        <w:rPr>
          <w:szCs w:val="20"/>
          <w:lang w:val="pt-BR"/>
        </w:rPr>
        <w:tab/>
        <w:t xml:space="preserve">= </w:t>
      </w:r>
      <w:r w:rsidRPr="00A03B1B">
        <w:rPr>
          <w:szCs w:val="20"/>
          <w:lang w:val="pt-BR"/>
        </w:rPr>
        <w:tab/>
      </w:r>
      <w:r w:rsidRPr="00A03B1B">
        <w:rPr>
          <w:iCs/>
          <w:szCs w:val="20"/>
          <w:lang w:val="pt-BR"/>
        </w:rPr>
        <w:t xml:space="preserve">RTECRREV </w:t>
      </w:r>
      <w:r w:rsidRPr="00A03B1B">
        <w:rPr>
          <w:i/>
          <w:szCs w:val="20"/>
          <w:vertAlign w:val="subscript"/>
          <w:lang w:val="pt-BR"/>
        </w:rPr>
        <w:t xml:space="preserve">q, r </w:t>
      </w:r>
      <w:r w:rsidRPr="00A03B1B">
        <w:rPr>
          <w:szCs w:val="20"/>
          <w:lang w:val="pt-BR"/>
        </w:rPr>
        <w:t>- (</w:t>
      </w:r>
      <w:r w:rsidRPr="00A03B1B">
        <w:rPr>
          <w:szCs w:val="20"/>
          <w:lang w:val="es-MX"/>
        </w:rPr>
        <w:t>¼</w:t>
      </w:r>
      <w:r w:rsidRPr="00A03B1B">
        <w:rPr>
          <w:szCs w:val="20"/>
          <w:lang w:val="pt-BR"/>
        </w:rPr>
        <w:t xml:space="preserve">) * RTECRREVT </w:t>
      </w:r>
      <w:r w:rsidRPr="00A03B1B">
        <w:rPr>
          <w:bCs/>
          <w:i/>
          <w:iCs/>
          <w:sz w:val="16"/>
          <w:szCs w:val="16"/>
          <w:lang w:val="pt-BR"/>
        </w:rPr>
        <w:t>q, r, p</w:t>
      </w:r>
    </w:p>
    <w:p w14:paraId="76402436" w14:textId="77777777" w:rsidR="00A03B1B" w:rsidRPr="00A03B1B" w:rsidRDefault="00A03B1B" w:rsidP="00A03B1B">
      <w:pPr>
        <w:tabs>
          <w:tab w:val="left" w:pos="2340"/>
          <w:tab w:val="left" w:pos="2880"/>
        </w:tabs>
        <w:spacing w:after="240"/>
        <w:ind w:left="987" w:hanging="269"/>
        <w:rPr>
          <w:bCs/>
          <w:szCs w:val="20"/>
          <w:lang w:val="pt-BR"/>
        </w:rPr>
      </w:pPr>
      <w:r w:rsidRPr="00A03B1B">
        <w:rPr>
          <w:bCs/>
          <w:szCs w:val="20"/>
          <w:lang w:val="pt-BR"/>
        </w:rPr>
        <w:t>RTECRREVT</w:t>
      </w:r>
      <w:r w:rsidRPr="00A03B1B">
        <w:rPr>
          <w:bCs/>
          <w:i/>
          <w:szCs w:val="20"/>
          <w:vertAlign w:val="subscript"/>
          <w:lang w:val="pt-BR"/>
        </w:rPr>
        <w:t>q, r, p</w:t>
      </w:r>
      <w:r w:rsidRPr="00A03B1B">
        <w:rPr>
          <w:bCs/>
          <w:szCs w:val="20"/>
          <w:lang w:val="pt-BR"/>
        </w:rPr>
        <w:tab/>
        <w:t>=</w:t>
      </w:r>
      <w:r w:rsidRPr="00A03B1B">
        <w:rPr>
          <w:bCs/>
          <w:szCs w:val="20"/>
          <w:lang w:val="pt-BR"/>
        </w:rPr>
        <w:tab/>
        <w:t xml:space="preserve">RTECRWAPR </w:t>
      </w:r>
      <w:r w:rsidRPr="00A03B1B">
        <w:rPr>
          <w:bCs/>
          <w:i/>
          <w:szCs w:val="20"/>
          <w:vertAlign w:val="subscript"/>
          <w:lang w:val="pt-BR"/>
        </w:rPr>
        <w:t>q, r, p</w:t>
      </w:r>
      <w:r w:rsidRPr="00A03B1B">
        <w:rPr>
          <w:bCs/>
          <w:szCs w:val="20"/>
          <w:lang w:val="pt-BR"/>
        </w:rPr>
        <w:t xml:space="preserve"> * RTECRAWD </w:t>
      </w:r>
      <w:r w:rsidRPr="00A03B1B">
        <w:rPr>
          <w:bCs/>
          <w:i/>
          <w:szCs w:val="20"/>
          <w:vertAlign w:val="subscript"/>
          <w:lang w:val="pt-BR"/>
        </w:rPr>
        <w:t>q, r</w:t>
      </w:r>
    </w:p>
    <w:p w14:paraId="15BA2215" w14:textId="77777777" w:rsidR="00A03B1B" w:rsidRPr="00A03B1B" w:rsidRDefault="00A03B1B" w:rsidP="00A03B1B">
      <w:pPr>
        <w:tabs>
          <w:tab w:val="left" w:pos="2340"/>
          <w:tab w:val="left" w:pos="2880"/>
        </w:tabs>
        <w:spacing w:after="240"/>
        <w:ind w:left="987" w:hanging="269"/>
        <w:rPr>
          <w:bCs/>
          <w:szCs w:val="20"/>
          <w:lang w:val="es-MX"/>
        </w:rPr>
      </w:pPr>
      <w:r w:rsidRPr="00A03B1B">
        <w:rPr>
          <w:bCs/>
          <w:szCs w:val="20"/>
          <w:lang w:val="pt-BR"/>
        </w:rPr>
        <w:t xml:space="preserve">RTECRWAPR </w:t>
      </w:r>
      <w:r w:rsidRPr="00A03B1B">
        <w:rPr>
          <w:bCs/>
          <w:i/>
          <w:szCs w:val="20"/>
          <w:vertAlign w:val="subscript"/>
          <w:lang w:val="pt-BR"/>
        </w:rPr>
        <w:t>q, r, p</w:t>
      </w:r>
      <w:r w:rsidRPr="00A03B1B">
        <w:rPr>
          <w:bCs/>
          <w:szCs w:val="20"/>
          <w:lang w:val="pt-BR"/>
        </w:rPr>
        <w:tab/>
        <w:t xml:space="preserve">=  </w:t>
      </w:r>
      <w:r w:rsidRPr="00A03B1B">
        <w:rPr>
          <w:bCs/>
          <w:szCs w:val="20"/>
          <w:lang w:val="pt-BR"/>
        </w:rPr>
        <w:tab/>
      </w:r>
      <w:r w:rsidRPr="00A03B1B">
        <w:rPr>
          <w:bCs/>
          <w:position w:val="-22"/>
          <w:szCs w:val="20"/>
        </w:rPr>
        <w:object w:dxaOrig="225" w:dyaOrig="450" w14:anchorId="3800D2FF">
          <v:shape id="_x0000_i1102" type="#_x0000_t75" style="width:12pt;height:24pt" o:ole="">
            <v:imagedata r:id="rId94" o:title=""/>
          </v:shape>
          <o:OLEObject Type="Embed" ProgID="Equation.3" ShapeID="_x0000_i1102" DrawAspect="Content" ObjectID="_1831214104" r:id="rId116"/>
        </w:object>
      </w:r>
      <w:r w:rsidRPr="00A03B1B">
        <w:rPr>
          <w:bCs/>
          <w:szCs w:val="20"/>
          <w:lang w:val="pt-BR"/>
        </w:rPr>
        <w:t xml:space="preserve">(RTECROPR </w:t>
      </w:r>
      <w:r w:rsidRPr="00A03B1B">
        <w:rPr>
          <w:bCs/>
          <w:i/>
          <w:szCs w:val="20"/>
          <w:vertAlign w:val="subscript"/>
          <w:lang w:val="pt-BR"/>
        </w:rPr>
        <w:t>q, r, y</w:t>
      </w:r>
      <w:r w:rsidRPr="00A03B1B">
        <w:rPr>
          <w:bCs/>
          <w:szCs w:val="20"/>
          <w:lang w:val="pt-BR"/>
        </w:rPr>
        <w:t xml:space="preserve"> * Max (0.001, RTECRAWDS </w:t>
      </w:r>
      <w:r w:rsidRPr="00A03B1B">
        <w:rPr>
          <w:bCs/>
          <w:i/>
          <w:szCs w:val="20"/>
          <w:vertAlign w:val="subscript"/>
          <w:lang w:val="pt-BR"/>
        </w:rPr>
        <w:t>q, r, y</w:t>
      </w:r>
      <w:r w:rsidRPr="00A03B1B">
        <w:rPr>
          <w:bCs/>
          <w:szCs w:val="20"/>
          <w:lang w:val="es-MX"/>
        </w:rPr>
        <w:t>)</w:t>
      </w:r>
      <w:r w:rsidRPr="00A03B1B">
        <w:rPr>
          <w:bCs/>
          <w:szCs w:val="20"/>
          <w:lang w:val="pt-BR"/>
        </w:rPr>
        <w:t xml:space="preserve"> * TLMP </w:t>
      </w:r>
      <w:r w:rsidRPr="00A03B1B">
        <w:rPr>
          <w:bCs/>
          <w:i/>
          <w:szCs w:val="20"/>
          <w:vertAlign w:val="subscript"/>
          <w:lang w:val="pt-BR"/>
        </w:rPr>
        <w:t>y</w:t>
      </w:r>
      <w:r w:rsidRPr="00A03B1B">
        <w:rPr>
          <w:bCs/>
          <w:szCs w:val="20"/>
          <w:lang w:val="pt-BR"/>
        </w:rPr>
        <w:t xml:space="preserve">) </w:t>
      </w:r>
      <w:r w:rsidRPr="00A03B1B">
        <w:rPr>
          <w:b/>
          <w:bCs/>
          <w:sz w:val="32"/>
          <w:szCs w:val="32"/>
          <w:lang w:val="pt-BR"/>
        </w:rPr>
        <w:t>/</w:t>
      </w:r>
      <w:r w:rsidRPr="00A03B1B">
        <w:rPr>
          <w:bCs/>
          <w:szCs w:val="20"/>
        </w:rPr>
        <w:tab/>
      </w:r>
      <w:r w:rsidRPr="00A03B1B">
        <w:rPr>
          <w:bCs/>
          <w:position w:val="-22"/>
          <w:szCs w:val="20"/>
        </w:rPr>
        <w:object w:dxaOrig="225" w:dyaOrig="450" w14:anchorId="12AB4174">
          <v:shape id="_x0000_i1103" type="#_x0000_t75" style="width:12pt;height:24pt" o:ole="">
            <v:imagedata r:id="rId96" o:title=""/>
          </v:shape>
          <o:OLEObject Type="Embed" ProgID="Equation.3" ShapeID="_x0000_i1103" DrawAspect="Content" ObjectID="_1831214105" r:id="rId117"/>
        </w:object>
      </w:r>
      <w:r w:rsidRPr="00A03B1B">
        <w:rPr>
          <w:bCs/>
          <w:szCs w:val="20"/>
          <w:lang w:val="es-MX"/>
        </w:rPr>
        <w:t>(</w:t>
      </w:r>
      <w:r w:rsidRPr="00A03B1B">
        <w:rPr>
          <w:bCs/>
          <w:szCs w:val="20"/>
          <w:lang w:val="pt-BR"/>
        </w:rPr>
        <w:t xml:space="preserve">Max (0.001, </w:t>
      </w:r>
      <w:r w:rsidRPr="00A03B1B">
        <w:rPr>
          <w:bCs/>
          <w:szCs w:val="20"/>
          <w:lang w:val="es-MX"/>
        </w:rPr>
        <w:t xml:space="preserve">RTECRAWDS </w:t>
      </w:r>
      <w:r w:rsidRPr="00A03B1B">
        <w:rPr>
          <w:bCs/>
          <w:i/>
          <w:szCs w:val="20"/>
          <w:vertAlign w:val="subscript"/>
          <w:lang w:val="es-MX"/>
        </w:rPr>
        <w:t>q, r, y</w:t>
      </w:r>
      <w:r w:rsidRPr="00A03B1B">
        <w:rPr>
          <w:bCs/>
          <w:szCs w:val="20"/>
          <w:lang w:val="es-MX"/>
        </w:rPr>
        <w:t>)</w:t>
      </w:r>
      <w:r w:rsidRPr="00A03B1B">
        <w:rPr>
          <w:bCs/>
          <w:i/>
          <w:szCs w:val="20"/>
          <w:vertAlign w:val="subscript"/>
          <w:lang w:val="es-MX"/>
        </w:rPr>
        <w:t xml:space="preserve"> </w:t>
      </w:r>
      <w:r w:rsidRPr="00A03B1B">
        <w:rPr>
          <w:bCs/>
          <w:szCs w:val="20"/>
          <w:lang w:val="es-MX"/>
        </w:rPr>
        <w:t>* TLMP</w:t>
      </w:r>
      <w:r w:rsidRPr="00A03B1B">
        <w:rPr>
          <w:bCs/>
          <w:i/>
          <w:szCs w:val="20"/>
          <w:vertAlign w:val="subscript"/>
          <w:lang w:val="es-MX"/>
        </w:rPr>
        <w:t xml:space="preserve"> y</w:t>
      </w:r>
      <w:r w:rsidRPr="00A03B1B">
        <w:rPr>
          <w:bCs/>
          <w:szCs w:val="20"/>
          <w:lang w:val="es-MX"/>
        </w:rPr>
        <w:t>)</w:t>
      </w:r>
    </w:p>
    <w:p w14:paraId="20BA39DA" w14:textId="77777777" w:rsidR="00A03B1B" w:rsidRPr="00A03B1B" w:rsidRDefault="00A03B1B" w:rsidP="00A03B1B">
      <w:pPr>
        <w:tabs>
          <w:tab w:val="left" w:pos="2340"/>
          <w:tab w:val="left" w:pos="2880"/>
        </w:tabs>
        <w:spacing w:after="240"/>
        <w:ind w:left="987" w:hanging="269"/>
        <w:rPr>
          <w:ins w:id="965" w:author="ERCOT" w:date="2025-07-29T16:02:00Z"/>
        </w:rPr>
      </w:pPr>
      <w:ins w:id="966" w:author="ERCOT" w:date="2025-07-29T16:02:00Z">
        <w:r w:rsidRPr="00A03B1B">
          <w:t>Where for Dispatchable Reli</w:t>
        </w:r>
      </w:ins>
      <w:ins w:id="967" w:author="ERCOT" w:date="2025-09-15T12:11:00Z">
        <w:r w:rsidRPr="00A03B1B">
          <w:t>a</w:t>
        </w:r>
      </w:ins>
      <w:ins w:id="968" w:author="ERCOT" w:date="2025-07-29T16:02:00Z">
        <w:r w:rsidRPr="00A03B1B">
          <w:t>bility Reserve</w:t>
        </w:r>
      </w:ins>
      <w:ins w:id="969" w:author="ERCOT" w:date="2025-10-24T21:09:00Z">
        <w:r w:rsidRPr="00A03B1B">
          <w:t xml:space="preserve"> Service</w:t>
        </w:r>
      </w:ins>
      <w:ins w:id="970" w:author="ERCOT" w:date="2025-07-29T16:02:00Z">
        <w:r w:rsidRPr="00A03B1B">
          <w:t xml:space="preserve"> (DRRS):</w:t>
        </w:r>
      </w:ins>
    </w:p>
    <w:p w14:paraId="234A18D8" w14:textId="77777777" w:rsidR="00A03B1B" w:rsidRPr="00A03B1B" w:rsidRDefault="00A03B1B" w:rsidP="00A03B1B">
      <w:pPr>
        <w:spacing w:after="240"/>
        <w:ind w:left="2340" w:hanging="1620"/>
        <w:rPr>
          <w:ins w:id="971" w:author="ERCOT" w:date="2025-07-29T16:02:00Z"/>
          <w:bCs/>
          <w:i/>
          <w:iCs/>
          <w:sz w:val="16"/>
          <w:szCs w:val="16"/>
          <w:lang w:val="pt-BR"/>
        </w:rPr>
      </w:pPr>
      <w:ins w:id="972" w:author="ERCOT" w:date="2025-07-29T16:02:00Z">
        <w:r w:rsidRPr="00A03B1B">
          <w:rPr>
            <w:szCs w:val="20"/>
            <w:lang w:val="pt-BR"/>
          </w:rPr>
          <w:t xml:space="preserve">RTDRRNET </w:t>
        </w:r>
        <w:r w:rsidRPr="00A03B1B">
          <w:rPr>
            <w:bCs/>
            <w:i/>
            <w:iCs/>
            <w:sz w:val="16"/>
            <w:szCs w:val="16"/>
            <w:lang w:val="pt-BR"/>
          </w:rPr>
          <w:t xml:space="preserve">q, r </w:t>
        </w:r>
        <w:r w:rsidRPr="00A03B1B">
          <w:rPr>
            <w:szCs w:val="20"/>
            <w:lang w:val="pt-BR"/>
          </w:rPr>
          <w:t xml:space="preserve"> </w:t>
        </w:r>
        <w:r w:rsidRPr="00A03B1B">
          <w:rPr>
            <w:szCs w:val="20"/>
            <w:lang w:val="pt-BR"/>
          </w:rPr>
          <w:tab/>
          <w:t xml:space="preserve">= </w:t>
        </w:r>
        <w:r w:rsidRPr="00A03B1B">
          <w:rPr>
            <w:szCs w:val="20"/>
            <w:lang w:val="pt-BR"/>
          </w:rPr>
          <w:tab/>
        </w:r>
        <w:r w:rsidRPr="00A03B1B">
          <w:rPr>
            <w:iCs/>
            <w:szCs w:val="20"/>
            <w:lang w:val="pt-BR"/>
          </w:rPr>
          <w:t xml:space="preserve">RTDRRREV </w:t>
        </w:r>
        <w:r w:rsidRPr="00A03B1B">
          <w:rPr>
            <w:i/>
            <w:szCs w:val="20"/>
            <w:vertAlign w:val="subscript"/>
            <w:lang w:val="pt-BR"/>
          </w:rPr>
          <w:t xml:space="preserve">q, r </w:t>
        </w:r>
        <w:r w:rsidRPr="00A03B1B">
          <w:rPr>
            <w:szCs w:val="20"/>
            <w:lang w:val="pt-BR"/>
          </w:rPr>
          <w:t>- (</w:t>
        </w:r>
        <w:r w:rsidRPr="00A03B1B">
          <w:rPr>
            <w:szCs w:val="20"/>
            <w:lang w:val="es-MX"/>
          </w:rPr>
          <w:t>¼</w:t>
        </w:r>
        <w:r w:rsidRPr="00A03B1B">
          <w:rPr>
            <w:szCs w:val="20"/>
            <w:lang w:val="pt-BR"/>
          </w:rPr>
          <w:t xml:space="preserve">) * RTDRRREVT </w:t>
        </w:r>
        <w:r w:rsidRPr="00A03B1B">
          <w:rPr>
            <w:bCs/>
            <w:i/>
            <w:iCs/>
            <w:sz w:val="16"/>
            <w:szCs w:val="16"/>
            <w:lang w:val="pt-BR"/>
          </w:rPr>
          <w:t>q, r, p</w:t>
        </w:r>
      </w:ins>
    </w:p>
    <w:p w14:paraId="6CA7D63B" w14:textId="77777777" w:rsidR="00A03B1B" w:rsidRPr="00A03B1B" w:rsidRDefault="00A03B1B" w:rsidP="00A03B1B">
      <w:pPr>
        <w:tabs>
          <w:tab w:val="left" w:pos="2340"/>
          <w:tab w:val="left" w:pos="2880"/>
        </w:tabs>
        <w:spacing w:after="240"/>
        <w:ind w:left="987" w:hanging="269"/>
        <w:rPr>
          <w:ins w:id="973" w:author="ERCOT" w:date="2025-07-29T16:02:00Z"/>
          <w:bCs/>
          <w:szCs w:val="20"/>
          <w:lang w:val="pt-BR"/>
        </w:rPr>
      </w:pPr>
      <w:ins w:id="974" w:author="ERCOT" w:date="2025-07-29T16:02:00Z">
        <w:r w:rsidRPr="00A03B1B">
          <w:rPr>
            <w:bCs/>
            <w:szCs w:val="20"/>
            <w:lang w:val="pt-BR"/>
          </w:rPr>
          <w:t>RTDRRREVT</w:t>
        </w:r>
        <w:r w:rsidRPr="00A03B1B">
          <w:rPr>
            <w:bCs/>
            <w:i/>
            <w:szCs w:val="20"/>
            <w:vertAlign w:val="subscript"/>
            <w:lang w:val="pt-BR"/>
          </w:rPr>
          <w:t>q, r, p</w:t>
        </w:r>
        <w:r w:rsidRPr="00A03B1B">
          <w:rPr>
            <w:bCs/>
            <w:szCs w:val="20"/>
            <w:lang w:val="pt-BR"/>
          </w:rPr>
          <w:tab/>
          <w:t>=</w:t>
        </w:r>
        <w:r w:rsidRPr="00A03B1B">
          <w:rPr>
            <w:bCs/>
            <w:szCs w:val="20"/>
            <w:lang w:val="pt-BR"/>
          </w:rPr>
          <w:tab/>
          <w:t xml:space="preserve">RTDRRWAPR </w:t>
        </w:r>
        <w:r w:rsidRPr="00A03B1B">
          <w:rPr>
            <w:bCs/>
            <w:i/>
            <w:szCs w:val="20"/>
            <w:vertAlign w:val="subscript"/>
            <w:lang w:val="pt-BR"/>
          </w:rPr>
          <w:t>q, r, p</w:t>
        </w:r>
        <w:r w:rsidRPr="00A03B1B">
          <w:rPr>
            <w:bCs/>
            <w:szCs w:val="20"/>
            <w:lang w:val="pt-BR"/>
          </w:rPr>
          <w:t xml:space="preserve"> * RTDRRAWD </w:t>
        </w:r>
        <w:r w:rsidRPr="00A03B1B">
          <w:rPr>
            <w:bCs/>
            <w:i/>
            <w:szCs w:val="20"/>
            <w:vertAlign w:val="subscript"/>
            <w:lang w:val="pt-BR"/>
          </w:rPr>
          <w:t>q, r</w:t>
        </w:r>
      </w:ins>
    </w:p>
    <w:p w14:paraId="7DD2855F" w14:textId="77777777" w:rsidR="00A03B1B" w:rsidRPr="00A03B1B" w:rsidRDefault="00A03B1B" w:rsidP="00A03B1B">
      <w:pPr>
        <w:tabs>
          <w:tab w:val="left" w:pos="2340"/>
          <w:tab w:val="left" w:pos="2880"/>
        </w:tabs>
        <w:spacing w:after="240"/>
        <w:ind w:left="987" w:hanging="269"/>
        <w:rPr>
          <w:lang w:val="es-MX"/>
        </w:rPr>
      </w:pPr>
      <w:ins w:id="975" w:author="ERCOT" w:date="2025-07-29T16:02:00Z">
        <w:r w:rsidRPr="00A03B1B">
          <w:rPr>
            <w:lang w:val="pt-BR"/>
          </w:rPr>
          <w:t xml:space="preserve">RTDRRWAPR </w:t>
        </w:r>
        <w:r w:rsidRPr="00A03B1B">
          <w:rPr>
            <w:i/>
            <w:iCs/>
            <w:vertAlign w:val="subscript"/>
            <w:lang w:val="pt-BR"/>
          </w:rPr>
          <w:t>q, r, p</w:t>
        </w:r>
        <w:r w:rsidRPr="00A03B1B">
          <w:rPr>
            <w:rFonts w:eastAsia="SimSun"/>
          </w:rPr>
          <w:tab/>
        </w:r>
        <w:r w:rsidRPr="00A03B1B">
          <w:rPr>
            <w:lang w:val="pt-BR"/>
          </w:rPr>
          <w:t xml:space="preserve">=  </w:t>
        </w:r>
        <w:r w:rsidRPr="00A03B1B">
          <w:rPr>
            <w:rFonts w:eastAsia="SimSun"/>
          </w:rPr>
          <w:tab/>
        </w:r>
      </w:ins>
      <w:ins w:id="976" w:author="ERCOT" w:date="2025-11-20T07:08:00Z">
        <w:r w:rsidRPr="00A03B1B">
          <w:rPr>
            <w:b/>
            <w:bCs/>
            <w:position w:val="-22"/>
          </w:rPr>
          <w:object w:dxaOrig="225" w:dyaOrig="465" w14:anchorId="4EFAB730">
            <v:shape id="_x0000_i1104" type="#_x0000_t75" style="width:21.6pt;height:26.4pt" o:ole="">
              <v:imagedata r:id="rId81" o:title=""/>
            </v:shape>
            <o:OLEObject Type="Embed" ProgID="Equation.3" ShapeID="_x0000_i1104" DrawAspect="Content" ObjectID="_1831214106" r:id="rId118"/>
          </w:object>
        </w:r>
      </w:ins>
      <w:ins w:id="977" w:author="ERCOT" w:date="2025-07-29T16:02:00Z">
        <w:r w:rsidRPr="00A03B1B">
          <w:rPr>
            <w:lang w:val="pt-BR"/>
          </w:rPr>
          <w:t xml:space="preserve">(RTDRROPR </w:t>
        </w:r>
        <w:r w:rsidRPr="00A03B1B">
          <w:rPr>
            <w:i/>
            <w:iCs/>
            <w:vertAlign w:val="subscript"/>
            <w:lang w:val="pt-BR"/>
          </w:rPr>
          <w:t>q, r, y</w:t>
        </w:r>
        <w:r w:rsidRPr="00A03B1B">
          <w:rPr>
            <w:lang w:val="pt-BR"/>
          </w:rPr>
          <w:t xml:space="preserve"> * Max (0.001, RTDRRAWDS </w:t>
        </w:r>
        <w:r w:rsidRPr="00A03B1B">
          <w:rPr>
            <w:i/>
            <w:iCs/>
            <w:vertAlign w:val="subscript"/>
            <w:lang w:val="pt-BR"/>
          </w:rPr>
          <w:t>q, r, y</w:t>
        </w:r>
        <w:r w:rsidRPr="00A03B1B">
          <w:rPr>
            <w:lang w:val="es-MX"/>
          </w:rPr>
          <w:t>)</w:t>
        </w:r>
        <w:r w:rsidRPr="00A03B1B">
          <w:rPr>
            <w:lang w:val="pt-BR"/>
          </w:rPr>
          <w:t xml:space="preserve"> * TLMP </w:t>
        </w:r>
        <w:r w:rsidRPr="00A03B1B">
          <w:rPr>
            <w:i/>
            <w:iCs/>
            <w:vertAlign w:val="subscript"/>
            <w:lang w:val="pt-BR"/>
          </w:rPr>
          <w:t>y</w:t>
        </w:r>
        <w:r w:rsidRPr="00A03B1B">
          <w:rPr>
            <w:lang w:val="pt-BR"/>
          </w:rPr>
          <w:t xml:space="preserve">) </w:t>
        </w:r>
        <w:r w:rsidRPr="00A03B1B">
          <w:rPr>
            <w:b/>
            <w:bCs/>
            <w:sz w:val="32"/>
            <w:szCs w:val="32"/>
            <w:lang w:val="pt-BR"/>
          </w:rPr>
          <w:t>/</w:t>
        </w:r>
        <w:r w:rsidRPr="00A03B1B">
          <w:rPr>
            <w:rFonts w:eastAsia="SimSun"/>
          </w:rPr>
          <w:tab/>
        </w:r>
      </w:ins>
      <w:ins w:id="978" w:author="ERCOT" w:date="2025-11-04T09:30:00Z">
        <w:r w:rsidRPr="00A03B1B">
          <w:rPr>
            <w:lang w:val="es-MX"/>
          </w:rPr>
          <w:t xml:space="preserve"> </w:t>
        </w:r>
      </w:ins>
      <w:ins w:id="979" w:author="ERCOT" w:date="2025-11-20T07:08:00Z">
        <w:r w:rsidRPr="00A03B1B">
          <w:rPr>
            <w:b/>
            <w:bCs/>
            <w:position w:val="-22"/>
          </w:rPr>
          <w:object w:dxaOrig="225" w:dyaOrig="465" w14:anchorId="0352812F">
            <v:shape id="_x0000_i1105" type="#_x0000_t75" style="width:21.6pt;height:26.4pt" o:ole="">
              <v:imagedata r:id="rId81" o:title=""/>
            </v:shape>
            <o:OLEObject Type="Embed" ProgID="Equation.3" ShapeID="_x0000_i1105" DrawAspect="Content" ObjectID="_1831214107" r:id="rId119"/>
          </w:object>
        </w:r>
      </w:ins>
      <w:ins w:id="980" w:author="ERCOT" w:date="2025-07-29T16:02:00Z">
        <w:r w:rsidRPr="00A03B1B">
          <w:rPr>
            <w:lang w:val="es-MX"/>
          </w:rPr>
          <w:t>(</w:t>
        </w:r>
        <w:r w:rsidRPr="00A03B1B">
          <w:rPr>
            <w:lang w:val="pt-BR"/>
          </w:rPr>
          <w:t xml:space="preserve">Max (0.001, </w:t>
        </w:r>
        <w:r w:rsidRPr="00A03B1B">
          <w:rPr>
            <w:lang w:val="es-MX"/>
          </w:rPr>
          <w:t xml:space="preserve">RTDRRAWDS </w:t>
        </w:r>
        <w:r w:rsidRPr="00A03B1B">
          <w:rPr>
            <w:i/>
            <w:iCs/>
            <w:vertAlign w:val="subscript"/>
            <w:lang w:val="es-MX"/>
          </w:rPr>
          <w:t>q, r, y</w:t>
        </w:r>
        <w:r w:rsidRPr="00A03B1B">
          <w:rPr>
            <w:lang w:val="es-MX"/>
          </w:rPr>
          <w:t>)</w:t>
        </w:r>
        <w:r w:rsidRPr="00A03B1B">
          <w:rPr>
            <w:i/>
            <w:iCs/>
            <w:vertAlign w:val="subscript"/>
            <w:lang w:val="es-MX"/>
          </w:rPr>
          <w:t xml:space="preserve"> </w:t>
        </w:r>
        <w:r w:rsidRPr="00A03B1B">
          <w:rPr>
            <w:lang w:val="es-MX"/>
          </w:rPr>
          <w:t>* TLMP</w:t>
        </w:r>
        <w:r w:rsidRPr="00A03B1B">
          <w:rPr>
            <w:i/>
            <w:iCs/>
            <w:vertAlign w:val="subscript"/>
            <w:lang w:val="es-MX"/>
          </w:rPr>
          <w:t xml:space="preserve"> y</w:t>
        </w:r>
        <w:r w:rsidRPr="00A03B1B">
          <w:rPr>
            <w:lang w:val="es-MX"/>
          </w:rPr>
          <w:t>)</w:t>
        </w:r>
      </w:ins>
    </w:p>
    <w:p w14:paraId="10539C1A" w14:textId="77777777" w:rsidR="00A03B1B" w:rsidRPr="00A03B1B" w:rsidRDefault="00A03B1B" w:rsidP="00A03B1B">
      <w:pPr>
        <w:rPr>
          <w:szCs w:val="20"/>
        </w:rPr>
      </w:pPr>
      <w:r w:rsidRPr="00A03B1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7"/>
        <w:gridCol w:w="899"/>
        <w:gridCol w:w="6704"/>
      </w:tblGrid>
      <w:tr w:rsidR="00A03B1B" w:rsidRPr="00A03B1B" w14:paraId="48E338E4" w14:textId="77777777" w:rsidTr="00B31BB1">
        <w:trPr>
          <w:cantSplit/>
          <w:tblHeader/>
        </w:trPr>
        <w:tc>
          <w:tcPr>
            <w:tcW w:w="934" w:type="pct"/>
          </w:tcPr>
          <w:p w14:paraId="72985E65" w14:textId="77777777" w:rsidR="00A03B1B" w:rsidRPr="00A03B1B" w:rsidRDefault="00A03B1B" w:rsidP="00A03B1B">
            <w:pPr>
              <w:spacing w:after="240"/>
              <w:rPr>
                <w:b/>
                <w:iCs/>
                <w:sz w:val="20"/>
                <w:szCs w:val="20"/>
              </w:rPr>
            </w:pPr>
            <w:r w:rsidRPr="00A03B1B">
              <w:rPr>
                <w:b/>
                <w:iCs/>
                <w:sz w:val="20"/>
                <w:szCs w:val="20"/>
              </w:rPr>
              <w:t>Variable</w:t>
            </w:r>
          </w:p>
        </w:tc>
        <w:tc>
          <w:tcPr>
            <w:tcW w:w="481" w:type="pct"/>
          </w:tcPr>
          <w:p w14:paraId="5A6A376F" w14:textId="77777777" w:rsidR="00A03B1B" w:rsidRPr="00A03B1B" w:rsidRDefault="00A03B1B" w:rsidP="00A03B1B">
            <w:pPr>
              <w:spacing w:after="240"/>
              <w:rPr>
                <w:b/>
                <w:iCs/>
                <w:sz w:val="20"/>
                <w:szCs w:val="20"/>
              </w:rPr>
            </w:pPr>
            <w:r w:rsidRPr="00A03B1B">
              <w:rPr>
                <w:b/>
                <w:iCs/>
                <w:sz w:val="20"/>
                <w:szCs w:val="20"/>
              </w:rPr>
              <w:t>Unit</w:t>
            </w:r>
          </w:p>
        </w:tc>
        <w:tc>
          <w:tcPr>
            <w:tcW w:w="3585" w:type="pct"/>
          </w:tcPr>
          <w:p w14:paraId="37DD8926" w14:textId="77777777" w:rsidR="00A03B1B" w:rsidRPr="00A03B1B" w:rsidRDefault="00A03B1B" w:rsidP="00A03B1B">
            <w:pPr>
              <w:spacing w:after="240"/>
              <w:rPr>
                <w:b/>
                <w:iCs/>
                <w:sz w:val="20"/>
                <w:szCs w:val="20"/>
              </w:rPr>
            </w:pPr>
            <w:r w:rsidRPr="00A03B1B">
              <w:rPr>
                <w:b/>
                <w:iCs/>
                <w:sz w:val="20"/>
                <w:szCs w:val="20"/>
              </w:rPr>
              <w:t>Definition</w:t>
            </w:r>
          </w:p>
        </w:tc>
      </w:tr>
      <w:tr w:rsidR="00A03B1B" w:rsidRPr="00A03B1B" w14:paraId="4150D86F" w14:textId="77777777" w:rsidTr="00B31BB1">
        <w:trPr>
          <w:cantSplit/>
        </w:trPr>
        <w:tc>
          <w:tcPr>
            <w:tcW w:w="934" w:type="pct"/>
          </w:tcPr>
          <w:p w14:paraId="500A649C" w14:textId="77777777" w:rsidR="00A03B1B" w:rsidRPr="00A03B1B" w:rsidRDefault="00A03B1B" w:rsidP="00A03B1B">
            <w:pPr>
              <w:spacing w:after="60"/>
              <w:rPr>
                <w:iCs/>
                <w:sz w:val="20"/>
                <w:szCs w:val="20"/>
              </w:rPr>
            </w:pPr>
            <w:r w:rsidRPr="00A03B1B">
              <w:rPr>
                <w:iCs/>
                <w:sz w:val="20"/>
                <w:szCs w:val="20"/>
              </w:rPr>
              <w:t xml:space="preserve">EMREAMT </w:t>
            </w:r>
            <w:r w:rsidRPr="00A03B1B">
              <w:rPr>
                <w:i/>
                <w:iCs/>
                <w:sz w:val="20"/>
                <w:szCs w:val="20"/>
                <w:vertAlign w:val="subscript"/>
              </w:rPr>
              <w:t>q, r, p</w:t>
            </w:r>
          </w:p>
        </w:tc>
        <w:tc>
          <w:tcPr>
            <w:tcW w:w="481" w:type="pct"/>
          </w:tcPr>
          <w:p w14:paraId="39C29016" w14:textId="77777777" w:rsidR="00A03B1B" w:rsidRPr="00A03B1B" w:rsidRDefault="00A03B1B" w:rsidP="00A03B1B">
            <w:pPr>
              <w:spacing w:after="60"/>
              <w:rPr>
                <w:iCs/>
                <w:sz w:val="20"/>
                <w:szCs w:val="20"/>
              </w:rPr>
            </w:pPr>
            <w:r w:rsidRPr="00A03B1B">
              <w:rPr>
                <w:iCs/>
                <w:sz w:val="20"/>
                <w:szCs w:val="20"/>
              </w:rPr>
              <w:t>$</w:t>
            </w:r>
          </w:p>
        </w:tc>
        <w:tc>
          <w:tcPr>
            <w:tcW w:w="3585" w:type="pct"/>
          </w:tcPr>
          <w:p w14:paraId="781E668B" w14:textId="77777777" w:rsidR="00A03B1B" w:rsidRPr="00A03B1B" w:rsidRDefault="00A03B1B" w:rsidP="00A03B1B">
            <w:pPr>
              <w:spacing w:after="60"/>
              <w:rPr>
                <w:iCs/>
                <w:sz w:val="20"/>
                <w:szCs w:val="20"/>
              </w:rPr>
            </w:pPr>
            <w:r w:rsidRPr="00A03B1B">
              <w:rPr>
                <w:i/>
                <w:iCs/>
                <w:sz w:val="20"/>
                <w:szCs w:val="20"/>
              </w:rPr>
              <w:t>Emergency Energy Amount per QSE per Settlement Point per Resource</w:t>
            </w:r>
            <w:r w:rsidRPr="00A03B1B">
              <w:rPr>
                <w:iCs/>
                <w:sz w:val="20"/>
                <w:szCs w:val="20"/>
              </w:rPr>
              <w:t xml:space="preserve">—The payment to QSE </w:t>
            </w:r>
            <w:r w:rsidRPr="00A03B1B">
              <w:rPr>
                <w:i/>
                <w:iCs/>
                <w:sz w:val="20"/>
                <w:szCs w:val="20"/>
              </w:rPr>
              <w:t>q</w:t>
            </w:r>
            <w:r w:rsidRPr="00A03B1B">
              <w:rPr>
                <w:iCs/>
                <w:sz w:val="20"/>
                <w:szCs w:val="20"/>
              </w:rPr>
              <w:t xml:space="preserve"> as additional compensation for the additional energy or Ancillary Services produced or consumed by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in Real-Time during the Emergency Condition or Watch,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0F8C6C3" w14:textId="77777777" w:rsidTr="00B31BB1">
        <w:trPr>
          <w:cantSplit/>
        </w:trPr>
        <w:tc>
          <w:tcPr>
            <w:tcW w:w="934" w:type="pct"/>
          </w:tcPr>
          <w:p w14:paraId="558BF091" w14:textId="77777777" w:rsidR="00A03B1B" w:rsidRPr="00A03B1B" w:rsidRDefault="00A03B1B" w:rsidP="00A03B1B">
            <w:pPr>
              <w:spacing w:after="60"/>
              <w:rPr>
                <w:iCs/>
                <w:sz w:val="20"/>
                <w:szCs w:val="20"/>
              </w:rPr>
            </w:pPr>
            <w:r w:rsidRPr="00A03B1B">
              <w:rPr>
                <w:iCs/>
                <w:sz w:val="20"/>
                <w:szCs w:val="20"/>
                <w:lang w:val="pt-BR"/>
              </w:rPr>
              <w:t xml:space="preserve">RTENET </w:t>
            </w:r>
            <w:r w:rsidRPr="00A03B1B">
              <w:rPr>
                <w:i/>
                <w:iCs/>
                <w:sz w:val="20"/>
                <w:szCs w:val="20"/>
                <w:vertAlign w:val="subscript"/>
                <w:lang w:val="pt-BR"/>
              </w:rPr>
              <w:t>q, r, p</w:t>
            </w:r>
          </w:p>
        </w:tc>
        <w:tc>
          <w:tcPr>
            <w:tcW w:w="481" w:type="pct"/>
          </w:tcPr>
          <w:p w14:paraId="7498C722" w14:textId="77777777" w:rsidR="00A03B1B" w:rsidRPr="00A03B1B" w:rsidRDefault="00A03B1B" w:rsidP="00A03B1B">
            <w:pPr>
              <w:spacing w:after="60"/>
              <w:rPr>
                <w:iCs/>
                <w:sz w:val="20"/>
                <w:szCs w:val="20"/>
              </w:rPr>
            </w:pPr>
            <w:r w:rsidRPr="00A03B1B">
              <w:rPr>
                <w:iCs/>
                <w:sz w:val="20"/>
                <w:szCs w:val="20"/>
              </w:rPr>
              <w:t>$</w:t>
            </w:r>
          </w:p>
        </w:tc>
        <w:tc>
          <w:tcPr>
            <w:tcW w:w="3585" w:type="pct"/>
          </w:tcPr>
          <w:p w14:paraId="241C691A" w14:textId="77777777" w:rsidR="00A03B1B" w:rsidRPr="00A03B1B" w:rsidRDefault="00A03B1B" w:rsidP="00A03B1B">
            <w:pPr>
              <w:spacing w:after="60"/>
              <w:rPr>
                <w:iCs/>
                <w:sz w:val="20"/>
                <w:szCs w:val="20"/>
              </w:rPr>
            </w:pPr>
            <w:r w:rsidRPr="00A03B1B">
              <w:rPr>
                <w:i/>
                <w:iCs/>
                <w:sz w:val="20"/>
                <w:szCs w:val="20"/>
              </w:rPr>
              <w:t>Real-Time Energy Net Revenue</w:t>
            </w:r>
            <w:r w:rsidRPr="00A03B1B">
              <w:rPr>
                <w:iCs/>
                <w:sz w:val="20"/>
                <w:szCs w:val="20"/>
              </w:rPr>
              <w:t xml:space="preserve">—The net difference between the Real-Time Energy Revenue and the Real-Time Energy Revenue Target for QSE </w:t>
            </w:r>
            <w:r w:rsidRPr="00A03B1B">
              <w:rPr>
                <w:i/>
                <w:iCs/>
                <w:sz w:val="20"/>
                <w:szCs w:val="20"/>
              </w:rPr>
              <w:t xml:space="preserve">q </w:t>
            </w:r>
            <w:r w:rsidRPr="00A03B1B">
              <w:rPr>
                <w:iCs/>
                <w:sz w:val="20"/>
                <w:szCs w:val="20"/>
              </w:rPr>
              <w:t xml:space="preserve">for Resource </w:t>
            </w:r>
            <w:proofErr w:type="spellStart"/>
            <w:r w:rsidRPr="00A03B1B">
              <w:rPr>
                <w:i/>
                <w:iCs/>
                <w:sz w:val="20"/>
                <w:szCs w:val="20"/>
              </w:rPr>
              <w:t xml:space="preserve">r </w:t>
            </w:r>
            <w:r w:rsidRPr="00A03B1B">
              <w:rPr>
                <w:iCs/>
                <w:sz w:val="20"/>
                <w:szCs w:val="20"/>
              </w:rPr>
              <w:t>at</w:t>
            </w:r>
            <w:proofErr w:type="spellEnd"/>
            <w:r w:rsidRPr="00A03B1B">
              <w:rPr>
                <w:iCs/>
                <w:sz w:val="20"/>
                <w:szCs w:val="20"/>
              </w:rPr>
              <w:t xml:space="preserve"> Resource node </w:t>
            </w:r>
            <w:r w:rsidRPr="00A03B1B">
              <w:rPr>
                <w:i/>
                <w:iCs/>
                <w:sz w:val="20"/>
                <w:szCs w:val="20"/>
              </w:rPr>
              <w:t xml:space="preserve">p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517495E9" w14:textId="77777777" w:rsidTr="00B31BB1">
        <w:trPr>
          <w:cantSplit/>
        </w:trPr>
        <w:tc>
          <w:tcPr>
            <w:tcW w:w="934" w:type="pct"/>
          </w:tcPr>
          <w:p w14:paraId="12EE0926" w14:textId="77777777" w:rsidR="00A03B1B" w:rsidRPr="00A03B1B" w:rsidRDefault="00A03B1B" w:rsidP="00A03B1B">
            <w:pPr>
              <w:spacing w:after="60"/>
              <w:rPr>
                <w:iCs/>
                <w:sz w:val="20"/>
                <w:szCs w:val="20"/>
                <w:lang w:val="pt-BR"/>
              </w:rPr>
            </w:pPr>
            <w:r w:rsidRPr="00A03B1B">
              <w:rPr>
                <w:iCs/>
                <w:sz w:val="20"/>
                <w:szCs w:val="20"/>
              </w:rPr>
              <w:t xml:space="preserve">RTASNET </w:t>
            </w:r>
            <w:r w:rsidRPr="00A03B1B">
              <w:rPr>
                <w:bCs/>
                <w:i/>
                <w:sz w:val="20"/>
                <w:szCs w:val="20"/>
                <w:vertAlign w:val="subscript"/>
              </w:rPr>
              <w:t>q, r</w:t>
            </w:r>
          </w:p>
        </w:tc>
        <w:tc>
          <w:tcPr>
            <w:tcW w:w="481" w:type="pct"/>
          </w:tcPr>
          <w:p w14:paraId="50E1B645" w14:textId="77777777" w:rsidR="00A03B1B" w:rsidRPr="00A03B1B" w:rsidRDefault="00A03B1B" w:rsidP="00A03B1B">
            <w:pPr>
              <w:spacing w:after="60"/>
              <w:rPr>
                <w:iCs/>
                <w:sz w:val="20"/>
                <w:szCs w:val="20"/>
              </w:rPr>
            </w:pPr>
            <w:r w:rsidRPr="00A03B1B">
              <w:rPr>
                <w:iCs/>
                <w:sz w:val="20"/>
                <w:szCs w:val="20"/>
              </w:rPr>
              <w:t>$</w:t>
            </w:r>
          </w:p>
        </w:tc>
        <w:tc>
          <w:tcPr>
            <w:tcW w:w="3585" w:type="pct"/>
          </w:tcPr>
          <w:p w14:paraId="7E1A4922" w14:textId="77777777" w:rsidR="00A03B1B" w:rsidRPr="00A03B1B" w:rsidRDefault="00A03B1B" w:rsidP="00A03B1B">
            <w:pPr>
              <w:spacing w:after="60"/>
              <w:rPr>
                <w:i/>
                <w:iCs/>
                <w:sz w:val="20"/>
                <w:szCs w:val="20"/>
              </w:rPr>
            </w:pPr>
            <w:r w:rsidRPr="00A03B1B">
              <w:rPr>
                <w:i/>
                <w:iCs/>
                <w:sz w:val="20"/>
                <w:szCs w:val="20"/>
              </w:rPr>
              <w:t>Real-Time Ancillary Service Net Revenue</w:t>
            </w:r>
            <w:r w:rsidRPr="00A03B1B">
              <w:rPr>
                <w:iCs/>
                <w:sz w:val="20"/>
                <w:szCs w:val="20"/>
              </w:rPr>
              <w:t xml:space="preserve">—The sum of the Ancillary Service net revenues for QSE </w:t>
            </w:r>
            <w:r w:rsidRPr="00A03B1B">
              <w:rPr>
                <w:i/>
                <w:iCs/>
                <w:sz w:val="20"/>
                <w:szCs w:val="20"/>
              </w:rPr>
              <w:t xml:space="preserve">q </w:t>
            </w:r>
            <w:r w:rsidRPr="00A03B1B">
              <w:rPr>
                <w:iCs/>
                <w:sz w:val="20"/>
                <w:szCs w:val="20"/>
              </w:rPr>
              <w:t xml:space="preserve">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33E39DA8" w14:textId="77777777" w:rsidTr="00B31BB1">
        <w:trPr>
          <w:cantSplit/>
        </w:trPr>
        <w:tc>
          <w:tcPr>
            <w:tcW w:w="934" w:type="pct"/>
          </w:tcPr>
          <w:p w14:paraId="00A7EF87" w14:textId="77777777" w:rsidR="00A03B1B" w:rsidRPr="00A03B1B" w:rsidRDefault="00A03B1B" w:rsidP="00A03B1B">
            <w:pPr>
              <w:spacing w:after="60"/>
              <w:rPr>
                <w:bCs/>
                <w:sz w:val="20"/>
                <w:szCs w:val="20"/>
              </w:rPr>
            </w:pPr>
            <w:r w:rsidRPr="00A03B1B">
              <w:rPr>
                <w:iCs/>
                <w:sz w:val="20"/>
                <w:szCs w:val="20"/>
              </w:rPr>
              <w:t xml:space="preserve">RTEREV </w:t>
            </w:r>
            <w:r w:rsidRPr="00A03B1B">
              <w:rPr>
                <w:i/>
                <w:iCs/>
                <w:sz w:val="20"/>
                <w:szCs w:val="20"/>
                <w:vertAlign w:val="subscript"/>
              </w:rPr>
              <w:t>q, r, p</w:t>
            </w:r>
          </w:p>
        </w:tc>
        <w:tc>
          <w:tcPr>
            <w:tcW w:w="481" w:type="pct"/>
          </w:tcPr>
          <w:p w14:paraId="459CC664" w14:textId="77777777" w:rsidR="00A03B1B" w:rsidRPr="00A03B1B" w:rsidRDefault="00A03B1B" w:rsidP="00A03B1B">
            <w:pPr>
              <w:spacing w:after="60"/>
              <w:rPr>
                <w:iCs/>
                <w:sz w:val="20"/>
                <w:szCs w:val="20"/>
              </w:rPr>
            </w:pPr>
            <w:r w:rsidRPr="00A03B1B">
              <w:rPr>
                <w:iCs/>
                <w:sz w:val="20"/>
                <w:szCs w:val="20"/>
              </w:rPr>
              <w:t>$</w:t>
            </w:r>
          </w:p>
        </w:tc>
        <w:tc>
          <w:tcPr>
            <w:tcW w:w="3585" w:type="pct"/>
          </w:tcPr>
          <w:p w14:paraId="2A73B496" w14:textId="77777777" w:rsidR="00A03B1B" w:rsidRPr="00A03B1B" w:rsidRDefault="00A03B1B" w:rsidP="00A03B1B">
            <w:pPr>
              <w:spacing w:after="60"/>
              <w:rPr>
                <w:i/>
                <w:iCs/>
                <w:sz w:val="20"/>
                <w:szCs w:val="20"/>
              </w:rPr>
            </w:pPr>
            <w:r w:rsidRPr="00A03B1B">
              <w:rPr>
                <w:i/>
                <w:iCs/>
                <w:sz w:val="20"/>
                <w:szCs w:val="20"/>
              </w:rPr>
              <w:t>Real-Time Energy Revenue</w:t>
            </w:r>
            <w:r w:rsidRPr="00A03B1B">
              <w:rPr>
                <w:iCs/>
                <w:sz w:val="20"/>
                <w:szCs w:val="20"/>
              </w:rPr>
              <w:t xml:space="preserve">—The calculated Real-Time energy revenue at the RTSPP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 xml:space="preserve">p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11DC7FBC" w14:textId="77777777" w:rsidTr="00B31BB1">
        <w:trPr>
          <w:cantSplit/>
        </w:trPr>
        <w:tc>
          <w:tcPr>
            <w:tcW w:w="934" w:type="pct"/>
          </w:tcPr>
          <w:p w14:paraId="3E241497" w14:textId="77777777" w:rsidR="00A03B1B" w:rsidRPr="00A03B1B" w:rsidRDefault="00A03B1B" w:rsidP="00A03B1B">
            <w:pPr>
              <w:spacing w:after="60"/>
              <w:rPr>
                <w:iCs/>
                <w:sz w:val="20"/>
                <w:szCs w:val="20"/>
              </w:rPr>
            </w:pPr>
            <w:r w:rsidRPr="00A03B1B">
              <w:rPr>
                <w:iCs/>
                <w:sz w:val="20"/>
                <w:szCs w:val="20"/>
              </w:rPr>
              <w:lastRenderedPageBreak/>
              <w:t xml:space="preserve">EMREGEN </w:t>
            </w:r>
            <w:r w:rsidRPr="00A03B1B">
              <w:rPr>
                <w:i/>
                <w:iCs/>
                <w:sz w:val="20"/>
                <w:szCs w:val="20"/>
                <w:vertAlign w:val="subscript"/>
              </w:rPr>
              <w:t>q, r, p</w:t>
            </w:r>
          </w:p>
        </w:tc>
        <w:tc>
          <w:tcPr>
            <w:tcW w:w="481" w:type="pct"/>
          </w:tcPr>
          <w:p w14:paraId="0936C78A"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1591B514" w14:textId="77777777" w:rsidR="00A03B1B" w:rsidRPr="00A03B1B" w:rsidRDefault="00A03B1B" w:rsidP="00A03B1B">
            <w:pPr>
              <w:spacing w:after="60"/>
              <w:rPr>
                <w:i/>
                <w:iCs/>
                <w:sz w:val="20"/>
                <w:szCs w:val="20"/>
              </w:rPr>
            </w:pPr>
            <w:r w:rsidRPr="00A03B1B">
              <w:rPr>
                <w:i/>
                <w:iCs/>
                <w:sz w:val="20"/>
                <w:szCs w:val="20"/>
              </w:rPr>
              <w:t>Emergency Energy for Generation per QSE per Settlement Point per Resource</w:t>
            </w:r>
            <w:r w:rsidRPr="00A03B1B">
              <w:rPr>
                <w:iCs/>
                <w:sz w:val="20"/>
                <w:szCs w:val="20"/>
              </w:rPr>
              <w:t xml:space="preserve">—The generation produced by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during the Emergency Condition or Watch,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3326D9DB" w14:textId="77777777" w:rsidTr="00B31BB1">
        <w:trPr>
          <w:cantSplit/>
        </w:trPr>
        <w:tc>
          <w:tcPr>
            <w:tcW w:w="934" w:type="pct"/>
          </w:tcPr>
          <w:p w14:paraId="531CFD01" w14:textId="77777777" w:rsidR="00A03B1B" w:rsidRPr="00A03B1B" w:rsidRDefault="00A03B1B" w:rsidP="00A03B1B">
            <w:pPr>
              <w:spacing w:after="60"/>
              <w:rPr>
                <w:iCs/>
                <w:sz w:val="20"/>
                <w:szCs w:val="20"/>
              </w:rPr>
            </w:pPr>
            <w:r w:rsidRPr="00A03B1B">
              <w:rPr>
                <w:iCs/>
                <w:sz w:val="20"/>
                <w:szCs w:val="20"/>
              </w:rPr>
              <w:t xml:space="preserve">EMRELOAD </w:t>
            </w:r>
            <w:r w:rsidRPr="00A03B1B">
              <w:rPr>
                <w:i/>
                <w:iCs/>
                <w:sz w:val="20"/>
                <w:szCs w:val="20"/>
                <w:vertAlign w:val="subscript"/>
              </w:rPr>
              <w:t>q, r, p</w:t>
            </w:r>
          </w:p>
        </w:tc>
        <w:tc>
          <w:tcPr>
            <w:tcW w:w="481" w:type="pct"/>
          </w:tcPr>
          <w:p w14:paraId="1A22E190"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47340EC1" w14:textId="77777777" w:rsidR="00A03B1B" w:rsidRPr="00A03B1B" w:rsidRDefault="00A03B1B" w:rsidP="00A03B1B">
            <w:pPr>
              <w:spacing w:after="60"/>
              <w:rPr>
                <w:i/>
                <w:iCs/>
                <w:sz w:val="20"/>
                <w:szCs w:val="20"/>
              </w:rPr>
            </w:pPr>
            <w:r w:rsidRPr="00A03B1B">
              <w:rPr>
                <w:i/>
                <w:iCs/>
                <w:sz w:val="20"/>
                <w:szCs w:val="20"/>
              </w:rPr>
              <w:t>Emergency Energy for Charging Load per QSE per Settlement Point per Resource</w:t>
            </w:r>
            <w:r w:rsidRPr="00A03B1B">
              <w:rPr>
                <w:iCs/>
                <w:sz w:val="20"/>
                <w:szCs w:val="20"/>
              </w:rPr>
              <w:t xml:space="preserve">—The charging load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during the Emergency Condition or Watch, for the 15-minute Settlement Interval.</w:t>
            </w:r>
          </w:p>
        </w:tc>
      </w:tr>
      <w:tr w:rsidR="00A03B1B" w:rsidRPr="00A03B1B" w14:paraId="24785E84" w14:textId="77777777" w:rsidTr="00B31BB1">
        <w:trPr>
          <w:cantSplit/>
        </w:trPr>
        <w:tc>
          <w:tcPr>
            <w:tcW w:w="934" w:type="pct"/>
          </w:tcPr>
          <w:p w14:paraId="748074EE" w14:textId="77777777" w:rsidR="00A03B1B" w:rsidRPr="00A03B1B" w:rsidRDefault="00A03B1B" w:rsidP="00A03B1B">
            <w:pPr>
              <w:spacing w:after="60"/>
              <w:rPr>
                <w:bCs/>
                <w:sz w:val="20"/>
                <w:szCs w:val="20"/>
              </w:rPr>
            </w:pPr>
            <w:r w:rsidRPr="00A03B1B">
              <w:rPr>
                <w:iCs/>
                <w:sz w:val="20"/>
                <w:szCs w:val="20"/>
              </w:rPr>
              <w:t xml:space="preserve">RTEREVT </w:t>
            </w:r>
            <w:r w:rsidRPr="00A03B1B">
              <w:rPr>
                <w:bCs/>
                <w:i/>
                <w:sz w:val="20"/>
                <w:szCs w:val="16"/>
                <w:vertAlign w:val="subscript"/>
              </w:rPr>
              <w:t>q, r, p</w:t>
            </w:r>
          </w:p>
        </w:tc>
        <w:tc>
          <w:tcPr>
            <w:tcW w:w="481" w:type="pct"/>
          </w:tcPr>
          <w:p w14:paraId="7F12CE83" w14:textId="77777777" w:rsidR="00A03B1B" w:rsidRPr="00A03B1B" w:rsidRDefault="00A03B1B" w:rsidP="00A03B1B">
            <w:pPr>
              <w:spacing w:after="60"/>
              <w:rPr>
                <w:iCs/>
                <w:sz w:val="20"/>
                <w:szCs w:val="20"/>
              </w:rPr>
            </w:pPr>
            <w:r w:rsidRPr="00A03B1B">
              <w:rPr>
                <w:iCs/>
                <w:sz w:val="20"/>
                <w:szCs w:val="20"/>
              </w:rPr>
              <w:t>$</w:t>
            </w:r>
          </w:p>
        </w:tc>
        <w:tc>
          <w:tcPr>
            <w:tcW w:w="3585" w:type="pct"/>
          </w:tcPr>
          <w:p w14:paraId="0F8961C4" w14:textId="77777777" w:rsidR="00A03B1B" w:rsidRPr="00A03B1B" w:rsidRDefault="00A03B1B" w:rsidP="00A03B1B">
            <w:pPr>
              <w:spacing w:after="60"/>
              <w:rPr>
                <w:iCs/>
                <w:sz w:val="20"/>
                <w:szCs w:val="20"/>
              </w:rPr>
            </w:pPr>
            <w:r w:rsidRPr="00A03B1B">
              <w:rPr>
                <w:i/>
                <w:iCs/>
                <w:sz w:val="20"/>
                <w:szCs w:val="20"/>
              </w:rPr>
              <w:t>Real-Time Energy Revenue Target</w:t>
            </w:r>
            <w:r w:rsidRPr="00A03B1B">
              <w:rPr>
                <w:iCs/>
                <w:sz w:val="20"/>
                <w:szCs w:val="20"/>
              </w:rPr>
              <w:t xml:space="preserve">—The energy revenue target at the EBPWAPRGEN and EBPWAPRLOAD of the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0BC2F0F8" w14:textId="77777777" w:rsidTr="00B31BB1">
        <w:trPr>
          <w:cantSplit/>
        </w:trPr>
        <w:tc>
          <w:tcPr>
            <w:tcW w:w="934" w:type="pct"/>
          </w:tcPr>
          <w:p w14:paraId="38CEBE47" w14:textId="77777777" w:rsidR="00A03B1B" w:rsidRPr="00A03B1B" w:rsidRDefault="00A03B1B" w:rsidP="00A03B1B">
            <w:pPr>
              <w:spacing w:after="60"/>
              <w:rPr>
                <w:iCs/>
                <w:sz w:val="20"/>
                <w:szCs w:val="20"/>
              </w:rPr>
            </w:pPr>
            <w:r w:rsidRPr="00A03B1B">
              <w:rPr>
                <w:iCs/>
                <w:sz w:val="20"/>
                <w:szCs w:val="20"/>
              </w:rPr>
              <w:t xml:space="preserve">EBPWAPRGEN </w:t>
            </w:r>
            <w:r w:rsidRPr="00A03B1B">
              <w:rPr>
                <w:i/>
                <w:iCs/>
                <w:sz w:val="20"/>
                <w:szCs w:val="20"/>
                <w:vertAlign w:val="subscript"/>
              </w:rPr>
              <w:t>q, r, p</w:t>
            </w:r>
          </w:p>
        </w:tc>
        <w:tc>
          <w:tcPr>
            <w:tcW w:w="481" w:type="pct"/>
          </w:tcPr>
          <w:p w14:paraId="6E6678D7"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6C36C225" w14:textId="77777777" w:rsidR="00A03B1B" w:rsidRPr="00A03B1B" w:rsidRDefault="00A03B1B" w:rsidP="00A03B1B">
            <w:pPr>
              <w:spacing w:after="60"/>
              <w:rPr>
                <w:i/>
                <w:iCs/>
                <w:sz w:val="20"/>
                <w:szCs w:val="20"/>
              </w:rPr>
            </w:pPr>
            <w:r w:rsidRPr="00A03B1B">
              <w:rPr>
                <w:i/>
                <w:iCs/>
                <w:sz w:val="20"/>
                <w:szCs w:val="20"/>
              </w:rPr>
              <w:t>Emergency Base Point Weighted Average Price for Generation per QSE per Settlement Point per Resource</w:t>
            </w:r>
            <w:r w:rsidRPr="00A03B1B">
              <w:rPr>
                <w:iCs/>
                <w:sz w:val="20"/>
                <w:szCs w:val="20"/>
              </w:rPr>
              <w:t xml:space="preserve">—The weighted average of the Emergency Base Point Prices corresponding with the positive Emergency Base Points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0ED56BC5" w14:textId="77777777" w:rsidTr="00B31BB1">
        <w:trPr>
          <w:cantSplit/>
        </w:trPr>
        <w:tc>
          <w:tcPr>
            <w:tcW w:w="934" w:type="pct"/>
          </w:tcPr>
          <w:p w14:paraId="50A30062" w14:textId="77777777" w:rsidR="00A03B1B" w:rsidRPr="00A03B1B" w:rsidRDefault="00A03B1B" w:rsidP="00A03B1B">
            <w:pPr>
              <w:spacing w:after="60"/>
              <w:rPr>
                <w:iCs/>
                <w:sz w:val="20"/>
                <w:szCs w:val="20"/>
              </w:rPr>
            </w:pPr>
            <w:r w:rsidRPr="00A03B1B">
              <w:rPr>
                <w:iCs/>
                <w:sz w:val="20"/>
                <w:szCs w:val="20"/>
              </w:rPr>
              <w:t xml:space="preserve">EBPWAPRLOAD </w:t>
            </w:r>
            <w:r w:rsidRPr="00A03B1B">
              <w:rPr>
                <w:i/>
                <w:iCs/>
                <w:sz w:val="20"/>
                <w:szCs w:val="20"/>
                <w:vertAlign w:val="subscript"/>
              </w:rPr>
              <w:t>q, r, p</w:t>
            </w:r>
          </w:p>
        </w:tc>
        <w:tc>
          <w:tcPr>
            <w:tcW w:w="481" w:type="pct"/>
          </w:tcPr>
          <w:p w14:paraId="1852827A"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306431C0" w14:textId="77777777" w:rsidR="00A03B1B" w:rsidRPr="00A03B1B" w:rsidRDefault="00A03B1B" w:rsidP="00A03B1B">
            <w:pPr>
              <w:spacing w:after="60"/>
              <w:rPr>
                <w:i/>
                <w:iCs/>
                <w:sz w:val="20"/>
                <w:szCs w:val="20"/>
              </w:rPr>
            </w:pPr>
            <w:r w:rsidRPr="00A03B1B">
              <w:rPr>
                <w:i/>
                <w:iCs/>
                <w:sz w:val="20"/>
                <w:szCs w:val="20"/>
              </w:rPr>
              <w:t>Emergency Base Point Weighted Average Price for Charging Load per QSE per Settlement Point per Resource</w:t>
            </w:r>
            <w:r w:rsidRPr="00A03B1B">
              <w:rPr>
                <w:iCs/>
                <w:sz w:val="20"/>
                <w:szCs w:val="20"/>
              </w:rPr>
              <w:t xml:space="preserve">—The weighted average of the Emergency Base Point Prices corresponding with the negative Emergency Base Points,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for the 15-minute Settlement Interval.</w:t>
            </w:r>
          </w:p>
        </w:tc>
      </w:tr>
      <w:tr w:rsidR="00A03B1B" w:rsidRPr="00A03B1B" w14:paraId="58B975EA"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2C940FF4" w14:textId="77777777" w:rsidR="00A03B1B" w:rsidRPr="00A03B1B" w:rsidRDefault="00A03B1B" w:rsidP="00A03B1B">
            <w:pPr>
              <w:spacing w:after="60"/>
              <w:rPr>
                <w:iCs/>
                <w:sz w:val="20"/>
                <w:szCs w:val="20"/>
              </w:rPr>
            </w:pPr>
            <w:r w:rsidRPr="00A03B1B">
              <w:rPr>
                <w:iCs/>
                <w:sz w:val="20"/>
                <w:szCs w:val="20"/>
              </w:rPr>
              <w:t>AEBPGEN</w:t>
            </w:r>
            <w:r w:rsidRPr="00A03B1B">
              <w:rPr>
                <w:iCs/>
                <w:sz w:val="20"/>
                <w:szCs w:val="20"/>
                <w:vertAlign w:val="subscript"/>
              </w:rPr>
              <w:t xml:space="preserve"> </w:t>
            </w:r>
            <w:r w:rsidRPr="00A03B1B">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4734BDA3" w14:textId="77777777" w:rsidR="00A03B1B" w:rsidRPr="00A03B1B" w:rsidRDefault="00A03B1B" w:rsidP="00A03B1B">
            <w:pPr>
              <w:spacing w:after="60"/>
              <w:rPr>
                <w:iCs/>
                <w:sz w:val="20"/>
                <w:szCs w:val="20"/>
              </w:rPr>
            </w:pPr>
            <w:r w:rsidRPr="00A03B1B">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4D5BE052" w14:textId="77777777" w:rsidR="00A03B1B" w:rsidRPr="00A03B1B" w:rsidRDefault="00A03B1B" w:rsidP="00A03B1B">
            <w:pPr>
              <w:spacing w:after="60"/>
              <w:rPr>
                <w:i/>
                <w:iCs/>
                <w:sz w:val="20"/>
                <w:szCs w:val="20"/>
              </w:rPr>
            </w:pPr>
            <w:r w:rsidRPr="00A03B1B">
              <w:rPr>
                <w:i/>
                <w:iCs/>
                <w:sz w:val="20"/>
                <w:szCs w:val="20"/>
              </w:rPr>
              <w:t>Aggregated Emergency Base Point for Generation</w:t>
            </w:r>
            <w:r w:rsidRPr="00A03B1B">
              <w:rPr>
                <w:iCs/>
                <w:sz w:val="20"/>
                <w:szCs w:val="20"/>
              </w:rPr>
              <w:t xml:space="preserve">—The aggregation of the positive Emergency Base Points for the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for the 15-minute Settlement Interval.  Where for a Combined Cycle Train, AEBP is calculated for the Combined Cycle Train considering all emergency Dispatch Instructions to any Combined Cycle Generation Resources within the Combined Cycle Train.</w:t>
            </w:r>
          </w:p>
        </w:tc>
      </w:tr>
      <w:tr w:rsidR="00A03B1B" w:rsidRPr="00A03B1B" w14:paraId="536497B0"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5DED80D3" w14:textId="77777777" w:rsidR="00A03B1B" w:rsidRPr="00A03B1B" w:rsidRDefault="00A03B1B" w:rsidP="00A03B1B">
            <w:pPr>
              <w:spacing w:after="60"/>
              <w:rPr>
                <w:iCs/>
                <w:sz w:val="20"/>
                <w:szCs w:val="20"/>
              </w:rPr>
            </w:pPr>
            <w:r w:rsidRPr="00A03B1B">
              <w:rPr>
                <w:iCs/>
                <w:sz w:val="20"/>
                <w:szCs w:val="20"/>
              </w:rPr>
              <w:t>AEBPLOAD</w:t>
            </w:r>
            <w:r w:rsidRPr="00A03B1B">
              <w:rPr>
                <w:iCs/>
                <w:sz w:val="20"/>
                <w:szCs w:val="20"/>
                <w:vertAlign w:val="subscript"/>
              </w:rPr>
              <w:t xml:space="preserve"> </w:t>
            </w:r>
            <w:r w:rsidRPr="00A03B1B">
              <w:rPr>
                <w:i/>
                <w:iCs/>
                <w:sz w:val="20"/>
                <w:szCs w:val="20"/>
                <w:vertAlign w:val="subscript"/>
              </w:rPr>
              <w:t>q, r, p</w:t>
            </w:r>
          </w:p>
        </w:tc>
        <w:tc>
          <w:tcPr>
            <w:tcW w:w="481" w:type="pct"/>
            <w:tcBorders>
              <w:top w:val="single" w:sz="4" w:space="0" w:color="auto"/>
              <w:left w:val="single" w:sz="4" w:space="0" w:color="auto"/>
              <w:bottom w:val="single" w:sz="4" w:space="0" w:color="auto"/>
              <w:right w:val="single" w:sz="4" w:space="0" w:color="auto"/>
            </w:tcBorders>
          </w:tcPr>
          <w:p w14:paraId="7B74114A" w14:textId="77777777" w:rsidR="00A03B1B" w:rsidRPr="00A03B1B" w:rsidRDefault="00A03B1B" w:rsidP="00A03B1B">
            <w:pPr>
              <w:spacing w:after="60"/>
              <w:rPr>
                <w:iCs/>
                <w:sz w:val="20"/>
                <w:szCs w:val="20"/>
              </w:rPr>
            </w:pPr>
            <w:r w:rsidRPr="00A03B1B">
              <w:rPr>
                <w:iCs/>
                <w:sz w:val="20"/>
                <w:szCs w:val="20"/>
              </w:rPr>
              <w:t>MWh</w:t>
            </w:r>
          </w:p>
        </w:tc>
        <w:tc>
          <w:tcPr>
            <w:tcW w:w="3585" w:type="pct"/>
            <w:tcBorders>
              <w:top w:val="single" w:sz="4" w:space="0" w:color="auto"/>
              <w:left w:val="single" w:sz="4" w:space="0" w:color="auto"/>
              <w:bottom w:val="single" w:sz="4" w:space="0" w:color="auto"/>
              <w:right w:val="single" w:sz="4" w:space="0" w:color="auto"/>
            </w:tcBorders>
          </w:tcPr>
          <w:p w14:paraId="2EC840A4" w14:textId="77777777" w:rsidR="00A03B1B" w:rsidRPr="00A03B1B" w:rsidRDefault="00A03B1B" w:rsidP="00A03B1B">
            <w:pPr>
              <w:spacing w:after="60"/>
              <w:rPr>
                <w:i/>
                <w:iCs/>
                <w:sz w:val="20"/>
                <w:szCs w:val="20"/>
              </w:rPr>
            </w:pPr>
            <w:r w:rsidRPr="00A03B1B">
              <w:rPr>
                <w:i/>
                <w:iCs/>
                <w:sz w:val="20"/>
                <w:szCs w:val="20"/>
              </w:rPr>
              <w:t>Aggregated Emergency Base Point for Charging Load</w:t>
            </w:r>
            <w:r w:rsidRPr="00A03B1B">
              <w:rPr>
                <w:iCs/>
                <w:sz w:val="20"/>
                <w:szCs w:val="20"/>
              </w:rPr>
              <w:t xml:space="preserve">—The aggregation of the negative Emergency Base Points for the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for the 15-minute Settlement Interval.  </w:t>
            </w:r>
          </w:p>
        </w:tc>
      </w:tr>
      <w:tr w:rsidR="00A03B1B" w:rsidRPr="00A03B1B" w14:paraId="1FF7F70C" w14:textId="77777777" w:rsidTr="00B31BB1">
        <w:trPr>
          <w:cantSplit/>
        </w:trPr>
        <w:tc>
          <w:tcPr>
            <w:tcW w:w="934" w:type="pct"/>
          </w:tcPr>
          <w:p w14:paraId="551C190C" w14:textId="77777777" w:rsidR="00A03B1B" w:rsidRPr="00A03B1B" w:rsidRDefault="00A03B1B" w:rsidP="00A03B1B">
            <w:pPr>
              <w:spacing w:after="60"/>
              <w:rPr>
                <w:iCs/>
                <w:sz w:val="20"/>
                <w:szCs w:val="20"/>
              </w:rPr>
            </w:pPr>
            <w:r w:rsidRPr="00A03B1B">
              <w:rPr>
                <w:iCs/>
                <w:sz w:val="20"/>
                <w:szCs w:val="20"/>
              </w:rPr>
              <w:t xml:space="preserve">EBP </w:t>
            </w:r>
            <w:r w:rsidRPr="00A03B1B">
              <w:rPr>
                <w:i/>
                <w:iCs/>
                <w:sz w:val="20"/>
                <w:szCs w:val="20"/>
                <w:vertAlign w:val="subscript"/>
              </w:rPr>
              <w:t>q, r, p, y</w:t>
            </w:r>
          </w:p>
        </w:tc>
        <w:tc>
          <w:tcPr>
            <w:tcW w:w="481" w:type="pct"/>
          </w:tcPr>
          <w:p w14:paraId="31F9C098"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555E5BE3" w14:textId="77777777" w:rsidR="00A03B1B" w:rsidRPr="00A03B1B" w:rsidRDefault="00A03B1B" w:rsidP="00A03B1B">
            <w:pPr>
              <w:spacing w:after="60"/>
              <w:rPr>
                <w:iCs/>
                <w:sz w:val="20"/>
                <w:szCs w:val="20"/>
              </w:rPr>
            </w:pPr>
            <w:r w:rsidRPr="00A03B1B">
              <w:rPr>
                <w:i/>
                <w:iCs/>
                <w:sz w:val="20"/>
                <w:szCs w:val="20"/>
              </w:rPr>
              <w:t>Emergency Base Point per QSE per Settlement Point per Resource by interval</w:t>
            </w:r>
            <w:r w:rsidRPr="00A03B1B">
              <w:rPr>
                <w:iCs/>
                <w:sz w:val="20"/>
                <w:szCs w:val="20"/>
              </w:rPr>
              <w:t xml:space="preserve">—The Emergency Base Point of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Emergency Base Point interval or SCED interval</w:t>
            </w:r>
            <w:r w:rsidRPr="00A03B1B">
              <w:rPr>
                <w:i/>
                <w:iCs/>
                <w:sz w:val="20"/>
                <w:szCs w:val="20"/>
              </w:rPr>
              <w:t xml:space="preserve"> y</w:t>
            </w:r>
            <w:r w:rsidRPr="00A03B1B">
              <w:rPr>
                <w:iCs/>
                <w:sz w:val="20"/>
                <w:szCs w:val="20"/>
              </w:rPr>
              <w:t xml:space="preserve">.  If a Base Point instead of an Emergency Base Point is effective during the interval </w:t>
            </w:r>
            <w:r w:rsidRPr="00A03B1B">
              <w:rPr>
                <w:i/>
                <w:iCs/>
                <w:sz w:val="20"/>
                <w:szCs w:val="20"/>
              </w:rPr>
              <w:t>y</w:t>
            </w:r>
            <w:r w:rsidRPr="00A03B1B">
              <w:rPr>
                <w:iCs/>
                <w:sz w:val="20"/>
                <w:szCs w:val="20"/>
              </w:rPr>
              <w:t xml:space="preserve">, its value equals the Base Point.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78A4CB58" w14:textId="77777777" w:rsidTr="00B31BB1">
        <w:trPr>
          <w:cantSplit/>
        </w:trPr>
        <w:tc>
          <w:tcPr>
            <w:tcW w:w="934" w:type="pct"/>
          </w:tcPr>
          <w:p w14:paraId="06CD4A33" w14:textId="77777777" w:rsidR="00A03B1B" w:rsidRPr="00A03B1B" w:rsidRDefault="00A03B1B" w:rsidP="00A03B1B">
            <w:pPr>
              <w:spacing w:after="60"/>
              <w:rPr>
                <w:iCs/>
                <w:sz w:val="20"/>
                <w:szCs w:val="20"/>
              </w:rPr>
            </w:pPr>
            <w:r w:rsidRPr="00A03B1B">
              <w:rPr>
                <w:iCs/>
                <w:sz w:val="20"/>
                <w:szCs w:val="20"/>
              </w:rPr>
              <w:t xml:space="preserve">EBPPR </w:t>
            </w:r>
            <w:r w:rsidRPr="00A03B1B">
              <w:rPr>
                <w:i/>
                <w:iCs/>
                <w:sz w:val="20"/>
                <w:szCs w:val="20"/>
                <w:vertAlign w:val="subscript"/>
              </w:rPr>
              <w:t>q, r, p, y</w:t>
            </w:r>
          </w:p>
        </w:tc>
        <w:tc>
          <w:tcPr>
            <w:tcW w:w="481" w:type="pct"/>
          </w:tcPr>
          <w:p w14:paraId="0CA43AE8"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1374887C" w14:textId="77777777" w:rsidR="00A03B1B" w:rsidRPr="00A03B1B" w:rsidRDefault="00A03B1B" w:rsidP="00A03B1B">
            <w:pPr>
              <w:spacing w:after="60"/>
              <w:rPr>
                <w:iCs/>
                <w:sz w:val="20"/>
                <w:szCs w:val="20"/>
              </w:rPr>
            </w:pPr>
            <w:r w:rsidRPr="00A03B1B">
              <w:rPr>
                <w:i/>
                <w:iCs/>
                <w:sz w:val="20"/>
                <w:szCs w:val="20"/>
              </w:rPr>
              <w:t>Emergency Base Point Price per QSE per Settlement Point per Resource by interval</w:t>
            </w:r>
            <w:r w:rsidRPr="00A03B1B">
              <w:rPr>
                <w:iCs/>
                <w:sz w:val="20"/>
                <w:szCs w:val="20"/>
              </w:rPr>
              <w:t>—The price on the Energy Offer Curve</w:t>
            </w:r>
            <w:r w:rsidRPr="00A03B1B">
              <w:rPr>
                <w:rFonts w:ascii="Calibri" w:eastAsia="Calibri" w:hAnsi="Calibri"/>
                <w:sz w:val="22"/>
                <w:szCs w:val="22"/>
              </w:rPr>
              <w:t xml:space="preserve"> </w:t>
            </w:r>
            <w:r w:rsidRPr="00A03B1B">
              <w:rPr>
                <w:iCs/>
                <w:sz w:val="20"/>
                <w:szCs w:val="20"/>
              </w:rPr>
              <w:t>or Energy Bid/Offer Curve corresponding to the Emergency Base Point</w:t>
            </w:r>
            <w:r w:rsidRPr="00A03B1B">
              <w:rPr>
                <w:rFonts w:ascii="Calibri" w:eastAsia="Calibri" w:hAnsi="Calibri"/>
                <w:sz w:val="22"/>
                <w:szCs w:val="22"/>
              </w:rPr>
              <w:t xml:space="preserve"> </w:t>
            </w:r>
            <w:r w:rsidRPr="00A03B1B">
              <w:rPr>
                <w:iCs/>
                <w:sz w:val="20"/>
                <w:szCs w:val="20"/>
              </w:rPr>
              <w:t xml:space="preserve">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Emergency Base Point interval or SCED interval </w:t>
            </w:r>
            <w:r w:rsidRPr="00A03B1B">
              <w:rPr>
                <w:i/>
                <w:iCs/>
                <w:sz w:val="20"/>
                <w:szCs w:val="20"/>
              </w:rPr>
              <w:t>y</w:t>
            </w:r>
            <w:r w:rsidRPr="00A03B1B">
              <w:rPr>
                <w:iCs/>
                <w:sz w:val="20"/>
                <w:szCs w:val="20"/>
              </w:rPr>
              <w:t xml:space="preserve">.  The Energy Offer Curve shall be capped by the MOC pursuant to Section 4.4.9.4.1, Mitigated Offer Cap, and the Energy Bid/Offer Curve shall be capped by the maximum RTSPP at the Settlement Point for the Operating Day, per paragraph (12) of Section 6.6.9.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0A7B8433" w14:textId="77777777" w:rsidTr="00B31BB1">
        <w:trPr>
          <w:cantSplit/>
        </w:trPr>
        <w:tc>
          <w:tcPr>
            <w:tcW w:w="934" w:type="pct"/>
          </w:tcPr>
          <w:p w14:paraId="6519E80D" w14:textId="77777777" w:rsidR="00A03B1B" w:rsidRPr="00A03B1B" w:rsidRDefault="00A03B1B" w:rsidP="00A03B1B">
            <w:pPr>
              <w:spacing w:after="60"/>
              <w:rPr>
                <w:iCs/>
                <w:sz w:val="20"/>
                <w:szCs w:val="20"/>
              </w:rPr>
            </w:pPr>
            <w:r w:rsidRPr="00A03B1B">
              <w:rPr>
                <w:iCs/>
                <w:sz w:val="20"/>
                <w:szCs w:val="20"/>
              </w:rPr>
              <w:lastRenderedPageBreak/>
              <w:t>RTSPP</w:t>
            </w:r>
            <w:r w:rsidRPr="00A03B1B">
              <w:rPr>
                <w:i/>
                <w:iCs/>
                <w:sz w:val="20"/>
                <w:szCs w:val="20"/>
              </w:rPr>
              <w:t xml:space="preserve"> </w:t>
            </w:r>
            <w:r w:rsidRPr="00A03B1B">
              <w:rPr>
                <w:i/>
                <w:iCs/>
                <w:sz w:val="20"/>
                <w:szCs w:val="20"/>
                <w:vertAlign w:val="subscript"/>
              </w:rPr>
              <w:t>p</w:t>
            </w:r>
          </w:p>
        </w:tc>
        <w:tc>
          <w:tcPr>
            <w:tcW w:w="481" w:type="pct"/>
          </w:tcPr>
          <w:p w14:paraId="2DE828F2"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3E7786CF" w14:textId="77777777" w:rsidR="00A03B1B" w:rsidRPr="00A03B1B" w:rsidRDefault="00A03B1B" w:rsidP="00A03B1B">
            <w:pPr>
              <w:spacing w:after="60"/>
              <w:rPr>
                <w:iCs/>
                <w:sz w:val="20"/>
                <w:szCs w:val="20"/>
              </w:rPr>
            </w:pPr>
            <w:r w:rsidRPr="00A03B1B">
              <w:rPr>
                <w:i/>
                <w:iCs/>
                <w:sz w:val="20"/>
                <w:szCs w:val="20"/>
              </w:rPr>
              <w:t>Real-Time Settlement Point Price per Settlement Point</w:t>
            </w:r>
            <w:r w:rsidRPr="00A03B1B">
              <w:rPr>
                <w:iCs/>
                <w:sz w:val="20"/>
                <w:szCs w:val="20"/>
              </w:rPr>
              <w:t xml:space="preserve">—The Real-Time Settlement Point Price at Settlement Point </w:t>
            </w:r>
            <w:r w:rsidRPr="00A03B1B">
              <w:rPr>
                <w:i/>
                <w:iCs/>
                <w:sz w:val="20"/>
                <w:szCs w:val="20"/>
              </w:rPr>
              <w:t>p</w:t>
            </w:r>
            <w:r w:rsidRPr="00A03B1B">
              <w:rPr>
                <w:iCs/>
                <w:sz w:val="20"/>
                <w:szCs w:val="20"/>
              </w:rPr>
              <w:t>, for the 15-minute Settlement Interval.</w:t>
            </w:r>
          </w:p>
        </w:tc>
      </w:tr>
      <w:tr w:rsidR="00A03B1B" w:rsidRPr="00A03B1B" w14:paraId="6D0E3451" w14:textId="77777777" w:rsidTr="00B31BB1">
        <w:trPr>
          <w:cantSplit/>
        </w:trPr>
        <w:tc>
          <w:tcPr>
            <w:tcW w:w="934" w:type="pct"/>
          </w:tcPr>
          <w:p w14:paraId="3F8B5991" w14:textId="77777777" w:rsidR="00A03B1B" w:rsidRPr="00A03B1B" w:rsidRDefault="00A03B1B" w:rsidP="00A03B1B">
            <w:pPr>
              <w:spacing w:after="60"/>
              <w:rPr>
                <w:iCs/>
                <w:sz w:val="20"/>
                <w:szCs w:val="20"/>
              </w:rPr>
            </w:pPr>
            <w:r w:rsidRPr="00A03B1B">
              <w:rPr>
                <w:iCs/>
                <w:sz w:val="20"/>
                <w:szCs w:val="20"/>
              </w:rPr>
              <w:t xml:space="preserve">RTMG </w:t>
            </w:r>
            <w:r w:rsidRPr="00A03B1B">
              <w:rPr>
                <w:i/>
                <w:iCs/>
                <w:sz w:val="20"/>
                <w:szCs w:val="20"/>
                <w:vertAlign w:val="subscript"/>
              </w:rPr>
              <w:t>q, r, p</w:t>
            </w:r>
          </w:p>
        </w:tc>
        <w:tc>
          <w:tcPr>
            <w:tcW w:w="481" w:type="pct"/>
          </w:tcPr>
          <w:p w14:paraId="5FF7DCA0"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42D7D4DF" w14:textId="77777777" w:rsidR="00A03B1B" w:rsidRPr="00A03B1B" w:rsidRDefault="00A03B1B" w:rsidP="00A03B1B">
            <w:pPr>
              <w:spacing w:after="60"/>
              <w:rPr>
                <w:iCs/>
                <w:sz w:val="20"/>
                <w:szCs w:val="20"/>
              </w:rPr>
            </w:pPr>
            <w:r w:rsidRPr="00A03B1B">
              <w:rPr>
                <w:i/>
                <w:iCs/>
                <w:sz w:val="20"/>
                <w:szCs w:val="20"/>
              </w:rPr>
              <w:t>Real-Time Metered Generation per QSE per Settlement Point per Resource</w:t>
            </w:r>
            <w:r w:rsidRPr="00A03B1B">
              <w:rPr>
                <w:iCs/>
                <w:sz w:val="20"/>
                <w:szCs w:val="20"/>
              </w:rPr>
              <w:t xml:space="preserve">—The metered generation of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in Real-Time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4866FB92" w14:textId="77777777" w:rsidTr="00B31BB1">
        <w:trPr>
          <w:cantSplit/>
        </w:trPr>
        <w:tc>
          <w:tcPr>
            <w:tcW w:w="934" w:type="pct"/>
          </w:tcPr>
          <w:p w14:paraId="54FA084D" w14:textId="77777777" w:rsidR="00A03B1B" w:rsidRPr="00A03B1B" w:rsidRDefault="00A03B1B" w:rsidP="00A03B1B">
            <w:pPr>
              <w:spacing w:after="60"/>
              <w:rPr>
                <w:iCs/>
                <w:sz w:val="20"/>
                <w:szCs w:val="20"/>
              </w:rPr>
            </w:pPr>
            <w:r w:rsidRPr="00A03B1B">
              <w:rPr>
                <w:iCs/>
                <w:sz w:val="20"/>
                <w:szCs w:val="20"/>
              </w:rPr>
              <w:t xml:space="preserve">RTCL </w:t>
            </w:r>
            <w:r w:rsidRPr="00A03B1B">
              <w:rPr>
                <w:i/>
                <w:iCs/>
                <w:sz w:val="20"/>
                <w:szCs w:val="20"/>
                <w:vertAlign w:val="subscript"/>
              </w:rPr>
              <w:t>q, r, p</w:t>
            </w:r>
          </w:p>
        </w:tc>
        <w:tc>
          <w:tcPr>
            <w:tcW w:w="481" w:type="pct"/>
          </w:tcPr>
          <w:p w14:paraId="171D5C00" w14:textId="77777777" w:rsidR="00A03B1B" w:rsidRPr="00A03B1B" w:rsidRDefault="00A03B1B" w:rsidP="00A03B1B">
            <w:pPr>
              <w:spacing w:after="60"/>
              <w:rPr>
                <w:iCs/>
                <w:sz w:val="20"/>
                <w:szCs w:val="20"/>
              </w:rPr>
            </w:pPr>
            <w:r w:rsidRPr="00A03B1B">
              <w:rPr>
                <w:iCs/>
                <w:sz w:val="20"/>
                <w:szCs w:val="20"/>
              </w:rPr>
              <w:t>MWh</w:t>
            </w:r>
          </w:p>
        </w:tc>
        <w:tc>
          <w:tcPr>
            <w:tcW w:w="3585" w:type="pct"/>
          </w:tcPr>
          <w:p w14:paraId="5C5F204C" w14:textId="77777777" w:rsidR="00A03B1B" w:rsidRPr="00A03B1B" w:rsidRDefault="00A03B1B" w:rsidP="00A03B1B">
            <w:pPr>
              <w:spacing w:after="60"/>
              <w:rPr>
                <w:i/>
                <w:iCs/>
                <w:sz w:val="20"/>
                <w:szCs w:val="20"/>
              </w:rPr>
            </w:pPr>
            <w:r w:rsidRPr="00A03B1B">
              <w:rPr>
                <w:i/>
                <w:iCs/>
                <w:sz w:val="20"/>
                <w:szCs w:val="20"/>
              </w:rPr>
              <w:t>Real-Time Charging Load per QSE per Resource per Settlement Point</w:t>
            </w:r>
            <w:r w:rsidRPr="00A03B1B">
              <w:rPr>
                <w:iCs/>
                <w:sz w:val="20"/>
                <w:szCs w:val="20"/>
              </w:rPr>
              <w:t xml:space="preserve">—The charging load for Resource </w:t>
            </w:r>
            <w:proofErr w:type="spellStart"/>
            <w:r w:rsidRPr="00A03B1B">
              <w:rPr>
                <w:i/>
                <w:iCs/>
                <w:sz w:val="20"/>
                <w:szCs w:val="20"/>
              </w:rPr>
              <w:t xml:space="preserve">r </w:t>
            </w:r>
            <w:r w:rsidRPr="00A03B1B">
              <w:rPr>
                <w:iCs/>
                <w:sz w:val="20"/>
                <w:szCs w:val="20"/>
              </w:rPr>
              <w:t>at</w:t>
            </w:r>
            <w:proofErr w:type="spellEnd"/>
            <w:r w:rsidRPr="00A03B1B">
              <w:rPr>
                <w:iCs/>
                <w:sz w:val="20"/>
                <w:szCs w:val="20"/>
              </w:rPr>
              <w:t xml:space="preserve"> Resource Node </w:t>
            </w:r>
            <w:r w:rsidRPr="00A03B1B">
              <w:rPr>
                <w:i/>
                <w:iCs/>
                <w:sz w:val="20"/>
                <w:szCs w:val="20"/>
              </w:rPr>
              <w:t xml:space="preserve">p </w:t>
            </w:r>
            <w:r w:rsidRPr="00A03B1B">
              <w:rPr>
                <w:iCs/>
                <w:sz w:val="20"/>
                <w:szCs w:val="20"/>
              </w:rPr>
              <w:t xml:space="preserve">represented by the QSE </w:t>
            </w:r>
            <w:r w:rsidRPr="00A03B1B">
              <w:rPr>
                <w:i/>
                <w:iCs/>
                <w:sz w:val="20"/>
                <w:szCs w:val="20"/>
              </w:rPr>
              <w:t xml:space="preserve">q, </w:t>
            </w:r>
            <w:r w:rsidRPr="00A03B1B">
              <w:rPr>
                <w:iCs/>
                <w:sz w:val="20"/>
                <w:szCs w:val="20"/>
              </w:rPr>
              <w:t>represented as a negative value,</w:t>
            </w:r>
            <w:r w:rsidRPr="00A03B1B">
              <w:rPr>
                <w:i/>
                <w:iCs/>
                <w:sz w:val="20"/>
                <w:szCs w:val="20"/>
              </w:rPr>
              <w:t xml:space="preserve"> </w:t>
            </w:r>
            <w:r w:rsidRPr="00A03B1B">
              <w:rPr>
                <w:iCs/>
                <w:sz w:val="20"/>
                <w:szCs w:val="20"/>
              </w:rPr>
              <w:t xml:space="preserve">for the 15-minute Settlement Interval. </w:t>
            </w:r>
          </w:p>
        </w:tc>
      </w:tr>
      <w:tr w:rsidR="00A03B1B" w:rsidRPr="00A03B1B" w14:paraId="37DA90EC" w14:textId="77777777" w:rsidTr="00B31BB1">
        <w:trPr>
          <w:cantSplit/>
        </w:trPr>
        <w:tc>
          <w:tcPr>
            <w:tcW w:w="934" w:type="pct"/>
          </w:tcPr>
          <w:p w14:paraId="31CDE276" w14:textId="77777777" w:rsidR="00A03B1B" w:rsidRPr="00A03B1B" w:rsidRDefault="00A03B1B" w:rsidP="00A03B1B">
            <w:pPr>
              <w:spacing w:after="60"/>
              <w:rPr>
                <w:iCs/>
                <w:sz w:val="20"/>
                <w:szCs w:val="20"/>
              </w:rPr>
            </w:pPr>
            <w:r w:rsidRPr="00A03B1B">
              <w:rPr>
                <w:bCs/>
                <w:sz w:val="20"/>
                <w:szCs w:val="20"/>
              </w:rPr>
              <w:t>RTRUNET</w:t>
            </w:r>
            <w:r w:rsidRPr="00A03B1B">
              <w:rPr>
                <w:bCs/>
                <w:iCs/>
                <w:szCs w:val="20"/>
              </w:rPr>
              <w:t xml:space="preserve"> </w:t>
            </w:r>
            <w:r w:rsidRPr="00A03B1B">
              <w:rPr>
                <w:bCs/>
                <w:i/>
                <w:iCs/>
                <w:szCs w:val="20"/>
                <w:vertAlign w:val="subscript"/>
              </w:rPr>
              <w:t>q, r</w:t>
            </w:r>
          </w:p>
        </w:tc>
        <w:tc>
          <w:tcPr>
            <w:tcW w:w="481" w:type="pct"/>
          </w:tcPr>
          <w:p w14:paraId="42759B37" w14:textId="77777777" w:rsidR="00A03B1B" w:rsidRPr="00A03B1B" w:rsidRDefault="00A03B1B" w:rsidP="00A03B1B">
            <w:pPr>
              <w:spacing w:after="60"/>
              <w:rPr>
                <w:iCs/>
                <w:sz w:val="20"/>
                <w:szCs w:val="20"/>
              </w:rPr>
            </w:pPr>
            <w:r w:rsidRPr="00A03B1B">
              <w:rPr>
                <w:iCs/>
                <w:sz w:val="20"/>
                <w:szCs w:val="20"/>
              </w:rPr>
              <w:t>$</w:t>
            </w:r>
          </w:p>
        </w:tc>
        <w:tc>
          <w:tcPr>
            <w:tcW w:w="3585" w:type="pct"/>
          </w:tcPr>
          <w:p w14:paraId="34D0585C" w14:textId="77777777" w:rsidR="00A03B1B" w:rsidRPr="00A03B1B" w:rsidRDefault="00A03B1B" w:rsidP="00A03B1B">
            <w:pPr>
              <w:spacing w:after="60"/>
              <w:rPr>
                <w:iCs/>
                <w:sz w:val="20"/>
                <w:szCs w:val="20"/>
              </w:rPr>
            </w:pPr>
            <w:r w:rsidRPr="00A03B1B">
              <w:rPr>
                <w:i/>
                <w:iCs/>
                <w:sz w:val="20"/>
                <w:szCs w:val="20"/>
              </w:rPr>
              <w:t>Real-Time Reg-Up Net Revenue</w:t>
            </w:r>
            <w:r w:rsidRPr="00A03B1B">
              <w:rPr>
                <w:iCs/>
                <w:sz w:val="20"/>
                <w:szCs w:val="20"/>
              </w:rPr>
              <w:t xml:space="preserve">—The difference between the Real-Time Reg-Up Revenue and the Real-Time Reg-Up Revenue Target for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D70EC79" w14:textId="77777777" w:rsidTr="00B31BB1">
        <w:trPr>
          <w:cantSplit/>
        </w:trPr>
        <w:tc>
          <w:tcPr>
            <w:tcW w:w="934" w:type="pct"/>
          </w:tcPr>
          <w:p w14:paraId="56F67CDC" w14:textId="77777777" w:rsidR="00A03B1B" w:rsidRPr="00A03B1B" w:rsidRDefault="00A03B1B" w:rsidP="00A03B1B">
            <w:pPr>
              <w:spacing w:after="60"/>
              <w:rPr>
                <w:iCs/>
                <w:sz w:val="20"/>
                <w:szCs w:val="20"/>
              </w:rPr>
            </w:pPr>
            <w:r w:rsidRPr="00A03B1B">
              <w:rPr>
                <w:bCs/>
                <w:sz w:val="20"/>
                <w:szCs w:val="20"/>
              </w:rPr>
              <w:t>RTRDNET</w:t>
            </w:r>
            <w:r w:rsidRPr="00A03B1B">
              <w:rPr>
                <w:bCs/>
                <w:iCs/>
                <w:szCs w:val="20"/>
              </w:rPr>
              <w:t xml:space="preserve"> </w:t>
            </w:r>
            <w:r w:rsidRPr="00A03B1B">
              <w:rPr>
                <w:bCs/>
                <w:i/>
                <w:iCs/>
                <w:szCs w:val="20"/>
                <w:vertAlign w:val="subscript"/>
              </w:rPr>
              <w:t>q, r</w:t>
            </w:r>
          </w:p>
        </w:tc>
        <w:tc>
          <w:tcPr>
            <w:tcW w:w="481" w:type="pct"/>
          </w:tcPr>
          <w:p w14:paraId="4920D691" w14:textId="77777777" w:rsidR="00A03B1B" w:rsidRPr="00A03B1B" w:rsidRDefault="00A03B1B" w:rsidP="00A03B1B">
            <w:pPr>
              <w:spacing w:after="60"/>
              <w:rPr>
                <w:iCs/>
                <w:sz w:val="20"/>
                <w:szCs w:val="20"/>
              </w:rPr>
            </w:pPr>
            <w:r w:rsidRPr="00A03B1B">
              <w:rPr>
                <w:iCs/>
                <w:sz w:val="20"/>
                <w:szCs w:val="20"/>
              </w:rPr>
              <w:t>$</w:t>
            </w:r>
          </w:p>
        </w:tc>
        <w:tc>
          <w:tcPr>
            <w:tcW w:w="3585" w:type="pct"/>
          </w:tcPr>
          <w:p w14:paraId="0BD45FEE" w14:textId="77777777" w:rsidR="00A03B1B" w:rsidRPr="00A03B1B" w:rsidRDefault="00A03B1B" w:rsidP="00A03B1B">
            <w:pPr>
              <w:spacing w:after="60"/>
              <w:rPr>
                <w:i/>
                <w:iCs/>
                <w:sz w:val="20"/>
                <w:szCs w:val="20"/>
              </w:rPr>
            </w:pPr>
            <w:r w:rsidRPr="00A03B1B">
              <w:rPr>
                <w:i/>
                <w:iCs/>
                <w:sz w:val="20"/>
                <w:szCs w:val="20"/>
              </w:rPr>
              <w:t>Real-Time Reg-Down Net Revenue</w:t>
            </w:r>
            <w:r w:rsidRPr="00A03B1B">
              <w:rPr>
                <w:iCs/>
                <w:sz w:val="20"/>
                <w:szCs w:val="20"/>
              </w:rPr>
              <w:t xml:space="preserve">—The difference between calculated revenue for the Real-Time Reg-Down Revenue and the Real-Time Reg-Down Revenue Target for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6BE119C" w14:textId="77777777" w:rsidTr="00B31BB1">
        <w:trPr>
          <w:cantSplit/>
        </w:trPr>
        <w:tc>
          <w:tcPr>
            <w:tcW w:w="934" w:type="pct"/>
          </w:tcPr>
          <w:p w14:paraId="202CD4F2" w14:textId="77777777" w:rsidR="00A03B1B" w:rsidRPr="00A03B1B" w:rsidRDefault="00A03B1B" w:rsidP="00A03B1B">
            <w:pPr>
              <w:spacing w:after="60"/>
              <w:rPr>
                <w:bCs/>
                <w:sz w:val="20"/>
                <w:szCs w:val="20"/>
              </w:rPr>
            </w:pPr>
            <w:r w:rsidRPr="00A03B1B">
              <w:rPr>
                <w:bCs/>
                <w:sz w:val="20"/>
                <w:szCs w:val="20"/>
              </w:rPr>
              <w:t>RTRRNET</w:t>
            </w:r>
            <w:r w:rsidRPr="00A03B1B">
              <w:rPr>
                <w:bCs/>
                <w:iCs/>
                <w:szCs w:val="20"/>
              </w:rPr>
              <w:t xml:space="preserve"> </w:t>
            </w:r>
            <w:r w:rsidRPr="00A03B1B">
              <w:rPr>
                <w:bCs/>
                <w:i/>
                <w:iCs/>
                <w:szCs w:val="20"/>
                <w:vertAlign w:val="subscript"/>
              </w:rPr>
              <w:t>q, r</w:t>
            </w:r>
          </w:p>
        </w:tc>
        <w:tc>
          <w:tcPr>
            <w:tcW w:w="481" w:type="pct"/>
          </w:tcPr>
          <w:p w14:paraId="72F20C78" w14:textId="77777777" w:rsidR="00A03B1B" w:rsidRPr="00A03B1B" w:rsidRDefault="00A03B1B" w:rsidP="00A03B1B">
            <w:pPr>
              <w:spacing w:after="60"/>
              <w:rPr>
                <w:iCs/>
                <w:sz w:val="20"/>
                <w:szCs w:val="20"/>
              </w:rPr>
            </w:pPr>
            <w:r w:rsidRPr="00A03B1B">
              <w:rPr>
                <w:iCs/>
                <w:sz w:val="20"/>
                <w:szCs w:val="20"/>
              </w:rPr>
              <w:t>$</w:t>
            </w:r>
          </w:p>
        </w:tc>
        <w:tc>
          <w:tcPr>
            <w:tcW w:w="3585" w:type="pct"/>
          </w:tcPr>
          <w:p w14:paraId="4AD55F83" w14:textId="77777777" w:rsidR="00A03B1B" w:rsidRPr="00A03B1B" w:rsidRDefault="00A03B1B" w:rsidP="00A03B1B">
            <w:pPr>
              <w:spacing w:after="60"/>
              <w:rPr>
                <w:i/>
                <w:iCs/>
                <w:sz w:val="20"/>
                <w:szCs w:val="20"/>
              </w:rPr>
            </w:pPr>
            <w:r w:rsidRPr="00A03B1B">
              <w:rPr>
                <w:i/>
                <w:iCs/>
                <w:sz w:val="20"/>
                <w:szCs w:val="20"/>
              </w:rPr>
              <w:t>Real-Time Responsive Reserve Net Revenue</w:t>
            </w:r>
            <w:r w:rsidRPr="00A03B1B">
              <w:rPr>
                <w:iCs/>
                <w:sz w:val="20"/>
                <w:szCs w:val="20"/>
              </w:rPr>
              <w:t xml:space="preserve">—The difference between Real-Time RRS Revenue and the Real-Time RRS Revenue Target for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54F65A9E" w14:textId="77777777" w:rsidTr="00B31BB1">
        <w:trPr>
          <w:cantSplit/>
        </w:trPr>
        <w:tc>
          <w:tcPr>
            <w:tcW w:w="934" w:type="pct"/>
          </w:tcPr>
          <w:p w14:paraId="74B67286" w14:textId="77777777" w:rsidR="00A03B1B" w:rsidRPr="00A03B1B" w:rsidRDefault="00A03B1B" w:rsidP="00A03B1B">
            <w:pPr>
              <w:spacing w:after="60"/>
              <w:rPr>
                <w:bCs/>
                <w:sz w:val="20"/>
                <w:szCs w:val="20"/>
              </w:rPr>
            </w:pPr>
            <w:r w:rsidRPr="00A03B1B">
              <w:rPr>
                <w:bCs/>
                <w:sz w:val="20"/>
                <w:szCs w:val="20"/>
              </w:rPr>
              <w:t>RTNSNET</w:t>
            </w:r>
            <w:r w:rsidRPr="00A03B1B">
              <w:rPr>
                <w:bCs/>
                <w:iCs/>
                <w:szCs w:val="20"/>
              </w:rPr>
              <w:t xml:space="preserve"> </w:t>
            </w:r>
            <w:r w:rsidRPr="00A03B1B">
              <w:rPr>
                <w:bCs/>
                <w:i/>
                <w:iCs/>
                <w:szCs w:val="20"/>
                <w:vertAlign w:val="subscript"/>
              </w:rPr>
              <w:t>q, r</w:t>
            </w:r>
          </w:p>
        </w:tc>
        <w:tc>
          <w:tcPr>
            <w:tcW w:w="481" w:type="pct"/>
          </w:tcPr>
          <w:p w14:paraId="16546B67" w14:textId="77777777" w:rsidR="00A03B1B" w:rsidRPr="00A03B1B" w:rsidRDefault="00A03B1B" w:rsidP="00A03B1B">
            <w:pPr>
              <w:spacing w:after="60"/>
              <w:rPr>
                <w:iCs/>
                <w:sz w:val="20"/>
                <w:szCs w:val="20"/>
              </w:rPr>
            </w:pPr>
            <w:r w:rsidRPr="00A03B1B">
              <w:rPr>
                <w:iCs/>
                <w:sz w:val="20"/>
                <w:szCs w:val="20"/>
              </w:rPr>
              <w:t>$</w:t>
            </w:r>
          </w:p>
        </w:tc>
        <w:tc>
          <w:tcPr>
            <w:tcW w:w="3585" w:type="pct"/>
          </w:tcPr>
          <w:p w14:paraId="3FA91779" w14:textId="77777777" w:rsidR="00A03B1B" w:rsidRPr="00A03B1B" w:rsidRDefault="00A03B1B" w:rsidP="00A03B1B">
            <w:pPr>
              <w:spacing w:after="60"/>
              <w:rPr>
                <w:i/>
                <w:iCs/>
                <w:sz w:val="20"/>
                <w:szCs w:val="20"/>
              </w:rPr>
            </w:pPr>
            <w:r w:rsidRPr="00A03B1B">
              <w:rPr>
                <w:i/>
                <w:iCs/>
                <w:sz w:val="20"/>
                <w:szCs w:val="20"/>
              </w:rPr>
              <w:t>Real-Time Non-Spin Net Revenue</w:t>
            </w:r>
            <w:r w:rsidRPr="00A03B1B">
              <w:rPr>
                <w:iCs/>
                <w:sz w:val="20"/>
                <w:szCs w:val="20"/>
              </w:rPr>
              <w:t xml:space="preserve">—The difference between Real-Time Non-Spin Revenue and the Real-Time Non-Spin Revenue Target 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4BE82710" w14:textId="77777777" w:rsidTr="00B31BB1">
        <w:trPr>
          <w:cantSplit/>
        </w:trPr>
        <w:tc>
          <w:tcPr>
            <w:tcW w:w="934" w:type="pct"/>
          </w:tcPr>
          <w:p w14:paraId="09FF3B30" w14:textId="77777777" w:rsidR="00A03B1B" w:rsidRPr="00A03B1B" w:rsidRDefault="00A03B1B" w:rsidP="00A03B1B">
            <w:pPr>
              <w:spacing w:after="60"/>
              <w:rPr>
                <w:bCs/>
                <w:sz w:val="20"/>
                <w:szCs w:val="20"/>
              </w:rPr>
            </w:pPr>
            <w:r w:rsidRPr="00A03B1B">
              <w:rPr>
                <w:bCs/>
                <w:sz w:val="20"/>
                <w:szCs w:val="20"/>
              </w:rPr>
              <w:t>RTECRNET</w:t>
            </w:r>
            <w:r w:rsidRPr="00A03B1B">
              <w:rPr>
                <w:bCs/>
                <w:iCs/>
                <w:szCs w:val="20"/>
              </w:rPr>
              <w:t xml:space="preserve"> </w:t>
            </w:r>
            <w:r w:rsidRPr="00A03B1B">
              <w:rPr>
                <w:bCs/>
                <w:i/>
                <w:iCs/>
                <w:szCs w:val="20"/>
                <w:vertAlign w:val="subscript"/>
              </w:rPr>
              <w:t>q, r</w:t>
            </w:r>
          </w:p>
        </w:tc>
        <w:tc>
          <w:tcPr>
            <w:tcW w:w="481" w:type="pct"/>
          </w:tcPr>
          <w:p w14:paraId="1F8E6779" w14:textId="77777777" w:rsidR="00A03B1B" w:rsidRPr="00A03B1B" w:rsidRDefault="00A03B1B" w:rsidP="00A03B1B">
            <w:pPr>
              <w:spacing w:after="60"/>
              <w:rPr>
                <w:iCs/>
                <w:sz w:val="20"/>
                <w:szCs w:val="20"/>
              </w:rPr>
            </w:pPr>
            <w:r w:rsidRPr="00A03B1B">
              <w:rPr>
                <w:iCs/>
                <w:sz w:val="20"/>
                <w:szCs w:val="20"/>
              </w:rPr>
              <w:t>$</w:t>
            </w:r>
          </w:p>
        </w:tc>
        <w:tc>
          <w:tcPr>
            <w:tcW w:w="3585" w:type="pct"/>
          </w:tcPr>
          <w:p w14:paraId="352447ED" w14:textId="77777777" w:rsidR="00A03B1B" w:rsidRPr="00A03B1B" w:rsidRDefault="00A03B1B" w:rsidP="00A03B1B">
            <w:pPr>
              <w:spacing w:after="60"/>
              <w:rPr>
                <w:i/>
                <w:iCs/>
                <w:sz w:val="20"/>
                <w:szCs w:val="20"/>
              </w:rPr>
            </w:pPr>
            <w:r w:rsidRPr="00A03B1B">
              <w:rPr>
                <w:i/>
                <w:iCs/>
                <w:sz w:val="20"/>
                <w:szCs w:val="20"/>
              </w:rPr>
              <w:t>Real-Time ERCOT Contingency Reserve Service Net Revenue</w:t>
            </w:r>
            <w:r w:rsidRPr="00A03B1B">
              <w:rPr>
                <w:iCs/>
                <w:sz w:val="20"/>
                <w:szCs w:val="20"/>
              </w:rPr>
              <w:t xml:space="preserve">—The difference between Real-Time ECRS Revenue and the Real-Time ECRS Revenue Target 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1A14268" w14:textId="77777777" w:rsidTr="00B31BB1">
        <w:trPr>
          <w:cantSplit/>
          <w:ins w:id="981" w:author="ERCOT" w:date="2025-12-09T11:37:00Z"/>
        </w:trPr>
        <w:tc>
          <w:tcPr>
            <w:tcW w:w="934" w:type="pct"/>
          </w:tcPr>
          <w:p w14:paraId="242F7418" w14:textId="77777777" w:rsidR="00A03B1B" w:rsidRPr="00A03B1B" w:rsidRDefault="00A03B1B" w:rsidP="00A03B1B">
            <w:pPr>
              <w:spacing w:after="60"/>
              <w:rPr>
                <w:ins w:id="982" w:author="ERCOT" w:date="2025-12-09T11:37:00Z"/>
                <w:bCs/>
                <w:sz w:val="20"/>
                <w:szCs w:val="20"/>
              </w:rPr>
            </w:pPr>
            <w:ins w:id="983" w:author="ERCOT" w:date="2025-12-09T11:37:00Z">
              <w:r w:rsidRPr="00A03B1B">
                <w:rPr>
                  <w:bCs/>
                  <w:sz w:val="20"/>
                  <w:szCs w:val="20"/>
                </w:rPr>
                <w:t>RTDRRNET</w:t>
              </w:r>
              <w:r w:rsidRPr="00A03B1B">
                <w:rPr>
                  <w:bCs/>
                  <w:iCs/>
                  <w:szCs w:val="20"/>
                </w:rPr>
                <w:t xml:space="preserve"> </w:t>
              </w:r>
              <w:r w:rsidRPr="00A03B1B">
                <w:rPr>
                  <w:bCs/>
                  <w:i/>
                  <w:iCs/>
                  <w:szCs w:val="20"/>
                  <w:vertAlign w:val="subscript"/>
                </w:rPr>
                <w:t>q, r</w:t>
              </w:r>
            </w:ins>
          </w:p>
        </w:tc>
        <w:tc>
          <w:tcPr>
            <w:tcW w:w="481" w:type="pct"/>
          </w:tcPr>
          <w:p w14:paraId="4B858A0B" w14:textId="77777777" w:rsidR="00A03B1B" w:rsidRPr="00A03B1B" w:rsidRDefault="00A03B1B" w:rsidP="00A03B1B">
            <w:pPr>
              <w:spacing w:after="60"/>
              <w:rPr>
                <w:ins w:id="984" w:author="ERCOT" w:date="2025-12-09T11:37:00Z"/>
                <w:iCs/>
                <w:sz w:val="20"/>
                <w:szCs w:val="20"/>
              </w:rPr>
            </w:pPr>
            <w:ins w:id="985" w:author="ERCOT" w:date="2025-12-09T11:37:00Z">
              <w:r w:rsidRPr="00A03B1B">
                <w:rPr>
                  <w:iCs/>
                  <w:sz w:val="20"/>
                  <w:szCs w:val="20"/>
                </w:rPr>
                <w:t>$</w:t>
              </w:r>
            </w:ins>
          </w:p>
        </w:tc>
        <w:tc>
          <w:tcPr>
            <w:tcW w:w="3585" w:type="pct"/>
          </w:tcPr>
          <w:p w14:paraId="5D0DB338" w14:textId="77777777" w:rsidR="00A03B1B" w:rsidRPr="00A03B1B" w:rsidRDefault="00A03B1B" w:rsidP="00A03B1B">
            <w:pPr>
              <w:spacing w:after="60"/>
              <w:rPr>
                <w:ins w:id="986" w:author="ERCOT" w:date="2025-12-09T11:37:00Z"/>
                <w:i/>
                <w:iCs/>
                <w:sz w:val="20"/>
                <w:szCs w:val="20"/>
              </w:rPr>
            </w:pPr>
            <w:ins w:id="987" w:author="ERCOT" w:date="2025-12-09T11:37:00Z">
              <w:r w:rsidRPr="00A03B1B">
                <w:rPr>
                  <w:i/>
                  <w:iCs/>
                  <w:sz w:val="20"/>
                  <w:szCs w:val="20"/>
                </w:rPr>
                <w:t>Real-Time Dispatchable Reliability Reserve Service Net Revenue</w:t>
              </w:r>
              <w:r w:rsidRPr="00A03B1B">
                <w:rPr>
                  <w:iCs/>
                  <w:sz w:val="20"/>
                  <w:szCs w:val="20"/>
                </w:rPr>
                <w:t xml:space="preserve">—The difference between Real-Time DRRS Revenue and the Real-Time DRRS Revenue Target for 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 xml:space="preserve">r </w:t>
              </w:r>
              <w:r w:rsidRPr="00A03B1B">
                <w:rPr>
                  <w:iCs/>
                  <w:sz w:val="20"/>
                  <w:szCs w:val="20"/>
                </w:rPr>
                <w:t>is the Combined Cycle Train.</w:t>
              </w:r>
            </w:ins>
          </w:p>
        </w:tc>
      </w:tr>
      <w:tr w:rsidR="00A03B1B" w:rsidRPr="00A03B1B" w14:paraId="663AFC4E" w14:textId="77777777" w:rsidTr="00B31BB1">
        <w:trPr>
          <w:cantSplit/>
        </w:trPr>
        <w:tc>
          <w:tcPr>
            <w:tcW w:w="934" w:type="pct"/>
          </w:tcPr>
          <w:p w14:paraId="527D9288" w14:textId="77777777" w:rsidR="00A03B1B" w:rsidRPr="00A03B1B" w:rsidRDefault="00A03B1B" w:rsidP="00A03B1B">
            <w:pPr>
              <w:spacing w:after="60"/>
              <w:rPr>
                <w:bCs/>
                <w:sz w:val="20"/>
                <w:szCs w:val="20"/>
              </w:rPr>
            </w:pPr>
            <w:r w:rsidRPr="00A03B1B">
              <w:rPr>
                <w:iCs/>
                <w:sz w:val="20"/>
                <w:szCs w:val="20"/>
              </w:rPr>
              <w:t xml:space="preserve">RTRUREV </w:t>
            </w:r>
            <w:r w:rsidRPr="00A03B1B">
              <w:rPr>
                <w:i/>
                <w:iCs/>
                <w:sz w:val="20"/>
                <w:szCs w:val="20"/>
                <w:vertAlign w:val="subscript"/>
              </w:rPr>
              <w:t>q, r</w:t>
            </w:r>
          </w:p>
        </w:tc>
        <w:tc>
          <w:tcPr>
            <w:tcW w:w="481" w:type="pct"/>
          </w:tcPr>
          <w:p w14:paraId="366B43E6" w14:textId="77777777" w:rsidR="00A03B1B" w:rsidRPr="00A03B1B" w:rsidRDefault="00A03B1B" w:rsidP="00A03B1B">
            <w:pPr>
              <w:spacing w:after="60"/>
              <w:rPr>
                <w:iCs/>
                <w:sz w:val="20"/>
                <w:szCs w:val="20"/>
              </w:rPr>
            </w:pPr>
            <w:r w:rsidRPr="00A03B1B">
              <w:rPr>
                <w:iCs/>
                <w:sz w:val="20"/>
                <w:szCs w:val="20"/>
              </w:rPr>
              <w:t>$</w:t>
            </w:r>
          </w:p>
        </w:tc>
        <w:tc>
          <w:tcPr>
            <w:tcW w:w="3585" w:type="pct"/>
          </w:tcPr>
          <w:p w14:paraId="4C1895E3" w14:textId="77777777" w:rsidR="00A03B1B" w:rsidRPr="00A03B1B" w:rsidRDefault="00A03B1B" w:rsidP="00A03B1B">
            <w:pPr>
              <w:spacing w:after="60"/>
              <w:rPr>
                <w:i/>
                <w:iCs/>
                <w:sz w:val="20"/>
                <w:szCs w:val="20"/>
              </w:rPr>
            </w:pPr>
            <w:r w:rsidRPr="00A03B1B">
              <w:rPr>
                <w:i/>
                <w:iCs/>
                <w:sz w:val="20"/>
                <w:szCs w:val="20"/>
              </w:rPr>
              <w:t>Real-Time Reg-Up Revenue</w:t>
            </w:r>
            <w:r w:rsidRPr="00A03B1B">
              <w:rPr>
                <w:iCs/>
                <w:sz w:val="20"/>
                <w:szCs w:val="20"/>
              </w:rPr>
              <w:t xml:space="preserve">—The calculated Real-Time Reg-Up revenue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2AD85891" w14:textId="77777777" w:rsidTr="00B31BB1">
        <w:trPr>
          <w:cantSplit/>
        </w:trPr>
        <w:tc>
          <w:tcPr>
            <w:tcW w:w="934" w:type="pct"/>
          </w:tcPr>
          <w:p w14:paraId="7FEE2A2D" w14:textId="77777777" w:rsidR="00A03B1B" w:rsidRPr="00A03B1B" w:rsidRDefault="00A03B1B" w:rsidP="00A03B1B">
            <w:pPr>
              <w:spacing w:after="60"/>
              <w:rPr>
                <w:bCs/>
                <w:sz w:val="20"/>
                <w:szCs w:val="20"/>
              </w:rPr>
            </w:pPr>
            <w:r w:rsidRPr="00A03B1B">
              <w:rPr>
                <w:iCs/>
                <w:sz w:val="20"/>
                <w:szCs w:val="20"/>
              </w:rPr>
              <w:t xml:space="preserve">RTRDREV </w:t>
            </w:r>
            <w:r w:rsidRPr="00A03B1B">
              <w:rPr>
                <w:i/>
                <w:iCs/>
                <w:sz w:val="20"/>
                <w:szCs w:val="20"/>
                <w:vertAlign w:val="subscript"/>
              </w:rPr>
              <w:t>q, r</w:t>
            </w:r>
          </w:p>
        </w:tc>
        <w:tc>
          <w:tcPr>
            <w:tcW w:w="481" w:type="pct"/>
          </w:tcPr>
          <w:p w14:paraId="6ED50B7D" w14:textId="77777777" w:rsidR="00A03B1B" w:rsidRPr="00A03B1B" w:rsidRDefault="00A03B1B" w:rsidP="00A03B1B">
            <w:pPr>
              <w:spacing w:after="60"/>
              <w:rPr>
                <w:iCs/>
                <w:sz w:val="20"/>
                <w:szCs w:val="20"/>
              </w:rPr>
            </w:pPr>
            <w:r w:rsidRPr="00A03B1B">
              <w:rPr>
                <w:iCs/>
                <w:sz w:val="20"/>
                <w:szCs w:val="20"/>
              </w:rPr>
              <w:t>$</w:t>
            </w:r>
          </w:p>
        </w:tc>
        <w:tc>
          <w:tcPr>
            <w:tcW w:w="3585" w:type="pct"/>
          </w:tcPr>
          <w:p w14:paraId="7E26A016" w14:textId="77777777" w:rsidR="00A03B1B" w:rsidRPr="00A03B1B" w:rsidRDefault="00A03B1B" w:rsidP="00A03B1B">
            <w:pPr>
              <w:spacing w:after="60"/>
              <w:rPr>
                <w:i/>
                <w:iCs/>
                <w:sz w:val="20"/>
                <w:szCs w:val="20"/>
              </w:rPr>
            </w:pPr>
            <w:r w:rsidRPr="00A03B1B">
              <w:rPr>
                <w:i/>
                <w:iCs/>
                <w:sz w:val="20"/>
                <w:szCs w:val="20"/>
              </w:rPr>
              <w:t>Real-Time Reg-Down Revenue</w:t>
            </w:r>
            <w:r w:rsidRPr="00A03B1B">
              <w:rPr>
                <w:iCs/>
                <w:sz w:val="20"/>
                <w:szCs w:val="20"/>
              </w:rPr>
              <w:t xml:space="preserve">—The calculated Real-Time Reg-Down revenue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387CA70B" w14:textId="77777777" w:rsidTr="00B31BB1">
        <w:trPr>
          <w:cantSplit/>
        </w:trPr>
        <w:tc>
          <w:tcPr>
            <w:tcW w:w="934" w:type="pct"/>
          </w:tcPr>
          <w:p w14:paraId="48CA6DCB" w14:textId="77777777" w:rsidR="00A03B1B" w:rsidRPr="00A03B1B" w:rsidRDefault="00A03B1B" w:rsidP="00A03B1B">
            <w:pPr>
              <w:spacing w:after="60"/>
              <w:rPr>
                <w:bCs/>
                <w:sz w:val="20"/>
                <w:szCs w:val="20"/>
              </w:rPr>
            </w:pPr>
            <w:r w:rsidRPr="00A03B1B">
              <w:rPr>
                <w:iCs/>
                <w:sz w:val="20"/>
                <w:szCs w:val="20"/>
              </w:rPr>
              <w:t xml:space="preserve">RTRRREV </w:t>
            </w:r>
            <w:r w:rsidRPr="00A03B1B">
              <w:rPr>
                <w:i/>
                <w:iCs/>
                <w:sz w:val="20"/>
                <w:szCs w:val="20"/>
                <w:vertAlign w:val="subscript"/>
              </w:rPr>
              <w:t>q, r</w:t>
            </w:r>
          </w:p>
        </w:tc>
        <w:tc>
          <w:tcPr>
            <w:tcW w:w="481" w:type="pct"/>
          </w:tcPr>
          <w:p w14:paraId="18E2EAA7" w14:textId="77777777" w:rsidR="00A03B1B" w:rsidRPr="00A03B1B" w:rsidRDefault="00A03B1B" w:rsidP="00A03B1B">
            <w:pPr>
              <w:spacing w:after="60"/>
              <w:rPr>
                <w:iCs/>
                <w:sz w:val="20"/>
                <w:szCs w:val="20"/>
              </w:rPr>
            </w:pPr>
            <w:r w:rsidRPr="00A03B1B">
              <w:rPr>
                <w:iCs/>
                <w:sz w:val="20"/>
                <w:szCs w:val="20"/>
              </w:rPr>
              <w:t>$</w:t>
            </w:r>
          </w:p>
        </w:tc>
        <w:tc>
          <w:tcPr>
            <w:tcW w:w="3585" w:type="pct"/>
          </w:tcPr>
          <w:p w14:paraId="5450BD57" w14:textId="77777777" w:rsidR="00A03B1B" w:rsidRPr="00A03B1B" w:rsidRDefault="00A03B1B" w:rsidP="00A03B1B">
            <w:pPr>
              <w:spacing w:after="60"/>
              <w:rPr>
                <w:i/>
                <w:iCs/>
                <w:sz w:val="20"/>
                <w:szCs w:val="20"/>
              </w:rPr>
            </w:pPr>
            <w:r w:rsidRPr="00A03B1B">
              <w:rPr>
                <w:i/>
                <w:iCs/>
                <w:sz w:val="20"/>
                <w:szCs w:val="20"/>
              </w:rPr>
              <w:t>Real-Time Responsive Reserve Revenue</w:t>
            </w:r>
            <w:r w:rsidRPr="00A03B1B">
              <w:rPr>
                <w:iCs/>
                <w:sz w:val="20"/>
                <w:szCs w:val="20"/>
              </w:rPr>
              <w:t xml:space="preserve">—The calculated Real-Time RRS revenue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02CF7DC4" w14:textId="77777777" w:rsidTr="00B31BB1">
        <w:trPr>
          <w:cantSplit/>
        </w:trPr>
        <w:tc>
          <w:tcPr>
            <w:tcW w:w="934" w:type="pct"/>
          </w:tcPr>
          <w:p w14:paraId="2121352D" w14:textId="77777777" w:rsidR="00A03B1B" w:rsidRPr="00A03B1B" w:rsidRDefault="00A03B1B" w:rsidP="00A03B1B">
            <w:pPr>
              <w:spacing w:after="60"/>
              <w:rPr>
                <w:bCs/>
                <w:sz w:val="20"/>
                <w:szCs w:val="20"/>
              </w:rPr>
            </w:pPr>
            <w:r w:rsidRPr="00A03B1B">
              <w:rPr>
                <w:iCs/>
                <w:sz w:val="20"/>
                <w:szCs w:val="20"/>
              </w:rPr>
              <w:t xml:space="preserve">RTNSREV </w:t>
            </w:r>
            <w:r w:rsidRPr="00A03B1B">
              <w:rPr>
                <w:i/>
                <w:iCs/>
                <w:sz w:val="20"/>
                <w:szCs w:val="20"/>
                <w:vertAlign w:val="subscript"/>
              </w:rPr>
              <w:t>q, r</w:t>
            </w:r>
          </w:p>
        </w:tc>
        <w:tc>
          <w:tcPr>
            <w:tcW w:w="481" w:type="pct"/>
          </w:tcPr>
          <w:p w14:paraId="1201D392" w14:textId="77777777" w:rsidR="00A03B1B" w:rsidRPr="00A03B1B" w:rsidRDefault="00A03B1B" w:rsidP="00A03B1B">
            <w:pPr>
              <w:spacing w:after="60"/>
              <w:rPr>
                <w:iCs/>
                <w:sz w:val="20"/>
                <w:szCs w:val="20"/>
              </w:rPr>
            </w:pPr>
            <w:r w:rsidRPr="00A03B1B">
              <w:rPr>
                <w:iCs/>
                <w:sz w:val="20"/>
                <w:szCs w:val="20"/>
              </w:rPr>
              <w:t>$</w:t>
            </w:r>
          </w:p>
        </w:tc>
        <w:tc>
          <w:tcPr>
            <w:tcW w:w="3585" w:type="pct"/>
          </w:tcPr>
          <w:p w14:paraId="6B1E41CE" w14:textId="77777777" w:rsidR="00A03B1B" w:rsidRPr="00A03B1B" w:rsidRDefault="00A03B1B" w:rsidP="00A03B1B">
            <w:pPr>
              <w:spacing w:after="60"/>
              <w:rPr>
                <w:i/>
                <w:iCs/>
                <w:sz w:val="20"/>
                <w:szCs w:val="20"/>
              </w:rPr>
            </w:pPr>
            <w:r w:rsidRPr="00A03B1B">
              <w:rPr>
                <w:i/>
                <w:iCs/>
                <w:sz w:val="20"/>
                <w:szCs w:val="20"/>
              </w:rPr>
              <w:t>Real-Time Non-Spin Revenue</w:t>
            </w:r>
            <w:r w:rsidRPr="00A03B1B">
              <w:rPr>
                <w:iCs/>
                <w:sz w:val="20"/>
                <w:szCs w:val="20"/>
              </w:rPr>
              <w:t xml:space="preserve">—The calculated Real-Time Non-Spin revenue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7F61EAEB" w14:textId="77777777" w:rsidTr="00B31BB1">
        <w:trPr>
          <w:cantSplit/>
        </w:trPr>
        <w:tc>
          <w:tcPr>
            <w:tcW w:w="934" w:type="pct"/>
          </w:tcPr>
          <w:p w14:paraId="6D187A7A" w14:textId="77777777" w:rsidR="00A03B1B" w:rsidRPr="00A03B1B" w:rsidRDefault="00A03B1B" w:rsidP="00A03B1B">
            <w:pPr>
              <w:spacing w:after="60"/>
              <w:rPr>
                <w:bCs/>
                <w:sz w:val="20"/>
                <w:szCs w:val="20"/>
              </w:rPr>
            </w:pPr>
            <w:r w:rsidRPr="00A03B1B">
              <w:rPr>
                <w:iCs/>
                <w:sz w:val="20"/>
                <w:szCs w:val="20"/>
              </w:rPr>
              <w:lastRenderedPageBreak/>
              <w:t xml:space="preserve">RTECRREV </w:t>
            </w:r>
            <w:r w:rsidRPr="00A03B1B">
              <w:rPr>
                <w:i/>
                <w:iCs/>
                <w:sz w:val="20"/>
                <w:szCs w:val="20"/>
                <w:vertAlign w:val="subscript"/>
              </w:rPr>
              <w:t>q, r</w:t>
            </w:r>
          </w:p>
        </w:tc>
        <w:tc>
          <w:tcPr>
            <w:tcW w:w="481" w:type="pct"/>
          </w:tcPr>
          <w:p w14:paraId="5F1F95F4" w14:textId="77777777" w:rsidR="00A03B1B" w:rsidRPr="00A03B1B" w:rsidRDefault="00A03B1B" w:rsidP="00A03B1B">
            <w:pPr>
              <w:spacing w:after="60"/>
              <w:rPr>
                <w:iCs/>
                <w:sz w:val="20"/>
                <w:szCs w:val="20"/>
              </w:rPr>
            </w:pPr>
            <w:r w:rsidRPr="00A03B1B">
              <w:rPr>
                <w:iCs/>
                <w:sz w:val="20"/>
                <w:szCs w:val="20"/>
              </w:rPr>
              <w:t>$</w:t>
            </w:r>
          </w:p>
        </w:tc>
        <w:tc>
          <w:tcPr>
            <w:tcW w:w="3585" w:type="pct"/>
          </w:tcPr>
          <w:p w14:paraId="59C89751" w14:textId="77777777" w:rsidR="00A03B1B" w:rsidRPr="00A03B1B" w:rsidRDefault="00A03B1B" w:rsidP="00A03B1B">
            <w:pPr>
              <w:spacing w:after="60"/>
              <w:rPr>
                <w:i/>
                <w:iCs/>
                <w:sz w:val="20"/>
                <w:szCs w:val="20"/>
              </w:rPr>
            </w:pPr>
            <w:r w:rsidRPr="00A03B1B">
              <w:rPr>
                <w:i/>
                <w:iCs/>
                <w:sz w:val="20"/>
                <w:szCs w:val="20"/>
              </w:rPr>
              <w:t>Real-Time ERCOT Contingency Reserve Service Revenue</w:t>
            </w:r>
            <w:r w:rsidRPr="00A03B1B">
              <w:rPr>
                <w:iCs/>
                <w:sz w:val="20"/>
                <w:szCs w:val="20"/>
              </w:rPr>
              <w:t xml:space="preserve">—The calculated Real-Time ECRS revenue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68711EFB" w14:textId="77777777" w:rsidTr="00B31BB1">
        <w:trPr>
          <w:cantSplit/>
          <w:ins w:id="988" w:author="ERCOT" w:date="2025-12-09T11:38:00Z"/>
        </w:trPr>
        <w:tc>
          <w:tcPr>
            <w:tcW w:w="934" w:type="pct"/>
          </w:tcPr>
          <w:p w14:paraId="6A7E3A2C" w14:textId="77777777" w:rsidR="00A03B1B" w:rsidRPr="00A03B1B" w:rsidRDefault="00A03B1B" w:rsidP="00A03B1B">
            <w:pPr>
              <w:spacing w:after="60"/>
              <w:rPr>
                <w:ins w:id="989" w:author="ERCOT" w:date="2025-12-09T11:38:00Z"/>
                <w:iCs/>
                <w:sz w:val="20"/>
                <w:szCs w:val="20"/>
              </w:rPr>
            </w:pPr>
            <w:ins w:id="990" w:author="ERCOT" w:date="2025-12-09T11:38:00Z">
              <w:r w:rsidRPr="00A03B1B">
                <w:rPr>
                  <w:iCs/>
                  <w:sz w:val="20"/>
                  <w:szCs w:val="20"/>
                </w:rPr>
                <w:t xml:space="preserve">RTDRRREV </w:t>
              </w:r>
              <w:r w:rsidRPr="00A03B1B">
                <w:rPr>
                  <w:i/>
                  <w:iCs/>
                  <w:sz w:val="20"/>
                  <w:szCs w:val="20"/>
                  <w:vertAlign w:val="subscript"/>
                </w:rPr>
                <w:t>q, r</w:t>
              </w:r>
            </w:ins>
          </w:p>
        </w:tc>
        <w:tc>
          <w:tcPr>
            <w:tcW w:w="481" w:type="pct"/>
          </w:tcPr>
          <w:p w14:paraId="078A8D1E" w14:textId="77777777" w:rsidR="00A03B1B" w:rsidRPr="00A03B1B" w:rsidRDefault="00A03B1B" w:rsidP="00A03B1B">
            <w:pPr>
              <w:spacing w:after="60"/>
              <w:rPr>
                <w:ins w:id="991" w:author="ERCOT" w:date="2025-12-09T11:38:00Z"/>
                <w:iCs/>
                <w:sz w:val="20"/>
                <w:szCs w:val="20"/>
              </w:rPr>
            </w:pPr>
            <w:ins w:id="992" w:author="ERCOT" w:date="2025-12-09T11:38:00Z">
              <w:r w:rsidRPr="00A03B1B">
                <w:rPr>
                  <w:iCs/>
                  <w:sz w:val="20"/>
                  <w:szCs w:val="20"/>
                </w:rPr>
                <w:t>$</w:t>
              </w:r>
            </w:ins>
          </w:p>
        </w:tc>
        <w:tc>
          <w:tcPr>
            <w:tcW w:w="3585" w:type="pct"/>
          </w:tcPr>
          <w:p w14:paraId="69547749" w14:textId="77777777" w:rsidR="00A03B1B" w:rsidRPr="00A03B1B" w:rsidRDefault="00A03B1B" w:rsidP="00A03B1B">
            <w:pPr>
              <w:spacing w:after="60"/>
              <w:rPr>
                <w:ins w:id="993" w:author="ERCOT" w:date="2025-12-09T11:38:00Z"/>
                <w:i/>
                <w:iCs/>
                <w:sz w:val="20"/>
                <w:szCs w:val="20"/>
              </w:rPr>
            </w:pPr>
            <w:ins w:id="994" w:author="ERCOT" w:date="2025-12-09T11:38:00Z">
              <w:r w:rsidRPr="00A03B1B">
                <w:rPr>
                  <w:i/>
                  <w:iCs/>
                  <w:sz w:val="20"/>
                  <w:szCs w:val="20"/>
                </w:rPr>
                <w:t>Real-Time Dispatchable Reliability Reserve Service Revenue</w:t>
              </w:r>
              <w:r w:rsidRPr="00A03B1B">
                <w:rPr>
                  <w:iCs/>
                  <w:sz w:val="20"/>
                  <w:szCs w:val="20"/>
                </w:rPr>
                <w:t xml:space="preserve">—The calculated Real-Time DRRS revenue for QSE </w:t>
              </w:r>
              <w:r w:rsidRPr="00A03B1B">
                <w:rPr>
                  <w:i/>
                  <w:iCs/>
                  <w:sz w:val="20"/>
                  <w:szCs w:val="20"/>
                </w:rPr>
                <w:t xml:space="preserve">q </w:t>
              </w:r>
              <w:r w:rsidRPr="00A03B1B">
                <w:rPr>
                  <w:iCs/>
                  <w:sz w:val="20"/>
                  <w:szCs w:val="20"/>
                </w:rPr>
                <w:t>calculated for</w:t>
              </w:r>
              <w:r w:rsidRPr="00A03B1B">
                <w:rPr>
                  <w:i/>
                  <w:iCs/>
                  <w:sz w:val="20"/>
                  <w:szCs w:val="20"/>
                </w:rPr>
                <w:t xml:space="preserve"> </w:t>
              </w:r>
              <w:r w:rsidRPr="00A03B1B">
                <w:rPr>
                  <w:iCs/>
                  <w:sz w:val="20"/>
                  <w:szCs w:val="20"/>
                </w:rPr>
                <w:t xml:space="preserve">Resource </w:t>
              </w:r>
              <w:r w:rsidRPr="00A03B1B">
                <w:rPr>
                  <w:i/>
                  <w:iCs/>
                  <w:sz w:val="20"/>
                  <w:szCs w:val="20"/>
                </w:rPr>
                <w:t xml:space="preserve">r </w:t>
              </w:r>
              <w:r w:rsidRPr="00A03B1B">
                <w:rPr>
                  <w:iCs/>
                  <w:sz w:val="20"/>
                  <w:szCs w:val="20"/>
                </w:rPr>
                <w:t xml:space="preserve">for the 15-minute Settlement interval.  Where for a Combined Cycle Train, the Resource </w:t>
              </w:r>
              <w:r w:rsidRPr="00A03B1B">
                <w:rPr>
                  <w:i/>
                  <w:iCs/>
                  <w:sz w:val="20"/>
                  <w:szCs w:val="20"/>
                </w:rPr>
                <w:t>r</w:t>
              </w:r>
              <w:r w:rsidRPr="00A03B1B">
                <w:rPr>
                  <w:iCs/>
                  <w:sz w:val="20"/>
                  <w:szCs w:val="20"/>
                </w:rPr>
                <w:t xml:space="preserve"> is the Combined Cycle Train.</w:t>
              </w:r>
            </w:ins>
          </w:p>
        </w:tc>
      </w:tr>
      <w:tr w:rsidR="00A03B1B" w:rsidRPr="00A03B1B" w14:paraId="32216B01" w14:textId="77777777" w:rsidTr="00B31BB1">
        <w:trPr>
          <w:cantSplit/>
        </w:trPr>
        <w:tc>
          <w:tcPr>
            <w:tcW w:w="934" w:type="pct"/>
          </w:tcPr>
          <w:p w14:paraId="56BE7FDD" w14:textId="77777777" w:rsidR="00A03B1B" w:rsidRPr="00A03B1B" w:rsidRDefault="00A03B1B" w:rsidP="00A03B1B">
            <w:pPr>
              <w:spacing w:after="60"/>
              <w:rPr>
                <w:bCs/>
                <w:sz w:val="20"/>
                <w:szCs w:val="20"/>
              </w:rPr>
            </w:pPr>
            <w:r w:rsidRPr="00A03B1B">
              <w:rPr>
                <w:iCs/>
                <w:sz w:val="20"/>
                <w:szCs w:val="20"/>
              </w:rPr>
              <w:t xml:space="preserve">RTRUREVT </w:t>
            </w:r>
            <w:r w:rsidRPr="00A03B1B">
              <w:rPr>
                <w:bCs/>
                <w:i/>
                <w:sz w:val="20"/>
                <w:szCs w:val="16"/>
                <w:vertAlign w:val="subscript"/>
              </w:rPr>
              <w:t>q, r, p</w:t>
            </w:r>
          </w:p>
        </w:tc>
        <w:tc>
          <w:tcPr>
            <w:tcW w:w="481" w:type="pct"/>
          </w:tcPr>
          <w:p w14:paraId="653C24B7" w14:textId="77777777" w:rsidR="00A03B1B" w:rsidRPr="00A03B1B" w:rsidRDefault="00A03B1B" w:rsidP="00A03B1B">
            <w:pPr>
              <w:spacing w:after="60"/>
              <w:rPr>
                <w:iCs/>
                <w:sz w:val="20"/>
                <w:szCs w:val="20"/>
              </w:rPr>
            </w:pPr>
            <w:r w:rsidRPr="00A03B1B">
              <w:rPr>
                <w:iCs/>
                <w:sz w:val="20"/>
                <w:szCs w:val="20"/>
              </w:rPr>
              <w:t>$</w:t>
            </w:r>
          </w:p>
        </w:tc>
        <w:tc>
          <w:tcPr>
            <w:tcW w:w="3585" w:type="pct"/>
          </w:tcPr>
          <w:p w14:paraId="4F595BBE" w14:textId="77777777" w:rsidR="00A03B1B" w:rsidRPr="00A03B1B" w:rsidRDefault="00A03B1B" w:rsidP="00A03B1B">
            <w:pPr>
              <w:spacing w:after="60"/>
              <w:rPr>
                <w:iCs/>
                <w:sz w:val="20"/>
                <w:szCs w:val="20"/>
              </w:rPr>
            </w:pPr>
            <w:r w:rsidRPr="00A03B1B">
              <w:rPr>
                <w:i/>
                <w:iCs/>
                <w:sz w:val="20"/>
                <w:szCs w:val="20"/>
              </w:rPr>
              <w:t>Real-Time Reg-Up Revenue Target</w:t>
            </w:r>
            <w:r w:rsidRPr="00A03B1B">
              <w:rPr>
                <w:iCs/>
                <w:sz w:val="20"/>
                <w:szCs w:val="20"/>
              </w:rPr>
              <w:t xml:space="preserve">—The revenue target of the Reg-Up award to Resource </w:t>
            </w:r>
            <w:proofErr w:type="spellStart"/>
            <w:r w:rsidRPr="00A03B1B">
              <w:rPr>
                <w:i/>
                <w:iCs/>
                <w:sz w:val="20"/>
                <w:szCs w:val="20"/>
              </w:rPr>
              <w:t xml:space="preserve">r </w:t>
            </w:r>
            <w:r w:rsidRPr="00A03B1B">
              <w:rPr>
                <w:iCs/>
                <w:sz w:val="20"/>
                <w:szCs w:val="20"/>
              </w:rPr>
              <w:t>at</w:t>
            </w:r>
            <w:proofErr w:type="spellEnd"/>
            <w:r w:rsidRPr="00A03B1B">
              <w:rPr>
                <w:iCs/>
                <w:sz w:val="20"/>
                <w:szCs w:val="20"/>
              </w:rPr>
              <w:t xml:space="preserve"> Resource Node </w:t>
            </w:r>
            <w:r w:rsidRPr="00A03B1B">
              <w:rPr>
                <w:i/>
                <w:iCs/>
                <w:sz w:val="20"/>
                <w:szCs w:val="20"/>
              </w:rPr>
              <w:t xml:space="preserve">p </w:t>
            </w:r>
            <w:r w:rsidRPr="00A03B1B">
              <w:rPr>
                <w:iCs/>
                <w:sz w:val="20"/>
                <w:szCs w:val="20"/>
              </w:rPr>
              <w:t xml:space="preserve">represented by QSE </w:t>
            </w:r>
            <w:r w:rsidRPr="00A03B1B">
              <w:rPr>
                <w:i/>
                <w:iCs/>
                <w:sz w:val="20"/>
                <w:szCs w:val="20"/>
              </w:rPr>
              <w:t>q</w:t>
            </w:r>
            <w:r w:rsidRPr="00A03B1B">
              <w:rPr>
                <w:iCs/>
                <w:sz w:val="20"/>
                <w:szCs w:val="20"/>
              </w:rPr>
              <w:t xml:space="preserve"> based on the Ancillary Service Offer 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06BBC225" w14:textId="77777777" w:rsidTr="00B31BB1">
        <w:trPr>
          <w:cantSplit/>
        </w:trPr>
        <w:tc>
          <w:tcPr>
            <w:tcW w:w="934" w:type="pct"/>
          </w:tcPr>
          <w:p w14:paraId="4712DD2E" w14:textId="77777777" w:rsidR="00A03B1B" w:rsidRPr="00A03B1B" w:rsidRDefault="00A03B1B" w:rsidP="00A03B1B">
            <w:pPr>
              <w:spacing w:after="60"/>
              <w:rPr>
                <w:bCs/>
                <w:sz w:val="20"/>
                <w:szCs w:val="20"/>
              </w:rPr>
            </w:pPr>
            <w:r w:rsidRPr="00A03B1B">
              <w:rPr>
                <w:iCs/>
                <w:sz w:val="20"/>
                <w:szCs w:val="20"/>
              </w:rPr>
              <w:t xml:space="preserve">RTRDREVT </w:t>
            </w:r>
            <w:r w:rsidRPr="00A03B1B">
              <w:rPr>
                <w:bCs/>
                <w:i/>
                <w:sz w:val="20"/>
                <w:szCs w:val="16"/>
                <w:vertAlign w:val="subscript"/>
              </w:rPr>
              <w:t>q, r, p</w:t>
            </w:r>
          </w:p>
        </w:tc>
        <w:tc>
          <w:tcPr>
            <w:tcW w:w="481" w:type="pct"/>
          </w:tcPr>
          <w:p w14:paraId="39BC030E" w14:textId="77777777" w:rsidR="00A03B1B" w:rsidRPr="00A03B1B" w:rsidRDefault="00A03B1B" w:rsidP="00A03B1B">
            <w:pPr>
              <w:spacing w:after="60"/>
              <w:rPr>
                <w:iCs/>
                <w:sz w:val="20"/>
                <w:szCs w:val="20"/>
              </w:rPr>
            </w:pPr>
            <w:r w:rsidRPr="00A03B1B">
              <w:rPr>
                <w:iCs/>
                <w:sz w:val="20"/>
                <w:szCs w:val="20"/>
              </w:rPr>
              <w:t>$</w:t>
            </w:r>
          </w:p>
        </w:tc>
        <w:tc>
          <w:tcPr>
            <w:tcW w:w="3585" w:type="pct"/>
          </w:tcPr>
          <w:p w14:paraId="7CCE05A7" w14:textId="77777777" w:rsidR="00A03B1B" w:rsidRPr="00A03B1B" w:rsidRDefault="00A03B1B" w:rsidP="00A03B1B">
            <w:pPr>
              <w:spacing w:after="60"/>
              <w:rPr>
                <w:i/>
                <w:iCs/>
                <w:sz w:val="20"/>
                <w:szCs w:val="20"/>
              </w:rPr>
            </w:pPr>
            <w:r w:rsidRPr="00A03B1B">
              <w:rPr>
                <w:i/>
                <w:iCs/>
                <w:sz w:val="20"/>
                <w:szCs w:val="20"/>
              </w:rPr>
              <w:t>Real-Time Reg-Down Revenue Target</w:t>
            </w:r>
            <w:r w:rsidRPr="00A03B1B">
              <w:rPr>
                <w:iCs/>
                <w:sz w:val="20"/>
                <w:szCs w:val="20"/>
              </w:rPr>
              <w:t xml:space="preserve">—The revenue target of the Reg-Down award to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 xml:space="preserve">p </w:t>
            </w:r>
            <w:r w:rsidRPr="00A03B1B">
              <w:rPr>
                <w:iCs/>
                <w:sz w:val="20"/>
                <w:szCs w:val="20"/>
              </w:rPr>
              <w:t xml:space="preserve">represented by QSE </w:t>
            </w:r>
            <w:r w:rsidRPr="00A03B1B">
              <w:rPr>
                <w:i/>
                <w:iCs/>
                <w:sz w:val="20"/>
                <w:szCs w:val="20"/>
              </w:rPr>
              <w:t>q</w:t>
            </w:r>
            <w:r w:rsidRPr="00A03B1B">
              <w:rPr>
                <w:iCs/>
                <w:sz w:val="20"/>
                <w:szCs w:val="20"/>
              </w:rPr>
              <w:t xml:space="preserve"> based on the Ancillary Service Offer 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08029BF4" w14:textId="77777777" w:rsidTr="00B31BB1">
        <w:trPr>
          <w:cantSplit/>
        </w:trPr>
        <w:tc>
          <w:tcPr>
            <w:tcW w:w="934" w:type="pct"/>
          </w:tcPr>
          <w:p w14:paraId="6C13BD43" w14:textId="77777777" w:rsidR="00A03B1B" w:rsidRPr="00A03B1B" w:rsidRDefault="00A03B1B" w:rsidP="00A03B1B">
            <w:pPr>
              <w:spacing w:after="60"/>
              <w:rPr>
                <w:bCs/>
                <w:sz w:val="20"/>
                <w:szCs w:val="20"/>
              </w:rPr>
            </w:pPr>
            <w:r w:rsidRPr="00A03B1B">
              <w:rPr>
                <w:iCs/>
                <w:sz w:val="20"/>
                <w:szCs w:val="20"/>
              </w:rPr>
              <w:t xml:space="preserve">RTRRREVT </w:t>
            </w:r>
            <w:r w:rsidRPr="00A03B1B">
              <w:rPr>
                <w:bCs/>
                <w:i/>
                <w:sz w:val="20"/>
                <w:szCs w:val="16"/>
                <w:vertAlign w:val="subscript"/>
              </w:rPr>
              <w:t>q, r, p</w:t>
            </w:r>
          </w:p>
        </w:tc>
        <w:tc>
          <w:tcPr>
            <w:tcW w:w="481" w:type="pct"/>
          </w:tcPr>
          <w:p w14:paraId="4C50998B" w14:textId="77777777" w:rsidR="00A03B1B" w:rsidRPr="00A03B1B" w:rsidRDefault="00A03B1B" w:rsidP="00A03B1B">
            <w:pPr>
              <w:spacing w:after="60"/>
              <w:rPr>
                <w:iCs/>
                <w:sz w:val="20"/>
                <w:szCs w:val="20"/>
              </w:rPr>
            </w:pPr>
            <w:r w:rsidRPr="00A03B1B">
              <w:rPr>
                <w:iCs/>
                <w:sz w:val="20"/>
                <w:szCs w:val="20"/>
              </w:rPr>
              <w:t>$</w:t>
            </w:r>
          </w:p>
        </w:tc>
        <w:tc>
          <w:tcPr>
            <w:tcW w:w="3585" w:type="pct"/>
          </w:tcPr>
          <w:p w14:paraId="4B1F3A0B" w14:textId="77777777" w:rsidR="00A03B1B" w:rsidRPr="00A03B1B" w:rsidRDefault="00A03B1B" w:rsidP="00A03B1B">
            <w:pPr>
              <w:spacing w:after="60"/>
              <w:rPr>
                <w:i/>
                <w:iCs/>
                <w:sz w:val="20"/>
                <w:szCs w:val="20"/>
              </w:rPr>
            </w:pPr>
            <w:r w:rsidRPr="00A03B1B">
              <w:rPr>
                <w:i/>
                <w:iCs/>
                <w:sz w:val="20"/>
                <w:szCs w:val="20"/>
              </w:rPr>
              <w:t>Real-Time Responsive Reserve Revenue Target</w:t>
            </w:r>
            <w:r w:rsidRPr="00A03B1B">
              <w:rPr>
                <w:iCs/>
                <w:sz w:val="20"/>
                <w:szCs w:val="20"/>
              </w:rPr>
              <w:t xml:space="preserve">—The revenue target of the RRS award to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 xml:space="preserve">p </w:t>
            </w:r>
            <w:r w:rsidRPr="00A03B1B">
              <w:rPr>
                <w:iCs/>
                <w:sz w:val="20"/>
                <w:szCs w:val="20"/>
              </w:rPr>
              <w:t xml:space="preserve">represented by QSE </w:t>
            </w:r>
            <w:r w:rsidRPr="00A03B1B">
              <w:rPr>
                <w:i/>
                <w:iCs/>
                <w:sz w:val="20"/>
                <w:szCs w:val="20"/>
              </w:rPr>
              <w:t>q</w:t>
            </w:r>
            <w:r w:rsidRPr="00A03B1B">
              <w:rPr>
                <w:iCs/>
                <w:sz w:val="20"/>
                <w:szCs w:val="20"/>
              </w:rPr>
              <w:t xml:space="preserve"> based on the Ancillary Service Offer 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67AC0B39" w14:textId="77777777" w:rsidTr="00B31BB1">
        <w:trPr>
          <w:cantSplit/>
        </w:trPr>
        <w:tc>
          <w:tcPr>
            <w:tcW w:w="934" w:type="pct"/>
          </w:tcPr>
          <w:p w14:paraId="67259EF4" w14:textId="77777777" w:rsidR="00A03B1B" w:rsidRPr="00A03B1B" w:rsidRDefault="00A03B1B" w:rsidP="00A03B1B">
            <w:pPr>
              <w:spacing w:after="60"/>
              <w:rPr>
                <w:iCs/>
                <w:sz w:val="20"/>
                <w:szCs w:val="20"/>
              </w:rPr>
            </w:pPr>
            <w:r w:rsidRPr="00A03B1B">
              <w:rPr>
                <w:iCs/>
                <w:sz w:val="20"/>
                <w:szCs w:val="20"/>
              </w:rPr>
              <w:t xml:space="preserve">RTNSREVT </w:t>
            </w:r>
            <w:r w:rsidRPr="00A03B1B">
              <w:rPr>
                <w:bCs/>
                <w:i/>
                <w:sz w:val="20"/>
                <w:szCs w:val="16"/>
                <w:vertAlign w:val="subscript"/>
              </w:rPr>
              <w:t>q, r, p</w:t>
            </w:r>
          </w:p>
        </w:tc>
        <w:tc>
          <w:tcPr>
            <w:tcW w:w="481" w:type="pct"/>
          </w:tcPr>
          <w:p w14:paraId="294FE323" w14:textId="77777777" w:rsidR="00A03B1B" w:rsidRPr="00A03B1B" w:rsidRDefault="00A03B1B" w:rsidP="00A03B1B">
            <w:pPr>
              <w:spacing w:after="60"/>
              <w:rPr>
                <w:iCs/>
                <w:sz w:val="20"/>
                <w:szCs w:val="20"/>
              </w:rPr>
            </w:pPr>
            <w:r w:rsidRPr="00A03B1B">
              <w:rPr>
                <w:iCs/>
                <w:sz w:val="20"/>
                <w:szCs w:val="20"/>
              </w:rPr>
              <w:t>$</w:t>
            </w:r>
          </w:p>
        </w:tc>
        <w:tc>
          <w:tcPr>
            <w:tcW w:w="3585" w:type="pct"/>
          </w:tcPr>
          <w:p w14:paraId="78C99026" w14:textId="77777777" w:rsidR="00A03B1B" w:rsidRPr="00A03B1B" w:rsidRDefault="00A03B1B" w:rsidP="00A03B1B">
            <w:pPr>
              <w:spacing w:after="60"/>
              <w:rPr>
                <w:i/>
                <w:iCs/>
                <w:sz w:val="20"/>
                <w:szCs w:val="20"/>
              </w:rPr>
            </w:pPr>
            <w:r w:rsidRPr="00A03B1B">
              <w:rPr>
                <w:i/>
                <w:iCs/>
                <w:sz w:val="20"/>
                <w:szCs w:val="20"/>
              </w:rPr>
              <w:t>Real-Time Non-Spin Revenue Target</w:t>
            </w:r>
            <w:r w:rsidRPr="00A03B1B">
              <w:rPr>
                <w:iCs/>
                <w:sz w:val="20"/>
                <w:szCs w:val="20"/>
              </w:rPr>
              <w:t xml:space="preserve">—The revenue target of the Non-Spin award to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 xml:space="preserve">p </w:t>
            </w:r>
            <w:r w:rsidRPr="00A03B1B">
              <w:rPr>
                <w:iCs/>
                <w:sz w:val="20"/>
                <w:szCs w:val="20"/>
              </w:rPr>
              <w:t xml:space="preserve">represented by QSE </w:t>
            </w:r>
            <w:r w:rsidRPr="00A03B1B">
              <w:rPr>
                <w:i/>
                <w:iCs/>
                <w:sz w:val="20"/>
                <w:szCs w:val="20"/>
              </w:rPr>
              <w:t>q</w:t>
            </w:r>
            <w:r w:rsidRPr="00A03B1B">
              <w:rPr>
                <w:iCs/>
                <w:sz w:val="20"/>
                <w:szCs w:val="20"/>
              </w:rPr>
              <w:t xml:space="preserve"> based on the Ancillary Service Offer 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1FB0DB20" w14:textId="77777777" w:rsidTr="00B31BB1">
        <w:trPr>
          <w:cantSplit/>
        </w:trPr>
        <w:tc>
          <w:tcPr>
            <w:tcW w:w="934" w:type="pct"/>
          </w:tcPr>
          <w:p w14:paraId="4E3768A4" w14:textId="77777777" w:rsidR="00A03B1B" w:rsidRPr="00A03B1B" w:rsidRDefault="00A03B1B" w:rsidP="00A03B1B">
            <w:pPr>
              <w:spacing w:after="60"/>
              <w:rPr>
                <w:iCs/>
                <w:sz w:val="20"/>
                <w:szCs w:val="20"/>
              </w:rPr>
            </w:pPr>
            <w:r w:rsidRPr="00A03B1B">
              <w:rPr>
                <w:iCs/>
                <w:sz w:val="20"/>
                <w:szCs w:val="20"/>
              </w:rPr>
              <w:t xml:space="preserve">RTECRREVT </w:t>
            </w:r>
            <w:r w:rsidRPr="00A03B1B">
              <w:rPr>
                <w:bCs/>
                <w:i/>
                <w:sz w:val="20"/>
                <w:szCs w:val="16"/>
                <w:vertAlign w:val="subscript"/>
              </w:rPr>
              <w:t>q, r, p</w:t>
            </w:r>
          </w:p>
        </w:tc>
        <w:tc>
          <w:tcPr>
            <w:tcW w:w="481" w:type="pct"/>
          </w:tcPr>
          <w:p w14:paraId="3EB63ABD" w14:textId="77777777" w:rsidR="00A03B1B" w:rsidRPr="00A03B1B" w:rsidRDefault="00A03B1B" w:rsidP="00A03B1B">
            <w:pPr>
              <w:spacing w:after="60"/>
              <w:rPr>
                <w:iCs/>
                <w:sz w:val="20"/>
                <w:szCs w:val="20"/>
              </w:rPr>
            </w:pPr>
            <w:r w:rsidRPr="00A03B1B">
              <w:rPr>
                <w:iCs/>
                <w:sz w:val="20"/>
                <w:szCs w:val="20"/>
              </w:rPr>
              <w:t>$</w:t>
            </w:r>
          </w:p>
        </w:tc>
        <w:tc>
          <w:tcPr>
            <w:tcW w:w="3585" w:type="pct"/>
          </w:tcPr>
          <w:p w14:paraId="6FF8325C" w14:textId="77777777" w:rsidR="00A03B1B" w:rsidRPr="00A03B1B" w:rsidRDefault="00A03B1B" w:rsidP="00A03B1B">
            <w:pPr>
              <w:spacing w:after="60"/>
              <w:rPr>
                <w:i/>
                <w:iCs/>
                <w:sz w:val="20"/>
                <w:szCs w:val="20"/>
              </w:rPr>
            </w:pPr>
            <w:r w:rsidRPr="00A03B1B">
              <w:rPr>
                <w:i/>
                <w:iCs/>
                <w:sz w:val="20"/>
                <w:szCs w:val="20"/>
              </w:rPr>
              <w:t>Real-Time ERCOT Contingency Reserve Service Revenue Target</w:t>
            </w:r>
            <w:r w:rsidRPr="00A03B1B">
              <w:rPr>
                <w:iCs/>
                <w:sz w:val="20"/>
                <w:szCs w:val="20"/>
              </w:rPr>
              <w:t xml:space="preserve">—The revenue target of the ECRS award to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 xml:space="preserve">p </w:t>
            </w:r>
            <w:r w:rsidRPr="00A03B1B">
              <w:rPr>
                <w:iCs/>
                <w:sz w:val="20"/>
                <w:szCs w:val="20"/>
              </w:rPr>
              <w:t xml:space="preserve">represented by QSE </w:t>
            </w:r>
            <w:r w:rsidRPr="00A03B1B">
              <w:rPr>
                <w:i/>
                <w:iCs/>
                <w:sz w:val="20"/>
                <w:szCs w:val="20"/>
              </w:rPr>
              <w:t>q</w:t>
            </w:r>
            <w:r w:rsidRPr="00A03B1B">
              <w:rPr>
                <w:iCs/>
                <w:sz w:val="20"/>
                <w:szCs w:val="20"/>
              </w:rPr>
              <w:t xml:space="preserve"> based on the Ancillary Service Offer for the 15-minute Settlement Interval.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7E5D7AA8" w14:textId="77777777" w:rsidTr="00B31BB1">
        <w:trPr>
          <w:cantSplit/>
          <w:ins w:id="995" w:author="ERCOT" w:date="2025-12-09T11:39:00Z"/>
        </w:trPr>
        <w:tc>
          <w:tcPr>
            <w:tcW w:w="934" w:type="pct"/>
          </w:tcPr>
          <w:p w14:paraId="5ED31D16" w14:textId="77777777" w:rsidR="00A03B1B" w:rsidRPr="00A03B1B" w:rsidRDefault="00A03B1B" w:rsidP="00A03B1B">
            <w:pPr>
              <w:spacing w:after="60"/>
              <w:rPr>
                <w:ins w:id="996" w:author="ERCOT" w:date="2025-12-09T11:39:00Z"/>
                <w:iCs/>
                <w:sz w:val="20"/>
                <w:szCs w:val="20"/>
              </w:rPr>
            </w:pPr>
            <w:ins w:id="997" w:author="ERCOT" w:date="2025-12-09T11:39:00Z">
              <w:r w:rsidRPr="00A03B1B">
                <w:rPr>
                  <w:iCs/>
                  <w:sz w:val="20"/>
                  <w:szCs w:val="20"/>
                </w:rPr>
                <w:t xml:space="preserve">RTDRRREVT </w:t>
              </w:r>
              <w:r w:rsidRPr="00A03B1B">
                <w:rPr>
                  <w:bCs/>
                  <w:i/>
                  <w:sz w:val="20"/>
                  <w:szCs w:val="16"/>
                  <w:vertAlign w:val="subscript"/>
                </w:rPr>
                <w:t>q, r, p</w:t>
              </w:r>
            </w:ins>
          </w:p>
        </w:tc>
        <w:tc>
          <w:tcPr>
            <w:tcW w:w="481" w:type="pct"/>
          </w:tcPr>
          <w:p w14:paraId="640FB340" w14:textId="77777777" w:rsidR="00A03B1B" w:rsidRPr="00A03B1B" w:rsidRDefault="00A03B1B" w:rsidP="00A03B1B">
            <w:pPr>
              <w:spacing w:after="60"/>
              <w:rPr>
                <w:ins w:id="998" w:author="ERCOT" w:date="2025-12-09T11:39:00Z"/>
                <w:iCs/>
                <w:sz w:val="20"/>
                <w:szCs w:val="20"/>
              </w:rPr>
            </w:pPr>
            <w:ins w:id="999" w:author="ERCOT" w:date="2025-12-09T11:39:00Z">
              <w:r w:rsidRPr="00A03B1B">
                <w:rPr>
                  <w:iCs/>
                  <w:sz w:val="20"/>
                  <w:szCs w:val="20"/>
                </w:rPr>
                <w:t>$</w:t>
              </w:r>
            </w:ins>
          </w:p>
        </w:tc>
        <w:tc>
          <w:tcPr>
            <w:tcW w:w="3585" w:type="pct"/>
          </w:tcPr>
          <w:p w14:paraId="495C8B6C" w14:textId="77777777" w:rsidR="00A03B1B" w:rsidRPr="00A03B1B" w:rsidRDefault="00A03B1B" w:rsidP="00A03B1B">
            <w:pPr>
              <w:spacing w:after="60"/>
              <w:rPr>
                <w:ins w:id="1000" w:author="ERCOT" w:date="2025-12-09T11:39:00Z"/>
                <w:i/>
                <w:iCs/>
                <w:sz w:val="20"/>
                <w:szCs w:val="20"/>
              </w:rPr>
            </w:pPr>
            <w:ins w:id="1001" w:author="ERCOT" w:date="2025-12-09T11:39:00Z">
              <w:r w:rsidRPr="00A03B1B">
                <w:rPr>
                  <w:i/>
                  <w:iCs/>
                  <w:sz w:val="20"/>
                  <w:szCs w:val="20"/>
                </w:rPr>
                <w:t>Real-Time Dispatchable Reliability Reserve Service Revenue Target</w:t>
              </w:r>
              <w:r w:rsidRPr="00A03B1B">
                <w:rPr>
                  <w:iCs/>
                  <w:sz w:val="20"/>
                  <w:szCs w:val="20"/>
                </w:rPr>
                <w:t xml:space="preserve">—The revenue target of the DRRS award to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 xml:space="preserve">p </w:t>
              </w:r>
              <w:r w:rsidRPr="00A03B1B">
                <w:rPr>
                  <w:iCs/>
                  <w:sz w:val="20"/>
                  <w:szCs w:val="20"/>
                </w:rPr>
                <w:t xml:space="preserve">represented by QSE </w:t>
              </w:r>
              <w:r w:rsidRPr="00A03B1B">
                <w:rPr>
                  <w:i/>
                  <w:iCs/>
                  <w:sz w:val="20"/>
                  <w:szCs w:val="20"/>
                </w:rPr>
                <w:t>q</w:t>
              </w:r>
              <w:r w:rsidRPr="00A03B1B">
                <w:rPr>
                  <w:iCs/>
                  <w:sz w:val="20"/>
                  <w:szCs w:val="20"/>
                </w:rPr>
                <w:t xml:space="preserve"> based on the Ancillary Service Offer for the 15-minute Settlement Interval.  Where for a Combined Cycle Train, the Resource </w:t>
              </w:r>
              <w:r w:rsidRPr="00A03B1B">
                <w:rPr>
                  <w:i/>
                  <w:iCs/>
                  <w:sz w:val="20"/>
                  <w:szCs w:val="20"/>
                </w:rPr>
                <w:t>r</w:t>
              </w:r>
              <w:r w:rsidRPr="00A03B1B">
                <w:rPr>
                  <w:iCs/>
                  <w:sz w:val="20"/>
                  <w:szCs w:val="20"/>
                </w:rPr>
                <w:t xml:space="preserve"> is the Combined Cycle Train.</w:t>
              </w:r>
            </w:ins>
          </w:p>
        </w:tc>
      </w:tr>
      <w:tr w:rsidR="00A03B1B" w:rsidRPr="00A03B1B" w14:paraId="0C1FDE0E" w14:textId="77777777" w:rsidTr="00B31BB1">
        <w:trPr>
          <w:cantSplit/>
        </w:trPr>
        <w:tc>
          <w:tcPr>
            <w:tcW w:w="934" w:type="pct"/>
          </w:tcPr>
          <w:p w14:paraId="633789B9" w14:textId="77777777" w:rsidR="00A03B1B" w:rsidRPr="00A03B1B" w:rsidRDefault="00A03B1B" w:rsidP="00A03B1B">
            <w:pPr>
              <w:spacing w:after="60"/>
              <w:rPr>
                <w:iCs/>
                <w:sz w:val="20"/>
                <w:szCs w:val="20"/>
              </w:rPr>
            </w:pPr>
            <w:r w:rsidRPr="00A03B1B">
              <w:rPr>
                <w:iCs/>
                <w:sz w:val="20"/>
                <w:szCs w:val="20"/>
                <w:lang w:val="pt-BR"/>
              </w:rPr>
              <w:t xml:space="preserve">RTRUWAPR </w:t>
            </w:r>
            <w:r w:rsidRPr="00A03B1B">
              <w:rPr>
                <w:i/>
                <w:iCs/>
                <w:sz w:val="20"/>
                <w:szCs w:val="20"/>
                <w:vertAlign w:val="subscript"/>
                <w:lang w:val="pt-BR"/>
              </w:rPr>
              <w:t>q, r, p</w:t>
            </w:r>
          </w:p>
        </w:tc>
        <w:tc>
          <w:tcPr>
            <w:tcW w:w="481" w:type="pct"/>
          </w:tcPr>
          <w:p w14:paraId="64AB6070"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1D9F878D" w14:textId="77777777" w:rsidR="00A03B1B" w:rsidRPr="00A03B1B" w:rsidRDefault="00A03B1B" w:rsidP="00A03B1B">
            <w:pPr>
              <w:spacing w:after="60"/>
              <w:rPr>
                <w:iCs/>
                <w:sz w:val="20"/>
                <w:szCs w:val="20"/>
              </w:rPr>
            </w:pPr>
            <w:r w:rsidRPr="00A03B1B">
              <w:rPr>
                <w:i/>
                <w:iCs/>
                <w:sz w:val="20"/>
                <w:szCs w:val="20"/>
              </w:rPr>
              <w:t>Real-Time Reg-Up Weighted-Average Price</w:t>
            </w:r>
            <w:r w:rsidRPr="00A03B1B">
              <w:rPr>
                <w:iCs/>
                <w:sz w:val="20"/>
                <w:szCs w:val="20"/>
              </w:rPr>
              <w:t xml:space="preserve">—The weighted average of the Ancillary Service Offer prices corresponding with the Reg-Up awards from the Ancillary Service Offer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5F6872B7" w14:textId="77777777" w:rsidTr="00B31BB1">
        <w:trPr>
          <w:cantSplit/>
        </w:trPr>
        <w:tc>
          <w:tcPr>
            <w:tcW w:w="934" w:type="pct"/>
          </w:tcPr>
          <w:p w14:paraId="3D966A8B" w14:textId="77777777" w:rsidR="00A03B1B" w:rsidRPr="00A03B1B" w:rsidRDefault="00A03B1B" w:rsidP="00A03B1B">
            <w:pPr>
              <w:spacing w:after="60"/>
              <w:rPr>
                <w:iCs/>
                <w:sz w:val="20"/>
                <w:szCs w:val="20"/>
              </w:rPr>
            </w:pPr>
            <w:r w:rsidRPr="00A03B1B">
              <w:rPr>
                <w:iCs/>
                <w:sz w:val="20"/>
                <w:szCs w:val="20"/>
                <w:lang w:val="pt-BR"/>
              </w:rPr>
              <w:t xml:space="preserve">RTRDWAPR </w:t>
            </w:r>
            <w:r w:rsidRPr="00A03B1B">
              <w:rPr>
                <w:i/>
                <w:iCs/>
                <w:sz w:val="20"/>
                <w:szCs w:val="20"/>
                <w:vertAlign w:val="subscript"/>
                <w:lang w:val="pt-BR"/>
              </w:rPr>
              <w:t>q, r, p</w:t>
            </w:r>
          </w:p>
        </w:tc>
        <w:tc>
          <w:tcPr>
            <w:tcW w:w="481" w:type="pct"/>
          </w:tcPr>
          <w:p w14:paraId="4E823DD2"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758A8DA2" w14:textId="77777777" w:rsidR="00A03B1B" w:rsidRPr="00A03B1B" w:rsidRDefault="00A03B1B" w:rsidP="00A03B1B">
            <w:pPr>
              <w:spacing w:after="60"/>
              <w:rPr>
                <w:i/>
                <w:iCs/>
                <w:sz w:val="20"/>
                <w:szCs w:val="20"/>
              </w:rPr>
            </w:pPr>
            <w:r w:rsidRPr="00A03B1B">
              <w:rPr>
                <w:i/>
                <w:iCs/>
                <w:sz w:val="20"/>
                <w:szCs w:val="20"/>
              </w:rPr>
              <w:t>Real-Time Reg-Down Weighted-Average Price</w:t>
            </w:r>
            <w:r w:rsidRPr="00A03B1B">
              <w:rPr>
                <w:iCs/>
                <w:sz w:val="20"/>
                <w:szCs w:val="20"/>
              </w:rPr>
              <w:t xml:space="preserve">—The weighted average of the Ancillary Service Offer prices corresponding with the Reg-Down awards from the Ancillary Service Offer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50610CA6" w14:textId="77777777" w:rsidTr="00B31BB1">
        <w:trPr>
          <w:cantSplit/>
        </w:trPr>
        <w:tc>
          <w:tcPr>
            <w:tcW w:w="934" w:type="pct"/>
          </w:tcPr>
          <w:p w14:paraId="4505C1DA" w14:textId="77777777" w:rsidR="00A03B1B" w:rsidRPr="00A03B1B" w:rsidRDefault="00A03B1B" w:rsidP="00A03B1B">
            <w:pPr>
              <w:spacing w:after="60"/>
              <w:rPr>
                <w:iCs/>
                <w:sz w:val="20"/>
                <w:szCs w:val="20"/>
              </w:rPr>
            </w:pPr>
            <w:r w:rsidRPr="00A03B1B">
              <w:rPr>
                <w:iCs/>
                <w:sz w:val="20"/>
                <w:szCs w:val="20"/>
                <w:lang w:val="pt-BR"/>
              </w:rPr>
              <w:t xml:space="preserve">RTRRWAPR </w:t>
            </w:r>
            <w:r w:rsidRPr="00A03B1B">
              <w:rPr>
                <w:i/>
                <w:iCs/>
                <w:sz w:val="20"/>
                <w:szCs w:val="20"/>
                <w:vertAlign w:val="subscript"/>
                <w:lang w:val="pt-BR"/>
              </w:rPr>
              <w:t>q, r, p</w:t>
            </w:r>
          </w:p>
        </w:tc>
        <w:tc>
          <w:tcPr>
            <w:tcW w:w="481" w:type="pct"/>
          </w:tcPr>
          <w:p w14:paraId="08EAAD34"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2E0351AC" w14:textId="77777777" w:rsidR="00A03B1B" w:rsidRPr="00A03B1B" w:rsidRDefault="00A03B1B" w:rsidP="00A03B1B">
            <w:pPr>
              <w:spacing w:after="60"/>
              <w:rPr>
                <w:i/>
                <w:iCs/>
                <w:sz w:val="20"/>
                <w:szCs w:val="20"/>
              </w:rPr>
            </w:pPr>
            <w:r w:rsidRPr="00A03B1B">
              <w:rPr>
                <w:i/>
                <w:iCs/>
                <w:sz w:val="20"/>
                <w:szCs w:val="20"/>
              </w:rPr>
              <w:t>Real-Time Responsive Reserve Weighted-Average Price</w:t>
            </w:r>
            <w:r w:rsidRPr="00A03B1B">
              <w:rPr>
                <w:iCs/>
                <w:sz w:val="20"/>
                <w:szCs w:val="20"/>
              </w:rPr>
              <w:t xml:space="preserve">—The weighted average of the Ancillary Service Offer prices corresponding with the RRS awards from the Ancillary Service Offer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2C250224" w14:textId="77777777" w:rsidTr="00B31BB1">
        <w:trPr>
          <w:cantSplit/>
        </w:trPr>
        <w:tc>
          <w:tcPr>
            <w:tcW w:w="934" w:type="pct"/>
          </w:tcPr>
          <w:p w14:paraId="362F1BFD" w14:textId="77777777" w:rsidR="00A03B1B" w:rsidRPr="00A03B1B" w:rsidRDefault="00A03B1B" w:rsidP="00A03B1B">
            <w:pPr>
              <w:spacing w:after="60"/>
              <w:rPr>
                <w:iCs/>
                <w:sz w:val="20"/>
                <w:szCs w:val="20"/>
              </w:rPr>
            </w:pPr>
            <w:r w:rsidRPr="00A03B1B">
              <w:rPr>
                <w:iCs/>
                <w:sz w:val="20"/>
                <w:szCs w:val="20"/>
                <w:lang w:val="pt-BR"/>
              </w:rPr>
              <w:lastRenderedPageBreak/>
              <w:t xml:space="preserve">RTNSWAPR </w:t>
            </w:r>
            <w:r w:rsidRPr="00A03B1B">
              <w:rPr>
                <w:i/>
                <w:iCs/>
                <w:sz w:val="20"/>
                <w:szCs w:val="20"/>
                <w:vertAlign w:val="subscript"/>
                <w:lang w:val="pt-BR"/>
              </w:rPr>
              <w:t>q, r, p</w:t>
            </w:r>
          </w:p>
        </w:tc>
        <w:tc>
          <w:tcPr>
            <w:tcW w:w="481" w:type="pct"/>
          </w:tcPr>
          <w:p w14:paraId="48519107"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7C358465" w14:textId="77777777" w:rsidR="00A03B1B" w:rsidRPr="00A03B1B" w:rsidRDefault="00A03B1B" w:rsidP="00A03B1B">
            <w:pPr>
              <w:spacing w:after="60"/>
              <w:rPr>
                <w:i/>
                <w:iCs/>
                <w:sz w:val="20"/>
                <w:szCs w:val="20"/>
              </w:rPr>
            </w:pPr>
            <w:r w:rsidRPr="00A03B1B">
              <w:rPr>
                <w:i/>
                <w:iCs/>
                <w:sz w:val="20"/>
                <w:szCs w:val="20"/>
              </w:rPr>
              <w:t>Real-Time Non-Spin Weighted-Average Price</w:t>
            </w:r>
            <w:r w:rsidRPr="00A03B1B">
              <w:rPr>
                <w:iCs/>
                <w:sz w:val="20"/>
                <w:szCs w:val="20"/>
              </w:rPr>
              <w:t xml:space="preserve">—The weighted average of the Ancillary Service Offer prices corresponding with the Non-Spin awards from the Ancillary Service Offer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3881B9D9" w14:textId="77777777" w:rsidTr="00B31BB1">
        <w:trPr>
          <w:cantSplit/>
        </w:trPr>
        <w:tc>
          <w:tcPr>
            <w:tcW w:w="934" w:type="pct"/>
          </w:tcPr>
          <w:p w14:paraId="22CFE4D7" w14:textId="77777777" w:rsidR="00A03B1B" w:rsidRPr="00A03B1B" w:rsidRDefault="00A03B1B" w:rsidP="00A03B1B">
            <w:pPr>
              <w:spacing w:after="60"/>
              <w:rPr>
                <w:iCs/>
                <w:sz w:val="20"/>
                <w:szCs w:val="20"/>
                <w:lang w:val="pt-BR"/>
              </w:rPr>
            </w:pPr>
            <w:r w:rsidRPr="00A03B1B">
              <w:rPr>
                <w:iCs/>
                <w:sz w:val="20"/>
                <w:szCs w:val="20"/>
                <w:lang w:val="pt-BR"/>
              </w:rPr>
              <w:t xml:space="preserve">RTECRWAPR </w:t>
            </w:r>
            <w:r w:rsidRPr="00A03B1B">
              <w:rPr>
                <w:i/>
                <w:iCs/>
                <w:sz w:val="20"/>
                <w:szCs w:val="20"/>
                <w:vertAlign w:val="subscript"/>
                <w:lang w:val="pt-BR"/>
              </w:rPr>
              <w:t>q, r, p</w:t>
            </w:r>
          </w:p>
        </w:tc>
        <w:tc>
          <w:tcPr>
            <w:tcW w:w="481" w:type="pct"/>
          </w:tcPr>
          <w:p w14:paraId="1C8AC3B4"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1282A1B1" w14:textId="77777777" w:rsidR="00A03B1B" w:rsidRPr="00A03B1B" w:rsidRDefault="00A03B1B" w:rsidP="00A03B1B">
            <w:pPr>
              <w:spacing w:after="60"/>
              <w:rPr>
                <w:i/>
                <w:iCs/>
                <w:sz w:val="20"/>
                <w:szCs w:val="20"/>
              </w:rPr>
            </w:pPr>
            <w:r w:rsidRPr="00A03B1B">
              <w:rPr>
                <w:i/>
                <w:iCs/>
                <w:sz w:val="20"/>
                <w:szCs w:val="20"/>
              </w:rPr>
              <w:t>Real-Time ERCOT Contingency Reserve Service Weighted-Average Price</w:t>
            </w:r>
            <w:r w:rsidRPr="00A03B1B">
              <w:rPr>
                <w:iCs/>
                <w:sz w:val="20"/>
                <w:szCs w:val="20"/>
              </w:rPr>
              <w:t xml:space="preserve">—The weighted average of the Ancillary Service Offer prices corresponding with the ECRS awards from the Ancillary Service Offer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6E7164A" w14:textId="77777777" w:rsidTr="00B31BB1">
        <w:trPr>
          <w:cantSplit/>
          <w:ins w:id="1002" w:author="ERCOT" w:date="2025-12-09T11:39:00Z"/>
        </w:trPr>
        <w:tc>
          <w:tcPr>
            <w:tcW w:w="934" w:type="pct"/>
          </w:tcPr>
          <w:p w14:paraId="63C39CA9" w14:textId="77777777" w:rsidR="00A03B1B" w:rsidRPr="00A03B1B" w:rsidRDefault="00A03B1B" w:rsidP="00A03B1B">
            <w:pPr>
              <w:spacing w:after="60"/>
              <w:rPr>
                <w:ins w:id="1003" w:author="ERCOT" w:date="2025-12-09T11:39:00Z"/>
                <w:iCs/>
                <w:sz w:val="20"/>
                <w:szCs w:val="20"/>
                <w:lang w:val="pt-BR"/>
              </w:rPr>
            </w:pPr>
            <w:ins w:id="1004" w:author="ERCOT" w:date="2025-12-09T11:39:00Z">
              <w:r w:rsidRPr="00A03B1B">
                <w:rPr>
                  <w:iCs/>
                  <w:sz w:val="20"/>
                  <w:szCs w:val="20"/>
                  <w:lang w:val="pt-BR"/>
                </w:rPr>
                <w:t xml:space="preserve">RTDRRWAPR </w:t>
              </w:r>
              <w:r w:rsidRPr="00A03B1B">
                <w:rPr>
                  <w:i/>
                  <w:iCs/>
                  <w:sz w:val="20"/>
                  <w:szCs w:val="20"/>
                  <w:vertAlign w:val="subscript"/>
                  <w:lang w:val="pt-BR"/>
                </w:rPr>
                <w:t>q, r, p</w:t>
              </w:r>
            </w:ins>
          </w:p>
        </w:tc>
        <w:tc>
          <w:tcPr>
            <w:tcW w:w="481" w:type="pct"/>
          </w:tcPr>
          <w:p w14:paraId="625DEFA3" w14:textId="77777777" w:rsidR="00A03B1B" w:rsidRPr="00A03B1B" w:rsidRDefault="00A03B1B" w:rsidP="00A03B1B">
            <w:pPr>
              <w:spacing w:after="60"/>
              <w:rPr>
                <w:ins w:id="1005" w:author="ERCOT" w:date="2025-12-09T11:39:00Z"/>
                <w:iCs/>
                <w:sz w:val="20"/>
                <w:szCs w:val="20"/>
              </w:rPr>
            </w:pPr>
            <w:ins w:id="1006" w:author="ERCOT" w:date="2025-12-09T11:39:00Z">
              <w:r w:rsidRPr="00A03B1B">
                <w:rPr>
                  <w:iCs/>
                  <w:sz w:val="20"/>
                  <w:szCs w:val="20"/>
                </w:rPr>
                <w:t>$/MW</w:t>
              </w:r>
            </w:ins>
          </w:p>
        </w:tc>
        <w:tc>
          <w:tcPr>
            <w:tcW w:w="3585" w:type="pct"/>
          </w:tcPr>
          <w:p w14:paraId="48BF1DCD" w14:textId="77777777" w:rsidR="00A03B1B" w:rsidRPr="00A03B1B" w:rsidRDefault="00A03B1B" w:rsidP="00A03B1B">
            <w:pPr>
              <w:spacing w:after="60"/>
              <w:rPr>
                <w:ins w:id="1007" w:author="ERCOT" w:date="2025-12-09T11:39:00Z"/>
                <w:i/>
                <w:iCs/>
                <w:sz w:val="20"/>
                <w:szCs w:val="20"/>
              </w:rPr>
            </w:pPr>
            <w:ins w:id="1008" w:author="ERCOT" w:date="2025-12-09T11:39:00Z">
              <w:r w:rsidRPr="00A03B1B">
                <w:rPr>
                  <w:i/>
                  <w:iCs/>
                  <w:sz w:val="20"/>
                  <w:szCs w:val="20"/>
                </w:rPr>
                <w:t>Real-Time Dispatchable Reliability Reserve Service Weighted-Average Price</w:t>
              </w:r>
              <w:r w:rsidRPr="00A03B1B">
                <w:rPr>
                  <w:iCs/>
                  <w:sz w:val="20"/>
                  <w:szCs w:val="20"/>
                </w:rPr>
                <w:t xml:space="preserve">—The weighted average of the Ancillary Service Offer prices corresponding with the DRRS awards from the Ancillary Service Offer for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Where for a Combined Cycle Train, the Resource </w:t>
              </w:r>
              <w:r w:rsidRPr="00A03B1B">
                <w:rPr>
                  <w:i/>
                  <w:iCs/>
                  <w:sz w:val="20"/>
                  <w:szCs w:val="20"/>
                </w:rPr>
                <w:t xml:space="preserve">r </w:t>
              </w:r>
              <w:r w:rsidRPr="00A03B1B">
                <w:rPr>
                  <w:iCs/>
                  <w:sz w:val="20"/>
                  <w:szCs w:val="20"/>
                </w:rPr>
                <w:t>is the Combined Cycle Train.</w:t>
              </w:r>
            </w:ins>
          </w:p>
        </w:tc>
      </w:tr>
      <w:tr w:rsidR="00A03B1B" w:rsidRPr="00A03B1B" w14:paraId="74E66D49" w14:textId="77777777" w:rsidTr="00B31BB1">
        <w:trPr>
          <w:cantSplit/>
        </w:trPr>
        <w:tc>
          <w:tcPr>
            <w:tcW w:w="934" w:type="pct"/>
          </w:tcPr>
          <w:p w14:paraId="4A4F0666" w14:textId="77777777" w:rsidR="00A03B1B" w:rsidRPr="00A03B1B" w:rsidRDefault="00A03B1B" w:rsidP="00A03B1B">
            <w:pPr>
              <w:spacing w:after="60"/>
              <w:rPr>
                <w:iCs/>
                <w:sz w:val="20"/>
                <w:szCs w:val="20"/>
                <w:lang w:val="pt-BR"/>
              </w:rPr>
            </w:pPr>
            <w:r w:rsidRPr="00A03B1B">
              <w:rPr>
                <w:iCs/>
                <w:sz w:val="20"/>
                <w:szCs w:val="20"/>
              </w:rPr>
              <w:t>RTRUAWD</w:t>
            </w:r>
            <w:r w:rsidRPr="00A03B1B">
              <w:rPr>
                <w:i/>
                <w:iCs/>
                <w:sz w:val="20"/>
                <w:szCs w:val="20"/>
                <w:vertAlign w:val="subscript"/>
              </w:rPr>
              <w:t xml:space="preserve"> q, r</w:t>
            </w:r>
          </w:p>
        </w:tc>
        <w:tc>
          <w:tcPr>
            <w:tcW w:w="481" w:type="pct"/>
          </w:tcPr>
          <w:p w14:paraId="54B55803"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4BFE4694" w14:textId="77777777" w:rsidR="00A03B1B" w:rsidRPr="00A03B1B" w:rsidRDefault="00A03B1B" w:rsidP="00A03B1B">
            <w:pPr>
              <w:spacing w:after="60"/>
              <w:rPr>
                <w:i/>
                <w:iCs/>
                <w:sz w:val="20"/>
                <w:szCs w:val="20"/>
              </w:rPr>
            </w:pPr>
            <w:r w:rsidRPr="00A03B1B">
              <w:rPr>
                <w:i/>
                <w:iCs/>
                <w:sz w:val="20"/>
                <w:szCs w:val="20"/>
              </w:rPr>
              <w:t>Real-Time Reg-Up Award per Resource per QSE</w:t>
            </w:r>
            <w:r w:rsidRPr="00A03B1B">
              <w:rPr>
                <w:iCs/>
                <w:sz w:val="20"/>
                <w:szCs w:val="20"/>
              </w:rPr>
              <w:t xml:space="preserve">—The Reg-Up amount awarded to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in Real-Time </w:t>
            </w:r>
            <w:r w:rsidRPr="00A03B1B">
              <w:rPr>
                <w:iCs/>
                <w:sz w:val="20"/>
                <w:szCs w:val="18"/>
              </w:rPr>
              <w:t xml:space="preserve">for </w:t>
            </w:r>
            <w:r w:rsidRPr="00A03B1B">
              <w:rPr>
                <w:iCs/>
                <w:sz w:val="20"/>
                <w:szCs w:val="20"/>
              </w:rPr>
              <w:t xml:space="preserve">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134B72C" w14:textId="77777777" w:rsidTr="00B31BB1">
        <w:trPr>
          <w:cantSplit/>
        </w:trPr>
        <w:tc>
          <w:tcPr>
            <w:tcW w:w="934" w:type="pct"/>
          </w:tcPr>
          <w:p w14:paraId="46FB7B56" w14:textId="77777777" w:rsidR="00A03B1B" w:rsidRPr="00A03B1B" w:rsidRDefault="00A03B1B" w:rsidP="00A03B1B">
            <w:pPr>
              <w:spacing w:after="60"/>
              <w:rPr>
                <w:iCs/>
                <w:sz w:val="20"/>
                <w:szCs w:val="20"/>
                <w:lang w:val="pt-BR"/>
              </w:rPr>
            </w:pPr>
            <w:r w:rsidRPr="00A03B1B">
              <w:rPr>
                <w:iCs/>
                <w:sz w:val="20"/>
                <w:szCs w:val="20"/>
              </w:rPr>
              <w:t>RTRDAWD</w:t>
            </w:r>
            <w:r w:rsidRPr="00A03B1B">
              <w:rPr>
                <w:i/>
                <w:iCs/>
                <w:sz w:val="20"/>
                <w:szCs w:val="20"/>
                <w:vertAlign w:val="subscript"/>
              </w:rPr>
              <w:t xml:space="preserve"> q, r</w:t>
            </w:r>
          </w:p>
        </w:tc>
        <w:tc>
          <w:tcPr>
            <w:tcW w:w="481" w:type="pct"/>
          </w:tcPr>
          <w:p w14:paraId="38B768C9"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6F3BB8FD" w14:textId="77777777" w:rsidR="00A03B1B" w:rsidRPr="00A03B1B" w:rsidRDefault="00A03B1B" w:rsidP="00A03B1B">
            <w:pPr>
              <w:spacing w:after="60"/>
              <w:rPr>
                <w:i/>
                <w:iCs/>
                <w:sz w:val="20"/>
                <w:szCs w:val="20"/>
              </w:rPr>
            </w:pPr>
            <w:r w:rsidRPr="00A03B1B">
              <w:rPr>
                <w:i/>
                <w:iCs/>
                <w:sz w:val="20"/>
                <w:szCs w:val="20"/>
              </w:rPr>
              <w:t>Real-Time Reg-Down Award per Resource per QSE</w:t>
            </w:r>
            <w:r w:rsidRPr="00A03B1B">
              <w:rPr>
                <w:iCs/>
                <w:sz w:val="20"/>
                <w:szCs w:val="20"/>
              </w:rPr>
              <w:t xml:space="preserve">—The Reg-Down amount awarded to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in Real-Time </w:t>
            </w:r>
            <w:r w:rsidRPr="00A03B1B">
              <w:rPr>
                <w:iCs/>
                <w:sz w:val="20"/>
                <w:szCs w:val="18"/>
              </w:rPr>
              <w:t xml:space="preserve">for </w:t>
            </w:r>
            <w:r w:rsidRPr="00A03B1B">
              <w:rPr>
                <w:iCs/>
                <w:sz w:val="20"/>
                <w:szCs w:val="20"/>
              </w:rPr>
              <w:t xml:space="preserve">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C31EFB3" w14:textId="77777777" w:rsidTr="00B31BB1">
        <w:trPr>
          <w:cantSplit/>
        </w:trPr>
        <w:tc>
          <w:tcPr>
            <w:tcW w:w="934" w:type="pct"/>
          </w:tcPr>
          <w:p w14:paraId="3E63F72A" w14:textId="77777777" w:rsidR="00A03B1B" w:rsidRPr="00A03B1B" w:rsidRDefault="00A03B1B" w:rsidP="00A03B1B">
            <w:pPr>
              <w:spacing w:after="60"/>
              <w:rPr>
                <w:iCs/>
                <w:sz w:val="20"/>
                <w:szCs w:val="20"/>
                <w:lang w:val="pt-BR"/>
              </w:rPr>
            </w:pPr>
            <w:r w:rsidRPr="00A03B1B">
              <w:rPr>
                <w:iCs/>
                <w:sz w:val="20"/>
                <w:szCs w:val="20"/>
              </w:rPr>
              <w:t>RTRRAWD</w:t>
            </w:r>
            <w:r w:rsidRPr="00A03B1B">
              <w:rPr>
                <w:i/>
                <w:iCs/>
                <w:sz w:val="20"/>
                <w:szCs w:val="20"/>
                <w:vertAlign w:val="subscript"/>
              </w:rPr>
              <w:t xml:space="preserve"> q, r</w:t>
            </w:r>
          </w:p>
        </w:tc>
        <w:tc>
          <w:tcPr>
            <w:tcW w:w="481" w:type="pct"/>
          </w:tcPr>
          <w:p w14:paraId="1C0DDA7B"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5A835A74" w14:textId="77777777" w:rsidR="00A03B1B" w:rsidRPr="00A03B1B" w:rsidRDefault="00A03B1B" w:rsidP="00A03B1B">
            <w:pPr>
              <w:spacing w:after="60"/>
              <w:rPr>
                <w:i/>
                <w:iCs/>
                <w:sz w:val="20"/>
                <w:szCs w:val="20"/>
              </w:rPr>
            </w:pPr>
            <w:r w:rsidRPr="00A03B1B">
              <w:rPr>
                <w:i/>
                <w:iCs/>
                <w:sz w:val="20"/>
                <w:szCs w:val="20"/>
              </w:rPr>
              <w:t>Real-Time Responsive Reserve Award per Resource per QSE</w:t>
            </w:r>
            <w:r w:rsidRPr="00A03B1B">
              <w:rPr>
                <w:iCs/>
                <w:sz w:val="20"/>
                <w:szCs w:val="20"/>
              </w:rPr>
              <w:t xml:space="preserve">—The RRS amount awarded to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in Real-Time </w:t>
            </w:r>
            <w:r w:rsidRPr="00A03B1B">
              <w:rPr>
                <w:iCs/>
                <w:sz w:val="20"/>
                <w:szCs w:val="18"/>
              </w:rPr>
              <w:t xml:space="preserve">for </w:t>
            </w:r>
            <w:r w:rsidRPr="00A03B1B">
              <w:rPr>
                <w:iCs/>
                <w:sz w:val="20"/>
                <w:szCs w:val="20"/>
              </w:rPr>
              <w:t xml:space="preserve">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77158FE" w14:textId="77777777" w:rsidTr="00B31BB1">
        <w:trPr>
          <w:cantSplit/>
        </w:trPr>
        <w:tc>
          <w:tcPr>
            <w:tcW w:w="934" w:type="pct"/>
          </w:tcPr>
          <w:p w14:paraId="22C5A4E2" w14:textId="77777777" w:rsidR="00A03B1B" w:rsidRPr="00A03B1B" w:rsidRDefault="00A03B1B" w:rsidP="00A03B1B">
            <w:pPr>
              <w:spacing w:after="60"/>
              <w:rPr>
                <w:iCs/>
                <w:sz w:val="20"/>
                <w:szCs w:val="20"/>
                <w:lang w:val="pt-BR"/>
              </w:rPr>
            </w:pPr>
            <w:r w:rsidRPr="00A03B1B">
              <w:rPr>
                <w:iCs/>
                <w:sz w:val="20"/>
                <w:szCs w:val="20"/>
              </w:rPr>
              <w:t>RTNSAWD</w:t>
            </w:r>
            <w:r w:rsidRPr="00A03B1B">
              <w:rPr>
                <w:i/>
                <w:iCs/>
                <w:sz w:val="20"/>
                <w:szCs w:val="20"/>
                <w:vertAlign w:val="subscript"/>
              </w:rPr>
              <w:t xml:space="preserve"> q, r</w:t>
            </w:r>
          </w:p>
        </w:tc>
        <w:tc>
          <w:tcPr>
            <w:tcW w:w="481" w:type="pct"/>
          </w:tcPr>
          <w:p w14:paraId="13533983"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7AD20E09" w14:textId="77777777" w:rsidR="00A03B1B" w:rsidRPr="00A03B1B" w:rsidRDefault="00A03B1B" w:rsidP="00A03B1B">
            <w:pPr>
              <w:spacing w:after="60"/>
              <w:rPr>
                <w:i/>
                <w:iCs/>
                <w:sz w:val="20"/>
                <w:szCs w:val="20"/>
              </w:rPr>
            </w:pPr>
            <w:r w:rsidRPr="00A03B1B">
              <w:rPr>
                <w:i/>
                <w:iCs/>
                <w:sz w:val="20"/>
                <w:szCs w:val="20"/>
              </w:rPr>
              <w:t>Real-Time Non-Spin Award per Resource per QSE</w:t>
            </w:r>
            <w:r w:rsidRPr="00A03B1B">
              <w:rPr>
                <w:iCs/>
                <w:sz w:val="20"/>
                <w:szCs w:val="20"/>
              </w:rPr>
              <w:t xml:space="preserve">—The Non-Spin amount awarded to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in Real-Time </w:t>
            </w:r>
            <w:r w:rsidRPr="00A03B1B">
              <w:rPr>
                <w:iCs/>
                <w:sz w:val="20"/>
                <w:szCs w:val="18"/>
              </w:rPr>
              <w:t xml:space="preserve">for </w:t>
            </w:r>
            <w:r w:rsidRPr="00A03B1B">
              <w:rPr>
                <w:iCs/>
                <w:sz w:val="20"/>
                <w:szCs w:val="20"/>
              </w:rPr>
              <w:t xml:space="preserve">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7A3A03FD" w14:textId="77777777" w:rsidTr="00B31BB1">
        <w:trPr>
          <w:cantSplit/>
        </w:trPr>
        <w:tc>
          <w:tcPr>
            <w:tcW w:w="934" w:type="pct"/>
          </w:tcPr>
          <w:p w14:paraId="026FED81" w14:textId="77777777" w:rsidR="00A03B1B" w:rsidRPr="00A03B1B" w:rsidRDefault="00A03B1B" w:rsidP="00A03B1B">
            <w:pPr>
              <w:spacing w:after="60"/>
              <w:rPr>
                <w:iCs/>
                <w:sz w:val="20"/>
                <w:szCs w:val="20"/>
                <w:lang w:val="pt-BR"/>
              </w:rPr>
            </w:pPr>
            <w:r w:rsidRPr="00A03B1B">
              <w:rPr>
                <w:iCs/>
                <w:sz w:val="20"/>
                <w:szCs w:val="20"/>
              </w:rPr>
              <w:t>RTECRAWD</w:t>
            </w:r>
            <w:r w:rsidRPr="00A03B1B">
              <w:rPr>
                <w:i/>
                <w:iCs/>
                <w:sz w:val="20"/>
                <w:szCs w:val="20"/>
                <w:vertAlign w:val="subscript"/>
              </w:rPr>
              <w:t xml:space="preserve"> q, r</w:t>
            </w:r>
          </w:p>
        </w:tc>
        <w:tc>
          <w:tcPr>
            <w:tcW w:w="481" w:type="pct"/>
          </w:tcPr>
          <w:p w14:paraId="1AF7308D"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180E5E07" w14:textId="77777777" w:rsidR="00A03B1B" w:rsidRPr="00A03B1B" w:rsidRDefault="00A03B1B" w:rsidP="00A03B1B">
            <w:pPr>
              <w:spacing w:after="60"/>
              <w:rPr>
                <w:i/>
                <w:iCs/>
                <w:sz w:val="20"/>
                <w:szCs w:val="20"/>
              </w:rPr>
            </w:pPr>
            <w:r w:rsidRPr="00A03B1B">
              <w:rPr>
                <w:i/>
                <w:iCs/>
                <w:sz w:val="20"/>
                <w:szCs w:val="20"/>
              </w:rPr>
              <w:t>Real-Time ERCOT Contingency Reserve Service Award per Resource per QSE</w:t>
            </w:r>
            <w:r w:rsidRPr="00A03B1B">
              <w:rPr>
                <w:iCs/>
                <w:sz w:val="20"/>
                <w:szCs w:val="20"/>
              </w:rPr>
              <w:t xml:space="preserve">—The ECRS amount awarded to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in Real-Time </w:t>
            </w:r>
            <w:r w:rsidRPr="00A03B1B">
              <w:rPr>
                <w:iCs/>
                <w:sz w:val="20"/>
                <w:szCs w:val="18"/>
              </w:rPr>
              <w:t xml:space="preserve">for </w:t>
            </w:r>
            <w:r w:rsidRPr="00A03B1B">
              <w:rPr>
                <w:iCs/>
                <w:sz w:val="20"/>
                <w:szCs w:val="20"/>
              </w:rPr>
              <w:t xml:space="preserve">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28227329" w14:textId="77777777" w:rsidTr="00B31BB1">
        <w:trPr>
          <w:cantSplit/>
          <w:ins w:id="1009" w:author="ERCOT" w:date="2025-12-09T11:40:00Z"/>
        </w:trPr>
        <w:tc>
          <w:tcPr>
            <w:tcW w:w="934" w:type="pct"/>
          </w:tcPr>
          <w:p w14:paraId="1EB7EBC3" w14:textId="77777777" w:rsidR="00A03B1B" w:rsidRPr="00A03B1B" w:rsidRDefault="00A03B1B" w:rsidP="00A03B1B">
            <w:pPr>
              <w:spacing w:after="60"/>
              <w:rPr>
                <w:ins w:id="1010" w:author="ERCOT" w:date="2025-12-09T11:40:00Z"/>
                <w:iCs/>
                <w:sz w:val="20"/>
                <w:szCs w:val="20"/>
              </w:rPr>
            </w:pPr>
            <w:ins w:id="1011" w:author="ERCOT" w:date="2025-12-09T11:40:00Z">
              <w:r w:rsidRPr="00A03B1B">
                <w:rPr>
                  <w:iCs/>
                  <w:sz w:val="20"/>
                  <w:szCs w:val="20"/>
                </w:rPr>
                <w:t>RTDRRAWD</w:t>
              </w:r>
              <w:r w:rsidRPr="00A03B1B">
                <w:rPr>
                  <w:i/>
                  <w:iCs/>
                  <w:sz w:val="20"/>
                  <w:szCs w:val="20"/>
                  <w:vertAlign w:val="subscript"/>
                </w:rPr>
                <w:t xml:space="preserve"> q, r</w:t>
              </w:r>
            </w:ins>
          </w:p>
        </w:tc>
        <w:tc>
          <w:tcPr>
            <w:tcW w:w="481" w:type="pct"/>
          </w:tcPr>
          <w:p w14:paraId="10DC4C38" w14:textId="77777777" w:rsidR="00A03B1B" w:rsidRPr="00A03B1B" w:rsidRDefault="00A03B1B" w:rsidP="00A03B1B">
            <w:pPr>
              <w:spacing w:after="60"/>
              <w:rPr>
                <w:ins w:id="1012" w:author="ERCOT" w:date="2025-12-09T11:40:00Z"/>
                <w:iCs/>
                <w:sz w:val="20"/>
                <w:szCs w:val="20"/>
              </w:rPr>
            </w:pPr>
            <w:ins w:id="1013" w:author="ERCOT" w:date="2025-12-09T11:40:00Z">
              <w:r w:rsidRPr="00A03B1B">
                <w:rPr>
                  <w:iCs/>
                  <w:sz w:val="20"/>
                  <w:szCs w:val="20"/>
                </w:rPr>
                <w:t>MW</w:t>
              </w:r>
            </w:ins>
          </w:p>
        </w:tc>
        <w:tc>
          <w:tcPr>
            <w:tcW w:w="3585" w:type="pct"/>
          </w:tcPr>
          <w:p w14:paraId="6E64B28B" w14:textId="77777777" w:rsidR="00A03B1B" w:rsidRPr="00A03B1B" w:rsidRDefault="00A03B1B" w:rsidP="00A03B1B">
            <w:pPr>
              <w:spacing w:after="60"/>
              <w:rPr>
                <w:ins w:id="1014" w:author="ERCOT" w:date="2025-12-09T11:40:00Z"/>
                <w:i/>
                <w:iCs/>
                <w:sz w:val="20"/>
                <w:szCs w:val="20"/>
              </w:rPr>
            </w:pPr>
            <w:ins w:id="1015" w:author="ERCOT" w:date="2025-12-09T11:40:00Z">
              <w:r w:rsidRPr="00A03B1B">
                <w:rPr>
                  <w:i/>
                  <w:iCs/>
                  <w:sz w:val="20"/>
                  <w:szCs w:val="20"/>
                </w:rPr>
                <w:t>Real-Time Dispatchable Reliability Reserve Service Award per Resource per QSE</w:t>
              </w:r>
              <w:r w:rsidRPr="00A03B1B">
                <w:rPr>
                  <w:iCs/>
                  <w:sz w:val="20"/>
                  <w:szCs w:val="20"/>
                </w:rPr>
                <w:t xml:space="preserve">—The DRRS amount awarded to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in Real-Time </w:t>
              </w:r>
              <w:r w:rsidRPr="00A03B1B">
                <w:rPr>
                  <w:iCs/>
                  <w:sz w:val="20"/>
                  <w:szCs w:val="18"/>
                </w:rPr>
                <w:t xml:space="preserve">for </w:t>
              </w:r>
              <w:r w:rsidRPr="00A03B1B">
                <w:rPr>
                  <w:iCs/>
                  <w:sz w:val="20"/>
                  <w:szCs w:val="20"/>
                </w:rPr>
                <w:t xml:space="preserve">the 15-minute Settlement Interval.  Where for a Combined Cycle Train, the Resource </w:t>
              </w:r>
              <w:r w:rsidRPr="00A03B1B">
                <w:rPr>
                  <w:i/>
                  <w:iCs/>
                  <w:sz w:val="20"/>
                  <w:szCs w:val="20"/>
                </w:rPr>
                <w:t xml:space="preserve">r </w:t>
              </w:r>
              <w:r w:rsidRPr="00A03B1B">
                <w:rPr>
                  <w:iCs/>
                  <w:sz w:val="20"/>
                  <w:szCs w:val="20"/>
                </w:rPr>
                <w:t>is the Combined Cycle Train.</w:t>
              </w:r>
            </w:ins>
          </w:p>
        </w:tc>
      </w:tr>
      <w:tr w:rsidR="00A03B1B" w:rsidRPr="00A03B1B" w14:paraId="43E28537" w14:textId="77777777" w:rsidTr="00B31BB1">
        <w:trPr>
          <w:cantSplit/>
        </w:trPr>
        <w:tc>
          <w:tcPr>
            <w:tcW w:w="934" w:type="pct"/>
          </w:tcPr>
          <w:p w14:paraId="4CA8BEB1" w14:textId="77777777" w:rsidR="00A03B1B" w:rsidRPr="00A03B1B" w:rsidRDefault="00A03B1B" w:rsidP="00A03B1B">
            <w:pPr>
              <w:spacing w:after="60"/>
              <w:rPr>
                <w:iCs/>
                <w:sz w:val="20"/>
                <w:szCs w:val="20"/>
              </w:rPr>
            </w:pPr>
            <w:r w:rsidRPr="00A03B1B">
              <w:rPr>
                <w:iCs/>
                <w:sz w:val="20"/>
                <w:szCs w:val="20"/>
                <w:lang w:val="pt-BR"/>
              </w:rPr>
              <w:t xml:space="preserve">RTRUOPR </w:t>
            </w:r>
            <w:r w:rsidRPr="00A03B1B">
              <w:rPr>
                <w:i/>
                <w:iCs/>
                <w:sz w:val="20"/>
                <w:szCs w:val="20"/>
                <w:vertAlign w:val="subscript"/>
                <w:lang w:val="pt-BR"/>
              </w:rPr>
              <w:t>q, r, y</w:t>
            </w:r>
          </w:p>
        </w:tc>
        <w:tc>
          <w:tcPr>
            <w:tcW w:w="481" w:type="pct"/>
          </w:tcPr>
          <w:p w14:paraId="00A85B21"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55BCB7C3" w14:textId="77777777" w:rsidR="00A03B1B" w:rsidRPr="00A03B1B" w:rsidRDefault="00A03B1B" w:rsidP="00A03B1B">
            <w:pPr>
              <w:spacing w:after="60"/>
              <w:rPr>
                <w:iCs/>
                <w:sz w:val="20"/>
                <w:szCs w:val="20"/>
              </w:rPr>
            </w:pPr>
            <w:r w:rsidRPr="00A03B1B">
              <w:rPr>
                <w:i/>
                <w:iCs/>
                <w:sz w:val="20"/>
                <w:szCs w:val="20"/>
              </w:rPr>
              <w:t>Real-Time Reg-Up Offer Price</w:t>
            </w:r>
            <w:r w:rsidRPr="00A03B1B">
              <w:rPr>
                <w:iCs/>
                <w:sz w:val="20"/>
                <w:szCs w:val="20"/>
              </w:rPr>
              <w:t xml:space="preserve">—The price from the submitted Ancillary Service Offer at the Reg-Up award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SCED interval</w:t>
            </w:r>
            <w:r w:rsidRPr="00A03B1B">
              <w:rPr>
                <w:i/>
                <w:iCs/>
                <w:sz w:val="20"/>
                <w:szCs w:val="20"/>
              </w:rPr>
              <w:t xml:space="preserve"> y</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1BA7DA15" w14:textId="77777777" w:rsidTr="00B31BB1">
        <w:trPr>
          <w:cantSplit/>
        </w:trPr>
        <w:tc>
          <w:tcPr>
            <w:tcW w:w="934" w:type="pct"/>
          </w:tcPr>
          <w:p w14:paraId="641D57F5" w14:textId="77777777" w:rsidR="00A03B1B" w:rsidRPr="00A03B1B" w:rsidRDefault="00A03B1B" w:rsidP="00A03B1B">
            <w:pPr>
              <w:spacing w:after="60"/>
              <w:rPr>
                <w:iCs/>
                <w:sz w:val="20"/>
                <w:szCs w:val="20"/>
              </w:rPr>
            </w:pPr>
            <w:r w:rsidRPr="00A03B1B">
              <w:rPr>
                <w:iCs/>
                <w:sz w:val="20"/>
                <w:szCs w:val="20"/>
                <w:lang w:val="pt-BR"/>
              </w:rPr>
              <w:t xml:space="preserve">RTRDOPR </w:t>
            </w:r>
            <w:r w:rsidRPr="00A03B1B">
              <w:rPr>
                <w:i/>
                <w:iCs/>
                <w:sz w:val="20"/>
                <w:szCs w:val="20"/>
                <w:vertAlign w:val="subscript"/>
                <w:lang w:val="pt-BR"/>
              </w:rPr>
              <w:t>q, r, y</w:t>
            </w:r>
          </w:p>
        </w:tc>
        <w:tc>
          <w:tcPr>
            <w:tcW w:w="481" w:type="pct"/>
          </w:tcPr>
          <w:p w14:paraId="54C44F0F"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0A19D25C" w14:textId="77777777" w:rsidR="00A03B1B" w:rsidRPr="00A03B1B" w:rsidRDefault="00A03B1B" w:rsidP="00A03B1B">
            <w:pPr>
              <w:spacing w:after="60"/>
              <w:rPr>
                <w:i/>
                <w:iCs/>
                <w:sz w:val="20"/>
                <w:szCs w:val="20"/>
              </w:rPr>
            </w:pPr>
            <w:r w:rsidRPr="00A03B1B">
              <w:rPr>
                <w:i/>
                <w:iCs/>
                <w:sz w:val="20"/>
                <w:szCs w:val="20"/>
              </w:rPr>
              <w:t>Real-Time Reg-Down Offer Price</w:t>
            </w:r>
            <w:r w:rsidRPr="00A03B1B">
              <w:rPr>
                <w:iCs/>
                <w:sz w:val="20"/>
                <w:szCs w:val="20"/>
              </w:rPr>
              <w:t xml:space="preserve">—The price from the submitted Ancillary Service Offer at the Reg-Down award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SCED interval</w:t>
            </w:r>
            <w:r w:rsidRPr="00A03B1B">
              <w:rPr>
                <w:i/>
                <w:iCs/>
                <w:sz w:val="20"/>
                <w:szCs w:val="20"/>
              </w:rPr>
              <w:t xml:space="preserve"> y</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5EB98EF" w14:textId="77777777" w:rsidTr="00B31BB1">
        <w:trPr>
          <w:cantSplit/>
        </w:trPr>
        <w:tc>
          <w:tcPr>
            <w:tcW w:w="934" w:type="pct"/>
          </w:tcPr>
          <w:p w14:paraId="1166161F" w14:textId="77777777" w:rsidR="00A03B1B" w:rsidRPr="00A03B1B" w:rsidRDefault="00A03B1B" w:rsidP="00A03B1B">
            <w:pPr>
              <w:spacing w:after="60"/>
              <w:rPr>
                <w:iCs/>
                <w:sz w:val="20"/>
                <w:szCs w:val="20"/>
              </w:rPr>
            </w:pPr>
            <w:r w:rsidRPr="00A03B1B">
              <w:rPr>
                <w:iCs/>
                <w:sz w:val="20"/>
                <w:szCs w:val="20"/>
                <w:lang w:val="pt-BR"/>
              </w:rPr>
              <w:lastRenderedPageBreak/>
              <w:t xml:space="preserve">RTRROPR </w:t>
            </w:r>
            <w:r w:rsidRPr="00A03B1B">
              <w:rPr>
                <w:i/>
                <w:iCs/>
                <w:sz w:val="20"/>
                <w:szCs w:val="20"/>
                <w:vertAlign w:val="subscript"/>
                <w:lang w:val="pt-BR"/>
              </w:rPr>
              <w:t>q, r, y</w:t>
            </w:r>
          </w:p>
        </w:tc>
        <w:tc>
          <w:tcPr>
            <w:tcW w:w="481" w:type="pct"/>
          </w:tcPr>
          <w:p w14:paraId="146B6979"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77BA01FF" w14:textId="77777777" w:rsidR="00A03B1B" w:rsidRPr="00A03B1B" w:rsidRDefault="00A03B1B" w:rsidP="00A03B1B">
            <w:pPr>
              <w:spacing w:after="60"/>
              <w:rPr>
                <w:i/>
                <w:iCs/>
                <w:sz w:val="20"/>
                <w:szCs w:val="20"/>
              </w:rPr>
            </w:pPr>
            <w:r w:rsidRPr="00A03B1B">
              <w:rPr>
                <w:i/>
                <w:iCs/>
                <w:sz w:val="20"/>
                <w:szCs w:val="20"/>
              </w:rPr>
              <w:t>Real-Time Responsive Reserve Offer Price</w:t>
            </w:r>
            <w:r w:rsidRPr="00A03B1B">
              <w:rPr>
                <w:iCs/>
                <w:sz w:val="20"/>
                <w:szCs w:val="20"/>
              </w:rPr>
              <w:t xml:space="preserve">—The price from the submitted Ancillary Service Offer at the RRS award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SCED interval</w:t>
            </w:r>
            <w:r w:rsidRPr="00A03B1B">
              <w:rPr>
                <w:i/>
                <w:iCs/>
                <w:sz w:val="20"/>
                <w:szCs w:val="20"/>
              </w:rPr>
              <w:t xml:space="preserve"> y</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42890785" w14:textId="77777777" w:rsidTr="00B31BB1">
        <w:trPr>
          <w:cantSplit/>
        </w:trPr>
        <w:tc>
          <w:tcPr>
            <w:tcW w:w="934" w:type="pct"/>
          </w:tcPr>
          <w:p w14:paraId="2A56E80F" w14:textId="77777777" w:rsidR="00A03B1B" w:rsidRPr="00A03B1B" w:rsidRDefault="00A03B1B" w:rsidP="00A03B1B">
            <w:pPr>
              <w:spacing w:after="60"/>
              <w:rPr>
                <w:iCs/>
                <w:sz w:val="20"/>
                <w:szCs w:val="20"/>
              </w:rPr>
            </w:pPr>
            <w:r w:rsidRPr="00A03B1B">
              <w:rPr>
                <w:iCs/>
                <w:sz w:val="20"/>
                <w:szCs w:val="20"/>
                <w:lang w:val="pt-BR"/>
              </w:rPr>
              <w:t xml:space="preserve">RTNSOPR </w:t>
            </w:r>
            <w:r w:rsidRPr="00A03B1B">
              <w:rPr>
                <w:i/>
                <w:iCs/>
                <w:sz w:val="20"/>
                <w:szCs w:val="20"/>
                <w:vertAlign w:val="subscript"/>
                <w:lang w:val="pt-BR"/>
              </w:rPr>
              <w:t>q, r, y</w:t>
            </w:r>
          </w:p>
        </w:tc>
        <w:tc>
          <w:tcPr>
            <w:tcW w:w="481" w:type="pct"/>
          </w:tcPr>
          <w:p w14:paraId="63115C1E"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2C07CE7B" w14:textId="77777777" w:rsidR="00A03B1B" w:rsidRPr="00A03B1B" w:rsidRDefault="00A03B1B" w:rsidP="00A03B1B">
            <w:pPr>
              <w:spacing w:after="60"/>
              <w:rPr>
                <w:i/>
                <w:iCs/>
                <w:sz w:val="20"/>
                <w:szCs w:val="20"/>
              </w:rPr>
            </w:pPr>
            <w:r w:rsidRPr="00A03B1B">
              <w:rPr>
                <w:i/>
                <w:iCs/>
                <w:sz w:val="20"/>
                <w:szCs w:val="20"/>
              </w:rPr>
              <w:t>Real-Time Non-Spin Offer Price</w:t>
            </w:r>
            <w:r w:rsidRPr="00A03B1B">
              <w:rPr>
                <w:iCs/>
                <w:sz w:val="20"/>
                <w:szCs w:val="20"/>
              </w:rPr>
              <w:t xml:space="preserve">—The price from the submitted Ancillary Service Offer at the Non-Spin award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SCED interval</w:t>
            </w:r>
            <w:r w:rsidRPr="00A03B1B">
              <w:rPr>
                <w:i/>
                <w:iCs/>
                <w:sz w:val="20"/>
                <w:szCs w:val="20"/>
              </w:rPr>
              <w:t xml:space="preserve"> y</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4E6BDDE4" w14:textId="77777777" w:rsidTr="00B31BB1">
        <w:trPr>
          <w:cantSplit/>
        </w:trPr>
        <w:tc>
          <w:tcPr>
            <w:tcW w:w="934" w:type="pct"/>
          </w:tcPr>
          <w:p w14:paraId="1DF2540F" w14:textId="77777777" w:rsidR="00A03B1B" w:rsidRPr="00A03B1B" w:rsidRDefault="00A03B1B" w:rsidP="00A03B1B">
            <w:pPr>
              <w:spacing w:after="60"/>
              <w:rPr>
                <w:iCs/>
                <w:sz w:val="20"/>
                <w:szCs w:val="20"/>
              </w:rPr>
            </w:pPr>
            <w:r w:rsidRPr="00A03B1B">
              <w:rPr>
                <w:iCs/>
                <w:sz w:val="20"/>
                <w:szCs w:val="20"/>
                <w:lang w:val="pt-BR"/>
              </w:rPr>
              <w:t xml:space="preserve">RTECROPR </w:t>
            </w:r>
            <w:r w:rsidRPr="00A03B1B">
              <w:rPr>
                <w:i/>
                <w:iCs/>
                <w:sz w:val="20"/>
                <w:szCs w:val="20"/>
                <w:vertAlign w:val="subscript"/>
                <w:lang w:val="pt-BR"/>
              </w:rPr>
              <w:t>q, r, y</w:t>
            </w:r>
          </w:p>
        </w:tc>
        <w:tc>
          <w:tcPr>
            <w:tcW w:w="481" w:type="pct"/>
          </w:tcPr>
          <w:p w14:paraId="748F75A6"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3EA155F8" w14:textId="77777777" w:rsidR="00A03B1B" w:rsidRPr="00A03B1B" w:rsidRDefault="00A03B1B" w:rsidP="00A03B1B">
            <w:pPr>
              <w:spacing w:after="60"/>
              <w:rPr>
                <w:i/>
                <w:iCs/>
                <w:sz w:val="20"/>
                <w:szCs w:val="20"/>
              </w:rPr>
            </w:pPr>
            <w:r w:rsidRPr="00A03B1B">
              <w:rPr>
                <w:i/>
                <w:iCs/>
                <w:sz w:val="20"/>
                <w:szCs w:val="20"/>
              </w:rPr>
              <w:t>Real-Time ERCOT Contingency Reserve Service Offer Price</w:t>
            </w:r>
            <w:r w:rsidRPr="00A03B1B">
              <w:rPr>
                <w:iCs/>
                <w:sz w:val="20"/>
                <w:szCs w:val="20"/>
              </w:rPr>
              <w:t xml:space="preserve">—The price from the submitted Ancillary Service Offer at the ECRS award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SCED interval</w:t>
            </w:r>
            <w:r w:rsidRPr="00A03B1B">
              <w:rPr>
                <w:i/>
                <w:iCs/>
                <w:sz w:val="20"/>
                <w:szCs w:val="20"/>
              </w:rPr>
              <w:t xml:space="preserve"> y</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1DD74A23" w14:textId="77777777" w:rsidTr="00B31BB1">
        <w:trPr>
          <w:cantSplit/>
          <w:ins w:id="1016" w:author="ERCOT" w:date="2025-12-09T11:41:00Z"/>
        </w:trPr>
        <w:tc>
          <w:tcPr>
            <w:tcW w:w="934" w:type="pct"/>
          </w:tcPr>
          <w:p w14:paraId="1B2C42A8" w14:textId="77777777" w:rsidR="00A03B1B" w:rsidRPr="00A03B1B" w:rsidRDefault="00A03B1B" w:rsidP="00A03B1B">
            <w:pPr>
              <w:spacing w:after="60"/>
              <w:rPr>
                <w:ins w:id="1017" w:author="ERCOT" w:date="2025-12-09T11:41:00Z"/>
                <w:iCs/>
                <w:sz w:val="20"/>
                <w:szCs w:val="20"/>
                <w:lang w:val="pt-BR"/>
              </w:rPr>
            </w:pPr>
            <w:ins w:id="1018" w:author="ERCOT" w:date="2025-12-09T11:41:00Z">
              <w:r w:rsidRPr="00A03B1B">
                <w:rPr>
                  <w:iCs/>
                  <w:sz w:val="20"/>
                  <w:szCs w:val="20"/>
                  <w:lang w:val="pt-BR"/>
                </w:rPr>
                <w:t xml:space="preserve">RTDRROPR </w:t>
              </w:r>
              <w:r w:rsidRPr="00A03B1B">
                <w:rPr>
                  <w:i/>
                  <w:iCs/>
                  <w:sz w:val="20"/>
                  <w:szCs w:val="20"/>
                  <w:vertAlign w:val="subscript"/>
                  <w:lang w:val="pt-BR"/>
                </w:rPr>
                <w:t>q, r, y</w:t>
              </w:r>
            </w:ins>
          </w:p>
        </w:tc>
        <w:tc>
          <w:tcPr>
            <w:tcW w:w="481" w:type="pct"/>
          </w:tcPr>
          <w:p w14:paraId="0C05DDCF" w14:textId="77777777" w:rsidR="00A03B1B" w:rsidRPr="00A03B1B" w:rsidRDefault="00A03B1B" w:rsidP="00A03B1B">
            <w:pPr>
              <w:spacing w:after="60"/>
              <w:rPr>
                <w:ins w:id="1019" w:author="ERCOT" w:date="2025-12-09T11:41:00Z"/>
                <w:iCs/>
                <w:sz w:val="20"/>
                <w:szCs w:val="20"/>
              </w:rPr>
            </w:pPr>
            <w:ins w:id="1020" w:author="ERCOT" w:date="2025-12-09T11:41:00Z">
              <w:r w:rsidRPr="00A03B1B">
                <w:rPr>
                  <w:iCs/>
                  <w:sz w:val="20"/>
                  <w:szCs w:val="20"/>
                </w:rPr>
                <w:t>$/MW</w:t>
              </w:r>
            </w:ins>
          </w:p>
        </w:tc>
        <w:tc>
          <w:tcPr>
            <w:tcW w:w="3585" w:type="pct"/>
          </w:tcPr>
          <w:p w14:paraId="581AF935" w14:textId="77777777" w:rsidR="00A03B1B" w:rsidRPr="00A03B1B" w:rsidRDefault="00A03B1B" w:rsidP="00A03B1B">
            <w:pPr>
              <w:spacing w:after="60"/>
              <w:rPr>
                <w:ins w:id="1021" w:author="ERCOT" w:date="2025-12-09T11:41:00Z"/>
                <w:i/>
                <w:iCs/>
                <w:sz w:val="20"/>
                <w:szCs w:val="20"/>
              </w:rPr>
            </w:pPr>
            <w:ins w:id="1022" w:author="ERCOT" w:date="2025-12-09T11:41:00Z">
              <w:r w:rsidRPr="00A03B1B">
                <w:rPr>
                  <w:i/>
                  <w:iCs/>
                  <w:sz w:val="20"/>
                  <w:szCs w:val="20"/>
                </w:rPr>
                <w:t>Real-Time Dispatchable Reliability Reserve Service Offer Price</w:t>
              </w:r>
              <w:r w:rsidRPr="00A03B1B">
                <w:rPr>
                  <w:iCs/>
                  <w:sz w:val="20"/>
                  <w:szCs w:val="20"/>
                </w:rPr>
                <w:t xml:space="preserve">—The price from the submitted Ancillary Service Offer at the DRRS award of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SCED interval</w:t>
              </w:r>
              <w:r w:rsidRPr="00A03B1B">
                <w:rPr>
                  <w:i/>
                  <w:iCs/>
                  <w:sz w:val="20"/>
                  <w:szCs w:val="20"/>
                </w:rPr>
                <w:t xml:space="preserve"> y</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ins>
          </w:p>
        </w:tc>
      </w:tr>
      <w:tr w:rsidR="00A03B1B" w:rsidRPr="00A03B1B" w14:paraId="5F0A05BC" w14:textId="77777777" w:rsidTr="00B31BB1">
        <w:trPr>
          <w:cantSplit/>
        </w:trPr>
        <w:tc>
          <w:tcPr>
            <w:tcW w:w="934" w:type="pct"/>
          </w:tcPr>
          <w:p w14:paraId="6743D90F" w14:textId="77777777" w:rsidR="00A03B1B" w:rsidRPr="00A03B1B" w:rsidRDefault="00A03B1B" w:rsidP="00A03B1B">
            <w:pPr>
              <w:spacing w:after="60"/>
              <w:rPr>
                <w:iCs/>
                <w:sz w:val="20"/>
                <w:szCs w:val="20"/>
                <w:lang w:val="pt-BR"/>
              </w:rPr>
            </w:pPr>
            <w:r w:rsidRPr="00A03B1B">
              <w:rPr>
                <w:iCs/>
                <w:sz w:val="20"/>
                <w:szCs w:val="20"/>
              </w:rPr>
              <w:t xml:space="preserve">RTRUAWDS </w:t>
            </w:r>
            <w:r w:rsidRPr="00A03B1B">
              <w:rPr>
                <w:i/>
                <w:iCs/>
                <w:sz w:val="20"/>
                <w:szCs w:val="20"/>
                <w:vertAlign w:val="subscript"/>
              </w:rPr>
              <w:t>q, r, y</w:t>
            </w:r>
          </w:p>
        </w:tc>
        <w:tc>
          <w:tcPr>
            <w:tcW w:w="481" w:type="pct"/>
          </w:tcPr>
          <w:p w14:paraId="30EB0511"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432E373D" w14:textId="77777777" w:rsidR="00A03B1B" w:rsidRPr="00A03B1B" w:rsidRDefault="00A03B1B" w:rsidP="00A03B1B">
            <w:pPr>
              <w:spacing w:after="60"/>
              <w:rPr>
                <w:i/>
                <w:iCs/>
                <w:sz w:val="20"/>
                <w:szCs w:val="20"/>
              </w:rPr>
            </w:pPr>
            <w:r w:rsidRPr="00A03B1B">
              <w:rPr>
                <w:i/>
                <w:iCs/>
                <w:sz w:val="20"/>
                <w:szCs w:val="20"/>
              </w:rPr>
              <w:t>Real-Time Reg-Up Award per Resource per QSE per SCED interval</w:t>
            </w:r>
            <w:r w:rsidRPr="00A03B1B">
              <w:rPr>
                <w:iCs/>
                <w:sz w:val="20"/>
                <w:szCs w:val="20"/>
              </w:rPr>
              <w:t xml:space="preserve">—The Reg-Up amount awarded to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in Real-Time</w:t>
            </w:r>
            <w:r w:rsidRPr="00A03B1B">
              <w:rPr>
                <w:i/>
                <w:iCs/>
                <w:sz w:val="20"/>
                <w:szCs w:val="20"/>
              </w:rPr>
              <w:t xml:space="preserve"> </w:t>
            </w:r>
            <w:r w:rsidRPr="00A03B1B">
              <w:rPr>
                <w:iCs/>
                <w:sz w:val="20"/>
                <w:szCs w:val="20"/>
              </w:rPr>
              <w:t xml:space="preserve">for the SCED interval </w:t>
            </w:r>
            <w:r w:rsidRPr="00A03B1B">
              <w:rPr>
                <w:i/>
                <w:iCs/>
                <w:sz w:val="20"/>
                <w:szCs w:val="20"/>
              </w:rPr>
              <w:t xml:space="preserve">y.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41769C6D" w14:textId="77777777" w:rsidTr="00B31BB1">
        <w:trPr>
          <w:cantSplit/>
        </w:trPr>
        <w:tc>
          <w:tcPr>
            <w:tcW w:w="934" w:type="pct"/>
          </w:tcPr>
          <w:p w14:paraId="1E8AF0B0" w14:textId="77777777" w:rsidR="00A03B1B" w:rsidRPr="00A03B1B" w:rsidRDefault="00A03B1B" w:rsidP="00A03B1B">
            <w:pPr>
              <w:spacing w:after="60"/>
              <w:rPr>
                <w:iCs/>
                <w:sz w:val="20"/>
                <w:szCs w:val="20"/>
              </w:rPr>
            </w:pPr>
            <w:r w:rsidRPr="00A03B1B">
              <w:rPr>
                <w:iCs/>
                <w:sz w:val="20"/>
                <w:szCs w:val="20"/>
              </w:rPr>
              <w:t xml:space="preserve">RTRDAWDS </w:t>
            </w:r>
            <w:r w:rsidRPr="00A03B1B">
              <w:rPr>
                <w:i/>
                <w:iCs/>
                <w:sz w:val="20"/>
                <w:szCs w:val="20"/>
                <w:vertAlign w:val="subscript"/>
              </w:rPr>
              <w:t>q, r, y</w:t>
            </w:r>
          </w:p>
        </w:tc>
        <w:tc>
          <w:tcPr>
            <w:tcW w:w="481" w:type="pct"/>
          </w:tcPr>
          <w:p w14:paraId="53405F49"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67945B11" w14:textId="77777777" w:rsidR="00A03B1B" w:rsidRPr="00A03B1B" w:rsidRDefault="00A03B1B" w:rsidP="00A03B1B">
            <w:pPr>
              <w:spacing w:after="60"/>
              <w:rPr>
                <w:i/>
                <w:iCs/>
                <w:sz w:val="20"/>
                <w:szCs w:val="20"/>
              </w:rPr>
            </w:pPr>
            <w:r w:rsidRPr="00A03B1B">
              <w:rPr>
                <w:i/>
                <w:iCs/>
                <w:sz w:val="20"/>
                <w:szCs w:val="20"/>
              </w:rPr>
              <w:t>Real-Time Reg-Down Award per Resource per QSE per SCED interval</w:t>
            </w:r>
            <w:r w:rsidRPr="00A03B1B">
              <w:rPr>
                <w:iCs/>
                <w:sz w:val="20"/>
                <w:szCs w:val="20"/>
              </w:rPr>
              <w:t xml:space="preserve">—The Reg-Down amount awarded to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in Real-Time</w:t>
            </w:r>
            <w:r w:rsidRPr="00A03B1B">
              <w:rPr>
                <w:i/>
                <w:iCs/>
                <w:sz w:val="20"/>
                <w:szCs w:val="20"/>
              </w:rPr>
              <w:t xml:space="preserve"> </w:t>
            </w:r>
            <w:r w:rsidRPr="00A03B1B">
              <w:rPr>
                <w:iCs/>
                <w:sz w:val="20"/>
                <w:szCs w:val="20"/>
              </w:rPr>
              <w:t xml:space="preserve">for the SCED interval </w:t>
            </w:r>
            <w:r w:rsidRPr="00A03B1B">
              <w:rPr>
                <w:i/>
                <w:iCs/>
                <w:sz w:val="20"/>
                <w:szCs w:val="20"/>
              </w:rPr>
              <w:t xml:space="preserve">y.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5C1BD6ED" w14:textId="77777777" w:rsidTr="00B31BB1">
        <w:trPr>
          <w:cantSplit/>
        </w:trPr>
        <w:tc>
          <w:tcPr>
            <w:tcW w:w="934" w:type="pct"/>
          </w:tcPr>
          <w:p w14:paraId="7E5BE819" w14:textId="77777777" w:rsidR="00A03B1B" w:rsidRPr="00A03B1B" w:rsidRDefault="00A03B1B" w:rsidP="00A03B1B">
            <w:pPr>
              <w:spacing w:after="60"/>
              <w:rPr>
                <w:iCs/>
                <w:sz w:val="20"/>
                <w:szCs w:val="20"/>
              </w:rPr>
            </w:pPr>
            <w:r w:rsidRPr="00A03B1B">
              <w:rPr>
                <w:iCs/>
                <w:sz w:val="20"/>
                <w:szCs w:val="20"/>
              </w:rPr>
              <w:t xml:space="preserve">RTRRAWDS </w:t>
            </w:r>
            <w:r w:rsidRPr="00A03B1B">
              <w:rPr>
                <w:i/>
                <w:iCs/>
                <w:sz w:val="20"/>
                <w:szCs w:val="20"/>
                <w:vertAlign w:val="subscript"/>
              </w:rPr>
              <w:t>q, r, y</w:t>
            </w:r>
          </w:p>
        </w:tc>
        <w:tc>
          <w:tcPr>
            <w:tcW w:w="481" w:type="pct"/>
          </w:tcPr>
          <w:p w14:paraId="26E3F381"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12016F69" w14:textId="77777777" w:rsidR="00A03B1B" w:rsidRPr="00A03B1B" w:rsidRDefault="00A03B1B" w:rsidP="00A03B1B">
            <w:pPr>
              <w:spacing w:after="60"/>
              <w:rPr>
                <w:i/>
                <w:iCs/>
                <w:sz w:val="20"/>
                <w:szCs w:val="20"/>
              </w:rPr>
            </w:pPr>
            <w:r w:rsidRPr="00A03B1B">
              <w:rPr>
                <w:i/>
                <w:iCs/>
                <w:sz w:val="20"/>
                <w:szCs w:val="20"/>
              </w:rPr>
              <w:t>Real-Time Responsive Reserve Award per Resource per QSE per SCED interval</w:t>
            </w:r>
            <w:r w:rsidRPr="00A03B1B">
              <w:rPr>
                <w:iCs/>
                <w:sz w:val="20"/>
                <w:szCs w:val="20"/>
              </w:rPr>
              <w:t xml:space="preserve">—The RRS amount awarded to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in Real-Time</w:t>
            </w:r>
            <w:r w:rsidRPr="00A03B1B">
              <w:rPr>
                <w:i/>
                <w:iCs/>
                <w:sz w:val="20"/>
                <w:szCs w:val="20"/>
              </w:rPr>
              <w:t xml:space="preserve"> </w:t>
            </w:r>
            <w:r w:rsidRPr="00A03B1B">
              <w:rPr>
                <w:iCs/>
                <w:sz w:val="20"/>
                <w:szCs w:val="20"/>
              </w:rPr>
              <w:t xml:space="preserve">for the SCED interval </w:t>
            </w:r>
            <w:r w:rsidRPr="00A03B1B">
              <w:rPr>
                <w:i/>
                <w:iCs/>
                <w:sz w:val="20"/>
                <w:szCs w:val="20"/>
              </w:rPr>
              <w:t xml:space="preserve">y.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0DF02882" w14:textId="77777777" w:rsidTr="00B31BB1">
        <w:trPr>
          <w:cantSplit/>
        </w:trPr>
        <w:tc>
          <w:tcPr>
            <w:tcW w:w="934" w:type="pct"/>
          </w:tcPr>
          <w:p w14:paraId="33111C63" w14:textId="77777777" w:rsidR="00A03B1B" w:rsidRPr="00A03B1B" w:rsidRDefault="00A03B1B" w:rsidP="00A03B1B">
            <w:pPr>
              <w:spacing w:after="60"/>
              <w:rPr>
                <w:iCs/>
                <w:sz w:val="20"/>
                <w:szCs w:val="20"/>
              </w:rPr>
            </w:pPr>
            <w:r w:rsidRPr="00A03B1B">
              <w:rPr>
                <w:iCs/>
                <w:sz w:val="20"/>
                <w:szCs w:val="20"/>
              </w:rPr>
              <w:t xml:space="preserve">RTNSAWDS </w:t>
            </w:r>
            <w:r w:rsidRPr="00A03B1B">
              <w:rPr>
                <w:i/>
                <w:iCs/>
                <w:sz w:val="20"/>
                <w:szCs w:val="20"/>
                <w:vertAlign w:val="subscript"/>
              </w:rPr>
              <w:t>q, r, y</w:t>
            </w:r>
          </w:p>
        </w:tc>
        <w:tc>
          <w:tcPr>
            <w:tcW w:w="481" w:type="pct"/>
          </w:tcPr>
          <w:p w14:paraId="327AD716"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2D9A27A8" w14:textId="77777777" w:rsidR="00A03B1B" w:rsidRPr="00A03B1B" w:rsidRDefault="00A03B1B" w:rsidP="00A03B1B">
            <w:pPr>
              <w:spacing w:after="60"/>
              <w:rPr>
                <w:i/>
                <w:iCs/>
                <w:sz w:val="20"/>
                <w:szCs w:val="20"/>
              </w:rPr>
            </w:pPr>
            <w:r w:rsidRPr="00A03B1B">
              <w:rPr>
                <w:i/>
                <w:iCs/>
                <w:sz w:val="20"/>
                <w:szCs w:val="20"/>
              </w:rPr>
              <w:t>Real-Time Non-Spin Award per Resource per QSE per SCED interval</w:t>
            </w:r>
            <w:r w:rsidRPr="00A03B1B">
              <w:rPr>
                <w:iCs/>
                <w:sz w:val="20"/>
                <w:szCs w:val="20"/>
              </w:rPr>
              <w:t xml:space="preserve">—The Non-Spin amount awarded to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in Real-Time</w:t>
            </w:r>
            <w:r w:rsidRPr="00A03B1B">
              <w:rPr>
                <w:i/>
                <w:iCs/>
                <w:sz w:val="20"/>
                <w:szCs w:val="20"/>
              </w:rPr>
              <w:t xml:space="preserve"> </w:t>
            </w:r>
            <w:r w:rsidRPr="00A03B1B">
              <w:rPr>
                <w:iCs/>
                <w:sz w:val="20"/>
                <w:szCs w:val="20"/>
              </w:rPr>
              <w:t xml:space="preserve">for the SCED interval </w:t>
            </w:r>
            <w:r w:rsidRPr="00A03B1B">
              <w:rPr>
                <w:i/>
                <w:iCs/>
                <w:sz w:val="20"/>
                <w:szCs w:val="20"/>
              </w:rPr>
              <w:t xml:space="preserve">y.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7C5495A1" w14:textId="77777777" w:rsidTr="00B31BB1">
        <w:trPr>
          <w:cantSplit/>
        </w:trPr>
        <w:tc>
          <w:tcPr>
            <w:tcW w:w="934" w:type="pct"/>
          </w:tcPr>
          <w:p w14:paraId="514EB9D9" w14:textId="77777777" w:rsidR="00A03B1B" w:rsidRPr="00A03B1B" w:rsidRDefault="00A03B1B" w:rsidP="00A03B1B">
            <w:pPr>
              <w:spacing w:after="60"/>
              <w:rPr>
                <w:iCs/>
                <w:sz w:val="20"/>
                <w:szCs w:val="20"/>
              </w:rPr>
            </w:pPr>
            <w:r w:rsidRPr="00A03B1B">
              <w:rPr>
                <w:iCs/>
                <w:sz w:val="20"/>
                <w:szCs w:val="20"/>
              </w:rPr>
              <w:t xml:space="preserve">RTECRAWDS </w:t>
            </w:r>
            <w:r w:rsidRPr="00A03B1B">
              <w:rPr>
                <w:i/>
                <w:iCs/>
                <w:sz w:val="20"/>
                <w:szCs w:val="20"/>
                <w:vertAlign w:val="subscript"/>
              </w:rPr>
              <w:t>q, r, y</w:t>
            </w:r>
          </w:p>
        </w:tc>
        <w:tc>
          <w:tcPr>
            <w:tcW w:w="481" w:type="pct"/>
          </w:tcPr>
          <w:p w14:paraId="543CA3A1" w14:textId="77777777" w:rsidR="00A03B1B" w:rsidRPr="00A03B1B" w:rsidRDefault="00A03B1B" w:rsidP="00A03B1B">
            <w:pPr>
              <w:spacing w:after="60"/>
              <w:rPr>
                <w:iCs/>
                <w:sz w:val="20"/>
                <w:szCs w:val="20"/>
              </w:rPr>
            </w:pPr>
            <w:r w:rsidRPr="00A03B1B">
              <w:rPr>
                <w:iCs/>
                <w:sz w:val="20"/>
                <w:szCs w:val="20"/>
              </w:rPr>
              <w:t>MW</w:t>
            </w:r>
          </w:p>
        </w:tc>
        <w:tc>
          <w:tcPr>
            <w:tcW w:w="3585" w:type="pct"/>
          </w:tcPr>
          <w:p w14:paraId="355E439C" w14:textId="77777777" w:rsidR="00A03B1B" w:rsidRPr="00A03B1B" w:rsidRDefault="00A03B1B" w:rsidP="00A03B1B">
            <w:pPr>
              <w:spacing w:after="60"/>
              <w:rPr>
                <w:i/>
                <w:iCs/>
                <w:sz w:val="20"/>
                <w:szCs w:val="20"/>
              </w:rPr>
            </w:pPr>
            <w:r w:rsidRPr="00A03B1B">
              <w:rPr>
                <w:i/>
                <w:iCs/>
                <w:sz w:val="20"/>
                <w:szCs w:val="20"/>
              </w:rPr>
              <w:t>Real-Time ERCOT Contingency Reserve Service Award per Resource per QSE per SCED interval</w:t>
            </w:r>
            <w:r w:rsidRPr="00A03B1B">
              <w:rPr>
                <w:iCs/>
                <w:sz w:val="20"/>
                <w:szCs w:val="20"/>
              </w:rPr>
              <w:t xml:space="preserve">—The ECRS amount awarded to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in Real-Time</w:t>
            </w:r>
            <w:r w:rsidRPr="00A03B1B">
              <w:rPr>
                <w:i/>
                <w:iCs/>
                <w:sz w:val="20"/>
                <w:szCs w:val="20"/>
              </w:rPr>
              <w:t xml:space="preserve"> </w:t>
            </w:r>
            <w:r w:rsidRPr="00A03B1B">
              <w:rPr>
                <w:iCs/>
                <w:sz w:val="20"/>
                <w:szCs w:val="20"/>
              </w:rPr>
              <w:t xml:space="preserve">for the SCED interval </w:t>
            </w:r>
            <w:r w:rsidRPr="00A03B1B">
              <w:rPr>
                <w:i/>
                <w:iCs/>
                <w:sz w:val="20"/>
                <w:szCs w:val="20"/>
              </w:rPr>
              <w:t xml:space="preserve">y.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C9F7ED5" w14:textId="77777777" w:rsidTr="00B31BB1">
        <w:trPr>
          <w:cantSplit/>
          <w:ins w:id="1023" w:author="ERCOT" w:date="2025-12-09T11:42:00Z"/>
        </w:trPr>
        <w:tc>
          <w:tcPr>
            <w:tcW w:w="934" w:type="pct"/>
          </w:tcPr>
          <w:p w14:paraId="53FD3926" w14:textId="77777777" w:rsidR="00A03B1B" w:rsidRPr="00A03B1B" w:rsidRDefault="00A03B1B" w:rsidP="00A03B1B">
            <w:pPr>
              <w:spacing w:after="60"/>
              <w:rPr>
                <w:ins w:id="1024" w:author="ERCOT" w:date="2025-12-09T11:42:00Z"/>
                <w:iCs/>
                <w:sz w:val="20"/>
                <w:szCs w:val="20"/>
              </w:rPr>
            </w:pPr>
            <w:ins w:id="1025" w:author="ERCOT" w:date="2025-12-09T11:42:00Z">
              <w:r w:rsidRPr="00A03B1B">
                <w:rPr>
                  <w:iCs/>
                  <w:sz w:val="20"/>
                  <w:szCs w:val="20"/>
                </w:rPr>
                <w:t xml:space="preserve">RTDRRAWDS </w:t>
              </w:r>
              <w:r w:rsidRPr="00A03B1B">
                <w:rPr>
                  <w:i/>
                  <w:iCs/>
                  <w:sz w:val="20"/>
                  <w:szCs w:val="20"/>
                  <w:vertAlign w:val="subscript"/>
                </w:rPr>
                <w:t>q, r, y</w:t>
              </w:r>
            </w:ins>
          </w:p>
        </w:tc>
        <w:tc>
          <w:tcPr>
            <w:tcW w:w="481" w:type="pct"/>
          </w:tcPr>
          <w:p w14:paraId="348643CB" w14:textId="77777777" w:rsidR="00A03B1B" w:rsidRPr="00A03B1B" w:rsidRDefault="00A03B1B" w:rsidP="00A03B1B">
            <w:pPr>
              <w:spacing w:after="60"/>
              <w:rPr>
                <w:ins w:id="1026" w:author="ERCOT" w:date="2025-12-09T11:42:00Z"/>
                <w:iCs/>
                <w:sz w:val="20"/>
                <w:szCs w:val="20"/>
              </w:rPr>
            </w:pPr>
            <w:ins w:id="1027" w:author="ERCOT" w:date="2025-12-09T11:42:00Z">
              <w:r w:rsidRPr="00A03B1B">
                <w:rPr>
                  <w:iCs/>
                  <w:sz w:val="20"/>
                  <w:szCs w:val="20"/>
                </w:rPr>
                <w:t>MW</w:t>
              </w:r>
            </w:ins>
          </w:p>
        </w:tc>
        <w:tc>
          <w:tcPr>
            <w:tcW w:w="3585" w:type="pct"/>
          </w:tcPr>
          <w:p w14:paraId="1DE3862F" w14:textId="77777777" w:rsidR="00A03B1B" w:rsidRPr="00A03B1B" w:rsidRDefault="00A03B1B" w:rsidP="00A03B1B">
            <w:pPr>
              <w:spacing w:after="60"/>
              <w:rPr>
                <w:ins w:id="1028" w:author="ERCOT" w:date="2025-12-09T11:42:00Z"/>
                <w:i/>
                <w:iCs/>
                <w:sz w:val="20"/>
                <w:szCs w:val="20"/>
              </w:rPr>
            </w:pPr>
            <w:ins w:id="1029" w:author="ERCOT" w:date="2025-12-09T11:42:00Z">
              <w:r w:rsidRPr="00A03B1B">
                <w:rPr>
                  <w:i/>
                  <w:iCs/>
                  <w:sz w:val="20"/>
                  <w:szCs w:val="20"/>
                </w:rPr>
                <w:t>Real-Time Dispatchable Reliability Reserve Service Award per Resource per QSE per SCED interval</w:t>
              </w:r>
              <w:r w:rsidRPr="00A03B1B">
                <w:rPr>
                  <w:iCs/>
                  <w:sz w:val="20"/>
                  <w:szCs w:val="20"/>
                </w:rPr>
                <w:t xml:space="preserve">—The DRRS amount awarded to QSE </w:t>
              </w:r>
              <w:r w:rsidRPr="00A03B1B">
                <w:rPr>
                  <w:i/>
                  <w:iCs/>
                  <w:sz w:val="20"/>
                  <w:szCs w:val="20"/>
                </w:rPr>
                <w:t>q</w:t>
              </w:r>
              <w:r w:rsidRPr="00A03B1B">
                <w:rPr>
                  <w:iCs/>
                  <w:sz w:val="20"/>
                  <w:szCs w:val="20"/>
                </w:rPr>
                <w:t xml:space="preserve"> for Resource </w:t>
              </w:r>
              <w:r w:rsidRPr="00A03B1B">
                <w:rPr>
                  <w:i/>
                  <w:iCs/>
                  <w:sz w:val="20"/>
                  <w:szCs w:val="20"/>
                </w:rPr>
                <w:t xml:space="preserve">r </w:t>
              </w:r>
              <w:r w:rsidRPr="00A03B1B">
                <w:rPr>
                  <w:iCs/>
                  <w:sz w:val="20"/>
                  <w:szCs w:val="20"/>
                </w:rPr>
                <w:t>in Real-Time</w:t>
              </w:r>
              <w:r w:rsidRPr="00A03B1B">
                <w:rPr>
                  <w:i/>
                  <w:iCs/>
                  <w:sz w:val="20"/>
                  <w:szCs w:val="20"/>
                </w:rPr>
                <w:t xml:space="preserve"> </w:t>
              </w:r>
              <w:r w:rsidRPr="00A03B1B">
                <w:rPr>
                  <w:iCs/>
                  <w:sz w:val="20"/>
                  <w:szCs w:val="20"/>
                </w:rPr>
                <w:t xml:space="preserve">for the SCED interval </w:t>
              </w:r>
              <w:r w:rsidRPr="00A03B1B">
                <w:rPr>
                  <w:i/>
                  <w:iCs/>
                  <w:sz w:val="20"/>
                  <w:szCs w:val="20"/>
                </w:rPr>
                <w:t xml:space="preserve">y.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ins>
          </w:p>
        </w:tc>
      </w:tr>
      <w:tr w:rsidR="00A03B1B" w:rsidRPr="00A03B1B" w14:paraId="2495EED9"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4DD18F57" w14:textId="77777777" w:rsidR="00A03B1B" w:rsidRPr="00A03B1B" w:rsidRDefault="00A03B1B" w:rsidP="00A03B1B">
            <w:pPr>
              <w:spacing w:after="60"/>
              <w:rPr>
                <w:iCs/>
                <w:sz w:val="20"/>
                <w:szCs w:val="20"/>
              </w:rPr>
            </w:pPr>
            <w:r w:rsidRPr="00A03B1B">
              <w:rPr>
                <w:iCs/>
                <w:sz w:val="20"/>
                <w:szCs w:val="20"/>
              </w:rPr>
              <w:t xml:space="preserve">TLMP </w:t>
            </w:r>
            <w:r w:rsidRPr="00A03B1B">
              <w:rPr>
                <w:i/>
                <w:iCs/>
                <w:sz w:val="20"/>
                <w:szCs w:val="20"/>
                <w:vertAlign w:val="subscript"/>
              </w:rPr>
              <w:t>y</w:t>
            </w:r>
          </w:p>
        </w:tc>
        <w:tc>
          <w:tcPr>
            <w:tcW w:w="481" w:type="pct"/>
            <w:tcBorders>
              <w:top w:val="single" w:sz="4" w:space="0" w:color="auto"/>
              <w:left w:val="single" w:sz="4" w:space="0" w:color="auto"/>
              <w:bottom w:val="single" w:sz="4" w:space="0" w:color="auto"/>
              <w:right w:val="single" w:sz="4" w:space="0" w:color="auto"/>
            </w:tcBorders>
          </w:tcPr>
          <w:p w14:paraId="7B74CDE6" w14:textId="77777777" w:rsidR="00A03B1B" w:rsidRPr="00A03B1B" w:rsidRDefault="00A03B1B" w:rsidP="00A03B1B">
            <w:pPr>
              <w:spacing w:after="60"/>
              <w:rPr>
                <w:iCs/>
                <w:sz w:val="20"/>
                <w:szCs w:val="20"/>
              </w:rPr>
            </w:pPr>
            <w:r w:rsidRPr="00A03B1B">
              <w:rPr>
                <w:iCs/>
                <w:sz w:val="20"/>
                <w:szCs w:val="20"/>
              </w:rPr>
              <w:t>second</w:t>
            </w:r>
          </w:p>
        </w:tc>
        <w:tc>
          <w:tcPr>
            <w:tcW w:w="3585" w:type="pct"/>
            <w:tcBorders>
              <w:top w:val="single" w:sz="4" w:space="0" w:color="auto"/>
              <w:left w:val="single" w:sz="4" w:space="0" w:color="auto"/>
              <w:bottom w:val="single" w:sz="4" w:space="0" w:color="auto"/>
              <w:right w:val="single" w:sz="4" w:space="0" w:color="auto"/>
            </w:tcBorders>
          </w:tcPr>
          <w:p w14:paraId="4B0BF3D4" w14:textId="77777777" w:rsidR="00A03B1B" w:rsidRPr="00A03B1B" w:rsidRDefault="00A03B1B" w:rsidP="00A03B1B">
            <w:pPr>
              <w:spacing w:after="60"/>
              <w:rPr>
                <w:iCs/>
                <w:sz w:val="20"/>
                <w:szCs w:val="20"/>
              </w:rPr>
            </w:pPr>
            <w:r w:rsidRPr="00A03B1B">
              <w:rPr>
                <w:i/>
                <w:sz w:val="20"/>
                <w:szCs w:val="20"/>
              </w:rPr>
              <w:t>Duration of Emergency Base Point interval or SCED interval per interval</w:t>
            </w:r>
            <w:r w:rsidRPr="00A03B1B">
              <w:rPr>
                <w:iCs/>
                <w:sz w:val="20"/>
                <w:szCs w:val="20"/>
              </w:rPr>
              <w:t xml:space="preserve">—The duration of the portion of the Emergency Base Point interval or SCED interval </w:t>
            </w:r>
            <w:r w:rsidRPr="00A03B1B">
              <w:rPr>
                <w:i/>
                <w:iCs/>
                <w:sz w:val="20"/>
                <w:szCs w:val="20"/>
              </w:rPr>
              <w:t>y</w:t>
            </w:r>
            <w:r w:rsidRPr="00A03B1B">
              <w:rPr>
                <w:iCs/>
                <w:sz w:val="20"/>
                <w:szCs w:val="20"/>
              </w:rPr>
              <w:t xml:space="preserve"> </w:t>
            </w:r>
            <w:r w:rsidRPr="00A03B1B">
              <w:rPr>
                <w:sz w:val="20"/>
                <w:szCs w:val="20"/>
              </w:rPr>
              <w:t>within the 15-minute Settlement Interval</w:t>
            </w:r>
            <w:r w:rsidRPr="00A03B1B">
              <w:rPr>
                <w:iCs/>
                <w:sz w:val="20"/>
                <w:szCs w:val="20"/>
              </w:rPr>
              <w:t>.</w:t>
            </w:r>
          </w:p>
        </w:tc>
      </w:tr>
      <w:tr w:rsidR="00A03B1B" w:rsidRPr="00A03B1B" w14:paraId="1A7507C6"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26F8C4B7" w14:textId="77777777" w:rsidR="00A03B1B" w:rsidRPr="00A03B1B" w:rsidRDefault="00A03B1B" w:rsidP="00A03B1B">
            <w:pPr>
              <w:spacing w:after="60"/>
              <w:rPr>
                <w:i/>
                <w:iCs/>
                <w:sz w:val="20"/>
                <w:szCs w:val="20"/>
              </w:rPr>
            </w:pPr>
            <w:r w:rsidRPr="00A03B1B">
              <w:rPr>
                <w:i/>
                <w:iCs/>
                <w:sz w:val="20"/>
                <w:szCs w:val="20"/>
              </w:rPr>
              <w:t>q</w:t>
            </w:r>
          </w:p>
        </w:tc>
        <w:tc>
          <w:tcPr>
            <w:tcW w:w="481" w:type="pct"/>
            <w:tcBorders>
              <w:top w:val="single" w:sz="4" w:space="0" w:color="auto"/>
              <w:left w:val="single" w:sz="4" w:space="0" w:color="auto"/>
              <w:bottom w:val="single" w:sz="4" w:space="0" w:color="auto"/>
              <w:right w:val="single" w:sz="4" w:space="0" w:color="auto"/>
            </w:tcBorders>
          </w:tcPr>
          <w:p w14:paraId="309F57B4"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6BF46935"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473C2319"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16B7F19A" w14:textId="77777777" w:rsidR="00A03B1B" w:rsidRPr="00A03B1B" w:rsidRDefault="00A03B1B" w:rsidP="00A03B1B">
            <w:pPr>
              <w:spacing w:after="60"/>
              <w:rPr>
                <w:i/>
                <w:iCs/>
                <w:sz w:val="20"/>
                <w:szCs w:val="20"/>
              </w:rPr>
            </w:pPr>
            <w:r w:rsidRPr="00A03B1B">
              <w:rPr>
                <w:i/>
                <w:iCs/>
                <w:sz w:val="20"/>
                <w:szCs w:val="20"/>
              </w:rPr>
              <w:t>p</w:t>
            </w:r>
          </w:p>
        </w:tc>
        <w:tc>
          <w:tcPr>
            <w:tcW w:w="481" w:type="pct"/>
            <w:tcBorders>
              <w:top w:val="single" w:sz="4" w:space="0" w:color="auto"/>
              <w:left w:val="single" w:sz="4" w:space="0" w:color="auto"/>
              <w:bottom w:val="single" w:sz="4" w:space="0" w:color="auto"/>
              <w:right w:val="single" w:sz="4" w:space="0" w:color="auto"/>
            </w:tcBorders>
          </w:tcPr>
          <w:p w14:paraId="29BC5D0A"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A4A1609" w14:textId="77777777" w:rsidR="00A03B1B" w:rsidRPr="00A03B1B" w:rsidRDefault="00A03B1B" w:rsidP="00A03B1B">
            <w:pPr>
              <w:spacing w:after="60"/>
              <w:rPr>
                <w:iCs/>
                <w:sz w:val="20"/>
                <w:szCs w:val="20"/>
              </w:rPr>
            </w:pPr>
            <w:r w:rsidRPr="00A03B1B">
              <w:rPr>
                <w:iCs/>
                <w:sz w:val="20"/>
                <w:szCs w:val="20"/>
              </w:rPr>
              <w:t>A Resource Node Settlement Point.</w:t>
            </w:r>
          </w:p>
        </w:tc>
      </w:tr>
      <w:tr w:rsidR="00A03B1B" w:rsidRPr="00A03B1B" w14:paraId="7A3D588D"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691B4907" w14:textId="77777777" w:rsidR="00A03B1B" w:rsidRPr="00A03B1B" w:rsidRDefault="00A03B1B" w:rsidP="00A03B1B">
            <w:pPr>
              <w:spacing w:after="60"/>
              <w:rPr>
                <w:i/>
                <w:iCs/>
                <w:sz w:val="20"/>
                <w:szCs w:val="20"/>
              </w:rPr>
            </w:pPr>
            <w:r w:rsidRPr="00A03B1B">
              <w:rPr>
                <w:i/>
                <w:iCs/>
                <w:sz w:val="20"/>
                <w:szCs w:val="20"/>
              </w:rPr>
              <w:lastRenderedPageBreak/>
              <w:t>r</w:t>
            </w:r>
          </w:p>
        </w:tc>
        <w:tc>
          <w:tcPr>
            <w:tcW w:w="481" w:type="pct"/>
            <w:tcBorders>
              <w:top w:val="single" w:sz="4" w:space="0" w:color="auto"/>
              <w:left w:val="single" w:sz="4" w:space="0" w:color="auto"/>
              <w:bottom w:val="single" w:sz="4" w:space="0" w:color="auto"/>
              <w:right w:val="single" w:sz="4" w:space="0" w:color="auto"/>
            </w:tcBorders>
          </w:tcPr>
          <w:p w14:paraId="56CD6E4E"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220D7B3B" w14:textId="77777777" w:rsidR="00A03B1B" w:rsidRPr="00A03B1B" w:rsidRDefault="00A03B1B" w:rsidP="00A03B1B">
            <w:pPr>
              <w:spacing w:after="60"/>
              <w:rPr>
                <w:iCs/>
                <w:sz w:val="20"/>
                <w:szCs w:val="20"/>
              </w:rPr>
            </w:pPr>
            <w:r w:rsidRPr="00A03B1B">
              <w:rPr>
                <w:iCs/>
                <w:sz w:val="20"/>
                <w:szCs w:val="20"/>
              </w:rPr>
              <w:t>A Generation Resource or ESR.</w:t>
            </w:r>
          </w:p>
        </w:tc>
      </w:tr>
      <w:tr w:rsidR="00A03B1B" w:rsidRPr="00A03B1B" w14:paraId="1D7BD4E2"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1E7B1C6D" w14:textId="77777777" w:rsidR="00A03B1B" w:rsidRPr="00A03B1B" w:rsidRDefault="00A03B1B" w:rsidP="00A03B1B">
            <w:pPr>
              <w:spacing w:after="60"/>
              <w:rPr>
                <w:i/>
                <w:iCs/>
                <w:sz w:val="20"/>
                <w:szCs w:val="20"/>
              </w:rPr>
            </w:pPr>
            <w:r w:rsidRPr="00A03B1B">
              <w:rPr>
                <w:i/>
                <w:iCs/>
                <w:sz w:val="20"/>
                <w:szCs w:val="20"/>
              </w:rPr>
              <w:t>y</w:t>
            </w:r>
          </w:p>
        </w:tc>
        <w:tc>
          <w:tcPr>
            <w:tcW w:w="481" w:type="pct"/>
            <w:tcBorders>
              <w:top w:val="single" w:sz="4" w:space="0" w:color="auto"/>
              <w:left w:val="single" w:sz="4" w:space="0" w:color="auto"/>
              <w:bottom w:val="single" w:sz="4" w:space="0" w:color="auto"/>
              <w:right w:val="single" w:sz="4" w:space="0" w:color="auto"/>
            </w:tcBorders>
          </w:tcPr>
          <w:p w14:paraId="73FE372B"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7A9767F3" w14:textId="77777777" w:rsidR="00A03B1B" w:rsidRPr="00A03B1B" w:rsidRDefault="00A03B1B" w:rsidP="00A03B1B">
            <w:pPr>
              <w:spacing w:after="60"/>
              <w:rPr>
                <w:iCs/>
                <w:sz w:val="20"/>
                <w:szCs w:val="20"/>
              </w:rPr>
            </w:pPr>
            <w:r w:rsidRPr="00A03B1B">
              <w:rPr>
                <w:iCs/>
                <w:sz w:val="20"/>
                <w:szCs w:val="20"/>
              </w:rPr>
              <w:t>An Emergency Base Point interval or SCED interval that overlaps the 15-minute Settlement Interval.</w:t>
            </w:r>
          </w:p>
        </w:tc>
      </w:tr>
      <w:tr w:rsidR="00A03B1B" w:rsidRPr="00A03B1B" w14:paraId="4877AA5E" w14:textId="77777777" w:rsidTr="00B31BB1">
        <w:trPr>
          <w:cantSplit/>
        </w:trPr>
        <w:tc>
          <w:tcPr>
            <w:tcW w:w="934" w:type="pct"/>
            <w:tcBorders>
              <w:top w:val="single" w:sz="4" w:space="0" w:color="auto"/>
              <w:left w:val="single" w:sz="4" w:space="0" w:color="auto"/>
              <w:bottom w:val="single" w:sz="4" w:space="0" w:color="auto"/>
              <w:right w:val="single" w:sz="4" w:space="0" w:color="auto"/>
            </w:tcBorders>
          </w:tcPr>
          <w:p w14:paraId="32A2A277" w14:textId="77777777" w:rsidR="00A03B1B" w:rsidRPr="00A03B1B" w:rsidRDefault="00A03B1B" w:rsidP="00A03B1B">
            <w:pPr>
              <w:spacing w:after="60"/>
              <w:rPr>
                <w:iCs/>
                <w:sz w:val="20"/>
                <w:szCs w:val="20"/>
              </w:rPr>
            </w:pPr>
            <w:r w:rsidRPr="00A03B1B">
              <w:rPr>
                <w:iCs/>
                <w:sz w:val="20"/>
                <w:szCs w:val="20"/>
              </w:rPr>
              <w:t>3600</w:t>
            </w:r>
          </w:p>
        </w:tc>
        <w:tc>
          <w:tcPr>
            <w:tcW w:w="481" w:type="pct"/>
            <w:tcBorders>
              <w:top w:val="single" w:sz="4" w:space="0" w:color="auto"/>
              <w:left w:val="single" w:sz="4" w:space="0" w:color="auto"/>
              <w:bottom w:val="single" w:sz="4" w:space="0" w:color="auto"/>
              <w:right w:val="single" w:sz="4" w:space="0" w:color="auto"/>
            </w:tcBorders>
          </w:tcPr>
          <w:p w14:paraId="243F8A32" w14:textId="77777777" w:rsidR="00A03B1B" w:rsidRPr="00A03B1B" w:rsidRDefault="00A03B1B" w:rsidP="00A03B1B">
            <w:pPr>
              <w:spacing w:after="60"/>
              <w:rPr>
                <w:iCs/>
                <w:sz w:val="20"/>
                <w:szCs w:val="20"/>
              </w:rPr>
            </w:pPr>
            <w:r w:rsidRPr="00A03B1B">
              <w:rPr>
                <w:iCs/>
                <w:sz w:val="20"/>
                <w:szCs w:val="20"/>
              </w:rPr>
              <w:t>none</w:t>
            </w:r>
          </w:p>
        </w:tc>
        <w:tc>
          <w:tcPr>
            <w:tcW w:w="3585" w:type="pct"/>
            <w:tcBorders>
              <w:top w:val="single" w:sz="4" w:space="0" w:color="auto"/>
              <w:left w:val="single" w:sz="4" w:space="0" w:color="auto"/>
              <w:bottom w:val="single" w:sz="4" w:space="0" w:color="auto"/>
              <w:right w:val="single" w:sz="4" w:space="0" w:color="auto"/>
            </w:tcBorders>
          </w:tcPr>
          <w:p w14:paraId="34A56746" w14:textId="77777777" w:rsidR="00A03B1B" w:rsidRPr="00A03B1B" w:rsidRDefault="00A03B1B" w:rsidP="00A03B1B">
            <w:pPr>
              <w:spacing w:after="60"/>
              <w:rPr>
                <w:iCs/>
                <w:sz w:val="20"/>
                <w:szCs w:val="20"/>
              </w:rPr>
            </w:pPr>
            <w:r w:rsidRPr="00A03B1B">
              <w:rPr>
                <w:iCs/>
                <w:sz w:val="20"/>
                <w:szCs w:val="20"/>
              </w:rPr>
              <w:t>The number of seconds in one hour.</w:t>
            </w:r>
          </w:p>
        </w:tc>
      </w:tr>
    </w:tbl>
    <w:p w14:paraId="31CFABFF" w14:textId="77777777" w:rsidR="00A03B1B" w:rsidRPr="00A03B1B" w:rsidRDefault="00A03B1B" w:rsidP="00A03B1B">
      <w:pPr>
        <w:spacing w:before="240" w:after="240"/>
        <w:ind w:left="720" w:hanging="720"/>
        <w:rPr>
          <w:iCs/>
          <w:szCs w:val="20"/>
        </w:rPr>
      </w:pPr>
      <w:r w:rsidRPr="00A03B1B">
        <w:rPr>
          <w:iCs/>
          <w:szCs w:val="20"/>
        </w:rPr>
        <w:t>(3)</w:t>
      </w:r>
      <w:r w:rsidRPr="00A03B1B">
        <w:rPr>
          <w:iCs/>
          <w:szCs w:val="20"/>
        </w:rPr>
        <w:tab/>
        <w:t>The extension of the Energy Offer Curve or Energy Bid/Offer Curve and Mitigated Offer Cap (MOC) is used to calculate the Emergency Base Point Price (EBPPR).  If the Emergency Base Point MW value is greater than the largest MW value on the Energy Offer Curve or Energy Bid/Offer Curve submitted by the QSE for the Resource, or the Resource’s MOC, then the Energy Offer Curve, Energy Bid/Offer Curve, or MOC is extended to the Emergency Base Point MW value with a $/MWh value that is equal to the highest $/MWh value on the applicable curve.  If the Emergency Base Point MW value is lower than the lowest MW value on the Energy Offer Curve or Energy Bid/Offer Curve submitted by the QSE for the Resource, or the Resource’s MOC, then the Energy Offer Curve, Energy Bid/Offer Curve or MOC is extended to the Emergency Base Point MW value with a $/MWh value that is equal to the lowest $/MWh value on the applicable curve.</w:t>
      </w:r>
    </w:p>
    <w:p w14:paraId="070612EF" w14:textId="77777777" w:rsidR="00A03B1B" w:rsidRPr="00A03B1B" w:rsidRDefault="00A03B1B" w:rsidP="00A03B1B">
      <w:pPr>
        <w:spacing w:after="240"/>
        <w:ind w:left="720" w:hanging="720"/>
        <w:rPr>
          <w:iCs/>
          <w:szCs w:val="20"/>
        </w:rPr>
      </w:pPr>
      <w:r w:rsidRPr="00A03B1B">
        <w:rPr>
          <w:iCs/>
          <w:szCs w:val="20"/>
        </w:rPr>
        <w:t xml:space="preserve">(4)       If the Real-Time Ancillary Service Award is greater than the total quantity from the Resource-Specific Ancillary Service Offer submitted by the QSE, then the Real-Time Ancillary Service Offer price for the Resource will be equal to the highest price from the submitted Resource-Specific Ancillary Service Offer for the Ancillary Service type. </w:t>
      </w:r>
    </w:p>
    <w:p w14:paraId="0F10FE45" w14:textId="77777777" w:rsidR="00A03B1B" w:rsidRPr="00A03B1B" w:rsidRDefault="00A03B1B" w:rsidP="00A03B1B">
      <w:pPr>
        <w:spacing w:after="240"/>
        <w:ind w:left="720" w:hanging="720"/>
        <w:rPr>
          <w:iCs/>
          <w:szCs w:val="20"/>
        </w:rPr>
      </w:pPr>
      <w:r w:rsidRPr="00A03B1B">
        <w:rPr>
          <w:iCs/>
          <w:szCs w:val="20"/>
        </w:rPr>
        <w:t>(5)</w:t>
      </w:r>
      <w:r w:rsidRPr="00A03B1B">
        <w:rPr>
          <w:iCs/>
          <w:szCs w:val="20"/>
        </w:rPr>
        <w:tab/>
        <w:t>The total additional compensation to each QSE for emergency Settlement of Resources for the 15-minute Settlement Interval is calculated as follows:</w:t>
      </w:r>
    </w:p>
    <w:p w14:paraId="19F74D53" w14:textId="77777777" w:rsidR="00A03B1B" w:rsidRPr="00A03B1B" w:rsidRDefault="00A03B1B" w:rsidP="00A03B1B">
      <w:pPr>
        <w:tabs>
          <w:tab w:val="left" w:pos="2340"/>
          <w:tab w:val="left" w:pos="3420"/>
        </w:tabs>
        <w:spacing w:before="240" w:after="240"/>
        <w:ind w:left="3420" w:hanging="2700"/>
        <w:rPr>
          <w:b/>
          <w:bCs/>
          <w:szCs w:val="20"/>
        </w:rPr>
      </w:pPr>
      <w:r w:rsidRPr="00A03B1B">
        <w:rPr>
          <w:b/>
          <w:bCs/>
          <w:szCs w:val="20"/>
        </w:rPr>
        <w:t xml:space="preserve">EMREAMTQSETOT </w:t>
      </w:r>
      <w:r w:rsidRPr="00A03B1B">
        <w:rPr>
          <w:b/>
          <w:bCs/>
          <w:i/>
          <w:szCs w:val="20"/>
          <w:vertAlign w:val="subscript"/>
        </w:rPr>
        <w:t>q</w:t>
      </w:r>
      <w:r w:rsidRPr="00A03B1B">
        <w:rPr>
          <w:b/>
          <w:bCs/>
          <w:szCs w:val="20"/>
        </w:rPr>
        <w:tab/>
        <w:t>=</w:t>
      </w:r>
      <w:r w:rsidRPr="00A03B1B">
        <w:rPr>
          <w:b/>
          <w:bCs/>
          <w:szCs w:val="20"/>
        </w:rPr>
        <w:tab/>
      </w:r>
      <w:r w:rsidRPr="00A03B1B">
        <w:rPr>
          <w:b/>
          <w:bCs/>
          <w:position w:val="-18"/>
          <w:szCs w:val="20"/>
        </w:rPr>
        <w:object w:dxaOrig="225" w:dyaOrig="420" w14:anchorId="0F32AC43">
          <v:shape id="_x0000_i1106" type="#_x0000_t75" style="width:12pt;height:24pt" o:ole="">
            <v:imagedata r:id="rId120" o:title=""/>
          </v:shape>
          <o:OLEObject Type="Embed" ProgID="Equation.3" ShapeID="_x0000_i1106" DrawAspect="Content" ObjectID="_1831214108" r:id="rId121"/>
        </w:object>
      </w:r>
      <w:r w:rsidRPr="00A03B1B">
        <w:rPr>
          <w:b/>
          <w:bCs/>
          <w:position w:val="-22"/>
          <w:szCs w:val="20"/>
        </w:rPr>
        <w:object w:dxaOrig="225" w:dyaOrig="465" w14:anchorId="2607450F">
          <v:shape id="_x0000_i1107" type="#_x0000_t75" style="width:12pt;height:24pt" o:ole="">
            <v:imagedata r:id="rId12" o:title=""/>
          </v:shape>
          <o:OLEObject Type="Embed" ProgID="Equation.3" ShapeID="_x0000_i1107" DrawAspect="Content" ObjectID="_1831214109" r:id="rId122"/>
        </w:object>
      </w:r>
      <w:r w:rsidRPr="00A03B1B">
        <w:rPr>
          <w:b/>
          <w:bCs/>
          <w:szCs w:val="20"/>
        </w:rPr>
        <w:t xml:space="preserve">EMREAMT </w:t>
      </w:r>
      <w:r w:rsidRPr="00A03B1B">
        <w:rPr>
          <w:b/>
          <w:bCs/>
          <w:i/>
          <w:szCs w:val="20"/>
          <w:vertAlign w:val="subscript"/>
        </w:rPr>
        <w:t>q, r, p</w:t>
      </w:r>
    </w:p>
    <w:p w14:paraId="3F5E1BBB" w14:textId="77777777" w:rsidR="00A03B1B" w:rsidRPr="00A03B1B" w:rsidRDefault="00A03B1B" w:rsidP="00A03B1B">
      <w:pPr>
        <w:rPr>
          <w:szCs w:val="20"/>
        </w:rPr>
      </w:pPr>
      <w:r w:rsidRPr="00A03B1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847"/>
        <w:gridCol w:w="6186"/>
      </w:tblGrid>
      <w:tr w:rsidR="00A03B1B" w:rsidRPr="00A03B1B" w14:paraId="66C45CB6" w14:textId="77777777" w:rsidTr="00B31BB1">
        <w:trPr>
          <w:cantSplit/>
          <w:tblHeader/>
        </w:trPr>
        <w:tc>
          <w:tcPr>
            <w:tcW w:w="1239" w:type="pct"/>
          </w:tcPr>
          <w:p w14:paraId="185A9FB7" w14:textId="77777777" w:rsidR="00A03B1B" w:rsidRPr="00A03B1B" w:rsidRDefault="00A03B1B" w:rsidP="00A03B1B">
            <w:pPr>
              <w:spacing w:after="240"/>
              <w:rPr>
                <w:b/>
                <w:iCs/>
                <w:sz w:val="20"/>
                <w:szCs w:val="20"/>
              </w:rPr>
            </w:pPr>
            <w:r w:rsidRPr="00A03B1B">
              <w:rPr>
                <w:b/>
                <w:iCs/>
                <w:sz w:val="20"/>
                <w:szCs w:val="20"/>
              </w:rPr>
              <w:t>Variable</w:t>
            </w:r>
          </w:p>
        </w:tc>
        <w:tc>
          <w:tcPr>
            <w:tcW w:w="453" w:type="pct"/>
          </w:tcPr>
          <w:p w14:paraId="67ADED98" w14:textId="77777777" w:rsidR="00A03B1B" w:rsidRPr="00A03B1B" w:rsidRDefault="00A03B1B" w:rsidP="00A03B1B">
            <w:pPr>
              <w:spacing w:after="240"/>
              <w:rPr>
                <w:b/>
                <w:iCs/>
                <w:sz w:val="20"/>
                <w:szCs w:val="20"/>
              </w:rPr>
            </w:pPr>
            <w:r w:rsidRPr="00A03B1B">
              <w:rPr>
                <w:b/>
                <w:iCs/>
                <w:sz w:val="20"/>
                <w:szCs w:val="20"/>
              </w:rPr>
              <w:t>Unit</w:t>
            </w:r>
          </w:p>
        </w:tc>
        <w:tc>
          <w:tcPr>
            <w:tcW w:w="3308" w:type="pct"/>
          </w:tcPr>
          <w:p w14:paraId="1680D050" w14:textId="77777777" w:rsidR="00A03B1B" w:rsidRPr="00A03B1B" w:rsidRDefault="00A03B1B" w:rsidP="00A03B1B">
            <w:pPr>
              <w:spacing w:after="240"/>
              <w:rPr>
                <w:b/>
                <w:iCs/>
                <w:sz w:val="20"/>
                <w:szCs w:val="20"/>
              </w:rPr>
            </w:pPr>
            <w:r w:rsidRPr="00A03B1B">
              <w:rPr>
                <w:b/>
                <w:iCs/>
                <w:sz w:val="20"/>
                <w:szCs w:val="20"/>
              </w:rPr>
              <w:t>Definition</w:t>
            </w:r>
          </w:p>
        </w:tc>
      </w:tr>
      <w:tr w:rsidR="00A03B1B" w:rsidRPr="00A03B1B" w14:paraId="7F00D81A" w14:textId="77777777" w:rsidTr="00B31BB1">
        <w:trPr>
          <w:cantSplit/>
        </w:trPr>
        <w:tc>
          <w:tcPr>
            <w:tcW w:w="1239" w:type="pct"/>
          </w:tcPr>
          <w:p w14:paraId="16258F2E" w14:textId="77777777" w:rsidR="00A03B1B" w:rsidRPr="00A03B1B" w:rsidRDefault="00A03B1B" w:rsidP="00A03B1B">
            <w:pPr>
              <w:spacing w:after="60"/>
              <w:rPr>
                <w:iCs/>
                <w:sz w:val="20"/>
                <w:szCs w:val="20"/>
              </w:rPr>
            </w:pPr>
            <w:r w:rsidRPr="00A03B1B">
              <w:rPr>
                <w:iCs/>
                <w:sz w:val="20"/>
                <w:szCs w:val="20"/>
              </w:rPr>
              <w:t xml:space="preserve">EMREAMTQSETOT </w:t>
            </w:r>
            <w:r w:rsidRPr="00A03B1B">
              <w:rPr>
                <w:i/>
                <w:iCs/>
                <w:sz w:val="20"/>
                <w:szCs w:val="20"/>
                <w:vertAlign w:val="subscript"/>
              </w:rPr>
              <w:t>q</w:t>
            </w:r>
          </w:p>
        </w:tc>
        <w:tc>
          <w:tcPr>
            <w:tcW w:w="453" w:type="pct"/>
          </w:tcPr>
          <w:p w14:paraId="39F2A21E" w14:textId="77777777" w:rsidR="00A03B1B" w:rsidRPr="00A03B1B" w:rsidRDefault="00A03B1B" w:rsidP="00A03B1B">
            <w:pPr>
              <w:spacing w:after="60"/>
              <w:rPr>
                <w:iCs/>
                <w:sz w:val="20"/>
                <w:szCs w:val="20"/>
              </w:rPr>
            </w:pPr>
            <w:r w:rsidRPr="00A03B1B">
              <w:rPr>
                <w:iCs/>
                <w:sz w:val="20"/>
                <w:szCs w:val="20"/>
              </w:rPr>
              <w:t>$</w:t>
            </w:r>
          </w:p>
        </w:tc>
        <w:tc>
          <w:tcPr>
            <w:tcW w:w="3308" w:type="pct"/>
          </w:tcPr>
          <w:p w14:paraId="2C421A8A" w14:textId="77777777" w:rsidR="00A03B1B" w:rsidRPr="00A03B1B" w:rsidRDefault="00A03B1B" w:rsidP="00A03B1B">
            <w:pPr>
              <w:spacing w:after="60"/>
              <w:rPr>
                <w:iCs/>
                <w:sz w:val="20"/>
                <w:szCs w:val="20"/>
              </w:rPr>
            </w:pPr>
            <w:r w:rsidRPr="00A03B1B">
              <w:rPr>
                <w:i/>
                <w:iCs/>
                <w:sz w:val="20"/>
                <w:szCs w:val="20"/>
              </w:rPr>
              <w:t>Emergency Energy Amount QSE Total per QSE</w:t>
            </w:r>
            <w:r w:rsidRPr="00A03B1B">
              <w:rPr>
                <w:iCs/>
                <w:sz w:val="20"/>
                <w:szCs w:val="20"/>
              </w:rPr>
              <w:sym w:font="Symbol" w:char="F0BE"/>
            </w:r>
            <w:r w:rsidRPr="00A03B1B">
              <w:rPr>
                <w:iCs/>
                <w:sz w:val="20"/>
                <w:szCs w:val="20"/>
              </w:rPr>
              <w:t xml:space="preserve">The total of the payments to QSE </w:t>
            </w:r>
            <w:r w:rsidRPr="00A03B1B">
              <w:rPr>
                <w:i/>
                <w:iCs/>
                <w:sz w:val="20"/>
                <w:szCs w:val="20"/>
              </w:rPr>
              <w:t>q</w:t>
            </w:r>
            <w:r w:rsidRPr="00A03B1B">
              <w:rPr>
                <w:iCs/>
                <w:sz w:val="20"/>
                <w:szCs w:val="20"/>
              </w:rPr>
              <w:t xml:space="preserve"> as additional compensation for additional energy or Ancillary Services of the Resources represented by this QSE for the 15-minute Settlement Interval.</w:t>
            </w:r>
          </w:p>
        </w:tc>
      </w:tr>
      <w:tr w:rsidR="00A03B1B" w:rsidRPr="00A03B1B" w14:paraId="70E42320" w14:textId="77777777" w:rsidTr="00B31BB1">
        <w:trPr>
          <w:cantSplit/>
        </w:trPr>
        <w:tc>
          <w:tcPr>
            <w:tcW w:w="1239" w:type="pct"/>
          </w:tcPr>
          <w:p w14:paraId="5E6F5195" w14:textId="77777777" w:rsidR="00A03B1B" w:rsidRPr="00A03B1B" w:rsidRDefault="00A03B1B" w:rsidP="00A03B1B">
            <w:pPr>
              <w:spacing w:after="60"/>
              <w:rPr>
                <w:iCs/>
                <w:sz w:val="20"/>
                <w:szCs w:val="20"/>
              </w:rPr>
            </w:pPr>
            <w:r w:rsidRPr="00A03B1B">
              <w:rPr>
                <w:iCs/>
                <w:sz w:val="20"/>
                <w:szCs w:val="20"/>
              </w:rPr>
              <w:t xml:space="preserve">EMREAMT </w:t>
            </w:r>
            <w:r w:rsidRPr="00A03B1B">
              <w:rPr>
                <w:i/>
                <w:iCs/>
                <w:sz w:val="20"/>
                <w:szCs w:val="20"/>
                <w:vertAlign w:val="subscript"/>
              </w:rPr>
              <w:t>q, r, p</w:t>
            </w:r>
          </w:p>
        </w:tc>
        <w:tc>
          <w:tcPr>
            <w:tcW w:w="453" w:type="pct"/>
          </w:tcPr>
          <w:p w14:paraId="6F99AFF2" w14:textId="77777777" w:rsidR="00A03B1B" w:rsidRPr="00A03B1B" w:rsidRDefault="00A03B1B" w:rsidP="00A03B1B">
            <w:pPr>
              <w:spacing w:after="60"/>
              <w:rPr>
                <w:iCs/>
                <w:sz w:val="20"/>
                <w:szCs w:val="20"/>
              </w:rPr>
            </w:pPr>
            <w:r w:rsidRPr="00A03B1B">
              <w:rPr>
                <w:iCs/>
                <w:sz w:val="20"/>
                <w:szCs w:val="20"/>
              </w:rPr>
              <w:t>$</w:t>
            </w:r>
          </w:p>
        </w:tc>
        <w:tc>
          <w:tcPr>
            <w:tcW w:w="3308" w:type="pct"/>
          </w:tcPr>
          <w:p w14:paraId="75FFC98D" w14:textId="77777777" w:rsidR="00A03B1B" w:rsidRPr="00A03B1B" w:rsidRDefault="00A03B1B" w:rsidP="00A03B1B">
            <w:pPr>
              <w:spacing w:after="60"/>
              <w:rPr>
                <w:iCs/>
                <w:sz w:val="20"/>
                <w:szCs w:val="20"/>
              </w:rPr>
            </w:pPr>
            <w:r w:rsidRPr="00A03B1B">
              <w:rPr>
                <w:i/>
                <w:iCs/>
                <w:sz w:val="20"/>
                <w:szCs w:val="20"/>
              </w:rPr>
              <w:t>Emergency Energy Amount per QSE per Settlement Point per Resource</w:t>
            </w:r>
            <w:r w:rsidRPr="00A03B1B">
              <w:rPr>
                <w:iCs/>
                <w:sz w:val="20"/>
                <w:szCs w:val="20"/>
              </w:rPr>
              <w:t xml:space="preserve">—The payment to QSE </w:t>
            </w:r>
            <w:r w:rsidRPr="00A03B1B">
              <w:rPr>
                <w:i/>
                <w:iCs/>
                <w:sz w:val="20"/>
                <w:szCs w:val="20"/>
              </w:rPr>
              <w:t>q</w:t>
            </w:r>
            <w:r w:rsidRPr="00A03B1B">
              <w:rPr>
                <w:iCs/>
                <w:sz w:val="20"/>
                <w:szCs w:val="20"/>
              </w:rPr>
              <w:t xml:space="preserve"> as additional compensation for the additional energy or Ancillary Services produced or consumed by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in Real-Time during the Emergency Condition or Watch, for the 15-minute Settlement Interval.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201E1E6B" w14:textId="77777777" w:rsidTr="00B31BB1">
        <w:trPr>
          <w:cantSplit/>
        </w:trPr>
        <w:tc>
          <w:tcPr>
            <w:tcW w:w="1239" w:type="pct"/>
            <w:tcBorders>
              <w:top w:val="single" w:sz="4" w:space="0" w:color="auto"/>
              <w:left w:val="single" w:sz="4" w:space="0" w:color="auto"/>
              <w:bottom w:val="single" w:sz="4" w:space="0" w:color="auto"/>
              <w:right w:val="single" w:sz="4" w:space="0" w:color="auto"/>
            </w:tcBorders>
          </w:tcPr>
          <w:p w14:paraId="7B247B08" w14:textId="77777777" w:rsidR="00A03B1B" w:rsidRPr="00A03B1B" w:rsidRDefault="00A03B1B" w:rsidP="00A03B1B">
            <w:pPr>
              <w:spacing w:after="60"/>
              <w:rPr>
                <w:i/>
                <w:iCs/>
                <w:sz w:val="20"/>
                <w:szCs w:val="20"/>
              </w:rPr>
            </w:pPr>
            <w:r w:rsidRPr="00A03B1B">
              <w:rPr>
                <w:i/>
                <w:iCs/>
                <w:sz w:val="20"/>
                <w:szCs w:val="20"/>
              </w:rPr>
              <w:t>q</w:t>
            </w:r>
          </w:p>
        </w:tc>
        <w:tc>
          <w:tcPr>
            <w:tcW w:w="453" w:type="pct"/>
            <w:tcBorders>
              <w:top w:val="single" w:sz="4" w:space="0" w:color="auto"/>
              <w:left w:val="single" w:sz="4" w:space="0" w:color="auto"/>
              <w:bottom w:val="single" w:sz="4" w:space="0" w:color="auto"/>
              <w:right w:val="single" w:sz="4" w:space="0" w:color="auto"/>
            </w:tcBorders>
          </w:tcPr>
          <w:p w14:paraId="4190DE36" w14:textId="77777777" w:rsidR="00A03B1B" w:rsidRPr="00A03B1B" w:rsidRDefault="00A03B1B" w:rsidP="00A03B1B">
            <w:pPr>
              <w:spacing w:after="60"/>
              <w:rPr>
                <w:iCs/>
                <w:sz w:val="20"/>
                <w:szCs w:val="20"/>
              </w:rPr>
            </w:pPr>
            <w:r w:rsidRPr="00A03B1B">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DA9A4A4"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6203B842" w14:textId="77777777" w:rsidTr="00B31BB1">
        <w:trPr>
          <w:cantSplit/>
        </w:trPr>
        <w:tc>
          <w:tcPr>
            <w:tcW w:w="1239" w:type="pct"/>
            <w:tcBorders>
              <w:top w:val="single" w:sz="4" w:space="0" w:color="auto"/>
              <w:left w:val="single" w:sz="4" w:space="0" w:color="auto"/>
              <w:bottom w:val="single" w:sz="4" w:space="0" w:color="auto"/>
              <w:right w:val="single" w:sz="4" w:space="0" w:color="auto"/>
            </w:tcBorders>
          </w:tcPr>
          <w:p w14:paraId="3E81A5A5" w14:textId="77777777" w:rsidR="00A03B1B" w:rsidRPr="00A03B1B" w:rsidRDefault="00A03B1B" w:rsidP="00A03B1B">
            <w:pPr>
              <w:spacing w:after="60"/>
              <w:rPr>
                <w:i/>
                <w:iCs/>
                <w:sz w:val="20"/>
                <w:szCs w:val="20"/>
              </w:rPr>
            </w:pPr>
            <w:r w:rsidRPr="00A03B1B">
              <w:rPr>
                <w:i/>
                <w:iCs/>
                <w:sz w:val="20"/>
                <w:szCs w:val="20"/>
              </w:rPr>
              <w:t>p</w:t>
            </w:r>
          </w:p>
        </w:tc>
        <w:tc>
          <w:tcPr>
            <w:tcW w:w="453" w:type="pct"/>
            <w:tcBorders>
              <w:top w:val="single" w:sz="4" w:space="0" w:color="auto"/>
              <w:left w:val="single" w:sz="4" w:space="0" w:color="auto"/>
              <w:bottom w:val="single" w:sz="4" w:space="0" w:color="auto"/>
              <w:right w:val="single" w:sz="4" w:space="0" w:color="auto"/>
            </w:tcBorders>
          </w:tcPr>
          <w:p w14:paraId="0EBC7C51" w14:textId="77777777" w:rsidR="00A03B1B" w:rsidRPr="00A03B1B" w:rsidRDefault="00A03B1B" w:rsidP="00A03B1B">
            <w:pPr>
              <w:spacing w:after="60"/>
              <w:rPr>
                <w:iCs/>
                <w:sz w:val="20"/>
                <w:szCs w:val="20"/>
              </w:rPr>
            </w:pPr>
            <w:r w:rsidRPr="00A03B1B">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6FF9ECF0" w14:textId="77777777" w:rsidR="00A03B1B" w:rsidRPr="00A03B1B" w:rsidRDefault="00A03B1B" w:rsidP="00A03B1B">
            <w:pPr>
              <w:spacing w:after="60"/>
              <w:rPr>
                <w:iCs/>
                <w:sz w:val="20"/>
                <w:szCs w:val="20"/>
              </w:rPr>
            </w:pPr>
            <w:r w:rsidRPr="00A03B1B">
              <w:rPr>
                <w:iCs/>
                <w:sz w:val="20"/>
                <w:szCs w:val="20"/>
              </w:rPr>
              <w:t>A Resource Node Settlement Point.</w:t>
            </w:r>
          </w:p>
        </w:tc>
      </w:tr>
      <w:tr w:rsidR="00A03B1B" w:rsidRPr="00A03B1B" w14:paraId="4FDDAE53" w14:textId="77777777" w:rsidTr="00B31BB1">
        <w:trPr>
          <w:cantSplit/>
        </w:trPr>
        <w:tc>
          <w:tcPr>
            <w:tcW w:w="1239" w:type="pct"/>
            <w:tcBorders>
              <w:top w:val="single" w:sz="4" w:space="0" w:color="auto"/>
              <w:left w:val="single" w:sz="4" w:space="0" w:color="auto"/>
              <w:bottom w:val="single" w:sz="4" w:space="0" w:color="auto"/>
              <w:right w:val="single" w:sz="4" w:space="0" w:color="auto"/>
            </w:tcBorders>
          </w:tcPr>
          <w:p w14:paraId="43C0AC98" w14:textId="77777777" w:rsidR="00A03B1B" w:rsidRPr="00A03B1B" w:rsidRDefault="00A03B1B" w:rsidP="00A03B1B">
            <w:pPr>
              <w:spacing w:after="60"/>
              <w:rPr>
                <w:i/>
                <w:iCs/>
                <w:sz w:val="20"/>
                <w:szCs w:val="20"/>
              </w:rPr>
            </w:pPr>
            <w:r w:rsidRPr="00A03B1B">
              <w:rPr>
                <w:i/>
                <w:iCs/>
                <w:sz w:val="20"/>
                <w:szCs w:val="20"/>
              </w:rPr>
              <w:t>r</w:t>
            </w:r>
          </w:p>
        </w:tc>
        <w:tc>
          <w:tcPr>
            <w:tcW w:w="453" w:type="pct"/>
            <w:tcBorders>
              <w:top w:val="single" w:sz="4" w:space="0" w:color="auto"/>
              <w:left w:val="single" w:sz="4" w:space="0" w:color="auto"/>
              <w:bottom w:val="single" w:sz="4" w:space="0" w:color="auto"/>
              <w:right w:val="single" w:sz="4" w:space="0" w:color="auto"/>
            </w:tcBorders>
          </w:tcPr>
          <w:p w14:paraId="51AA1D48" w14:textId="77777777" w:rsidR="00A03B1B" w:rsidRPr="00A03B1B" w:rsidRDefault="00A03B1B" w:rsidP="00A03B1B">
            <w:pPr>
              <w:spacing w:after="60"/>
              <w:rPr>
                <w:iCs/>
                <w:sz w:val="20"/>
                <w:szCs w:val="20"/>
              </w:rPr>
            </w:pPr>
            <w:r w:rsidRPr="00A03B1B">
              <w:rPr>
                <w:iCs/>
                <w:sz w:val="20"/>
                <w:szCs w:val="20"/>
              </w:rPr>
              <w:t>none</w:t>
            </w:r>
          </w:p>
        </w:tc>
        <w:tc>
          <w:tcPr>
            <w:tcW w:w="3308" w:type="pct"/>
            <w:tcBorders>
              <w:top w:val="single" w:sz="4" w:space="0" w:color="auto"/>
              <w:left w:val="single" w:sz="4" w:space="0" w:color="auto"/>
              <w:bottom w:val="single" w:sz="4" w:space="0" w:color="auto"/>
              <w:right w:val="single" w:sz="4" w:space="0" w:color="auto"/>
            </w:tcBorders>
          </w:tcPr>
          <w:p w14:paraId="063239BD" w14:textId="77777777" w:rsidR="00A03B1B" w:rsidRPr="00A03B1B" w:rsidRDefault="00A03B1B" w:rsidP="00A03B1B">
            <w:pPr>
              <w:spacing w:after="60"/>
              <w:rPr>
                <w:iCs/>
                <w:sz w:val="20"/>
                <w:szCs w:val="20"/>
              </w:rPr>
            </w:pPr>
            <w:r w:rsidRPr="00A03B1B">
              <w:rPr>
                <w:iCs/>
                <w:sz w:val="20"/>
                <w:szCs w:val="20"/>
              </w:rPr>
              <w:t>A Generation Resource or ESR.</w:t>
            </w:r>
          </w:p>
        </w:tc>
      </w:tr>
    </w:tbl>
    <w:p w14:paraId="06757581" w14:textId="77777777" w:rsidR="00A03B1B" w:rsidRPr="00A03B1B" w:rsidRDefault="00A03B1B" w:rsidP="00A03B1B">
      <w:pPr>
        <w:keepNext/>
        <w:widowControl w:val="0"/>
        <w:tabs>
          <w:tab w:val="left" w:pos="1260"/>
        </w:tabs>
        <w:spacing w:before="480" w:after="240"/>
        <w:ind w:left="1267" w:hanging="1267"/>
        <w:outlineLvl w:val="3"/>
        <w:rPr>
          <w:b/>
          <w:bCs/>
          <w:snapToGrid w:val="0"/>
          <w:szCs w:val="20"/>
        </w:rPr>
      </w:pPr>
      <w:bookmarkStart w:id="1030" w:name="_Toc189044476"/>
      <w:bookmarkEnd w:id="962"/>
      <w:r w:rsidRPr="00A03B1B">
        <w:rPr>
          <w:b/>
          <w:bCs/>
          <w:snapToGrid w:val="0"/>
          <w:szCs w:val="20"/>
        </w:rPr>
        <w:lastRenderedPageBreak/>
        <w:t>6.6.12.1</w:t>
      </w:r>
      <w:r w:rsidRPr="00A03B1B">
        <w:rPr>
          <w:b/>
          <w:bCs/>
          <w:snapToGrid w:val="0"/>
          <w:szCs w:val="20"/>
        </w:rPr>
        <w:tab/>
        <w:t>Switchable Generation Make-Whole Payment</w:t>
      </w:r>
      <w:bookmarkEnd w:id="1030"/>
    </w:p>
    <w:p w14:paraId="6329970D" w14:textId="77777777" w:rsidR="00A03B1B" w:rsidRPr="00A03B1B" w:rsidRDefault="00A03B1B" w:rsidP="00A03B1B">
      <w:pPr>
        <w:ind w:left="720" w:hanging="720"/>
        <w:rPr>
          <w:szCs w:val="20"/>
        </w:rPr>
      </w:pPr>
      <w:r w:rsidRPr="00A03B1B">
        <w:rPr>
          <w:szCs w:val="20"/>
        </w:rPr>
        <w:t>(1)</w:t>
      </w:r>
      <w:r w:rsidRPr="00A03B1B">
        <w:rPr>
          <w:szCs w:val="20"/>
        </w:rPr>
        <w:tab/>
        <w:t>To compensate QSEs representing SWGRs that switch to the ERCOT Control Area from a non-ERCOT Control Area pursuant to an ERCOT RUC instruction for an actual or anticipated EEA condition, ERCOT shall calculate a Switchable Generation Make-Whole Payment (SWMWAMT) for an Operating Day, allocated to each instructed Operating Hour as follows:</w:t>
      </w:r>
    </w:p>
    <w:p w14:paraId="4D94A89C" w14:textId="77777777" w:rsidR="00A03B1B" w:rsidRPr="00A03B1B" w:rsidRDefault="00A03B1B" w:rsidP="00A03B1B">
      <w:pPr>
        <w:rPr>
          <w:szCs w:val="20"/>
        </w:rPr>
      </w:pPr>
    </w:p>
    <w:p w14:paraId="5B154F2C" w14:textId="77777777" w:rsidR="00A03B1B" w:rsidRPr="00A03B1B" w:rsidRDefault="00A03B1B" w:rsidP="00A03B1B">
      <w:pPr>
        <w:tabs>
          <w:tab w:val="left" w:pos="2250"/>
          <w:tab w:val="left" w:pos="3150"/>
          <w:tab w:val="left" w:pos="3960"/>
        </w:tabs>
        <w:spacing w:after="240"/>
        <w:ind w:left="3960" w:hanging="3240"/>
        <w:rPr>
          <w:b/>
          <w:bCs/>
          <w:i/>
          <w:szCs w:val="20"/>
          <w:vertAlign w:val="subscript"/>
        </w:rPr>
      </w:pPr>
      <w:r w:rsidRPr="00A03B1B">
        <w:rPr>
          <w:b/>
          <w:bCs/>
          <w:szCs w:val="20"/>
        </w:rPr>
        <w:t xml:space="preserve">SWMWAMT </w:t>
      </w:r>
      <w:r w:rsidRPr="00A03B1B">
        <w:rPr>
          <w:b/>
          <w:bCs/>
          <w:i/>
          <w:szCs w:val="20"/>
          <w:vertAlign w:val="subscript"/>
        </w:rPr>
        <w:t>q, r</w:t>
      </w:r>
      <w:r w:rsidRPr="00A03B1B">
        <w:rPr>
          <w:b/>
          <w:bCs/>
          <w:szCs w:val="20"/>
        </w:rPr>
        <w:t xml:space="preserve">  =  (-1) * Max (0, (SWCG </w:t>
      </w:r>
      <w:r w:rsidRPr="00A03B1B">
        <w:rPr>
          <w:b/>
          <w:bCs/>
          <w:i/>
          <w:szCs w:val="20"/>
          <w:vertAlign w:val="subscript"/>
        </w:rPr>
        <w:t>q, r, d</w:t>
      </w:r>
      <w:r w:rsidRPr="00A03B1B">
        <w:rPr>
          <w:b/>
          <w:bCs/>
          <w:szCs w:val="20"/>
        </w:rPr>
        <w:t xml:space="preserve"> – </w:t>
      </w:r>
      <w:r w:rsidRPr="00A03B1B">
        <w:rPr>
          <w:b/>
          <w:bCs/>
          <w:szCs w:val="20"/>
          <w:lang w:val="pt-BR"/>
        </w:rPr>
        <w:t>SWRTREV</w:t>
      </w:r>
      <w:r w:rsidRPr="00A03B1B">
        <w:rPr>
          <w:b/>
          <w:bCs/>
          <w:i/>
          <w:szCs w:val="20"/>
          <w:vertAlign w:val="subscript"/>
          <w:lang w:val="pt-BR"/>
        </w:rPr>
        <w:t xml:space="preserve"> q, r, d</w:t>
      </w:r>
      <w:r w:rsidRPr="00A03B1B">
        <w:rPr>
          <w:b/>
          <w:bCs/>
          <w:szCs w:val="20"/>
        </w:rPr>
        <w:t xml:space="preserve">)) / SWIHR </w:t>
      </w:r>
      <w:r w:rsidRPr="00A03B1B">
        <w:rPr>
          <w:b/>
          <w:bCs/>
          <w:i/>
          <w:szCs w:val="20"/>
          <w:vertAlign w:val="subscript"/>
        </w:rPr>
        <w:t>q, r, d</w:t>
      </w:r>
    </w:p>
    <w:p w14:paraId="5B8B3767" w14:textId="77777777" w:rsidR="00A03B1B" w:rsidRPr="00A03B1B" w:rsidRDefault="00A03B1B" w:rsidP="00A03B1B">
      <w:pPr>
        <w:spacing w:after="240"/>
        <w:ind w:left="720"/>
        <w:rPr>
          <w:szCs w:val="20"/>
        </w:rPr>
      </w:pPr>
      <w:r w:rsidRPr="00A03B1B">
        <w:rPr>
          <w:szCs w:val="20"/>
        </w:rPr>
        <w:t>Where:</w:t>
      </w:r>
    </w:p>
    <w:p w14:paraId="06D96441" w14:textId="77777777" w:rsidR="00A03B1B" w:rsidRPr="00A03B1B" w:rsidRDefault="00A03B1B" w:rsidP="00A03B1B">
      <w:pPr>
        <w:spacing w:after="240"/>
        <w:ind w:left="2250" w:hanging="1530"/>
        <w:rPr>
          <w:szCs w:val="20"/>
        </w:rPr>
      </w:pPr>
      <w:r w:rsidRPr="00A03B1B">
        <w:rPr>
          <w:szCs w:val="20"/>
        </w:rPr>
        <w:t xml:space="preserve">SWCG </w:t>
      </w:r>
      <w:r w:rsidRPr="00A03B1B">
        <w:rPr>
          <w:i/>
          <w:szCs w:val="20"/>
          <w:vertAlign w:val="subscript"/>
        </w:rPr>
        <w:t>q, r, d</w:t>
      </w:r>
      <w:r w:rsidRPr="00A03B1B">
        <w:rPr>
          <w:szCs w:val="20"/>
        </w:rPr>
        <w:t xml:space="preserve">  =  SWSUC </w:t>
      </w:r>
      <w:r w:rsidRPr="00A03B1B">
        <w:rPr>
          <w:i/>
          <w:szCs w:val="20"/>
          <w:vertAlign w:val="subscript"/>
        </w:rPr>
        <w:t>q, r, d</w:t>
      </w:r>
      <w:r w:rsidRPr="00A03B1B">
        <w:rPr>
          <w:szCs w:val="20"/>
        </w:rPr>
        <w:t xml:space="preserve"> + SWMEC </w:t>
      </w:r>
      <w:r w:rsidRPr="00A03B1B">
        <w:rPr>
          <w:i/>
          <w:szCs w:val="20"/>
          <w:vertAlign w:val="subscript"/>
        </w:rPr>
        <w:t>q, r, d</w:t>
      </w:r>
      <w:r w:rsidRPr="00A03B1B">
        <w:rPr>
          <w:szCs w:val="20"/>
        </w:rPr>
        <w:t xml:space="preserve"> + SWOC </w:t>
      </w:r>
      <w:r w:rsidRPr="00A03B1B">
        <w:rPr>
          <w:i/>
          <w:szCs w:val="20"/>
          <w:vertAlign w:val="subscript"/>
        </w:rPr>
        <w:t>q, r, d</w:t>
      </w:r>
      <w:r w:rsidRPr="00A03B1B">
        <w:rPr>
          <w:szCs w:val="20"/>
        </w:rPr>
        <w:t xml:space="preserve"> + SWAC</w:t>
      </w:r>
      <w:r w:rsidRPr="00A03B1B">
        <w:rPr>
          <w:i/>
          <w:szCs w:val="20"/>
          <w:vertAlign w:val="subscript"/>
        </w:rPr>
        <w:t xml:space="preserve"> q, r, d</w:t>
      </w:r>
      <w:r w:rsidRPr="00A03B1B">
        <w:rPr>
          <w:szCs w:val="20"/>
        </w:rPr>
        <w:t xml:space="preserve">  + </w:t>
      </w:r>
    </w:p>
    <w:p w14:paraId="5CE7D26D" w14:textId="77777777" w:rsidR="00A03B1B" w:rsidRPr="00A03B1B" w:rsidRDefault="00A03B1B" w:rsidP="00A03B1B">
      <w:pPr>
        <w:spacing w:after="240"/>
        <w:ind w:left="2250" w:hanging="90"/>
        <w:rPr>
          <w:szCs w:val="20"/>
        </w:rPr>
      </w:pPr>
      <w:r w:rsidRPr="00A03B1B">
        <w:rPr>
          <w:szCs w:val="20"/>
        </w:rPr>
        <w:t>SWPSLR</w:t>
      </w:r>
      <w:r w:rsidRPr="00A03B1B">
        <w:rPr>
          <w:i/>
          <w:szCs w:val="20"/>
          <w:vertAlign w:val="subscript"/>
        </w:rPr>
        <w:t xml:space="preserve"> q, r, d</w:t>
      </w:r>
    </w:p>
    <w:p w14:paraId="44807E02" w14:textId="77777777" w:rsidR="00A03B1B" w:rsidRPr="00A03B1B" w:rsidRDefault="00A03B1B" w:rsidP="00A03B1B">
      <w:pPr>
        <w:spacing w:after="240"/>
        <w:ind w:left="2250" w:hanging="1530"/>
        <w:rPr>
          <w:szCs w:val="20"/>
          <w:lang w:val="pt-BR"/>
        </w:rPr>
      </w:pPr>
      <w:r w:rsidRPr="00A03B1B">
        <w:rPr>
          <w:szCs w:val="20"/>
          <w:lang w:val="pt-BR"/>
        </w:rPr>
        <w:t>SW</w:t>
      </w:r>
      <w:r w:rsidRPr="00A03B1B">
        <w:rPr>
          <w:bCs/>
          <w:szCs w:val="20"/>
          <w:lang w:val="pt-BR"/>
        </w:rPr>
        <w:t xml:space="preserve">RTREV </w:t>
      </w:r>
      <w:r w:rsidRPr="00A03B1B">
        <w:rPr>
          <w:i/>
          <w:szCs w:val="20"/>
          <w:vertAlign w:val="subscript"/>
          <w:lang w:val="pt-BR"/>
        </w:rPr>
        <w:t>q</w:t>
      </w:r>
      <w:r w:rsidRPr="00A03B1B">
        <w:rPr>
          <w:i/>
          <w:szCs w:val="20"/>
          <w:vertAlign w:val="subscript"/>
          <w:lang w:val="it-IT"/>
        </w:rPr>
        <w:t>, r, d</w:t>
      </w:r>
      <w:r w:rsidRPr="00A03B1B">
        <w:rPr>
          <w:szCs w:val="20"/>
          <w:lang w:val="it-IT"/>
        </w:rPr>
        <w:t xml:space="preserve">   </w:t>
      </w:r>
      <w:r w:rsidRPr="00A03B1B">
        <w:rPr>
          <w:szCs w:val="20"/>
        </w:rPr>
        <w:t xml:space="preserve">=  </w:t>
      </w:r>
      <w:r w:rsidRPr="00A03B1B">
        <w:rPr>
          <w:bCs/>
          <w:szCs w:val="20"/>
          <w:lang w:val="pt-BR"/>
        </w:rPr>
        <w:t xml:space="preserve">Max [0, </w:t>
      </w:r>
      <w:r w:rsidRPr="00A03B1B">
        <w:rPr>
          <w:position w:val="-20"/>
          <w:szCs w:val="20"/>
        </w:rPr>
        <w:object w:dxaOrig="220" w:dyaOrig="440" w14:anchorId="7FF11C33">
          <v:shape id="_x0000_i1108" type="#_x0000_t75" style="width:12pt;height:24pt" o:ole="">
            <v:imagedata r:id="rId25" o:title=""/>
          </v:shape>
          <o:OLEObject Type="Embed" ProgID="Equation.3" ShapeID="_x0000_i1108" DrawAspect="Content" ObjectID="_1831214110" r:id="rId123"/>
        </w:object>
      </w:r>
      <w:r w:rsidRPr="00A03B1B">
        <w:rPr>
          <w:szCs w:val="20"/>
        </w:rPr>
        <w:t>(</w:t>
      </w:r>
      <w:r w:rsidRPr="00A03B1B">
        <w:rPr>
          <w:bCs/>
          <w:szCs w:val="20"/>
          <w:lang w:val="pt-BR"/>
        </w:rPr>
        <w:t>RTSP</w:t>
      </w:r>
      <w:r w:rsidRPr="00A03B1B">
        <w:rPr>
          <w:szCs w:val="20"/>
          <w:lang w:val="pt-BR"/>
        </w:rPr>
        <w:t>P</w:t>
      </w:r>
      <w:r w:rsidRPr="00A03B1B">
        <w:rPr>
          <w:b/>
          <w:i/>
          <w:szCs w:val="20"/>
          <w:vertAlign w:val="subscript"/>
        </w:rPr>
        <w:t xml:space="preserve"> </w:t>
      </w:r>
      <w:r w:rsidRPr="00A03B1B">
        <w:rPr>
          <w:i/>
          <w:szCs w:val="20"/>
          <w:vertAlign w:val="subscript"/>
        </w:rPr>
        <w:t>p, i</w:t>
      </w:r>
      <w:r w:rsidRPr="00A03B1B">
        <w:rPr>
          <w:szCs w:val="20"/>
          <w:lang w:val="pt-BR"/>
        </w:rPr>
        <w:t xml:space="preserve"> * </w:t>
      </w:r>
      <w:r w:rsidRPr="00A03B1B">
        <w:rPr>
          <w:szCs w:val="20"/>
        </w:rPr>
        <w:t>RTMG</w:t>
      </w:r>
      <w:r w:rsidRPr="00A03B1B">
        <w:rPr>
          <w:b/>
          <w:i/>
          <w:szCs w:val="20"/>
          <w:vertAlign w:val="subscript"/>
        </w:rPr>
        <w:t xml:space="preserve"> </w:t>
      </w:r>
      <w:r w:rsidRPr="00A03B1B">
        <w:rPr>
          <w:i/>
          <w:szCs w:val="20"/>
          <w:vertAlign w:val="subscript"/>
        </w:rPr>
        <w:t>q, r, i</w:t>
      </w:r>
      <w:r w:rsidRPr="00A03B1B">
        <w:rPr>
          <w:iCs/>
          <w:szCs w:val="20"/>
        </w:rPr>
        <w:t xml:space="preserve"> </w:t>
      </w:r>
      <w:r w:rsidRPr="00A03B1B">
        <w:rPr>
          <w:bCs/>
          <w:szCs w:val="20"/>
          <w:lang w:val="pt-BR"/>
        </w:rPr>
        <w:t>+ (-1) * (</w:t>
      </w:r>
      <w:r w:rsidRPr="00A03B1B">
        <w:rPr>
          <w:szCs w:val="20"/>
          <w:lang w:val="pt-BR"/>
        </w:rPr>
        <w:t xml:space="preserve">EMREAMT </w:t>
      </w:r>
      <w:r w:rsidRPr="00A03B1B">
        <w:rPr>
          <w:i/>
          <w:szCs w:val="20"/>
          <w:vertAlign w:val="subscript"/>
          <w:lang w:val="pt-BR"/>
        </w:rPr>
        <w:t xml:space="preserve">q, r, p, i </w:t>
      </w:r>
      <w:r w:rsidRPr="00A03B1B">
        <w:rPr>
          <w:szCs w:val="20"/>
          <w:lang w:val="pt-BR"/>
        </w:rPr>
        <w:t xml:space="preserve"> +  VSSVARAMT</w:t>
      </w:r>
      <w:r w:rsidRPr="00A03B1B">
        <w:rPr>
          <w:szCs w:val="20"/>
        </w:rPr>
        <w:t xml:space="preserve"> </w:t>
      </w:r>
      <w:r w:rsidRPr="00A03B1B">
        <w:rPr>
          <w:i/>
          <w:szCs w:val="20"/>
          <w:vertAlign w:val="subscript"/>
        </w:rPr>
        <w:t>q, r, i</w:t>
      </w:r>
      <w:r w:rsidRPr="00A03B1B">
        <w:rPr>
          <w:iCs/>
          <w:szCs w:val="20"/>
          <w:vertAlign w:val="subscript"/>
        </w:rPr>
        <w:t xml:space="preserve"> </w:t>
      </w:r>
      <w:r w:rsidRPr="00A03B1B">
        <w:rPr>
          <w:bCs/>
          <w:szCs w:val="20"/>
          <w:lang w:val="pt-BR"/>
        </w:rPr>
        <w:t xml:space="preserve">+ </w:t>
      </w:r>
      <w:r w:rsidRPr="00A03B1B">
        <w:rPr>
          <w:szCs w:val="20"/>
          <w:lang w:val="pt-BR"/>
        </w:rPr>
        <w:t xml:space="preserve">VSSEAMT </w:t>
      </w:r>
      <w:r w:rsidRPr="00A03B1B">
        <w:rPr>
          <w:i/>
          <w:szCs w:val="20"/>
          <w:vertAlign w:val="subscript"/>
          <w:lang w:val="pt-BR"/>
        </w:rPr>
        <w:t>q, r, i</w:t>
      </w:r>
      <w:r w:rsidRPr="00A03B1B">
        <w:rPr>
          <w:szCs w:val="20"/>
          <w:lang w:val="pt-BR"/>
        </w:rPr>
        <w:t>) + RTRUREV</w:t>
      </w:r>
      <w:r w:rsidRPr="00A03B1B">
        <w:rPr>
          <w:szCs w:val="20"/>
        </w:rPr>
        <w:t xml:space="preserve"> </w:t>
      </w:r>
      <w:r w:rsidRPr="00A03B1B">
        <w:rPr>
          <w:i/>
          <w:szCs w:val="20"/>
          <w:vertAlign w:val="subscript"/>
        </w:rPr>
        <w:t>q, r, i</w:t>
      </w:r>
      <w:r w:rsidRPr="00A03B1B" w:rsidDel="00D93367">
        <w:rPr>
          <w:szCs w:val="20"/>
          <w:lang w:val="pt-BR"/>
        </w:rPr>
        <w:t xml:space="preserve"> </w:t>
      </w:r>
      <w:r w:rsidRPr="00A03B1B">
        <w:rPr>
          <w:szCs w:val="20"/>
          <w:lang w:val="pt-BR"/>
        </w:rPr>
        <w:t xml:space="preserve"> + </w:t>
      </w:r>
      <w:r w:rsidRPr="00A03B1B">
        <w:rPr>
          <w:iCs/>
          <w:szCs w:val="20"/>
        </w:rPr>
        <w:t xml:space="preserve">RTRDREV </w:t>
      </w:r>
      <w:r w:rsidRPr="00A03B1B">
        <w:rPr>
          <w:i/>
          <w:szCs w:val="20"/>
          <w:vertAlign w:val="subscript"/>
          <w:lang w:val="it-IT"/>
        </w:rPr>
        <w:t>q, r</w:t>
      </w:r>
      <w:r w:rsidRPr="00A03B1B">
        <w:rPr>
          <w:i/>
          <w:szCs w:val="20"/>
          <w:vertAlign w:val="subscript"/>
        </w:rPr>
        <w:t>, i</w:t>
      </w:r>
      <w:r w:rsidRPr="00A03B1B">
        <w:rPr>
          <w:i/>
          <w:szCs w:val="20"/>
          <w:vertAlign w:val="subscript"/>
          <w:lang w:val="it-IT"/>
        </w:rPr>
        <w:t xml:space="preserve"> </w:t>
      </w:r>
      <w:r w:rsidRPr="00A03B1B">
        <w:rPr>
          <w:i/>
          <w:szCs w:val="20"/>
        </w:rPr>
        <w:t xml:space="preserve"> + </w:t>
      </w:r>
      <w:r w:rsidRPr="00A03B1B">
        <w:rPr>
          <w:iCs/>
          <w:szCs w:val="20"/>
        </w:rPr>
        <w:t xml:space="preserve">RTRRREV </w:t>
      </w:r>
      <w:r w:rsidRPr="00A03B1B">
        <w:rPr>
          <w:i/>
          <w:szCs w:val="20"/>
          <w:vertAlign w:val="subscript"/>
          <w:lang w:val="it-IT"/>
        </w:rPr>
        <w:t>q, r</w:t>
      </w:r>
      <w:r w:rsidRPr="00A03B1B">
        <w:rPr>
          <w:i/>
          <w:szCs w:val="20"/>
          <w:vertAlign w:val="subscript"/>
        </w:rPr>
        <w:t>, i</w:t>
      </w:r>
      <w:r w:rsidRPr="00A03B1B">
        <w:rPr>
          <w:i/>
          <w:szCs w:val="20"/>
          <w:vertAlign w:val="subscript"/>
          <w:lang w:val="it-IT"/>
        </w:rPr>
        <w:t xml:space="preserve"> </w:t>
      </w:r>
      <w:r w:rsidRPr="00A03B1B">
        <w:rPr>
          <w:i/>
          <w:szCs w:val="20"/>
        </w:rPr>
        <w:t xml:space="preserve"> +</w:t>
      </w:r>
      <w:r w:rsidRPr="00A03B1B">
        <w:rPr>
          <w:iCs/>
          <w:szCs w:val="20"/>
        </w:rPr>
        <w:t xml:space="preserve"> RTNSREV </w:t>
      </w:r>
      <w:r w:rsidRPr="00A03B1B">
        <w:rPr>
          <w:i/>
          <w:szCs w:val="20"/>
          <w:vertAlign w:val="subscript"/>
          <w:lang w:val="it-IT"/>
        </w:rPr>
        <w:t>q, r</w:t>
      </w:r>
      <w:r w:rsidRPr="00A03B1B">
        <w:rPr>
          <w:i/>
          <w:szCs w:val="20"/>
          <w:vertAlign w:val="subscript"/>
        </w:rPr>
        <w:t>, i</w:t>
      </w:r>
      <w:r w:rsidRPr="00A03B1B">
        <w:rPr>
          <w:i/>
          <w:szCs w:val="20"/>
          <w:vertAlign w:val="subscript"/>
          <w:lang w:val="it-IT"/>
        </w:rPr>
        <w:t xml:space="preserve"> </w:t>
      </w:r>
      <w:r w:rsidRPr="00A03B1B">
        <w:rPr>
          <w:i/>
          <w:szCs w:val="20"/>
        </w:rPr>
        <w:t xml:space="preserve"> + </w:t>
      </w:r>
      <w:r w:rsidRPr="00A03B1B">
        <w:rPr>
          <w:iCs/>
          <w:szCs w:val="20"/>
        </w:rPr>
        <w:t xml:space="preserve">RTECRREV </w:t>
      </w:r>
      <w:r w:rsidRPr="00A03B1B">
        <w:rPr>
          <w:i/>
          <w:szCs w:val="20"/>
          <w:vertAlign w:val="subscript"/>
          <w:lang w:val="it-IT"/>
        </w:rPr>
        <w:t>q, r</w:t>
      </w:r>
      <w:r w:rsidRPr="00A03B1B">
        <w:rPr>
          <w:i/>
          <w:szCs w:val="20"/>
          <w:vertAlign w:val="subscript"/>
        </w:rPr>
        <w:t>, i</w:t>
      </w:r>
      <w:r w:rsidRPr="00A03B1B">
        <w:rPr>
          <w:i/>
          <w:szCs w:val="20"/>
          <w:vertAlign w:val="subscript"/>
          <w:lang w:val="it-IT"/>
        </w:rPr>
        <w:t xml:space="preserve"> </w:t>
      </w:r>
      <w:ins w:id="1031" w:author="ERCOT" w:date="2025-07-30T08:37:00Z">
        <w:r w:rsidRPr="00A03B1B">
          <w:rPr>
            <w:i/>
            <w:iCs/>
            <w:vertAlign w:val="subscript"/>
            <w:lang w:val="it-IT"/>
          </w:rPr>
          <w:t xml:space="preserve"> </w:t>
        </w:r>
        <w:r w:rsidRPr="00A03B1B">
          <w:rPr>
            <w:i/>
            <w:iCs/>
          </w:rPr>
          <w:t xml:space="preserve">+ </w:t>
        </w:r>
        <w:r w:rsidRPr="00A03B1B">
          <w:t xml:space="preserve">RTDRRREV </w:t>
        </w:r>
        <w:r w:rsidRPr="00A03B1B">
          <w:rPr>
            <w:i/>
            <w:iCs/>
            <w:vertAlign w:val="subscript"/>
            <w:lang w:val="it-IT"/>
          </w:rPr>
          <w:t>q, r</w:t>
        </w:r>
        <w:r w:rsidRPr="00A03B1B">
          <w:rPr>
            <w:i/>
            <w:iCs/>
            <w:vertAlign w:val="subscript"/>
          </w:rPr>
          <w:t xml:space="preserve">, </w:t>
        </w:r>
        <w:r w:rsidRPr="00A03B1B">
          <w:rPr>
            <w:i/>
            <w:iCs/>
            <w:vertAlign w:val="subscript"/>
            <w:lang w:val="pt-BR"/>
          </w:rPr>
          <w:t>i</w:t>
        </w:r>
      </w:ins>
      <w:r w:rsidRPr="00A03B1B">
        <w:rPr>
          <w:szCs w:val="20"/>
          <w:lang w:val="pt-BR"/>
        </w:rPr>
        <w:t>)]</w:t>
      </w:r>
    </w:p>
    <w:p w14:paraId="106EE779" w14:textId="77777777" w:rsidR="00A03B1B" w:rsidRPr="00A03B1B" w:rsidRDefault="00A03B1B" w:rsidP="00A03B1B">
      <w:pPr>
        <w:spacing w:after="240"/>
        <w:ind w:left="2250" w:hanging="1530"/>
        <w:rPr>
          <w:szCs w:val="20"/>
          <w:lang w:val="it-IT"/>
        </w:rPr>
      </w:pPr>
      <w:r w:rsidRPr="00A03B1B">
        <w:rPr>
          <w:szCs w:val="20"/>
        </w:rPr>
        <w:t>SWAC</w:t>
      </w:r>
      <w:r w:rsidRPr="00A03B1B">
        <w:rPr>
          <w:i/>
          <w:szCs w:val="20"/>
          <w:vertAlign w:val="subscript"/>
        </w:rPr>
        <w:t xml:space="preserve"> q, r, d</w:t>
      </w:r>
      <w:r w:rsidRPr="00A03B1B">
        <w:rPr>
          <w:szCs w:val="20"/>
        </w:rPr>
        <w:t xml:space="preserve">  =  SWFC</w:t>
      </w:r>
      <w:r w:rsidRPr="00A03B1B">
        <w:rPr>
          <w:i/>
          <w:szCs w:val="20"/>
          <w:vertAlign w:val="subscript"/>
        </w:rPr>
        <w:t xml:space="preserve"> q, r, d</w:t>
      </w:r>
      <w:r w:rsidRPr="00A03B1B">
        <w:rPr>
          <w:szCs w:val="20"/>
          <w:lang w:val="it-IT"/>
        </w:rPr>
        <w:t xml:space="preserve"> </w:t>
      </w:r>
      <w:r w:rsidRPr="00A03B1B">
        <w:rPr>
          <w:szCs w:val="20"/>
        </w:rPr>
        <w:t>+ SWEIC</w:t>
      </w:r>
      <w:r w:rsidRPr="00A03B1B">
        <w:rPr>
          <w:i/>
          <w:szCs w:val="20"/>
          <w:vertAlign w:val="subscript"/>
        </w:rPr>
        <w:t xml:space="preserve"> q, r, d</w:t>
      </w:r>
      <w:r w:rsidRPr="00A03B1B">
        <w:rPr>
          <w:szCs w:val="20"/>
          <w:lang w:val="it-IT"/>
        </w:rPr>
        <w:t xml:space="preserve"> </w:t>
      </w:r>
      <w:r w:rsidRPr="00A03B1B">
        <w:rPr>
          <w:szCs w:val="20"/>
        </w:rPr>
        <w:t>+ SWASIC</w:t>
      </w:r>
      <w:r w:rsidRPr="00A03B1B">
        <w:rPr>
          <w:i/>
          <w:szCs w:val="20"/>
          <w:vertAlign w:val="subscript"/>
        </w:rPr>
        <w:t xml:space="preserve"> q, r, d</w:t>
      </w:r>
      <w:r w:rsidRPr="00A03B1B">
        <w:rPr>
          <w:szCs w:val="20"/>
          <w:lang w:val="it-IT"/>
        </w:rPr>
        <w:t xml:space="preserve"> + </w:t>
      </w:r>
      <w:r w:rsidRPr="00A03B1B">
        <w:rPr>
          <w:szCs w:val="20"/>
          <w:lang w:val="pt-BR"/>
        </w:rPr>
        <w:t>SWMWDC</w:t>
      </w:r>
      <w:r w:rsidRPr="00A03B1B">
        <w:rPr>
          <w:i/>
          <w:szCs w:val="20"/>
          <w:vertAlign w:val="subscript"/>
        </w:rPr>
        <w:t xml:space="preserve"> q, r, d </w:t>
      </w:r>
      <w:r w:rsidRPr="00A03B1B">
        <w:rPr>
          <w:szCs w:val="20"/>
          <w:lang w:val="it-IT"/>
        </w:rPr>
        <w:t xml:space="preserve">+ </w:t>
      </w:r>
      <w:r w:rsidRPr="00A03B1B">
        <w:rPr>
          <w:szCs w:val="20"/>
          <w:lang w:val="pt-BR"/>
        </w:rPr>
        <w:t>SWFIPC</w:t>
      </w:r>
      <w:r w:rsidRPr="00A03B1B">
        <w:rPr>
          <w:i/>
          <w:szCs w:val="20"/>
          <w:vertAlign w:val="subscript"/>
        </w:rPr>
        <w:t xml:space="preserve"> q, r, d</w:t>
      </w:r>
    </w:p>
    <w:p w14:paraId="09B2D125" w14:textId="77777777" w:rsidR="00A03B1B" w:rsidRPr="00A03B1B" w:rsidRDefault="00A03B1B" w:rsidP="00A03B1B">
      <w:pPr>
        <w:spacing w:after="240"/>
        <w:ind w:left="2250" w:hanging="1530"/>
        <w:rPr>
          <w:iCs/>
          <w:szCs w:val="20"/>
          <w:lang w:val="it-IT"/>
        </w:rPr>
      </w:pPr>
      <w:r w:rsidRPr="00A03B1B">
        <w:rPr>
          <w:szCs w:val="20"/>
        </w:rPr>
        <w:t>SWPSLR</w:t>
      </w:r>
      <w:r w:rsidRPr="00A03B1B">
        <w:rPr>
          <w:i/>
          <w:szCs w:val="20"/>
          <w:vertAlign w:val="subscript"/>
        </w:rPr>
        <w:t xml:space="preserve"> q, r, d</w:t>
      </w:r>
      <w:r w:rsidRPr="00A03B1B">
        <w:rPr>
          <w:szCs w:val="20"/>
        </w:rPr>
        <w:t xml:space="preserve">  =  </w:t>
      </w:r>
      <w:r w:rsidRPr="00A03B1B">
        <w:rPr>
          <w:position w:val="-20"/>
          <w:szCs w:val="20"/>
        </w:rPr>
        <w:object w:dxaOrig="220" w:dyaOrig="440" w14:anchorId="5FD3C2DE">
          <v:shape id="_x0000_i1109" type="#_x0000_t75" style="width:12pt;height:24pt" o:ole="">
            <v:imagedata r:id="rId25" o:title=""/>
          </v:shape>
          <o:OLEObject Type="Embed" ProgID="Equation.3" ShapeID="_x0000_i1109" DrawAspect="Content" ObjectID="_1831214111" r:id="rId124"/>
        </w:object>
      </w:r>
      <w:r w:rsidRPr="00A03B1B">
        <w:rPr>
          <w:szCs w:val="20"/>
        </w:rPr>
        <w:t>(</w:t>
      </w:r>
      <w:r w:rsidRPr="00A03B1B">
        <w:rPr>
          <w:bCs/>
          <w:szCs w:val="20"/>
          <w:lang w:val="pt-BR"/>
        </w:rPr>
        <w:t>RTSP</w:t>
      </w:r>
      <w:r w:rsidRPr="00A03B1B">
        <w:rPr>
          <w:szCs w:val="20"/>
          <w:lang w:val="pt-BR"/>
        </w:rPr>
        <w:t>P</w:t>
      </w:r>
      <w:r w:rsidRPr="00A03B1B">
        <w:rPr>
          <w:b/>
          <w:i/>
          <w:szCs w:val="20"/>
          <w:vertAlign w:val="subscript"/>
        </w:rPr>
        <w:t xml:space="preserve"> </w:t>
      </w:r>
      <w:r w:rsidRPr="00A03B1B">
        <w:rPr>
          <w:i/>
          <w:szCs w:val="20"/>
          <w:vertAlign w:val="subscript"/>
        </w:rPr>
        <w:t>p, i</w:t>
      </w:r>
      <w:r w:rsidRPr="00A03B1B">
        <w:rPr>
          <w:szCs w:val="20"/>
          <w:lang w:val="pt-BR"/>
        </w:rPr>
        <w:t xml:space="preserve"> * </w:t>
      </w:r>
      <w:r w:rsidRPr="00A03B1B">
        <w:rPr>
          <w:szCs w:val="20"/>
        </w:rPr>
        <w:t xml:space="preserve">RTLPX </w:t>
      </w:r>
      <w:r w:rsidRPr="00A03B1B">
        <w:rPr>
          <w:i/>
          <w:szCs w:val="20"/>
          <w:vertAlign w:val="subscript"/>
        </w:rPr>
        <w:t xml:space="preserve">q, r, i </w:t>
      </w:r>
      <w:r w:rsidRPr="00A03B1B">
        <w:rPr>
          <w:szCs w:val="20"/>
        </w:rPr>
        <w:t xml:space="preserve">) – (FIP+FA) * SFC </w:t>
      </w:r>
      <w:r w:rsidRPr="00A03B1B">
        <w:rPr>
          <w:i/>
          <w:szCs w:val="20"/>
          <w:vertAlign w:val="subscript"/>
        </w:rPr>
        <w:t>d</w:t>
      </w:r>
    </w:p>
    <w:p w14:paraId="2C0E3728" w14:textId="77777777" w:rsidR="00A03B1B" w:rsidRPr="00A03B1B" w:rsidRDefault="00A03B1B" w:rsidP="00A03B1B">
      <w:pPr>
        <w:spacing w:after="240"/>
        <w:ind w:left="1440" w:hanging="720"/>
        <w:rPr>
          <w:szCs w:val="20"/>
        </w:rPr>
      </w:pPr>
      <w:r w:rsidRPr="00A03B1B">
        <w:rPr>
          <w:szCs w:val="20"/>
        </w:rPr>
        <w:t>If ERCOT has approved verifiable costs for the SWGR:</w:t>
      </w:r>
    </w:p>
    <w:p w14:paraId="3866D4A5" w14:textId="77777777" w:rsidR="00A03B1B" w:rsidRPr="00A03B1B" w:rsidRDefault="00A03B1B" w:rsidP="00A03B1B">
      <w:pPr>
        <w:tabs>
          <w:tab w:val="left" w:pos="1800"/>
        </w:tabs>
        <w:spacing w:after="240"/>
        <w:ind w:left="2160" w:hanging="1440"/>
        <w:rPr>
          <w:i/>
          <w:szCs w:val="20"/>
          <w:vertAlign w:val="subscript"/>
        </w:rPr>
      </w:pPr>
      <w:r w:rsidRPr="00A03B1B">
        <w:rPr>
          <w:szCs w:val="20"/>
        </w:rPr>
        <w:t xml:space="preserve">     SWSUC </w:t>
      </w:r>
      <w:r w:rsidRPr="00A03B1B">
        <w:rPr>
          <w:i/>
          <w:szCs w:val="20"/>
          <w:vertAlign w:val="subscript"/>
        </w:rPr>
        <w:t>q, r, d</w:t>
      </w:r>
      <w:r w:rsidRPr="00A03B1B">
        <w:rPr>
          <w:szCs w:val="20"/>
        </w:rPr>
        <w:t xml:space="preserve"> = </w:t>
      </w:r>
      <w:r w:rsidRPr="00A03B1B">
        <w:rPr>
          <w:position w:val="-20"/>
          <w:szCs w:val="20"/>
          <w:lang w:val="pt-BR"/>
        </w:rPr>
        <w:object w:dxaOrig="210" w:dyaOrig="450" w14:anchorId="59E79FAE">
          <v:shape id="_x0000_i1110" type="#_x0000_t75" style="width:10.8pt;height:24pt" o:ole="">
            <v:imagedata r:id="rId18" o:title=""/>
          </v:shape>
          <o:OLEObject Type="Embed" ProgID="Equation.3" ShapeID="_x0000_i1110" DrawAspect="Content" ObjectID="_1831214112" r:id="rId125"/>
        </w:object>
      </w:r>
      <w:r w:rsidRPr="00A03B1B">
        <w:rPr>
          <w:szCs w:val="20"/>
        </w:rPr>
        <w:t xml:space="preserve"> [SWSF * </w:t>
      </w:r>
      <w:r w:rsidRPr="00A03B1B">
        <w:rPr>
          <w:szCs w:val="20"/>
          <w:lang w:val="pt-BR"/>
        </w:rPr>
        <w:t>(</w:t>
      </w:r>
      <w:r w:rsidRPr="00A03B1B">
        <w:rPr>
          <w:bCs/>
          <w:szCs w:val="20"/>
        </w:rPr>
        <w:t>DAFCRS</w:t>
      </w:r>
      <w:r w:rsidRPr="00A03B1B">
        <w:rPr>
          <w:bCs/>
          <w:i/>
          <w:szCs w:val="20"/>
          <w:vertAlign w:val="subscript"/>
        </w:rPr>
        <w:t xml:space="preserve"> r, s</w:t>
      </w:r>
      <w:r w:rsidRPr="00A03B1B">
        <w:rPr>
          <w:bCs/>
          <w:szCs w:val="20"/>
        </w:rPr>
        <w:t xml:space="preserve"> * </w:t>
      </w:r>
      <w:r w:rsidRPr="00A03B1B">
        <w:rPr>
          <w:szCs w:val="20"/>
        </w:rPr>
        <w:t xml:space="preserve">(GASPERSU </w:t>
      </w:r>
      <w:r w:rsidRPr="00A03B1B">
        <w:rPr>
          <w:bCs/>
          <w:i/>
          <w:szCs w:val="20"/>
          <w:vertAlign w:val="subscript"/>
        </w:rPr>
        <w:t>r, s</w:t>
      </w:r>
      <w:r w:rsidRPr="00A03B1B">
        <w:rPr>
          <w:szCs w:val="20"/>
        </w:rPr>
        <w:t xml:space="preserve"> * FIP + OILPERSU</w:t>
      </w:r>
      <w:r w:rsidRPr="00A03B1B">
        <w:rPr>
          <w:bCs/>
          <w:i/>
          <w:szCs w:val="20"/>
          <w:vertAlign w:val="subscript"/>
        </w:rPr>
        <w:t xml:space="preserve"> r, s</w:t>
      </w:r>
      <w:r w:rsidRPr="00A03B1B">
        <w:rPr>
          <w:szCs w:val="20"/>
        </w:rPr>
        <w:t xml:space="preserve"> * FOP + SFPERSU</w:t>
      </w:r>
      <w:r w:rsidRPr="00A03B1B">
        <w:rPr>
          <w:bCs/>
          <w:i/>
          <w:szCs w:val="20"/>
          <w:vertAlign w:val="subscript"/>
        </w:rPr>
        <w:t xml:space="preserve"> r, s</w:t>
      </w:r>
      <w:r w:rsidRPr="00A03B1B">
        <w:rPr>
          <w:szCs w:val="20"/>
        </w:rPr>
        <w:t xml:space="preserve"> * SFP) + VOMS</w:t>
      </w:r>
      <w:r w:rsidRPr="00A03B1B">
        <w:rPr>
          <w:i/>
          <w:szCs w:val="20"/>
          <w:vertAlign w:val="subscript"/>
        </w:rPr>
        <w:t xml:space="preserve"> </w:t>
      </w:r>
      <w:r w:rsidRPr="00A03B1B">
        <w:rPr>
          <w:bCs/>
          <w:i/>
          <w:szCs w:val="20"/>
          <w:vertAlign w:val="subscript"/>
        </w:rPr>
        <w:t>r, s</w:t>
      </w:r>
      <w:r w:rsidRPr="00A03B1B">
        <w:rPr>
          <w:szCs w:val="20"/>
        </w:rPr>
        <w:t xml:space="preserve">)] + ADJSWSUC </w:t>
      </w:r>
      <w:r w:rsidRPr="00A03B1B">
        <w:rPr>
          <w:i/>
          <w:szCs w:val="20"/>
          <w:vertAlign w:val="subscript"/>
        </w:rPr>
        <w:t>q, r, d</w:t>
      </w:r>
    </w:p>
    <w:p w14:paraId="5BF892FC" w14:textId="77777777" w:rsidR="00A03B1B" w:rsidRPr="00A03B1B" w:rsidRDefault="00A03B1B" w:rsidP="00A03B1B">
      <w:pPr>
        <w:tabs>
          <w:tab w:val="left" w:pos="1800"/>
        </w:tabs>
        <w:spacing w:after="240"/>
        <w:ind w:left="2160" w:hanging="1440"/>
        <w:rPr>
          <w:i/>
          <w:szCs w:val="20"/>
          <w:vertAlign w:val="subscript"/>
        </w:rPr>
      </w:pPr>
      <w:r w:rsidRPr="00A03B1B">
        <w:rPr>
          <w:szCs w:val="20"/>
        </w:rPr>
        <w:t xml:space="preserve">     SWMEC </w:t>
      </w:r>
      <w:r w:rsidRPr="00A03B1B">
        <w:rPr>
          <w:i/>
          <w:szCs w:val="20"/>
          <w:vertAlign w:val="subscript"/>
        </w:rPr>
        <w:t>q, r, d</w:t>
      </w:r>
      <w:r w:rsidRPr="00A03B1B">
        <w:rPr>
          <w:szCs w:val="20"/>
        </w:rPr>
        <w:t xml:space="preserve"> = </w:t>
      </w:r>
      <w:r w:rsidRPr="00A03B1B">
        <w:rPr>
          <w:position w:val="-20"/>
          <w:szCs w:val="20"/>
          <w:lang w:val="pt-BR"/>
        </w:rPr>
        <w:object w:dxaOrig="220" w:dyaOrig="440" w14:anchorId="25E5B8AB">
          <v:shape id="_x0000_i1111" type="#_x0000_t75" style="width:12pt;height:24pt" o:ole="">
            <v:imagedata r:id="rId126" o:title=""/>
          </v:shape>
          <o:OLEObject Type="Embed" ProgID="Equation.3" ShapeID="_x0000_i1111" DrawAspect="Content" ObjectID="_1831214113" r:id="rId127"/>
        </w:object>
      </w:r>
      <w:r w:rsidRPr="00A03B1B">
        <w:rPr>
          <w:szCs w:val="20"/>
          <w:lang w:val="pt-BR"/>
        </w:rPr>
        <w:t>(</w:t>
      </w:r>
      <w:r w:rsidRPr="00A03B1B">
        <w:rPr>
          <w:szCs w:val="20"/>
        </w:rPr>
        <w:t>(</w:t>
      </w:r>
      <w:r w:rsidRPr="00A03B1B">
        <w:rPr>
          <w:szCs w:val="20"/>
          <w:lang w:val="pt-BR"/>
        </w:rPr>
        <w:t>AHR</w:t>
      </w:r>
      <w:r w:rsidRPr="00A03B1B">
        <w:rPr>
          <w:i/>
          <w:szCs w:val="20"/>
          <w:vertAlign w:val="subscript"/>
          <w:lang w:val="es-ES"/>
        </w:rPr>
        <w:t xml:space="preserve"> r, i</w:t>
      </w:r>
      <w:r w:rsidRPr="00A03B1B">
        <w:rPr>
          <w:szCs w:val="20"/>
          <w:lang w:val="pt-BR"/>
        </w:rPr>
        <w:t xml:space="preserve"> </w:t>
      </w:r>
      <w:r w:rsidRPr="00A03B1B">
        <w:rPr>
          <w:szCs w:val="20"/>
        </w:rPr>
        <w:t xml:space="preserve">* (GASPERME </w:t>
      </w:r>
      <w:r w:rsidRPr="00A03B1B">
        <w:rPr>
          <w:bCs/>
          <w:i/>
          <w:szCs w:val="20"/>
          <w:vertAlign w:val="subscript"/>
        </w:rPr>
        <w:t>r</w:t>
      </w:r>
      <w:r w:rsidRPr="00A03B1B">
        <w:rPr>
          <w:szCs w:val="20"/>
        </w:rPr>
        <w:t xml:space="preserve"> * FIP + OILPERME </w:t>
      </w:r>
      <w:r w:rsidRPr="00A03B1B">
        <w:rPr>
          <w:bCs/>
          <w:i/>
          <w:szCs w:val="20"/>
          <w:vertAlign w:val="subscript"/>
        </w:rPr>
        <w:t>r</w:t>
      </w:r>
      <w:r w:rsidRPr="00A03B1B">
        <w:rPr>
          <w:szCs w:val="20"/>
        </w:rPr>
        <w:t xml:space="preserve"> * FOP + SFPERME</w:t>
      </w:r>
      <w:r w:rsidRPr="00A03B1B">
        <w:rPr>
          <w:bCs/>
          <w:i/>
          <w:szCs w:val="20"/>
          <w:vertAlign w:val="subscript"/>
        </w:rPr>
        <w:t xml:space="preserve"> r</w:t>
      </w:r>
      <w:r w:rsidRPr="00A03B1B">
        <w:rPr>
          <w:szCs w:val="20"/>
        </w:rPr>
        <w:t xml:space="preserve">* SFP + FA </w:t>
      </w:r>
      <w:r w:rsidRPr="00A03B1B">
        <w:rPr>
          <w:i/>
          <w:szCs w:val="20"/>
          <w:vertAlign w:val="subscript"/>
        </w:rPr>
        <w:t>r</w:t>
      </w:r>
      <w:r w:rsidRPr="00A03B1B">
        <w:rPr>
          <w:szCs w:val="20"/>
        </w:rPr>
        <w:t>) + VOMLSL</w:t>
      </w:r>
      <w:r w:rsidRPr="00A03B1B">
        <w:rPr>
          <w:i/>
          <w:szCs w:val="20"/>
          <w:vertAlign w:val="subscript"/>
        </w:rPr>
        <w:t xml:space="preserve"> </w:t>
      </w:r>
      <w:r w:rsidRPr="00A03B1B">
        <w:rPr>
          <w:bCs/>
          <w:i/>
          <w:szCs w:val="20"/>
          <w:vertAlign w:val="subscript"/>
        </w:rPr>
        <w:t>r</w:t>
      </w:r>
      <w:r w:rsidRPr="00A03B1B">
        <w:rPr>
          <w:szCs w:val="20"/>
        </w:rPr>
        <w:t xml:space="preserve">) * Min (LSL </w:t>
      </w:r>
      <w:r w:rsidRPr="00A03B1B">
        <w:rPr>
          <w:i/>
          <w:szCs w:val="20"/>
          <w:vertAlign w:val="subscript"/>
        </w:rPr>
        <w:t>q, r, i</w:t>
      </w:r>
      <w:r w:rsidRPr="00A03B1B">
        <w:rPr>
          <w:szCs w:val="20"/>
        </w:rPr>
        <w:t xml:space="preserve"> * (¼), RTMG </w:t>
      </w:r>
      <w:r w:rsidRPr="00A03B1B">
        <w:rPr>
          <w:i/>
          <w:szCs w:val="20"/>
          <w:vertAlign w:val="subscript"/>
        </w:rPr>
        <w:t>q, r, i</w:t>
      </w:r>
      <w:r w:rsidRPr="00A03B1B">
        <w:rPr>
          <w:szCs w:val="20"/>
        </w:rPr>
        <w:t xml:space="preserve">)) </w:t>
      </w:r>
      <w:r w:rsidRPr="00A03B1B">
        <w:rPr>
          <w:i/>
          <w:szCs w:val="20"/>
          <w:vertAlign w:val="subscript"/>
        </w:rPr>
        <w:t xml:space="preserve">  </w:t>
      </w:r>
    </w:p>
    <w:p w14:paraId="6A2BAD9A" w14:textId="77777777" w:rsidR="00A03B1B" w:rsidRPr="00A03B1B" w:rsidRDefault="00A03B1B" w:rsidP="00A03B1B">
      <w:pPr>
        <w:tabs>
          <w:tab w:val="left" w:pos="1800"/>
        </w:tabs>
        <w:spacing w:after="240"/>
        <w:ind w:left="2160" w:hanging="1440"/>
        <w:rPr>
          <w:i/>
          <w:szCs w:val="20"/>
          <w:vertAlign w:val="subscript"/>
        </w:rPr>
      </w:pPr>
      <w:r w:rsidRPr="00A03B1B">
        <w:rPr>
          <w:szCs w:val="20"/>
        </w:rPr>
        <w:t xml:space="preserve">     SWOC </w:t>
      </w:r>
      <w:r w:rsidRPr="00A03B1B">
        <w:rPr>
          <w:i/>
          <w:szCs w:val="20"/>
          <w:vertAlign w:val="subscript"/>
        </w:rPr>
        <w:t>q, r, d</w:t>
      </w:r>
      <w:r w:rsidRPr="00A03B1B">
        <w:rPr>
          <w:szCs w:val="20"/>
        </w:rPr>
        <w:t xml:space="preserve"> = </w:t>
      </w:r>
      <w:r w:rsidRPr="00A03B1B">
        <w:rPr>
          <w:position w:val="-20"/>
          <w:szCs w:val="20"/>
          <w:lang w:val="pt-BR"/>
        </w:rPr>
        <w:object w:dxaOrig="220" w:dyaOrig="440" w14:anchorId="78EA4585">
          <v:shape id="_x0000_i1112" type="#_x0000_t75" style="width:12pt;height:24pt" o:ole="">
            <v:imagedata r:id="rId126" o:title=""/>
          </v:shape>
          <o:OLEObject Type="Embed" ProgID="Equation.3" ShapeID="_x0000_i1112" DrawAspect="Content" ObjectID="_1831214114" r:id="rId128"/>
        </w:object>
      </w:r>
      <w:r w:rsidRPr="00A03B1B">
        <w:rPr>
          <w:szCs w:val="20"/>
          <w:lang w:val="pt-BR"/>
        </w:rPr>
        <w:t>[</w:t>
      </w:r>
      <w:r w:rsidRPr="00A03B1B">
        <w:rPr>
          <w:szCs w:val="20"/>
        </w:rPr>
        <w:t>(</w:t>
      </w:r>
      <w:r w:rsidRPr="00A03B1B">
        <w:rPr>
          <w:szCs w:val="20"/>
          <w:lang w:val="pt-BR"/>
        </w:rPr>
        <w:t>AHR</w:t>
      </w:r>
      <w:r w:rsidRPr="00A03B1B">
        <w:rPr>
          <w:i/>
          <w:szCs w:val="20"/>
          <w:vertAlign w:val="subscript"/>
          <w:lang w:val="es-ES"/>
        </w:rPr>
        <w:t xml:space="preserve"> r, i</w:t>
      </w:r>
      <w:r w:rsidRPr="00A03B1B">
        <w:rPr>
          <w:szCs w:val="20"/>
        </w:rPr>
        <w:t xml:space="preserve"> * ((GASPEROL </w:t>
      </w:r>
      <w:r w:rsidRPr="00A03B1B">
        <w:rPr>
          <w:i/>
          <w:szCs w:val="20"/>
          <w:vertAlign w:val="subscript"/>
        </w:rPr>
        <w:t>r</w:t>
      </w:r>
      <w:r w:rsidRPr="00A03B1B">
        <w:rPr>
          <w:szCs w:val="20"/>
        </w:rPr>
        <w:t xml:space="preserve"> * FIP + OILPEROL</w:t>
      </w:r>
      <w:r w:rsidRPr="00A03B1B">
        <w:rPr>
          <w:i/>
          <w:szCs w:val="20"/>
          <w:vertAlign w:val="subscript"/>
        </w:rPr>
        <w:t xml:space="preserve"> r </w:t>
      </w:r>
      <w:r w:rsidRPr="00A03B1B">
        <w:rPr>
          <w:szCs w:val="20"/>
        </w:rPr>
        <w:t>* FOP + SFPEROL</w:t>
      </w:r>
      <w:r w:rsidRPr="00A03B1B">
        <w:rPr>
          <w:i/>
          <w:szCs w:val="20"/>
          <w:vertAlign w:val="subscript"/>
        </w:rPr>
        <w:t xml:space="preserve"> r</w:t>
      </w:r>
      <w:r w:rsidRPr="00A03B1B">
        <w:rPr>
          <w:szCs w:val="20"/>
        </w:rPr>
        <w:t xml:space="preserve"> * SFP) + FA</w:t>
      </w:r>
      <w:r w:rsidRPr="00A03B1B">
        <w:rPr>
          <w:i/>
          <w:szCs w:val="20"/>
          <w:vertAlign w:val="subscript"/>
        </w:rPr>
        <w:t xml:space="preserve"> r</w:t>
      </w:r>
      <w:r w:rsidRPr="00A03B1B">
        <w:rPr>
          <w:szCs w:val="20"/>
        </w:rPr>
        <w:t>) + OM</w:t>
      </w:r>
      <w:r w:rsidRPr="00A03B1B">
        <w:rPr>
          <w:i/>
          <w:szCs w:val="20"/>
          <w:vertAlign w:val="subscript"/>
        </w:rPr>
        <w:t xml:space="preserve"> r</w:t>
      </w:r>
      <w:r w:rsidRPr="00A03B1B">
        <w:rPr>
          <w:szCs w:val="20"/>
        </w:rPr>
        <w:t xml:space="preserve">) * Max(0, (RTMG </w:t>
      </w:r>
      <w:r w:rsidRPr="00A03B1B">
        <w:rPr>
          <w:i/>
          <w:szCs w:val="20"/>
          <w:vertAlign w:val="subscript"/>
        </w:rPr>
        <w:t>q, r, i</w:t>
      </w:r>
      <w:r w:rsidRPr="00A03B1B">
        <w:rPr>
          <w:szCs w:val="20"/>
        </w:rPr>
        <w:t xml:space="preserve"> – LSL </w:t>
      </w:r>
      <w:r w:rsidRPr="00A03B1B">
        <w:rPr>
          <w:i/>
          <w:szCs w:val="20"/>
          <w:vertAlign w:val="subscript"/>
        </w:rPr>
        <w:t>q, r, i</w:t>
      </w:r>
      <w:r w:rsidRPr="00A03B1B">
        <w:rPr>
          <w:szCs w:val="20"/>
        </w:rPr>
        <w:t xml:space="preserve"> * (¼)))] </w:t>
      </w:r>
      <w:r w:rsidRPr="00A03B1B">
        <w:rPr>
          <w:i/>
          <w:szCs w:val="20"/>
        </w:rPr>
        <w:t xml:space="preserve">- </w:t>
      </w:r>
      <w:r w:rsidRPr="00A03B1B">
        <w:rPr>
          <w:szCs w:val="20"/>
          <w:lang w:val="pt-BR"/>
        </w:rPr>
        <w:t>OPC</w:t>
      </w:r>
      <w:r w:rsidRPr="00A03B1B">
        <w:rPr>
          <w:i/>
          <w:szCs w:val="20"/>
          <w:vertAlign w:val="subscript"/>
          <w:lang w:val="es-ES"/>
        </w:rPr>
        <w:t xml:space="preserve"> r, d</w:t>
      </w:r>
      <w:r w:rsidRPr="00A03B1B">
        <w:rPr>
          <w:szCs w:val="20"/>
        </w:rPr>
        <w:t xml:space="preserve"> </w:t>
      </w:r>
      <w:r w:rsidRPr="00A03B1B">
        <w:rPr>
          <w:i/>
          <w:szCs w:val="20"/>
          <w:vertAlign w:val="subscript"/>
        </w:rPr>
        <w:t xml:space="preserve">  </w:t>
      </w:r>
    </w:p>
    <w:p w14:paraId="28AFE7E8" w14:textId="77777777" w:rsidR="00A03B1B" w:rsidRPr="00A03B1B" w:rsidRDefault="00A03B1B" w:rsidP="00A03B1B">
      <w:pPr>
        <w:tabs>
          <w:tab w:val="left" w:pos="1800"/>
        </w:tabs>
        <w:spacing w:after="240"/>
        <w:ind w:left="2160" w:hanging="1440"/>
        <w:rPr>
          <w:szCs w:val="20"/>
          <w:lang w:val="pt-BR"/>
        </w:rPr>
      </w:pPr>
      <w:r w:rsidRPr="00A03B1B">
        <w:rPr>
          <w:szCs w:val="20"/>
          <w:lang w:val="pt-BR"/>
        </w:rPr>
        <w:t>Where,</w:t>
      </w:r>
    </w:p>
    <w:p w14:paraId="7F606587" w14:textId="77777777" w:rsidR="00A03B1B" w:rsidRPr="00A03B1B" w:rsidRDefault="00A03B1B" w:rsidP="00A03B1B">
      <w:pPr>
        <w:tabs>
          <w:tab w:val="left" w:pos="2160"/>
          <w:tab w:val="left" w:pos="2880"/>
        </w:tabs>
        <w:spacing w:after="240"/>
        <w:ind w:leftChars="300" w:left="2880" w:hangingChars="900" w:hanging="2160"/>
        <w:rPr>
          <w:bCs/>
          <w:i/>
          <w:vertAlign w:val="subscript"/>
        </w:rPr>
      </w:pPr>
      <w:r w:rsidRPr="00A03B1B">
        <w:rPr>
          <w:bCs/>
          <w:lang w:val="pt-BR"/>
        </w:rPr>
        <w:t>OPC</w:t>
      </w:r>
      <w:r w:rsidRPr="00A03B1B">
        <w:rPr>
          <w:bCs/>
          <w:i/>
          <w:vertAlign w:val="subscript"/>
          <w:lang w:val="es-ES"/>
        </w:rPr>
        <w:t xml:space="preserve"> r, d</w:t>
      </w:r>
      <w:r w:rsidRPr="00A03B1B">
        <w:rPr>
          <w:bCs/>
          <w:lang w:val="pt-BR"/>
        </w:rPr>
        <w:t xml:space="preserve"> = </w:t>
      </w:r>
      <w:r w:rsidRPr="00A03B1B">
        <w:rPr>
          <w:bCs/>
          <w:position w:val="-20"/>
          <w:lang w:val="pt-BR"/>
        </w:rPr>
        <w:object w:dxaOrig="220" w:dyaOrig="440" w14:anchorId="4E79F182">
          <v:shape id="_x0000_i1113" type="#_x0000_t75" style="width:12pt;height:24pt" o:ole="">
            <v:imagedata r:id="rId126" o:title=""/>
          </v:shape>
          <o:OLEObject Type="Embed" ProgID="Equation.3" ShapeID="_x0000_i1113" DrawAspect="Content" ObjectID="_1831214115" r:id="rId129"/>
        </w:object>
      </w:r>
      <w:r w:rsidRPr="00A03B1B">
        <w:rPr>
          <w:bCs/>
          <w:lang w:val="pt-BR"/>
        </w:rPr>
        <w:t>(</w:t>
      </w:r>
      <w:r w:rsidRPr="00A03B1B">
        <w:rPr>
          <w:bCs/>
        </w:rPr>
        <w:t>(P</w:t>
      </w:r>
      <w:r w:rsidRPr="00A03B1B">
        <w:rPr>
          <w:bCs/>
          <w:lang w:val="pt-BR"/>
        </w:rPr>
        <w:t>AHR</w:t>
      </w:r>
      <w:r w:rsidRPr="00A03B1B">
        <w:rPr>
          <w:bCs/>
          <w:i/>
          <w:vertAlign w:val="subscript"/>
          <w:lang w:val="es-ES"/>
        </w:rPr>
        <w:t xml:space="preserve"> r, i</w:t>
      </w:r>
      <w:r w:rsidRPr="00A03B1B">
        <w:rPr>
          <w:bCs/>
        </w:rPr>
        <w:t xml:space="preserve"> * (FIP + FA</w:t>
      </w:r>
      <w:r w:rsidRPr="00A03B1B">
        <w:rPr>
          <w:bCs/>
          <w:i/>
          <w:vertAlign w:val="subscript"/>
        </w:rPr>
        <w:t xml:space="preserve"> r</w:t>
      </w:r>
      <w:r w:rsidRPr="00A03B1B">
        <w:rPr>
          <w:bCs/>
        </w:rPr>
        <w:t xml:space="preserve">) + OM </w:t>
      </w:r>
      <w:r w:rsidRPr="00A03B1B">
        <w:rPr>
          <w:bCs/>
          <w:i/>
          <w:vertAlign w:val="subscript"/>
        </w:rPr>
        <w:t>r</w:t>
      </w:r>
      <w:r w:rsidRPr="00A03B1B">
        <w:rPr>
          <w:bCs/>
        </w:rPr>
        <w:t>) * AENG</w:t>
      </w:r>
      <w:r w:rsidRPr="00A03B1B">
        <w:rPr>
          <w:bCs/>
          <w:i/>
          <w:vertAlign w:val="subscript"/>
          <w:lang w:val="es-ES"/>
        </w:rPr>
        <w:t xml:space="preserve"> r, i</w:t>
      </w:r>
      <w:r w:rsidRPr="00A03B1B">
        <w:rPr>
          <w:bCs/>
        </w:rPr>
        <w:t xml:space="preserve">) </w:t>
      </w:r>
      <w:r w:rsidRPr="00A03B1B">
        <w:rPr>
          <w:bCs/>
          <w:i/>
          <w:vertAlign w:val="subscript"/>
        </w:rPr>
        <w:t xml:space="preserve">  </w:t>
      </w:r>
    </w:p>
    <w:p w14:paraId="3023D95D" w14:textId="77777777" w:rsidR="00A03B1B" w:rsidRPr="00A03B1B" w:rsidRDefault="00A03B1B" w:rsidP="00A03B1B">
      <w:pPr>
        <w:spacing w:after="240"/>
        <w:ind w:left="1440" w:hanging="720"/>
        <w:rPr>
          <w:szCs w:val="20"/>
        </w:rPr>
      </w:pPr>
      <w:r w:rsidRPr="00A03B1B">
        <w:rPr>
          <w:szCs w:val="20"/>
        </w:rPr>
        <w:t>If ERCOT has not approved verifiable costs for the SWGR:</w:t>
      </w:r>
    </w:p>
    <w:p w14:paraId="6A569F39" w14:textId="77777777" w:rsidR="00A03B1B" w:rsidRPr="00A03B1B" w:rsidRDefault="00A03B1B" w:rsidP="00A03B1B">
      <w:pPr>
        <w:tabs>
          <w:tab w:val="left" w:pos="2160"/>
          <w:tab w:val="left" w:pos="2880"/>
        </w:tabs>
        <w:spacing w:after="240"/>
        <w:ind w:leftChars="300" w:left="2880" w:hangingChars="900" w:hanging="2160"/>
        <w:rPr>
          <w:bCs/>
          <w:i/>
          <w:szCs w:val="20"/>
          <w:vertAlign w:val="subscript"/>
        </w:rPr>
      </w:pPr>
      <w:r w:rsidRPr="00A03B1B">
        <w:rPr>
          <w:bCs/>
          <w:szCs w:val="20"/>
        </w:rPr>
        <w:lastRenderedPageBreak/>
        <w:t xml:space="preserve">     SWSUC </w:t>
      </w:r>
      <w:r w:rsidRPr="00A03B1B">
        <w:rPr>
          <w:bCs/>
          <w:i/>
          <w:szCs w:val="20"/>
          <w:vertAlign w:val="subscript"/>
        </w:rPr>
        <w:t>q, r, d</w:t>
      </w:r>
      <w:r w:rsidRPr="00A03B1B">
        <w:rPr>
          <w:bCs/>
          <w:szCs w:val="20"/>
        </w:rPr>
        <w:t xml:space="preserve"> = </w:t>
      </w:r>
      <w:r w:rsidRPr="00A03B1B">
        <w:rPr>
          <w:bCs/>
          <w:position w:val="-20"/>
          <w:szCs w:val="20"/>
          <w:lang w:val="pt-BR"/>
        </w:rPr>
        <w:object w:dxaOrig="210" w:dyaOrig="450" w14:anchorId="3732DB2C">
          <v:shape id="_x0000_i1114" type="#_x0000_t75" style="width:11.4pt;height:24pt" o:ole="">
            <v:imagedata r:id="rId18" o:title=""/>
          </v:shape>
          <o:OLEObject Type="Embed" ProgID="Equation.3" ShapeID="_x0000_i1114" DrawAspect="Content" ObjectID="_1831214116" r:id="rId130"/>
        </w:object>
      </w:r>
      <w:r w:rsidRPr="00A03B1B">
        <w:rPr>
          <w:bCs/>
          <w:szCs w:val="20"/>
        </w:rPr>
        <w:t xml:space="preserve"> (SWSF * RCGSC </w:t>
      </w:r>
      <w:r w:rsidRPr="00A03B1B">
        <w:rPr>
          <w:bCs/>
          <w:i/>
          <w:szCs w:val="20"/>
          <w:vertAlign w:val="subscript"/>
        </w:rPr>
        <w:t xml:space="preserve">s, </w:t>
      </w:r>
      <w:proofErr w:type="spellStart"/>
      <w:r w:rsidRPr="00A03B1B">
        <w:rPr>
          <w:bCs/>
          <w:i/>
          <w:szCs w:val="20"/>
          <w:vertAlign w:val="subscript"/>
        </w:rPr>
        <w:t>rc</w:t>
      </w:r>
      <w:proofErr w:type="spellEnd"/>
      <w:r w:rsidRPr="00A03B1B">
        <w:rPr>
          <w:bCs/>
          <w:szCs w:val="20"/>
        </w:rPr>
        <w:t xml:space="preserve">) + ADJSWSUC </w:t>
      </w:r>
      <w:r w:rsidRPr="00A03B1B">
        <w:rPr>
          <w:bCs/>
          <w:i/>
          <w:szCs w:val="20"/>
          <w:vertAlign w:val="subscript"/>
        </w:rPr>
        <w:t>q, r, d</w:t>
      </w:r>
    </w:p>
    <w:p w14:paraId="182730C4" w14:textId="77777777" w:rsidR="00A03B1B" w:rsidRPr="00A03B1B" w:rsidRDefault="00A03B1B" w:rsidP="00A03B1B">
      <w:pPr>
        <w:tabs>
          <w:tab w:val="left" w:pos="1800"/>
        </w:tabs>
        <w:spacing w:after="240"/>
        <w:ind w:left="2160" w:hanging="1440"/>
        <w:rPr>
          <w:i/>
          <w:szCs w:val="20"/>
          <w:vertAlign w:val="subscript"/>
        </w:rPr>
      </w:pPr>
      <w:r w:rsidRPr="00A03B1B">
        <w:rPr>
          <w:szCs w:val="20"/>
        </w:rPr>
        <w:t xml:space="preserve">     SWMEC </w:t>
      </w:r>
      <w:r w:rsidRPr="00A03B1B">
        <w:rPr>
          <w:i/>
          <w:szCs w:val="20"/>
          <w:vertAlign w:val="subscript"/>
        </w:rPr>
        <w:t>q, r, d</w:t>
      </w:r>
      <w:r w:rsidRPr="00A03B1B">
        <w:rPr>
          <w:szCs w:val="20"/>
        </w:rPr>
        <w:t xml:space="preserve"> = </w:t>
      </w:r>
      <w:r w:rsidRPr="00A03B1B">
        <w:rPr>
          <w:position w:val="-20"/>
          <w:szCs w:val="20"/>
          <w:lang w:val="pt-BR"/>
        </w:rPr>
        <w:object w:dxaOrig="220" w:dyaOrig="440" w14:anchorId="350F03BF">
          <v:shape id="_x0000_i1115" type="#_x0000_t75" style="width:12pt;height:24pt" o:ole="">
            <v:imagedata r:id="rId126" o:title=""/>
          </v:shape>
          <o:OLEObject Type="Embed" ProgID="Equation.3" ShapeID="_x0000_i1115" DrawAspect="Content" ObjectID="_1831214117" r:id="rId131"/>
        </w:object>
      </w:r>
      <w:r w:rsidRPr="00A03B1B">
        <w:rPr>
          <w:szCs w:val="20"/>
        </w:rPr>
        <w:t xml:space="preserve">(RCGMEC </w:t>
      </w:r>
      <w:r w:rsidRPr="00A03B1B">
        <w:rPr>
          <w:i/>
          <w:szCs w:val="20"/>
          <w:vertAlign w:val="subscript"/>
        </w:rPr>
        <w:t xml:space="preserve">i, </w:t>
      </w:r>
      <w:proofErr w:type="spellStart"/>
      <w:r w:rsidRPr="00A03B1B">
        <w:rPr>
          <w:i/>
          <w:szCs w:val="20"/>
          <w:vertAlign w:val="subscript"/>
        </w:rPr>
        <w:t>rc</w:t>
      </w:r>
      <w:proofErr w:type="spellEnd"/>
      <w:r w:rsidRPr="00A03B1B">
        <w:rPr>
          <w:szCs w:val="20"/>
        </w:rPr>
        <w:t xml:space="preserve"> * Min (LSL </w:t>
      </w:r>
      <w:r w:rsidRPr="00A03B1B">
        <w:rPr>
          <w:i/>
          <w:szCs w:val="20"/>
          <w:vertAlign w:val="subscript"/>
        </w:rPr>
        <w:t>q, r, i</w:t>
      </w:r>
      <w:r w:rsidRPr="00A03B1B">
        <w:rPr>
          <w:szCs w:val="20"/>
        </w:rPr>
        <w:t xml:space="preserve"> * (¼), RTMG </w:t>
      </w:r>
      <w:r w:rsidRPr="00A03B1B">
        <w:rPr>
          <w:i/>
          <w:szCs w:val="20"/>
          <w:vertAlign w:val="subscript"/>
        </w:rPr>
        <w:t>q, r, i</w:t>
      </w:r>
      <w:r w:rsidRPr="00A03B1B">
        <w:rPr>
          <w:szCs w:val="20"/>
        </w:rPr>
        <w:t xml:space="preserve">)) </w:t>
      </w:r>
      <w:r w:rsidRPr="00A03B1B">
        <w:rPr>
          <w:i/>
          <w:szCs w:val="20"/>
          <w:vertAlign w:val="subscript"/>
        </w:rPr>
        <w:t xml:space="preserve">  </w:t>
      </w:r>
    </w:p>
    <w:p w14:paraId="328687A0" w14:textId="77777777" w:rsidR="00A03B1B" w:rsidRPr="00A03B1B" w:rsidRDefault="00A03B1B" w:rsidP="00A03B1B">
      <w:pPr>
        <w:tabs>
          <w:tab w:val="left" w:pos="2160"/>
          <w:tab w:val="left" w:pos="2880"/>
        </w:tabs>
        <w:spacing w:after="240"/>
        <w:ind w:leftChars="300" w:left="2880" w:hangingChars="900" w:hanging="2160"/>
        <w:rPr>
          <w:bCs/>
          <w:i/>
          <w:szCs w:val="20"/>
          <w:vertAlign w:val="subscript"/>
        </w:rPr>
      </w:pPr>
      <w:r w:rsidRPr="00A03B1B">
        <w:rPr>
          <w:bCs/>
          <w:szCs w:val="20"/>
        </w:rPr>
        <w:t xml:space="preserve">     SWOC </w:t>
      </w:r>
      <w:r w:rsidRPr="00A03B1B">
        <w:rPr>
          <w:bCs/>
          <w:i/>
          <w:szCs w:val="20"/>
          <w:vertAlign w:val="subscript"/>
        </w:rPr>
        <w:t>q, r, d</w:t>
      </w:r>
      <w:r w:rsidRPr="00A03B1B">
        <w:rPr>
          <w:bCs/>
          <w:szCs w:val="20"/>
        </w:rPr>
        <w:t xml:space="preserve"> = </w:t>
      </w:r>
      <w:r w:rsidRPr="00A03B1B">
        <w:rPr>
          <w:bCs/>
          <w:position w:val="-20"/>
          <w:szCs w:val="20"/>
          <w:lang w:val="pt-BR"/>
        </w:rPr>
        <w:object w:dxaOrig="220" w:dyaOrig="440" w14:anchorId="1C0F8B48">
          <v:shape id="_x0000_i1116" type="#_x0000_t75" style="width:12pt;height:24pt" o:ole="">
            <v:imagedata r:id="rId126" o:title=""/>
          </v:shape>
          <o:OLEObject Type="Embed" ProgID="Equation.3" ShapeID="_x0000_i1116" DrawAspect="Content" ObjectID="_1831214118" r:id="rId132"/>
        </w:object>
      </w:r>
      <w:r w:rsidRPr="00A03B1B">
        <w:rPr>
          <w:bCs/>
          <w:szCs w:val="20"/>
        </w:rPr>
        <w:t>((PA</w:t>
      </w:r>
      <w:r w:rsidRPr="00A03B1B">
        <w:rPr>
          <w:bCs/>
          <w:szCs w:val="20"/>
          <w:lang w:val="pt-BR"/>
        </w:rPr>
        <w:t xml:space="preserve">HR </w:t>
      </w:r>
      <w:r w:rsidRPr="00A03B1B">
        <w:rPr>
          <w:bCs/>
          <w:i/>
          <w:szCs w:val="20"/>
          <w:vertAlign w:val="subscript"/>
        </w:rPr>
        <w:t xml:space="preserve">r, </w:t>
      </w:r>
      <w:r w:rsidRPr="00A03B1B">
        <w:rPr>
          <w:bCs/>
          <w:i/>
          <w:szCs w:val="20"/>
          <w:vertAlign w:val="subscript"/>
          <w:lang w:val="es-ES"/>
        </w:rPr>
        <w:t xml:space="preserve">i </w:t>
      </w:r>
      <w:r w:rsidRPr="00A03B1B">
        <w:rPr>
          <w:bCs/>
          <w:szCs w:val="20"/>
        </w:rPr>
        <w:t xml:space="preserve">* FIP + STOM </w:t>
      </w:r>
      <w:proofErr w:type="spellStart"/>
      <w:r w:rsidRPr="00A03B1B">
        <w:rPr>
          <w:bCs/>
          <w:i/>
          <w:szCs w:val="20"/>
          <w:vertAlign w:val="subscript"/>
        </w:rPr>
        <w:t>rc</w:t>
      </w:r>
      <w:proofErr w:type="spellEnd"/>
      <w:r w:rsidRPr="00A03B1B">
        <w:rPr>
          <w:bCs/>
          <w:szCs w:val="20"/>
        </w:rPr>
        <w:t xml:space="preserve">) * Max(0, (RTMG </w:t>
      </w:r>
      <w:r w:rsidRPr="00A03B1B">
        <w:rPr>
          <w:bCs/>
          <w:i/>
          <w:szCs w:val="20"/>
          <w:vertAlign w:val="subscript"/>
        </w:rPr>
        <w:t>q, r, i</w:t>
      </w:r>
      <w:r w:rsidRPr="00A03B1B">
        <w:rPr>
          <w:bCs/>
          <w:szCs w:val="20"/>
        </w:rPr>
        <w:t xml:space="preserve"> – LSL </w:t>
      </w:r>
      <w:r w:rsidRPr="00A03B1B">
        <w:rPr>
          <w:bCs/>
          <w:i/>
          <w:szCs w:val="20"/>
          <w:vertAlign w:val="subscript"/>
        </w:rPr>
        <w:t>q, r, i</w:t>
      </w:r>
      <w:r w:rsidRPr="00A03B1B">
        <w:rPr>
          <w:bCs/>
          <w:szCs w:val="20"/>
        </w:rPr>
        <w:t xml:space="preserve"> * (¼)))) </w:t>
      </w:r>
      <w:r w:rsidRPr="00A03B1B">
        <w:rPr>
          <w:i/>
          <w:szCs w:val="20"/>
        </w:rPr>
        <w:t xml:space="preserve">- </w:t>
      </w:r>
      <w:r w:rsidRPr="00A03B1B">
        <w:rPr>
          <w:szCs w:val="20"/>
          <w:lang w:val="pt-BR"/>
        </w:rPr>
        <w:t>OPC</w:t>
      </w:r>
      <w:r w:rsidRPr="00A03B1B">
        <w:rPr>
          <w:i/>
          <w:szCs w:val="20"/>
          <w:vertAlign w:val="subscript"/>
          <w:lang w:val="es-ES"/>
        </w:rPr>
        <w:t xml:space="preserve"> r, d</w:t>
      </w:r>
      <w:r w:rsidRPr="00A03B1B">
        <w:rPr>
          <w:bCs/>
          <w:szCs w:val="20"/>
        </w:rPr>
        <w:t xml:space="preserve"> </w:t>
      </w:r>
      <w:r w:rsidRPr="00A03B1B">
        <w:rPr>
          <w:bCs/>
          <w:i/>
          <w:szCs w:val="20"/>
          <w:vertAlign w:val="subscript"/>
        </w:rPr>
        <w:t xml:space="preserve">  </w:t>
      </w:r>
    </w:p>
    <w:p w14:paraId="6E0DD658" w14:textId="77777777" w:rsidR="00A03B1B" w:rsidRPr="00A03B1B" w:rsidRDefault="00A03B1B" w:rsidP="00A03B1B">
      <w:pPr>
        <w:tabs>
          <w:tab w:val="left" w:pos="1800"/>
        </w:tabs>
        <w:spacing w:after="240"/>
        <w:ind w:left="2160" w:hanging="1440"/>
        <w:rPr>
          <w:iCs/>
          <w:szCs w:val="20"/>
          <w:lang w:val="pt-BR"/>
        </w:rPr>
      </w:pPr>
      <w:r w:rsidRPr="00A03B1B">
        <w:rPr>
          <w:iCs/>
          <w:szCs w:val="20"/>
          <w:lang w:val="pt-BR"/>
        </w:rPr>
        <w:t>Where,</w:t>
      </w:r>
    </w:p>
    <w:p w14:paraId="23E4EA47" w14:textId="77777777" w:rsidR="00A03B1B" w:rsidRPr="00A03B1B" w:rsidRDefault="00A03B1B" w:rsidP="00A03B1B">
      <w:pPr>
        <w:tabs>
          <w:tab w:val="left" w:pos="2340"/>
          <w:tab w:val="left" w:pos="2880"/>
        </w:tabs>
        <w:spacing w:after="240"/>
        <w:ind w:left="987" w:hanging="269"/>
        <w:rPr>
          <w:bCs/>
          <w:i/>
          <w:szCs w:val="20"/>
          <w:vertAlign w:val="subscript"/>
        </w:rPr>
      </w:pPr>
      <w:r w:rsidRPr="00A03B1B">
        <w:rPr>
          <w:bCs/>
          <w:szCs w:val="20"/>
          <w:lang w:val="pt-BR"/>
        </w:rPr>
        <w:t>OPC</w:t>
      </w:r>
      <w:r w:rsidRPr="00A03B1B">
        <w:rPr>
          <w:bCs/>
          <w:i/>
          <w:szCs w:val="20"/>
          <w:vertAlign w:val="subscript"/>
          <w:lang w:val="es-ES"/>
        </w:rPr>
        <w:t xml:space="preserve"> r, d</w:t>
      </w:r>
      <w:r w:rsidRPr="00A03B1B">
        <w:rPr>
          <w:bCs/>
          <w:szCs w:val="20"/>
          <w:lang w:val="pt-BR"/>
        </w:rPr>
        <w:t xml:space="preserve"> = </w:t>
      </w:r>
      <w:r w:rsidRPr="00A03B1B">
        <w:rPr>
          <w:bCs/>
          <w:position w:val="-20"/>
          <w:szCs w:val="20"/>
          <w:lang w:val="pt-BR"/>
        </w:rPr>
        <w:object w:dxaOrig="220" w:dyaOrig="440" w14:anchorId="1B5F1B48">
          <v:shape id="_x0000_i1117" type="#_x0000_t75" style="width:12pt;height:24pt" o:ole="">
            <v:imagedata r:id="rId126" o:title=""/>
          </v:shape>
          <o:OLEObject Type="Embed" ProgID="Equation.3" ShapeID="_x0000_i1117" DrawAspect="Content" ObjectID="_1831214119" r:id="rId133"/>
        </w:object>
      </w:r>
      <w:r w:rsidRPr="00A03B1B">
        <w:rPr>
          <w:bCs/>
          <w:szCs w:val="20"/>
          <w:lang w:val="pt-BR"/>
        </w:rPr>
        <w:t>(</w:t>
      </w:r>
      <w:r w:rsidRPr="00A03B1B">
        <w:rPr>
          <w:bCs/>
          <w:szCs w:val="20"/>
        </w:rPr>
        <w:t>(P</w:t>
      </w:r>
      <w:r w:rsidRPr="00A03B1B">
        <w:rPr>
          <w:bCs/>
          <w:szCs w:val="20"/>
          <w:lang w:val="pt-BR"/>
        </w:rPr>
        <w:t>AHR</w:t>
      </w:r>
      <w:r w:rsidRPr="00A03B1B">
        <w:rPr>
          <w:bCs/>
          <w:i/>
          <w:szCs w:val="20"/>
          <w:vertAlign w:val="subscript"/>
          <w:lang w:val="es-ES"/>
        </w:rPr>
        <w:t xml:space="preserve"> r, i</w:t>
      </w:r>
      <w:r w:rsidRPr="00A03B1B">
        <w:rPr>
          <w:bCs/>
          <w:szCs w:val="20"/>
        </w:rPr>
        <w:t xml:space="preserve"> * FIP + STOM </w:t>
      </w:r>
      <w:proofErr w:type="spellStart"/>
      <w:r w:rsidRPr="00A03B1B">
        <w:rPr>
          <w:bCs/>
          <w:i/>
          <w:szCs w:val="20"/>
          <w:vertAlign w:val="subscript"/>
        </w:rPr>
        <w:t>rc</w:t>
      </w:r>
      <w:proofErr w:type="spellEnd"/>
      <w:r w:rsidRPr="00A03B1B">
        <w:rPr>
          <w:bCs/>
          <w:szCs w:val="20"/>
        </w:rPr>
        <w:t>) * AENG</w:t>
      </w:r>
      <w:r w:rsidRPr="00A03B1B">
        <w:rPr>
          <w:bCs/>
          <w:i/>
          <w:szCs w:val="20"/>
          <w:vertAlign w:val="subscript"/>
          <w:lang w:val="es-ES"/>
        </w:rPr>
        <w:t xml:space="preserve"> r, i</w:t>
      </w:r>
      <w:r w:rsidRPr="00A03B1B">
        <w:rPr>
          <w:bCs/>
          <w:szCs w:val="20"/>
        </w:rPr>
        <w:t xml:space="preserve">) </w:t>
      </w:r>
      <w:r w:rsidRPr="00A03B1B">
        <w:rPr>
          <w:bCs/>
          <w:i/>
          <w:szCs w:val="20"/>
          <w:vertAlign w:val="subscript"/>
        </w:rPr>
        <w:t xml:space="preserve">  </w:t>
      </w:r>
    </w:p>
    <w:p w14:paraId="1FFC6675" w14:textId="77777777" w:rsidR="00A03B1B" w:rsidRPr="00A03B1B" w:rsidRDefault="00A03B1B" w:rsidP="00A03B1B">
      <w:pPr>
        <w:rPr>
          <w:szCs w:val="20"/>
        </w:rPr>
      </w:pPr>
      <w:r w:rsidRPr="00A03B1B">
        <w:rPr>
          <w:szCs w:val="20"/>
        </w:rP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07"/>
        <w:gridCol w:w="1294"/>
        <w:gridCol w:w="6251"/>
      </w:tblGrid>
      <w:tr w:rsidR="00A03B1B" w:rsidRPr="00A03B1B" w14:paraId="16F803FA" w14:textId="77777777" w:rsidTr="00B31BB1">
        <w:trPr>
          <w:cantSplit/>
          <w:trHeight w:val="359"/>
          <w:tblHeader/>
        </w:trPr>
        <w:tc>
          <w:tcPr>
            <w:tcW w:w="966" w:type="pct"/>
            <w:tcBorders>
              <w:top w:val="single" w:sz="4" w:space="0" w:color="auto"/>
              <w:left w:val="single" w:sz="4" w:space="0" w:color="auto"/>
              <w:bottom w:val="single" w:sz="6" w:space="0" w:color="auto"/>
              <w:right w:val="single" w:sz="6" w:space="0" w:color="auto"/>
            </w:tcBorders>
            <w:hideMark/>
          </w:tcPr>
          <w:p w14:paraId="30F366FA" w14:textId="77777777" w:rsidR="00A03B1B" w:rsidRPr="00A03B1B" w:rsidRDefault="00A03B1B" w:rsidP="00A03B1B">
            <w:pPr>
              <w:spacing w:after="120"/>
              <w:rPr>
                <w:b/>
                <w:iCs/>
                <w:sz w:val="20"/>
                <w:szCs w:val="20"/>
              </w:rPr>
            </w:pPr>
            <w:r w:rsidRPr="00A03B1B">
              <w:rPr>
                <w:b/>
                <w:iCs/>
                <w:sz w:val="20"/>
                <w:szCs w:val="20"/>
              </w:rPr>
              <w:t>Variable</w:t>
            </w:r>
          </w:p>
        </w:tc>
        <w:tc>
          <w:tcPr>
            <w:tcW w:w="692" w:type="pct"/>
            <w:tcBorders>
              <w:top w:val="single" w:sz="4" w:space="0" w:color="auto"/>
              <w:left w:val="single" w:sz="6" w:space="0" w:color="auto"/>
              <w:bottom w:val="single" w:sz="6" w:space="0" w:color="auto"/>
              <w:right w:val="single" w:sz="6" w:space="0" w:color="auto"/>
            </w:tcBorders>
            <w:hideMark/>
          </w:tcPr>
          <w:p w14:paraId="04C261CF" w14:textId="77777777" w:rsidR="00A03B1B" w:rsidRPr="00A03B1B" w:rsidRDefault="00A03B1B" w:rsidP="00A03B1B">
            <w:pPr>
              <w:spacing w:after="120"/>
              <w:jc w:val="center"/>
              <w:rPr>
                <w:b/>
                <w:iCs/>
                <w:sz w:val="20"/>
                <w:szCs w:val="20"/>
              </w:rPr>
            </w:pPr>
            <w:r w:rsidRPr="00A03B1B">
              <w:rPr>
                <w:b/>
                <w:iCs/>
                <w:sz w:val="20"/>
                <w:szCs w:val="20"/>
              </w:rPr>
              <w:t>Unit</w:t>
            </w:r>
          </w:p>
        </w:tc>
        <w:tc>
          <w:tcPr>
            <w:tcW w:w="3342" w:type="pct"/>
            <w:tcBorders>
              <w:top w:val="single" w:sz="4" w:space="0" w:color="auto"/>
              <w:left w:val="single" w:sz="6" w:space="0" w:color="auto"/>
              <w:bottom w:val="single" w:sz="6" w:space="0" w:color="auto"/>
              <w:right w:val="single" w:sz="4" w:space="0" w:color="auto"/>
            </w:tcBorders>
            <w:hideMark/>
          </w:tcPr>
          <w:p w14:paraId="302F05A3"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1AEC1D3D"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43BD456B" w14:textId="77777777" w:rsidR="00A03B1B" w:rsidRPr="00A03B1B" w:rsidRDefault="00A03B1B" w:rsidP="00A03B1B">
            <w:pPr>
              <w:spacing w:after="60"/>
              <w:rPr>
                <w:iCs/>
                <w:sz w:val="20"/>
                <w:szCs w:val="20"/>
              </w:rPr>
            </w:pPr>
            <w:r w:rsidRPr="00A03B1B">
              <w:rPr>
                <w:iCs/>
                <w:sz w:val="20"/>
                <w:szCs w:val="20"/>
              </w:rPr>
              <w:t xml:space="preserve">SWMWAMT </w:t>
            </w:r>
            <w:r w:rsidRPr="00A03B1B">
              <w:rPr>
                <w:i/>
                <w:iCs/>
                <w:sz w:val="20"/>
                <w:szCs w:val="20"/>
                <w:vertAlign w:val="subscript"/>
              </w:rPr>
              <w:t>q, r</w:t>
            </w:r>
            <w:r w:rsidRPr="00A03B1B">
              <w:rPr>
                <w:b/>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4F1CEB2B"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2376AD89" w14:textId="77777777" w:rsidR="00A03B1B" w:rsidRPr="00A03B1B" w:rsidRDefault="00A03B1B" w:rsidP="00A03B1B">
            <w:pPr>
              <w:spacing w:after="60"/>
              <w:rPr>
                <w:iCs/>
                <w:sz w:val="20"/>
                <w:szCs w:val="20"/>
              </w:rPr>
            </w:pPr>
            <w:r w:rsidRPr="00A03B1B">
              <w:rPr>
                <w:i/>
                <w:iCs/>
                <w:sz w:val="20"/>
                <w:szCs w:val="20"/>
              </w:rPr>
              <w:t>Switchable Generation Make-Whole Payment</w:t>
            </w:r>
            <w:r w:rsidRPr="00A03B1B">
              <w:rPr>
                <w:iCs/>
                <w:sz w:val="20"/>
                <w:szCs w:val="20"/>
              </w:rPr>
              <w:t xml:space="preserve">—The Switchable Generation Make-Whole Payment to the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41FE0348"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6F2A7709" w14:textId="77777777" w:rsidR="00A03B1B" w:rsidRPr="00A03B1B" w:rsidRDefault="00A03B1B" w:rsidP="00A03B1B">
            <w:pPr>
              <w:spacing w:after="60"/>
              <w:rPr>
                <w:iCs/>
                <w:sz w:val="20"/>
                <w:szCs w:val="20"/>
              </w:rPr>
            </w:pPr>
            <w:r w:rsidRPr="00A03B1B">
              <w:rPr>
                <w:iCs/>
                <w:sz w:val="20"/>
                <w:szCs w:val="20"/>
              </w:rPr>
              <w:t xml:space="preserve">SWCG </w:t>
            </w:r>
            <w:r w:rsidRPr="00A03B1B">
              <w:rPr>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B259838"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C4D713C" w14:textId="77777777" w:rsidR="00A03B1B" w:rsidRPr="00A03B1B" w:rsidRDefault="00A03B1B" w:rsidP="00A03B1B">
            <w:pPr>
              <w:spacing w:after="60"/>
              <w:rPr>
                <w:i/>
                <w:iCs/>
                <w:sz w:val="20"/>
                <w:szCs w:val="20"/>
              </w:rPr>
            </w:pPr>
            <w:r w:rsidRPr="00A03B1B">
              <w:rPr>
                <w:i/>
                <w:iCs/>
                <w:sz w:val="20"/>
                <w:szCs w:val="20"/>
              </w:rPr>
              <w:t>Switchable Generation Cost Guarantee</w:t>
            </w:r>
            <w:r w:rsidRPr="00A03B1B">
              <w:rPr>
                <w:iCs/>
                <w:sz w:val="20"/>
                <w:szCs w:val="20"/>
              </w:rPr>
              <w:t xml:space="preserve">—The sum of eligible Startup Costs, minimum-energy costs, operating costs, and other Switchable Generation approved costs for Resource </w:t>
            </w:r>
            <w:r w:rsidRPr="00A03B1B">
              <w:rPr>
                <w:i/>
                <w:iCs/>
                <w:sz w:val="20"/>
                <w:szCs w:val="20"/>
              </w:rPr>
              <w:t xml:space="preserve">r </w:t>
            </w:r>
            <w:r w:rsidRPr="00A03B1B">
              <w:rPr>
                <w:iCs/>
                <w:sz w:val="20"/>
                <w:szCs w:val="20"/>
              </w:rPr>
              <w:t xml:space="preserve">represented by QSE </w:t>
            </w:r>
            <w:r w:rsidRPr="00A03B1B">
              <w:rPr>
                <w:i/>
                <w:iCs/>
                <w:sz w:val="20"/>
                <w:szCs w:val="20"/>
              </w:rPr>
              <w:t>q</w:t>
            </w:r>
            <w:r w:rsidRPr="00A03B1B">
              <w:rPr>
                <w:iCs/>
                <w:sz w:val="20"/>
                <w:szCs w:val="20"/>
              </w:rPr>
              <w:t xml:space="preserve"> for all instructed hours,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C71A2B0"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48D0BDFE" w14:textId="77777777" w:rsidR="00A03B1B" w:rsidRPr="00A03B1B" w:rsidRDefault="00A03B1B" w:rsidP="00A03B1B">
            <w:pPr>
              <w:spacing w:after="60"/>
              <w:rPr>
                <w:iCs/>
                <w:sz w:val="20"/>
                <w:szCs w:val="20"/>
              </w:rPr>
            </w:pPr>
            <w:r w:rsidRPr="00A03B1B">
              <w:rPr>
                <w:sz w:val="20"/>
                <w:szCs w:val="20"/>
                <w:lang w:val="pt-BR"/>
              </w:rPr>
              <w:t>OPC</w:t>
            </w:r>
            <w:r w:rsidRPr="00A03B1B">
              <w:rPr>
                <w:i/>
                <w:sz w:val="20"/>
                <w:szCs w:val="20"/>
                <w:vertAlign w:val="subscript"/>
                <w:lang w:val="es-ES"/>
              </w:rPr>
              <w:t xml:space="preserve"> r, d</w:t>
            </w:r>
          </w:p>
        </w:tc>
        <w:tc>
          <w:tcPr>
            <w:tcW w:w="692" w:type="pct"/>
            <w:tcBorders>
              <w:top w:val="single" w:sz="6" w:space="0" w:color="auto"/>
              <w:left w:val="single" w:sz="6" w:space="0" w:color="auto"/>
              <w:bottom w:val="single" w:sz="6" w:space="0" w:color="auto"/>
              <w:right w:val="single" w:sz="6" w:space="0" w:color="auto"/>
            </w:tcBorders>
          </w:tcPr>
          <w:p w14:paraId="0B159524" w14:textId="77777777" w:rsidR="00A03B1B" w:rsidRPr="00A03B1B" w:rsidRDefault="00A03B1B" w:rsidP="00A03B1B">
            <w:pPr>
              <w:spacing w:after="60"/>
              <w:rPr>
                <w:iCs/>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56072DB7" w14:textId="77777777" w:rsidR="00A03B1B" w:rsidRPr="00A03B1B" w:rsidRDefault="00A03B1B" w:rsidP="00A03B1B">
            <w:pPr>
              <w:spacing w:after="60"/>
              <w:rPr>
                <w:i/>
                <w:iCs/>
                <w:sz w:val="20"/>
                <w:szCs w:val="20"/>
              </w:rPr>
            </w:pPr>
            <w:r w:rsidRPr="00A03B1B">
              <w:rPr>
                <w:i/>
                <w:sz w:val="20"/>
                <w:szCs w:val="20"/>
              </w:rPr>
              <w:t xml:space="preserve">Operational Cost </w:t>
            </w:r>
            <w:r w:rsidRPr="00A03B1B">
              <w:rPr>
                <w:sz w:val="20"/>
                <w:szCs w:val="20"/>
              </w:rPr>
              <w:t xml:space="preserve">– The operational cost for the Resource </w:t>
            </w:r>
            <w:r w:rsidRPr="00A03B1B">
              <w:rPr>
                <w:i/>
                <w:sz w:val="20"/>
                <w:szCs w:val="20"/>
              </w:rPr>
              <w:t xml:space="preserve">r </w:t>
            </w:r>
            <w:r w:rsidRPr="00A03B1B">
              <w:rPr>
                <w:sz w:val="20"/>
                <w:szCs w:val="20"/>
              </w:rPr>
              <w:t xml:space="preserve">for the Operating Day </w:t>
            </w:r>
            <w:r w:rsidRPr="00A03B1B">
              <w:rPr>
                <w:i/>
                <w:sz w:val="20"/>
                <w:szCs w:val="20"/>
              </w:rPr>
              <w:t>d</w:t>
            </w:r>
            <w:r w:rsidRPr="00A03B1B">
              <w:rPr>
                <w:sz w:val="20"/>
                <w:szCs w:val="20"/>
              </w:rPr>
              <w:t xml:space="preserve"> in the non-ERCOT Control Area.  The operating costs represent the costs the Resource would have incurred to generate the awarded energy in the non-ERCOT Control Area Day-Ahead market absent a request to switch to ERCOT.  Where for a Combined Cycle Train, the Resource </w:t>
            </w:r>
            <w:r w:rsidRPr="00A03B1B">
              <w:rPr>
                <w:i/>
                <w:sz w:val="20"/>
                <w:szCs w:val="20"/>
              </w:rPr>
              <w:t xml:space="preserve">r </w:t>
            </w:r>
            <w:r w:rsidRPr="00A03B1B">
              <w:rPr>
                <w:sz w:val="20"/>
                <w:szCs w:val="20"/>
              </w:rPr>
              <w:t>is the Combined Cycle Train.</w:t>
            </w:r>
          </w:p>
        </w:tc>
      </w:tr>
      <w:tr w:rsidR="00A03B1B" w:rsidRPr="00A03B1B" w14:paraId="3BFDA424"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5E7B38A4" w14:textId="77777777" w:rsidR="00A03B1B" w:rsidRPr="00A03B1B" w:rsidRDefault="00A03B1B" w:rsidP="00A03B1B">
            <w:pPr>
              <w:spacing w:after="60"/>
              <w:rPr>
                <w:iCs/>
                <w:sz w:val="20"/>
                <w:szCs w:val="20"/>
              </w:rPr>
            </w:pPr>
            <w:r w:rsidRPr="00A03B1B">
              <w:rPr>
                <w:sz w:val="20"/>
                <w:szCs w:val="20"/>
              </w:rPr>
              <w:t>AENG</w:t>
            </w:r>
            <w:r w:rsidRPr="00A03B1B">
              <w:rPr>
                <w:i/>
                <w:sz w:val="20"/>
                <w:szCs w:val="20"/>
                <w:vertAlign w:val="subscript"/>
                <w:lang w:val="es-ES"/>
              </w:rPr>
              <w:t xml:space="preserve"> r, i</w:t>
            </w:r>
          </w:p>
        </w:tc>
        <w:tc>
          <w:tcPr>
            <w:tcW w:w="692" w:type="pct"/>
            <w:tcBorders>
              <w:top w:val="single" w:sz="6" w:space="0" w:color="auto"/>
              <w:left w:val="single" w:sz="6" w:space="0" w:color="auto"/>
              <w:bottom w:val="single" w:sz="6" w:space="0" w:color="auto"/>
              <w:right w:val="single" w:sz="6" w:space="0" w:color="auto"/>
            </w:tcBorders>
          </w:tcPr>
          <w:p w14:paraId="3838CB6A" w14:textId="77777777" w:rsidR="00A03B1B" w:rsidRPr="00A03B1B" w:rsidRDefault="00A03B1B" w:rsidP="00A03B1B">
            <w:pPr>
              <w:spacing w:after="60"/>
              <w:rPr>
                <w:iCs/>
                <w:sz w:val="20"/>
                <w:szCs w:val="20"/>
              </w:rPr>
            </w:pPr>
            <w:r w:rsidRPr="00A03B1B">
              <w:rPr>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75E06132" w14:textId="77777777" w:rsidR="00A03B1B" w:rsidRPr="00A03B1B" w:rsidRDefault="00A03B1B" w:rsidP="00A03B1B">
            <w:pPr>
              <w:spacing w:after="60"/>
              <w:rPr>
                <w:i/>
                <w:iCs/>
                <w:sz w:val="20"/>
                <w:szCs w:val="20"/>
              </w:rPr>
            </w:pPr>
            <w:r w:rsidRPr="00A03B1B">
              <w:rPr>
                <w:i/>
                <w:sz w:val="20"/>
                <w:szCs w:val="20"/>
              </w:rPr>
              <w:t xml:space="preserve">Awarded Energy Non-ERCOT Day-Ahead Market </w:t>
            </w:r>
            <w:r w:rsidRPr="00A03B1B">
              <w:rPr>
                <w:sz w:val="20"/>
                <w:szCs w:val="20"/>
              </w:rPr>
              <w:t xml:space="preserve">– The awarded energy in the non-ERCOT Day-Ahead Market for the Resource </w:t>
            </w:r>
            <w:r w:rsidRPr="00A03B1B">
              <w:rPr>
                <w:i/>
                <w:sz w:val="20"/>
                <w:szCs w:val="20"/>
              </w:rPr>
              <w:t>r</w:t>
            </w:r>
            <w:r w:rsidRPr="00A03B1B">
              <w:rPr>
                <w:sz w:val="20"/>
                <w:szCs w:val="20"/>
              </w:rPr>
              <w:t xml:space="preserve"> during the Interval </w:t>
            </w:r>
            <w:r w:rsidRPr="00A03B1B">
              <w:rPr>
                <w:i/>
                <w:sz w:val="20"/>
                <w:szCs w:val="20"/>
              </w:rPr>
              <w:t>i</w:t>
            </w:r>
            <w:r w:rsidRPr="00A03B1B">
              <w:rPr>
                <w:sz w:val="20"/>
                <w:szCs w:val="20"/>
              </w:rPr>
              <w:t xml:space="preserve">.  The awarded energy in the non-ERCOT Control Area Day-Ahead market represents the energy award for the interval that was not generated by </w:t>
            </w:r>
            <w:proofErr w:type="gramStart"/>
            <w:r w:rsidRPr="00A03B1B">
              <w:rPr>
                <w:sz w:val="20"/>
                <w:szCs w:val="20"/>
              </w:rPr>
              <w:t>the Resource</w:t>
            </w:r>
            <w:proofErr w:type="gramEnd"/>
            <w:r w:rsidRPr="00A03B1B">
              <w:rPr>
                <w:sz w:val="20"/>
                <w:szCs w:val="20"/>
              </w:rPr>
              <w:t xml:space="preserve"> due to the switch to ERCOT.  Where for a Combined Cycle Train, the Resource </w:t>
            </w:r>
            <w:r w:rsidRPr="00A03B1B">
              <w:rPr>
                <w:i/>
                <w:sz w:val="20"/>
                <w:szCs w:val="20"/>
              </w:rPr>
              <w:t xml:space="preserve">r </w:t>
            </w:r>
            <w:r w:rsidRPr="00A03B1B">
              <w:rPr>
                <w:sz w:val="20"/>
                <w:szCs w:val="20"/>
              </w:rPr>
              <w:t>is the Combined Cycle Train.</w:t>
            </w:r>
          </w:p>
        </w:tc>
      </w:tr>
      <w:tr w:rsidR="00A03B1B" w:rsidRPr="00A03B1B" w14:paraId="18249C42"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0C8EBEFD" w14:textId="77777777" w:rsidR="00A03B1B" w:rsidRPr="00A03B1B" w:rsidRDefault="00A03B1B" w:rsidP="00A03B1B">
            <w:pPr>
              <w:spacing w:after="60"/>
              <w:rPr>
                <w:iCs/>
                <w:sz w:val="20"/>
                <w:szCs w:val="20"/>
              </w:rPr>
            </w:pPr>
            <w:r w:rsidRPr="00A03B1B">
              <w:rPr>
                <w:iCs/>
                <w:sz w:val="20"/>
                <w:szCs w:val="20"/>
              </w:rPr>
              <w:t xml:space="preserve">SWSUC </w:t>
            </w:r>
            <w:r w:rsidRPr="00A03B1B">
              <w:rPr>
                <w:i/>
                <w:iCs/>
                <w:sz w:val="20"/>
                <w:szCs w:val="20"/>
                <w:vertAlign w:val="subscript"/>
              </w:rPr>
              <w:t>q ,r, d</w:t>
            </w:r>
            <w:r w:rsidRPr="00A03B1B">
              <w:rPr>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5B41B571"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hideMark/>
          </w:tcPr>
          <w:p w14:paraId="02DA9F79" w14:textId="77777777" w:rsidR="00A03B1B" w:rsidRPr="00A03B1B" w:rsidRDefault="00A03B1B" w:rsidP="00A03B1B">
            <w:pPr>
              <w:spacing w:after="60"/>
              <w:rPr>
                <w:iCs/>
                <w:sz w:val="20"/>
                <w:szCs w:val="20"/>
              </w:rPr>
            </w:pPr>
            <w:r w:rsidRPr="00A03B1B">
              <w:rPr>
                <w:i/>
                <w:iCs/>
                <w:sz w:val="20"/>
                <w:szCs w:val="20"/>
              </w:rPr>
              <w:t>Switchable Generation</w:t>
            </w:r>
            <w:r w:rsidRPr="00A03B1B">
              <w:rPr>
                <w:iCs/>
                <w:sz w:val="20"/>
                <w:szCs w:val="20"/>
              </w:rPr>
              <w:t xml:space="preserve"> </w:t>
            </w:r>
            <w:r w:rsidRPr="00A03B1B">
              <w:rPr>
                <w:i/>
                <w:iCs/>
                <w:sz w:val="20"/>
                <w:szCs w:val="20"/>
              </w:rPr>
              <w:t xml:space="preserve">Start-Up Cost </w:t>
            </w:r>
            <w:r w:rsidRPr="00A03B1B">
              <w:rPr>
                <w:iCs/>
                <w:sz w:val="20"/>
                <w:szCs w:val="20"/>
              </w:rPr>
              <w:t xml:space="preserve">—The Startup Costs for Resource </w:t>
            </w:r>
            <w:r w:rsidRPr="00A03B1B">
              <w:rPr>
                <w:i/>
                <w:iCs/>
                <w:sz w:val="20"/>
                <w:szCs w:val="20"/>
              </w:rPr>
              <w:t xml:space="preserve">r </w:t>
            </w:r>
            <w:r w:rsidRPr="00A03B1B">
              <w:rPr>
                <w:iCs/>
                <w:sz w:val="20"/>
                <w:szCs w:val="20"/>
              </w:rPr>
              <w:t>represented by QSE</w:t>
            </w:r>
            <w:r w:rsidRPr="00A03B1B">
              <w:rPr>
                <w:i/>
                <w:iCs/>
                <w:sz w:val="20"/>
                <w:szCs w:val="20"/>
              </w:rPr>
              <w:t xml:space="preserve"> q </w:t>
            </w:r>
            <w:r w:rsidRPr="00A03B1B">
              <w:rPr>
                <w:iCs/>
                <w:sz w:val="20"/>
                <w:szCs w:val="20"/>
              </w:rPr>
              <w:t xml:space="preserve">for startup hours,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4D654E92"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4F8B4567" w14:textId="77777777" w:rsidR="00A03B1B" w:rsidRPr="00A03B1B" w:rsidRDefault="00A03B1B" w:rsidP="00A03B1B">
            <w:pPr>
              <w:spacing w:after="60"/>
              <w:rPr>
                <w:iCs/>
                <w:sz w:val="20"/>
                <w:szCs w:val="20"/>
              </w:rPr>
            </w:pPr>
            <w:r w:rsidRPr="00A03B1B">
              <w:rPr>
                <w:sz w:val="20"/>
                <w:szCs w:val="20"/>
              </w:rPr>
              <w:t>SWPSLR</w:t>
            </w:r>
            <w:r w:rsidRPr="00A03B1B">
              <w:rPr>
                <w:i/>
                <w:sz w:val="20"/>
                <w:szCs w:val="20"/>
                <w:vertAlign w:val="subscript"/>
              </w:rPr>
              <w:t xml:space="preserve"> q ,r, d</w:t>
            </w:r>
            <w:r w:rsidRPr="00A03B1B">
              <w:rPr>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2CF25E74" w14:textId="77777777" w:rsidR="00A03B1B" w:rsidRPr="00A03B1B" w:rsidRDefault="00A03B1B" w:rsidP="00A03B1B">
            <w:pPr>
              <w:spacing w:after="60"/>
              <w:rPr>
                <w:iCs/>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91E6067" w14:textId="77777777" w:rsidR="00A03B1B" w:rsidRPr="00A03B1B" w:rsidRDefault="00A03B1B" w:rsidP="00A03B1B">
            <w:pPr>
              <w:spacing w:after="60"/>
              <w:rPr>
                <w:i/>
                <w:iCs/>
                <w:sz w:val="20"/>
                <w:szCs w:val="20"/>
              </w:rPr>
            </w:pPr>
            <w:r w:rsidRPr="00A03B1B">
              <w:rPr>
                <w:i/>
                <w:sz w:val="20"/>
                <w:szCs w:val="20"/>
              </w:rPr>
              <w:t xml:space="preserve">Switchable Generation Physical Switch Lost Revenue – </w:t>
            </w:r>
            <w:r w:rsidRPr="00A03B1B">
              <w:rPr>
                <w:sz w:val="20"/>
                <w:szCs w:val="20"/>
              </w:rPr>
              <w:t xml:space="preserve">The loss of revenue, net of any saved costs including avoided fuel consumption, experienced by the QSE when the Combined Cycle Generation Resource operating in ERCOT must reduce its output to accommodate a switch from a non-ERCOT Control Area of one or more turbines needed to achieve a Combined Cycle Generation Resource configuration instructed by ERCOT.  Where for a Combined Cycle Train, the Resource </w:t>
            </w:r>
            <w:r w:rsidRPr="00A03B1B">
              <w:rPr>
                <w:i/>
                <w:sz w:val="20"/>
                <w:szCs w:val="20"/>
              </w:rPr>
              <w:t xml:space="preserve">r </w:t>
            </w:r>
            <w:r w:rsidRPr="00A03B1B">
              <w:rPr>
                <w:sz w:val="20"/>
                <w:szCs w:val="20"/>
              </w:rPr>
              <w:t>is the Combined Cycle Train.</w:t>
            </w:r>
          </w:p>
        </w:tc>
      </w:tr>
      <w:tr w:rsidR="00A03B1B" w:rsidRPr="00A03B1B" w14:paraId="61E17C9C" w14:textId="77777777" w:rsidTr="00B31BB1">
        <w:tc>
          <w:tcPr>
            <w:tcW w:w="966" w:type="pct"/>
            <w:tcBorders>
              <w:top w:val="single" w:sz="6" w:space="0" w:color="auto"/>
              <w:left w:val="single" w:sz="4" w:space="0" w:color="auto"/>
              <w:bottom w:val="single" w:sz="6" w:space="0" w:color="auto"/>
              <w:right w:val="single" w:sz="6" w:space="0" w:color="auto"/>
            </w:tcBorders>
          </w:tcPr>
          <w:p w14:paraId="42841A3F" w14:textId="77777777" w:rsidR="00A03B1B" w:rsidRPr="00A03B1B" w:rsidRDefault="00A03B1B" w:rsidP="00A03B1B">
            <w:pPr>
              <w:spacing w:after="60"/>
              <w:rPr>
                <w:iCs/>
                <w:sz w:val="20"/>
                <w:szCs w:val="20"/>
              </w:rPr>
            </w:pPr>
            <w:r w:rsidRPr="00A03B1B">
              <w:rPr>
                <w:sz w:val="20"/>
                <w:szCs w:val="20"/>
              </w:rPr>
              <w:t xml:space="preserve">RTLPX </w:t>
            </w:r>
            <w:r w:rsidRPr="00A03B1B">
              <w:rPr>
                <w:i/>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60EFA93E" w14:textId="77777777" w:rsidR="00A03B1B" w:rsidRPr="00A03B1B" w:rsidRDefault="00A03B1B" w:rsidP="00A03B1B">
            <w:pPr>
              <w:spacing w:after="60"/>
              <w:rPr>
                <w:iCs/>
                <w:sz w:val="20"/>
                <w:szCs w:val="20"/>
              </w:rPr>
            </w:pPr>
            <w:r w:rsidRPr="00A03B1B">
              <w:rPr>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653C9EDD" w14:textId="77777777" w:rsidR="00A03B1B" w:rsidRPr="00A03B1B" w:rsidRDefault="00A03B1B" w:rsidP="00A03B1B">
            <w:pPr>
              <w:spacing w:after="60"/>
              <w:rPr>
                <w:iCs/>
                <w:sz w:val="20"/>
                <w:szCs w:val="20"/>
              </w:rPr>
            </w:pPr>
            <w:r w:rsidRPr="00A03B1B">
              <w:rPr>
                <w:i/>
                <w:iCs/>
                <w:sz w:val="20"/>
                <w:szCs w:val="20"/>
              </w:rPr>
              <w:t>Real-Time Proxy Generation per QSE per Resource by Settlement Interval</w:t>
            </w:r>
            <w:r w:rsidRPr="00A03B1B">
              <w:rPr>
                <w:iCs/>
                <w:sz w:val="20"/>
                <w:szCs w:val="20"/>
              </w:rPr>
              <w:t xml:space="preserve">—The Real-Time energy that was not generated in ERCOT by Combined Cycle Train,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15-minute </w:t>
            </w:r>
            <w:r w:rsidRPr="00A03B1B">
              <w:rPr>
                <w:iCs/>
                <w:sz w:val="20"/>
                <w:szCs w:val="20"/>
              </w:rPr>
              <w:lastRenderedPageBreak/>
              <w:t xml:space="preserve">Settlement Interval </w:t>
            </w:r>
            <w:r w:rsidRPr="00A03B1B">
              <w:rPr>
                <w:i/>
                <w:iCs/>
                <w:sz w:val="20"/>
                <w:szCs w:val="20"/>
              </w:rPr>
              <w:t>i</w:t>
            </w:r>
            <w:r w:rsidRPr="00A03B1B">
              <w:rPr>
                <w:iCs/>
                <w:sz w:val="20"/>
                <w:szCs w:val="20"/>
              </w:rPr>
              <w:t>, due to a reduction in output that was necessary to facilitate a switch of another unit in the same Combined Cycle Train to the ERCOT System from a non-ERCOT Control Area, or to a non-ERCOT Control Area from the ERCOT System, when the switch is instructed by ERCOT.</w:t>
            </w:r>
          </w:p>
          <w:p w14:paraId="61A78157" w14:textId="77777777" w:rsidR="00A03B1B" w:rsidRPr="00A03B1B" w:rsidRDefault="00A03B1B" w:rsidP="00A03B1B">
            <w:pPr>
              <w:spacing w:after="60"/>
              <w:rPr>
                <w:iCs/>
                <w:sz w:val="20"/>
                <w:szCs w:val="20"/>
              </w:rPr>
            </w:pPr>
            <w:r w:rsidRPr="00A03B1B">
              <w:rPr>
                <w:iCs/>
                <w:sz w:val="20"/>
                <w:szCs w:val="20"/>
              </w:rPr>
              <w:t xml:space="preserve">During </w:t>
            </w:r>
            <w:proofErr w:type="gramStart"/>
            <w:r w:rsidRPr="00A03B1B">
              <w:rPr>
                <w:iCs/>
                <w:sz w:val="20"/>
                <w:szCs w:val="20"/>
              </w:rPr>
              <w:t>a shutdown</w:t>
            </w:r>
            <w:proofErr w:type="gramEnd"/>
            <w:r w:rsidRPr="00A03B1B">
              <w:rPr>
                <w:iCs/>
                <w:sz w:val="20"/>
                <w:szCs w:val="20"/>
              </w:rPr>
              <w:t xml:space="preserve"> to switch to ERCOT, the value of RTLPX will be determined based on the reduced generation, by interval, for the period starting from the commencement of the shutdown sequence in the non-ERCOT Control Area until breaker close in ERCOT.  The reduction in generation shall be determined based on the last metered output value for the Combined Cycle Generation Resource operating in ERCOT immediately prior to the commencement of the shutdown sequence in the non-ERCOT Control Area as compared with the actual metered output during the relevant period, but only to the extent ERCOT determines the reduction in output was necessary to facilitate the switch.  </w:t>
            </w:r>
          </w:p>
          <w:p w14:paraId="7219C683" w14:textId="77777777" w:rsidR="00A03B1B" w:rsidRPr="00A03B1B" w:rsidRDefault="00A03B1B" w:rsidP="00A03B1B">
            <w:pPr>
              <w:spacing w:after="60"/>
              <w:rPr>
                <w:i/>
                <w:iCs/>
                <w:sz w:val="20"/>
                <w:szCs w:val="20"/>
              </w:rPr>
            </w:pPr>
            <w:r w:rsidRPr="00A03B1B">
              <w:rPr>
                <w:sz w:val="20"/>
                <w:szCs w:val="20"/>
              </w:rPr>
              <w:t>During a shutdown after an ERCOT release of the SWGR, the value of RTLPX will be determined based on the reduced generation, by interval, for the period starting from the commencement of the shutdown sequence in the ERCOT Control Area until breaker close in the non-ERCOT Control Area, with a maximum duration equal to the duration of the switch from the non-ERCOT Control Area to ERCOT</w:t>
            </w:r>
            <w:r w:rsidRPr="00A03B1B" w:rsidDel="00482822">
              <w:rPr>
                <w:sz w:val="20"/>
                <w:szCs w:val="20"/>
              </w:rPr>
              <w:t xml:space="preserve"> </w:t>
            </w:r>
            <w:r w:rsidRPr="00A03B1B">
              <w:rPr>
                <w:sz w:val="20"/>
                <w:szCs w:val="20"/>
              </w:rPr>
              <w:t xml:space="preserve">pursuant to the RUC instruction.  This proxy value will apply only if the QSE shuts down the unit within 60 minutes after the ERCOT release.  The reduction in generation shall be determined based on the last metered output value for the Combined Cycle Generation Resource operating in ERCOT immediately prior to the commencement of the shutdown sequence in ERCOT, as compared with the actual metered output during the relevant period, but only to the extent ERCOT determines the reduction in output was necessary to facilitate the switch.  </w:t>
            </w:r>
          </w:p>
        </w:tc>
      </w:tr>
      <w:tr w:rsidR="00A03B1B" w:rsidRPr="00A03B1B" w14:paraId="13AA522C"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2276519A" w14:textId="77777777" w:rsidR="00A03B1B" w:rsidRPr="00A03B1B" w:rsidRDefault="00A03B1B" w:rsidP="00A03B1B">
            <w:pPr>
              <w:spacing w:after="60"/>
              <w:rPr>
                <w:iCs/>
                <w:sz w:val="20"/>
                <w:szCs w:val="20"/>
              </w:rPr>
            </w:pPr>
            <w:r w:rsidRPr="00A03B1B">
              <w:rPr>
                <w:sz w:val="20"/>
                <w:szCs w:val="20"/>
              </w:rPr>
              <w:lastRenderedPageBreak/>
              <w:t xml:space="preserve">SFC </w:t>
            </w:r>
            <w:r w:rsidRPr="00A03B1B">
              <w:rPr>
                <w:i/>
                <w:sz w:val="20"/>
                <w:szCs w:val="20"/>
                <w:vertAlign w:val="subscript"/>
              </w:rPr>
              <w:t>d</w:t>
            </w:r>
          </w:p>
        </w:tc>
        <w:tc>
          <w:tcPr>
            <w:tcW w:w="692" w:type="pct"/>
            <w:tcBorders>
              <w:top w:val="single" w:sz="6" w:space="0" w:color="auto"/>
              <w:left w:val="single" w:sz="6" w:space="0" w:color="auto"/>
              <w:bottom w:val="single" w:sz="6" w:space="0" w:color="auto"/>
              <w:right w:val="single" w:sz="6" w:space="0" w:color="auto"/>
            </w:tcBorders>
          </w:tcPr>
          <w:p w14:paraId="30254E1F" w14:textId="77777777" w:rsidR="00A03B1B" w:rsidRPr="00A03B1B" w:rsidRDefault="00A03B1B" w:rsidP="00A03B1B">
            <w:pPr>
              <w:spacing w:after="60"/>
              <w:rPr>
                <w:iCs/>
                <w:sz w:val="20"/>
                <w:szCs w:val="20"/>
              </w:rPr>
            </w:pPr>
            <w:r w:rsidRPr="00A03B1B">
              <w:rPr>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2232D88D" w14:textId="77777777" w:rsidR="00A03B1B" w:rsidRPr="00A03B1B" w:rsidRDefault="00A03B1B" w:rsidP="00A03B1B">
            <w:pPr>
              <w:spacing w:after="60"/>
              <w:rPr>
                <w:i/>
                <w:iCs/>
                <w:sz w:val="20"/>
                <w:szCs w:val="20"/>
              </w:rPr>
            </w:pPr>
            <w:r w:rsidRPr="00A03B1B">
              <w:rPr>
                <w:i/>
                <w:sz w:val="20"/>
                <w:szCs w:val="20"/>
              </w:rPr>
              <w:t xml:space="preserve">Saved Fuel Consumption </w:t>
            </w:r>
            <w:r w:rsidRPr="00A03B1B">
              <w:rPr>
                <w:sz w:val="20"/>
                <w:szCs w:val="20"/>
              </w:rPr>
              <w:t>— Fuel quantity saved due to an output reduction of the combustion turbine(s) operating in ERCOT during the relevant period if necessary to accommodate the switch to and from the ERCOT area.</w:t>
            </w:r>
          </w:p>
        </w:tc>
      </w:tr>
      <w:tr w:rsidR="00A03B1B" w:rsidRPr="00A03B1B" w14:paraId="4EF65BC5"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081F1743" w14:textId="77777777" w:rsidR="00A03B1B" w:rsidRPr="00A03B1B" w:rsidRDefault="00A03B1B" w:rsidP="00A03B1B">
            <w:pPr>
              <w:spacing w:after="60"/>
              <w:rPr>
                <w:iCs/>
                <w:sz w:val="20"/>
                <w:szCs w:val="20"/>
              </w:rPr>
            </w:pPr>
            <w:r w:rsidRPr="00A03B1B">
              <w:rPr>
                <w:sz w:val="20"/>
                <w:szCs w:val="20"/>
              </w:rPr>
              <w:t>SWSF</w:t>
            </w:r>
          </w:p>
        </w:tc>
        <w:tc>
          <w:tcPr>
            <w:tcW w:w="692" w:type="pct"/>
            <w:tcBorders>
              <w:top w:val="single" w:sz="6" w:space="0" w:color="auto"/>
              <w:left w:val="single" w:sz="6" w:space="0" w:color="auto"/>
              <w:bottom w:val="single" w:sz="6" w:space="0" w:color="auto"/>
              <w:right w:val="single" w:sz="6" w:space="0" w:color="auto"/>
            </w:tcBorders>
          </w:tcPr>
          <w:p w14:paraId="2BCC1E70"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50B871E6" w14:textId="77777777" w:rsidR="00A03B1B" w:rsidRPr="00A03B1B" w:rsidRDefault="00A03B1B" w:rsidP="00A03B1B">
            <w:pPr>
              <w:spacing w:after="60"/>
              <w:rPr>
                <w:i/>
                <w:iCs/>
                <w:sz w:val="20"/>
                <w:szCs w:val="20"/>
              </w:rPr>
            </w:pPr>
            <w:r w:rsidRPr="00A03B1B">
              <w:rPr>
                <w:i/>
                <w:iCs/>
                <w:sz w:val="20"/>
                <w:szCs w:val="20"/>
              </w:rPr>
              <w:t>Switchable Generation</w:t>
            </w:r>
            <w:r w:rsidRPr="00A03B1B">
              <w:rPr>
                <w:iCs/>
                <w:sz w:val="20"/>
                <w:szCs w:val="20"/>
              </w:rPr>
              <w:t xml:space="preserve"> </w:t>
            </w:r>
            <w:r w:rsidRPr="00A03B1B">
              <w:rPr>
                <w:i/>
                <w:iCs/>
                <w:sz w:val="20"/>
                <w:szCs w:val="20"/>
              </w:rPr>
              <w:t xml:space="preserve">Startup Factor </w:t>
            </w:r>
            <w:r w:rsidRPr="00A03B1B">
              <w:rPr>
                <w:iCs/>
                <w:sz w:val="20"/>
                <w:szCs w:val="20"/>
              </w:rPr>
              <w:t>—The Switchable Generation Startup Factor for an SWGR.  The SWSF shall be set to a value of 2 if the SWGR has a COP Resource Status of EMRSWGR within 24 hours of being released by the ERCOT Operator.  Otherwise, the SWSF shall be set to a value of 1.</w:t>
            </w:r>
          </w:p>
        </w:tc>
      </w:tr>
      <w:tr w:rsidR="00A03B1B" w:rsidRPr="00A03B1B" w14:paraId="4694903D"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5C2B7EE3" w14:textId="77777777" w:rsidR="00A03B1B" w:rsidRPr="00A03B1B" w:rsidRDefault="00A03B1B" w:rsidP="00A03B1B">
            <w:pPr>
              <w:spacing w:after="60"/>
              <w:rPr>
                <w:iCs/>
                <w:sz w:val="20"/>
                <w:szCs w:val="20"/>
              </w:rPr>
            </w:pPr>
            <w:r w:rsidRPr="00A03B1B">
              <w:rPr>
                <w:iCs/>
                <w:sz w:val="20"/>
                <w:szCs w:val="20"/>
              </w:rPr>
              <w:t xml:space="preserve">SWMEC </w:t>
            </w:r>
            <w:r w:rsidRPr="00A03B1B">
              <w:rPr>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0BAFC101"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08C0479" w14:textId="77777777" w:rsidR="00A03B1B" w:rsidRPr="00A03B1B" w:rsidRDefault="00A03B1B" w:rsidP="00A03B1B">
            <w:pPr>
              <w:spacing w:after="60"/>
              <w:rPr>
                <w:i/>
                <w:iCs/>
                <w:sz w:val="20"/>
                <w:szCs w:val="20"/>
              </w:rPr>
            </w:pPr>
            <w:r w:rsidRPr="00A03B1B">
              <w:rPr>
                <w:i/>
                <w:iCs/>
                <w:sz w:val="20"/>
                <w:szCs w:val="20"/>
              </w:rPr>
              <w:t>Switchable Generation</w:t>
            </w:r>
            <w:r w:rsidRPr="00A03B1B">
              <w:rPr>
                <w:iCs/>
                <w:sz w:val="20"/>
                <w:szCs w:val="20"/>
              </w:rPr>
              <w:t xml:space="preserve"> </w:t>
            </w:r>
            <w:r w:rsidRPr="00A03B1B">
              <w:rPr>
                <w:i/>
                <w:iCs/>
                <w:sz w:val="20"/>
                <w:szCs w:val="20"/>
              </w:rPr>
              <w:t xml:space="preserve">Minimum Energy Cost </w:t>
            </w:r>
            <w:r w:rsidRPr="00A03B1B">
              <w:rPr>
                <w:iCs/>
                <w:sz w:val="20"/>
                <w:szCs w:val="20"/>
              </w:rPr>
              <w:t xml:space="preserve">—The minimum energy costs for Resource </w:t>
            </w:r>
            <w:r w:rsidRPr="00A03B1B">
              <w:rPr>
                <w:i/>
                <w:iCs/>
                <w:sz w:val="20"/>
                <w:szCs w:val="20"/>
              </w:rPr>
              <w:t xml:space="preserve">r </w:t>
            </w:r>
            <w:r w:rsidRPr="00A03B1B">
              <w:rPr>
                <w:iCs/>
                <w:sz w:val="20"/>
                <w:szCs w:val="20"/>
              </w:rPr>
              <w:t>represented by QSE</w:t>
            </w:r>
            <w:r w:rsidRPr="00A03B1B">
              <w:rPr>
                <w:i/>
                <w:iCs/>
                <w:sz w:val="20"/>
                <w:szCs w:val="20"/>
              </w:rPr>
              <w:t xml:space="preserve"> q </w:t>
            </w:r>
            <w:r w:rsidRPr="00A03B1B">
              <w:rPr>
                <w:iCs/>
                <w:sz w:val="20"/>
                <w:szCs w:val="20"/>
              </w:rPr>
              <w:t xml:space="preserve">during instructed hours,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2E0AEF05"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4C6E5EC8" w14:textId="77777777" w:rsidR="00A03B1B" w:rsidRPr="00A03B1B" w:rsidRDefault="00A03B1B" w:rsidP="00A03B1B">
            <w:pPr>
              <w:spacing w:after="60"/>
              <w:rPr>
                <w:iCs/>
                <w:sz w:val="20"/>
                <w:szCs w:val="20"/>
              </w:rPr>
            </w:pPr>
            <w:r w:rsidRPr="00A03B1B">
              <w:rPr>
                <w:iCs/>
                <w:sz w:val="20"/>
                <w:szCs w:val="20"/>
              </w:rPr>
              <w:t xml:space="preserve">SWOC </w:t>
            </w:r>
            <w:r w:rsidRPr="00A03B1B">
              <w:rPr>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1370AB4"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7A27261" w14:textId="77777777" w:rsidR="00A03B1B" w:rsidRPr="00A03B1B" w:rsidRDefault="00A03B1B" w:rsidP="00A03B1B">
            <w:pPr>
              <w:spacing w:after="60"/>
              <w:rPr>
                <w:i/>
                <w:iCs/>
                <w:sz w:val="20"/>
                <w:szCs w:val="20"/>
              </w:rPr>
            </w:pPr>
            <w:r w:rsidRPr="00A03B1B">
              <w:rPr>
                <w:i/>
                <w:sz w:val="20"/>
                <w:szCs w:val="20"/>
              </w:rPr>
              <w:t>Switchable Generation</w:t>
            </w:r>
            <w:r w:rsidRPr="00A03B1B">
              <w:rPr>
                <w:sz w:val="20"/>
                <w:szCs w:val="20"/>
              </w:rPr>
              <w:t xml:space="preserve"> </w:t>
            </w:r>
            <w:r w:rsidRPr="00A03B1B">
              <w:rPr>
                <w:i/>
                <w:sz w:val="20"/>
                <w:szCs w:val="20"/>
              </w:rPr>
              <w:t xml:space="preserve">Operating Cost </w:t>
            </w:r>
            <w:r w:rsidRPr="00A03B1B">
              <w:rPr>
                <w:sz w:val="20"/>
                <w:szCs w:val="20"/>
              </w:rPr>
              <w:t xml:space="preserve">—The operating costs for Resource </w:t>
            </w:r>
            <w:r w:rsidRPr="00A03B1B">
              <w:rPr>
                <w:i/>
                <w:sz w:val="20"/>
                <w:szCs w:val="20"/>
              </w:rPr>
              <w:t xml:space="preserve">r </w:t>
            </w:r>
            <w:r w:rsidRPr="00A03B1B">
              <w:rPr>
                <w:sz w:val="20"/>
                <w:szCs w:val="20"/>
              </w:rPr>
              <w:t>represented by QSE</w:t>
            </w:r>
            <w:r w:rsidRPr="00A03B1B">
              <w:rPr>
                <w:i/>
                <w:sz w:val="20"/>
                <w:szCs w:val="20"/>
              </w:rPr>
              <w:t xml:space="preserve"> q </w:t>
            </w:r>
            <w:r w:rsidRPr="00A03B1B">
              <w:rPr>
                <w:sz w:val="20"/>
                <w:szCs w:val="20"/>
              </w:rPr>
              <w:t xml:space="preserve">during instructed hours, for the Operating Day </w:t>
            </w:r>
            <w:r w:rsidRPr="00A03B1B">
              <w:rPr>
                <w:i/>
                <w:sz w:val="20"/>
                <w:szCs w:val="20"/>
              </w:rPr>
              <w:t>d</w:t>
            </w:r>
            <w:r w:rsidRPr="00A03B1B">
              <w:rPr>
                <w:sz w:val="20"/>
                <w:szCs w:val="20"/>
              </w:rPr>
              <w:t xml:space="preserve">.  Where for a Combined Cycle Train, the Resource </w:t>
            </w:r>
            <w:r w:rsidRPr="00A03B1B">
              <w:rPr>
                <w:i/>
                <w:sz w:val="20"/>
                <w:szCs w:val="20"/>
              </w:rPr>
              <w:t xml:space="preserve">r </w:t>
            </w:r>
            <w:r w:rsidRPr="00A03B1B">
              <w:rPr>
                <w:sz w:val="20"/>
                <w:szCs w:val="20"/>
              </w:rPr>
              <w:t>is the Combined Cycle Train.  Switchable generation operating cost represents the Real-Time operating costs in ERCOT reduced by the savings in operating costs not incurred due to the switch from the non-ERCOT Control Area.</w:t>
            </w:r>
          </w:p>
        </w:tc>
      </w:tr>
      <w:tr w:rsidR="00A03B1B" w:rsidRPr="00A03B1B" w14:paraId="56CBA1FF"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74806F5A" w14:textId="77777777" w:rsidR="00A03B1B" w:rsidRPr="00A03B1B" w:rsidRDefault="00A03B1B" w:rsidP="00A03B1B">
            <w:pPr>
              <w:spacing w:after="60"/>
              <w:rPr>
                <w:iCs/>
                <w:sz w:val="20"/>
                <w:szCs w:val="20"/>
              </w:rPr>
            </w:pPr>
            <w:r w:rsidRPr="00A03B1B">
              <w:rPr>
                <w:iCs/>
                <w:sz w:val="20"/>
                <w:szCs w:val="20"/>
              </w:rPr>
              <w:t>SWAC</w:t>
            </w:r>
            <w:r w:rsidRPr="00A03B1B">
              <w:rPr>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7E3CB60B"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A20C8FE" w14:textId="77777777" w:rsidR="00A03B1B" w:rsidRPr="00A03B1B" w:rsidRDefault="00A03B1B" w:rsidP="00A03B1B">
            <w:pPr>
              <w:spacing w:after="60"/>
              <w:rPr>
                <w:iCs/>
                <w:sz w:val="20"/>
                <w:szCs w:val="20"/>
              </w:rPr>
            </w:pPr>
            <w:r w:rsidRPr="00A03B1B">
              <w:rPr>
                <w:i/>
                <w:iCs/>
                <w:sz w:val="20"/>
                <w:szCs w:val="20"/>
              </w:rPr>
              <w:t xml:space="preserve">Switchable Generation Approved Costs – </w:t>
            </w:r>
            <w:r w:rsidRPr="00A03B1B">
              <w:rPr>
                <w:iCs/>
                <w:sz w:val="20"/>
                <w:szCs w:val="20"/>
              </w:rPr>
              <w:t xml:space="preserve">The total amount of the calculation of financial loss, as submitted by the QSE </w:t>
            </w:r>
            <w:r w:rsidRPr="00A03B1B">
              <w:rPr>
                <w:i/>
                <w:iCs/>
                <w:sz w:val="20"/>
                <w:szCs w:val="20"/>
              </w:rPr>
              <w:t xml:space="preserve">q </w:t>
            </w:r>
            <w:r w:rsidRPr="00A03B1B">
              <w:rPr>
                <w:iCs/>
                <w:sz w:val="20"/>
                <w:szCs w:val="20"/>
              </w:rPr>
              <w:t>for the Resource</w:t>
            </w:r>
            <w:r w:rsidRPr="00A03B1B">
              <w:rPr>
                <w:i/>
                <w:iCs/>
                <w:sz w:val="20"/>
                <w:szCs w:val="20"/>
              </w:rPr>
              <w:t xml:space="preserve"> r, </w:t>
            </w:r>
            <w:r w:rsidRPr="00A03B1B">
              <w:rPr>
                <w:iCs/>
                <w:sz w:val="20"/>
                <w:szCs w:val="20"/>
              </w:rPr>
              <w:t xml:space="preserve">as approved by ERCOT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6EEEEDCD"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5D1298DD" w14:textId="77777777" w:rsidR="00A03B1B" w:rsidRPr="00A03B1B" w:rsidRDefault="00A03B1B" w:rsidP="00A03B1B">
            <w:pPr>
              <w:spacing w:after="60"/>
              <w:rPr>
                <w:iCs/>
                <w:sz w:val="20"/>
                <w:szCs w:val="20"/>
              </w:rPr>
            </w:pPr>
            <w:r w:rsidRPr="00A03B1B">
              <w:rPr>
                <w:iCs/>
                <w:sz w:val="20"/>
                <w:szCs w:val="20"/>
              </w:rPr>
              <w:lastRenderedPageBreak/>
              <w:t>SWFC</w:t>
            </w:r>
            <w:r w:rsidRPr="00A03B1B">
              <w:rPr>
                <w:i/>
                <w:iCs/>
                <w:sz w:val="20"/>
                <w:szCs w:val="20"/>
                <w:vertAlign w:val="subscript"/>
              </w:rPr>
              <w:t xml:space="preserve"> q, r, d</w:t>
            </w:r>
            <w:r w:rsidRPr="00A03B1B">
              <w:rPr>
                <w:i/>
                <w:iCs/>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2D7F3F56"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05AD930C" w14:textId="77777777" w:rsidR="00A03B1B" w:rsidRPr="00A03B1B" w:rsidRDefault="00A03B1B" w:rsidP="00A03B1B">
            <w:pPr>
              <w:spacing w:after="60"/>
              <w:rPr>
                <w:i/>
                <w:iCs/>
                <w:sz w:val="20"/>
                <w:szCs w:val="20"/>
              </w:rPr>
            </w:pPr>
            <w:r w:rsidRPr="00A03B1B">
              <w:rPr>
                <w:i/>
                <w:iCs/>
                <w:sz w:val="20"/>
                <w:szCs w:val="20"/>
              </w:rPr>
              <w:t>Switchable Generator</w:t>
            </w:r>
            <w:r w:rsidRPr="00A03B1B">
              <w:rPr>
                <w:iCs/>
                <w:sz w:val="20"/>
                <w:szCs w:val="20"/>
              </w:rPr>
              <w:t xml:space="preserve"> </w:t>
            </w:r>
            <w:r w:rsidRPr="00A03B1B">
              <w:rPr>
                <w:i/>
                <w:iCs/>
                <w:sz w:val="20"/>
                <w:szCs w:val="20"/>
              </w:rPr>
              <w:t xml:space="preserve">Fuel Cost </w:t>
            </w:r>
            <w:r w:rsidRPr="00A03B1B">
              <w:rPr>
                <w:iCs/>
                <w:sz w:val="20"/>
                <w:szCs w:val="20"/>
              </w:rPr>
              <w:t xml:space="preserve">—The incremental fuel costs and fees for Resource </w:t>
            </w:r>
            <w:r w:rsidRPr="00A03B1B">
              <w:rPr>
                <w:i/>
                <w:iCs/>
                <w:sz w:val="20"/>
                <w:szCs w:val="20"/>
              </w:rPr>
              <w:t xml:space="preserve">r </w:t>
            </w:r>
            <w:r w:rsidRPr="00A03B1B">
              <w:rPr>
                <w:iCs/>
                <w:sz w:val="20"/>
                <w:szCs w:val="20"/>
              </w:rPr>
              <w:t>represented by QSE</w:t>
            </w:r>
            <w:r w:rsidRPr="00A03B1B">
              <w:rPr>
                <w:i/>
                <w:iCs/>
                <w:sz w:val="20"/>
                <w:szCs w:val="20"/>
              </w:rPr>
              <w:t xml:space="preserve"> q </w:t>
            </w:r>
            <w:r w:rsidRPr="00A03B1B">
              <w:rPr>
                <w:iCs/>
                <w:sz w:val="20"/>
                <w:szCs w:val="20"/>
              </w:rPr>
              <w:t xml:space="preserve">for all instructed hours,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 xml:space="preserve">is the Combined Cycle Train.  Incremental fuel costs must be based on those costs incurred as described in Section 9.14.9, Incremental Fuel Costs for Switchable Generation Make-Whole Payment. </w:t>
            </w:r>
          </w:p>
        </w:tc>
      </w:tr>
      <w:tr w:rsidR="00A03B1B" w:rsidRPr="00A03B1B" w14:paraId="7CB3849D" w14:textId="77777777" w:rsidTr="00B31BB1">
        <w:tc>
          <w:tcPr>
            <w:tcW w:w="966" w:type="pct"/>
            <w:tcBorders>
              <w:top w:val="single" w:sz="6" w:space="0" w:color="auto"/>
              <w:left w:val="single" w:sz="4" w:space="0" w:color="auto"/>
              <w:bottom w:val="single" w:sz="6" w:space="0" w:color="auto"/>
              <w:right w:val="single" w:sz="6" w:space="0" w:color="auto"/>
            </w:tcBorders>
          </w:tcPr>
          <w:p w14:paraId="5F25C563" w14:textId="77777777" w:rsidR="00A03B1B" w:rsidRPr="00A03B1B" w:rsidRDefault="00A03B1B" w:rsidP="00A03B1B">
            <w:pPr>
              <w:spacing w:after="60"/>
              <w:rPr>
                <w:iCs/>
                <w:sz w:val="20"/>
                <w:szCs w:val="20"/>
              </w:rPr>
            </w:pPr>
            <w:r w:rsidRPr="00A03B1B">
              <w:rPr>
                <w:iCs/>
                <w:sz w:val="20"/>
                <w:szCs w:val="20"/>
              </w:rPr>
              <w:t xml:space="preserve">SWFIPC </w:t>
            </w:r>
            <w:r w:rsidRPr="00A03B1B">
              <w:rPr>
                <w:i/>
                <w:iCs/>
                <w:sz w:val="20"/>
                <w:szCs w:val="20"/>
                <w:vertAlign w:val="subscript"/>
              </w:rPr>
              <w:t>q, r, d</w:t>
            </w:r>
            <w:r w:rsidRPr="00A03B1B">
              <w:rPr>
                <w:i/>
                <w:iCs/>
                <w:sz w:val="20"/>
                <w:szCs w:val="20"/>
              </w:rPr>
              <w:t xml:space="preserve">  </w:t>
            </w:r>
          </w:p>
        </w:tc>
        <w:tc>
          <w:tcPr>
            <w:tcW w:w="692" w:type="pct"/>
            <w:tcBorders>
              <w:top w:val="single" w:sz="6" w:space="0" w:color="auto"/>
              <w:left w:val="single" w:sz="6" w:space="0" w:color="auto"/>
              <w:bottom w:val="single" w:sz="6" w:space="0" w:color="auto"/>
              <w:right w:val="single" w:sz="6" w:space="0" w:color="auto"/>
            </w:tcBorders>
          </w:tcPr>
          <w:p w14:paraId="471240CE"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24CF083" w14:textId="77777777" w:rsidR="00A03B1B" w:rsidRPr="00A03B1B" w:rsidRDefault="00A03B1B" w:rsidP="00A03B1B">
            <w:pPr>
              <w:spacing w:after="60"/>
              <w:rPr>
                <w:i/>
                <w:iCs/>
                <w:sz w:val="20"/>
                <w:szCs w:val="20"/>
              </w:rPr>
            </w:pPr>
            <w:r w:rsidRPr="00A03B1B">
              <w:rPr>
                <w:i/>
                <w:iCs/>
                <w:sz w:val="20"/>
                <w:szCs w:val="20"/>
              </w:rPr>
              <w:t>Switchable Generator Fuel Imbalance Penalty Cost</w:t>
            </w:r>
            <w:r w:rsidRPr="00A03B1B">
              <w:rPr>
                <w:iCs/>
                <w:sz w:val="20"/>
                <w:szCs w:val="20"/>
              </w:rPr>
              <w:t xml:space="preserve"> —The fuel imbalance penalty cost for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Operating Day, arising from the SWGR not consuming its contracted fuel quantities </w:t>
            </w:r>
            <w:proofErr w:type="gramStart"/>
            <w:r w:rsidRPr="00A03B1B">
              <w:rPr>
                <w:iCs/>
                <w:sz w:val="20"/>
                <w:szCs w:val="20"/>
              </w:rPr>
              <w:t>as a result of</w:t>
            </w:r>
            <w:proofErr w:type="gramEnd"/>
            <w:r w:rsidRPr="00A03B1B">
              <w:rPr>
                <w:iCs/>
                <w:sz w:val="20"/>
                <w:szCs w:val="20"/>
              </w:rPr>
              <w:t xml:space="preserve"> a switch from a non-ERCOT Control Area as requested by ERCOT.  Fuel imbalance penalty costs are limited to those costs assessed for the period starting at the initiation of the ramp-down in the non-ERCOT Control Area to two hours following the time ERCOT released the SWGR.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4448BC5D" w14:textId="77777777" w:rsidTr="00B31BB1">
        <w:tc>
          <w:tcPr>
            <w:tcW w:w="966" w:type="pct"/>
            <w:tcBorders>
              <w:top w:val="single" w:sz="6" w:space="0" w:color="auto"/>
              <w:left w:val="single" w:sz="4" w:space="0" w:color="auto"/>
              <w:bottom w:val="single" w:sz="6" w:space="0" w:color="auto"/>
              <w:right w:val="single" w:sz="6" w:space="0" w:color="auto"/>
            </w:tcBorders>
          </w:tcPr>
          <w:p w14:paraId="0DF36FA1" w14:textId="77777777" w:rsidR="00A03B1B" w:rsidRPr="00A03B1B" w:rsidRDefault="00A03B1B" w:rsidP="00A03B1B">
            <w:pPr>
              <w:spacing w:after="60"/>
              <w:rPr>
                <w:iCs/>
                <w:sz w:val="20"/>
                <w:szCs w:val="20"/>
              </w:rPr>
            </w:pPr>
            <w:r w:rsidRPr="00A03B1B">
              <w:rPr>
                <w:iCs/>
                <w:sz w:val="20"/>
                <w:szCs w:val="20"/>
              </w:rPr>
              <w:t>SWEIC</w:t>
            </w:r>
            <w:r w:rsidRPr="00A03B1B">
              <w:rPr>
                <w:i/>
                <w:sz w:val="20"/>
                <w:szCs w:val="20"/>
                <w:vertAlign w:val="subscript"/>
              </w:rPr>
              <w:t xml:space="preserve"> q, r, d</w:t>
            </w:r>
            <w:r w:rsidRPr="00A03B1B">
              <w:rPr>
                <w:i/>
                <w:sz w:val="20"/>
                <w:szCs w:val="20"/>
                <w:vertAlign w:val="subscript"/>
                <w:lang w:val="it-IT"/>
              </w:rPr>
              <w:t xml:space="preserve">   </w:t>
            </w:r>
          </w:p>
        </w:tc>
        <w:tc>
          <w:tcPr>
            <w:tcW w:w="692" w:type="pct"/>
            <w:tcBorders>
              <w:top w:val="single" w:sz="6" w:space="0" w:color="auto"/>
              <w:left w:val="single" w:sz="6" w:space="0" w:color="auto"/>
              <w:bottom w:val="single" w:sz="6" w:space="0" w:color="auto"/>
              <w:right w:val="single" w:sz="6" w:space="0" w:color="auto"/>
            </w:tcBorders>
          </w:tcPr>
          <w:p w14:paraId="4F0E18E0" w14:textId="77777777" w:rsidR="00A03B1B" w:rsidRPr="00A03B1B" w:rsidRDefault="00A03B1B" w:rsidP="00A03B1B">
            <w:pPr>
              <w:spacing w:after="60"/>
              <w:rPr>
                <w:iCs/>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ADD3BB7" w14:textId="77777777" w:rsidR="00A03B1B" w:rsidRPr="00A03B1B" w:rsidRDefault="00A03B1B" w:rsidP="00A03B1B">
            <w:pPr>
              <w:spacing w:after="60"/>
              <w:rPr>
                <w:iCs/>
                <w:sz w:val="20"/>
                <w:szCs w:val="20"/>
              </w:rPr>
            </w:pPr>
            <w:r w:rsidRPr="00A03B1B">
              <w:rPr>
                <w:i/>
                <w:sz w:val="20"/>
                <w:szCs w:val="20"/>
              </w:rPr>
              <w:t>Switchable Generator</w:t>
            </w:r>
            <w:r w:rsidRPr="00A03B1B">
              <w:rPr>
                <w:sz w:val="20"/>
                <w:szCs w:val="20"/>
              </w:rPr>
              <w:t xml:space="preserve"> </w:t>
            </w:r>
            <w:r w:rsidRPr="00A03B1B">
              <w:rPr>
                <w:i/>
                <w:sz w:val="20"/>
                <w:szCs w:val="20"/>
              </w:rPr>
              <w:t xml:space="preserve">Energy Imbalance Cost </w:t>
            </w:r>
            <w:r w:rsidRPr="00A03B1B">
              <w:rPr>
                <w:sz w:val="20"/>
                <w:szCs w:val="20"/>
              </w:rPr>
              <w:t xml:space="preserve">—The energy imbalance costs for Resource </w:t>
            </w:r>
            <w:r w:rsidRPr="00A03B1B">
              <w:rPr>
                <w:i/>
                <w:sz w:val="20"/>
                <w:szCs w:val="20"/>
              </w:rPr>
              <w:t xml:space="preserve">r </w:t>
            </w:r>
            <w:r w:rsidRPr="00A03B1B">
              <w:rPr>
                <w:sz w:val="20"/>
                <w:szCs w:val="20"/>
              </w:rPr>
              <w:t>represented by QSE</w:t>
            </w:r>
            <w:r w:rsidRPr="00A03B1B">
              <w:rPr>
                <w:i/>
                <w:sz w:val="20"/>
                <w:szCs w:val="20"/>
              </w:rPr>
              <w:t xml:space="preserve"> q </w:t>
            </w:r>
            <w:r w:rsidRPr="00A03B1B">
              <w:rPr>
                <w:sz w:val="20"/>
                <w:szCs w:val="20"/>
              </w:rPr>
              <w:t xml:space="preserve">for instructed hours, for the Operating Day </w:t>
            </w:r>
            <w:r w:rsidRPr="00A03B1B">
              <w:rPr>
                <w:i/>
                <w:sz w:val="20"/>
                <w:szCs w:val="20"/>
              </w:rPr>
              <w:t>d</w:t>
            </w:r>
            <w:r w:rsidRPr="00A03B1B">
              <w:rPr>
                <w:sz w:val="20"/>
                <w:szCs w:val="20"/>
              </w:rPr>
              <w:t xml:space="preserve">.  Where for a Combined Cycle Train, the Resource </w:t>
            </w:r>
            <w:r w:rsidRPr="00A03B1B">
              <w:rPr>
                <w:i/>
                <w:sz w:val="20"/>
                <w:szCs w:val="20"/>
              </w:rPr>
              <w:t xml:space="preserve">r </w:t>
            </w:r>
            <w:r w:rsidRPr="00A03B1B">
              <w:rPr>
                <w:sz w:val="20"/>
                <w:szCs w:val="20"/>
              </w:rPr>
              <w:t xml:space="preserve">is the Combined Cycle Train.  Energy imbalance costs represent Real-Time imbalance charges </w:t>
            </w:r>
            <w:proofErr w:type="gramStart"/>
            <w:r w:rsidRPr="00A03B1B">
              <w:rPr>
                <w:sz w:val="20"/>
                <w:szCs w:val="20"/>
              </w:rPr>
              <w:t>for the amount of</w:t>
            </w:r>
            <w:proofErr w:type="gramEnd"/>
            <w:r w:rsidRPr="00A03B1B">
              <w:rPr>
                <w:sz w:val="20"/>
                <w:szCs w:val="20"/>
              </w:rPr>
              <w:t xml:space="preserve"> energy the SWGR </w:t>
            </w:r>
            <w:proofErr w:type="gramStart"/>
            <w:r w:rsidRPr="00A03B1B">
              <w:rPr>
                <w:sz w:val="20"/>
                <w:szCs w:val="20"/>
              </w:rPr>
              <w:t>was not able to</w:t>
            </w:r>
            <w:proofErr w:type="gramEnd"/>
            <w:r w:rsidRPr="00A03B1B">
              <w:rPr>
                <w:sz w:val="20"/>
                <w:szCs w:val="20"/>
              </w:rPr>
              <w:t xml:space="preserve"> provide as required by its DAM commitment from the non-ERCOT Control Area, starting from the beginning of the ramp-down period in the other grid to two hours following the time ERCOT released the Resource.</w:t>
            </w:r>
          </w:p>
        </w:tc>
      </w:tr>
      <w:tr w:rsidR="00A03B1B" w:rsidRPr="00A03B1B" w14:paraId="163FB989" w14:textId="77777777" w:rsidTr="00B31BB1">
        <w:tc>
          <w:tcPr>
            <w:tcW w:w="966" w:type="pct"/>
            <w:tcBorders>
              <w:top w:val="single" w:sz="6" w:space="0" w:color="auto"/>
              <w:left w:val="single" w:sz="4" w:space="0" w:color="auto"/>
              <w:bottom w:val="single" w:sz="6" w:space="0" w:color="auto"/>
              <w:right w:val="single" w:sz="6" w:space="0" w:color="auto"/>
            </w:tcBorders>
          </w:tcPr>
          <w:p w14:paraId="356F1061" w14:textId="77777777" w:rsidR="00A03B1B" w:rsidRPr="00A03B1B" w:rsidRDefault="00A03B1B" w:rsidP="00A03B1B">
            <w:pPr>
              <w:spacing w:after="60"/>
              <w:rPr>
                <w:iCs/>
                <w:sz w:val="20"/>
                <w:szCs w:val="20"/>
              </w:rPr>
            </w:pPr>
            <w:r w:rsidRPr="00A03B1B">
              <w:rPr>
                <w:iCs/>
                <w:sz w:val="20"/>
                <w:szCs w:val="20"/>
              </w:rPr>
              <w:t>SWASIC</w:t>
            </w:r>
            <w:r w:rsidRPr="00A03B1B">
              <w:rPr>
                <w:i/>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00D435DB" w14:textId="77777777" w:rsidR="00A03B1B" w:rsidRPr="00A03B1B" w:rsidRDefault="00A03B1B" w:rsidP="00A03B1B">
            <w:pPr>
              <w:spacing w:after="60"/>
              <w:rPr>
                <w:iCs/>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6822B326" w14:textId="77777777" w:rsidR="00A03B1B" w:rsidRPr="00A03B1B" w:rsidRDefault="00A03B1B" w:rsidP="00A03B1B">
            <w:pPr>
              <w:spacing w:after="60"/>
              <w:rPr>
                <w:iCs/>
                <w:sz w:val="20"/>
                <w:szCs w:val="20"/>
              </w:rPr>
            </w:pPr>
            <w:r w:rsidRPr="00A03B1B">
              <w:rPr>
                <w:i/>
                <w:sz w:val="20"/>
                <w:szCs w:val="20"/>
              </w:rPr>
              <w:t>Switchable Generator</w:t>
            </w:r>
            <w:r w:rsidRPr="00A03B1B">
              <w:rPr>
                <w:sz w:val="20"/>
                <w:szCs w:val="20"/>
              </w:rPr>
              <w:t xml:space="preserve"> </w:t>
            </w:r>
            <w:r w:rsidRPr="00A03B1B">
              <w:rPr>
                <w:i/>
                <w:sz w:val="20"/>
                <w:szCs w:val="20"/>
              </w:rPr>
              <w:t xml:space="preserve">Ancillary Services Imbalance Cost </w:t>
            </w:r>
            <w:r w:rsidRPr="00A03B1B">
              <w:rPr>
                <w:sz w:val="20"/>
                <w:szCs w:val="20"/>
              </w:rPr>
              <w:t xml:space="preserve">—The Ancillary Service imbalance costs for Resource </w:t>
            </w:r>
            <w:r w:rsidRPr="00A03B1B">
              <w:rPr>
                <w:i/>
                <w:sz w:val="20"/>
                <w:szCs w:val="20"/>
              </w:rPr>
              <w:t xml:space="preserve">r </w:t>
            </w:r>
            <w:r w:rsidRPr="00A03B1B">
              <w:rPr>
                <w:sz w:val="20"/>
                <w:szCs w:val="20"/>
              </w:rPr>
              <w:t>represented by QSE</w:t>
            </w:r>
            <w:r w:rsidRPr="00A03B1B">
              <w:rPr>
                <w:i/>
                <w:sz w:val="20"/>
                <w:szCs w:val="20"/>
              </w:rPr>
              <w:t xml:space="preserve"> q </w:t>
            </w:r>
            <w:r w:rsidRPr="00A03B1B">
              <w:rPr>
                <w:sz w:val="20"/>
                <w:szCs w:val="20"/>
              </w:rPr>
              <w:t xml:space="preserve">for instructed hours, for the Operating Day </w:t>
            </w:r>
            <w:r w:rsidRPr="00A03B1B">
              <w:rPr>
                <w:i/>
                <w:sz w:val="20"/>
                <w:szCs w:val="20"/>
              </w:rPr>
              <w:t>d</w:t>
            </w:r>
            <w:r w:rsidRPr="00A03B1B">
              <w:rPr>
                <w:sz w:val="20"/>
                <w:szCs w:val="20"/>
              </w:rPr>
              <w:t xml:space="preserve">.  Where for a Combined Cycle Train, the Resource </w:t>
            </w:r>
            <w:r w:rsidRPr="00A03B1B">
              <w:rPr>
                <w:i/>
                <w:sz w:val="20"/>
                <w:szCs w:val="20"/>
              </w:rPr>
              <w:t xml:space="preserve">r </w:t>
            </w:r>
            <w:r w:rsidRPr="00A03B1B">
              <w:rPr>
                <w:sz w:val="20"/>
                <w:szCs w:val="20"/>
              </w:rPr>
              <w:t xml:space="preserve">is the Combined Cycle Train.  Ancillary Service imbalance costs represent Real-Time imbalance charges for the </w:t>
            </w:r>
            <w:proofErr w:type="gramStart"/>
            <w:r w:rsidRPr="00A03B1B">
              <w:rPr>
                <w:sz w:val="20"/>
                <w:szCs w:val="20"/>
              </w:rPr>
              <w:t>amount</w:t>
            </w:r>
            <w:proofErr w:type="gramEnd"/>
            <w:r w:rsidRPr="00A03B1B">
              <w:rPr>
                <w:sz w:val="20"/>
                <w:szCs w:val="20"/>
              </w:rPr>
              <w:t xml:space="preserve"> of Ancillary Services the SWGR </w:t>
            </w:r>
            <w:proofErr w:type="gramStart"/>
            <w:r w:rsidRPr="00A03B1B">
              <w:rPr>
                <w:sz w:val="20"/>
                <w:szCs w:val="20"/>
              </w:rPr>
              <w:t>was not able to</w:t>
            </w:r>
            <w:proofErr w:type="gramEnd"/>
            <w:r w:rsidRPr="00A03B1B">
              <w:rPr>
                <w:sz w:val="20"/>
                <w:szCs w:val="20"/>
              </w:rPr>
              <w:t xml:space="preserve"> provide as required by its Day-Ahead commitment from the non-ERCOT Control Area, starting from the time of shutdown in the other grid to two hours following the time ERCOT released the Resource.</w:t>
            </w:r>
          </w:p>
        </w:tc>
      </w:tr>
      <w:tr w:rsidR="00A03B1B" w:rsidRPr="00A03B1B" w14:paraId="660BF9EF" w14:textId="77777777" w:rsidTr="00B31BB1">
        <w:tc>
          <w:tcPr>
            <w:tcW w:w="966" w:type="pct"/>
            <w:tcBorders>
              <w:top w:val="single" w:sz="6" w:space="0" w:color="auto"/>
              <w:left w:val="single" w:sz="4" w:space="0" w:color="auto"/>
              <w:bottom w:val="single" w:sz="6" w:space="0" w:color="auto"/>
              <w:right w:val="single" w:sz="6" w:space="0" w:color="auto"/>
            </w:tcBorders>
          </w:tcPr>
          <w:p w14:paraId="25BD7DF6" w14:textId="77777777" w:rsidR="00A03B1B" w:rsidRPr="00A03B1B" w:rsidRDefault="00A03B1B" w:rsidP="00A03B1B">
            <w:pPr>
              <w:spacing w:after="60"/>
              <w:rPr>
                <w:iCs/>
                <w:sz w:val="20"/>
                <w:szCs w:val="20"/>
                <w:lang w:val="pt-BR"/>
              </w:rPr>
            </w:pPr>
            <w:r w:rsidRPr="00A03B1B">
              <w:rPr>
                <w:iCs/>
                <w:sz w:val="20"/>
                <w:szCs w:val="20"/>
                <w:lang w:val="pt-BR"/>
              </w:rPr>
              <w:t>SWMWDC</w:t>
            </w:r>
            <w:r w:rsidRPr="00A03B1B">
              <w:rPr>
                <w:i/>
                <w:iCs/>
                <w:sz w:val="20"/>
                <w:szCs w:val="20"/>
                <w:vertAlign w:val="subscript"/>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7195FAE4"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1C6E355" w14:textId="77777777" w:rsidR="00A03B1B" w:rsidRPr="00A03B1B" w:rsidRDefault="00A03B1B" w:rsidP="00A03B1B">
            <w:pPr>
              <w:spacing w:after="60"/>
              <w:rPr>
                <w:i/>
                <w:iCs/>
                <w:sz w:val="20"/>
                <w:szCs w:val="20"/>
              </w:rPr>
            </w:pPr>
            <w:r w:rsidRPr="00A03B1B">
              <w:rPr>
                <w:i/>
                <w:iCs/>
                <w:sz w:val="20"/>
                <w:szCs w:val="20"/>
              </w:rPr>
              <w:t>Switchable Generator</w:t>
            </w:r>
            <w:r w:rsidRPr="00A03B1B">
              <w:rPr>
                <w:iCs/>
                <w:sz w:val="20"/>
                <w:szCs w:val="20"/>
              </w:rPr>
              <w:t xml:space="preserve"> </w:t>
            </w:r>
            <w:r w:rsidRPr="00A03B1B">
              <w:rPr>
                <w:i/>
                <w:iCs/>
                <w:sz w:val="20"/>
                <w:szCs w:val="20"/>
              </w:rPr>
              <w:t xml:space="preserve">Make-Whole Payment Distribution Cost </w:t>
            </w:r>
            <w:r w:rsidRPr="00A03B1B">
              <w:rPr>
                <w:iCs/>
                <w:sz w:val="20"/>
                <w:szCs w:val="20"/>
              </w:rPr>
              <w:t>—The</w:t>
            </w:r>
            <w:r w:rsidRPr="00A03B1B" w:rsidDel="00E21E0A">
              <w:rPr>
                <w:iCs/>
                <w:sz w:val="20"/>
                <w:szCs w:val="20"/>
              </w:rPr>
              <w:t xml:space="preserve"> </w:t>
            </w:r>
            <w:r w:rsidRPr="00A03B1B">
              <w:rPr>
                <w:iCs/>
                <w:sz w:val="20"/>
                <w:szCs w:val="20"/>
              </w:rPr>
              <w:t>Make-Whole Payment distribution costs</w:t>
            </w:r>
            <w:r w:rsidRPr="00A03B1B">
              <w:rPr>
                <w:i/>
                <w:iCs/>
                <w:sz w:val="20"/>
                <w:szCs w:val="20"/>
              </w:rPr>
              <w:t xml:space="preserve"> </w:t>
            </w:r>
            <w:r w:rsidRPr="00A03B1B">
              <w:rPr>
                <w:iCs/>
                <w:sz w:val="20"/>
                <w:szCs w:val="20"/>
              </w:rPr>
              <w:t xml:space="preserve">for Resource </w:t>
            </w:r>
            <w:r w:rsidRPr="00A03B1B">
              <w:rPr>
                <w:i/>
                <w:iCs/>
                <w:sz w:val="20"/>
                <w:szCs w:val="20"/>
              </w:rPr>
              <w:t xml:space="preserve">r </w:t>
            </w:r>
            <w:r w:rsidRPr="00A03B1B">
              <w:rPr>
                <w:iCs/>
                <w:sz w:val="20"/>
                <w:szCs w:val="20"/>
              </w:rPr>
              <w:t>represented by QSE</w:t>
            </w:r>
            <w:r w:rsidRPr="00A03B1B">
              <w:rPr>
                <w:i/>
                <w:iCs/>
                <w:sz w:val="20"/>
                <w:szCs w:val="20"/>
              </w:rPr>
              <w:t xml:space="preserve"> q </w:t>
            </w:r>
            <w:r w:rsidRPr="00A03B1B">
              <w:rPr>
                <w:iCs/>
                <w:sz w:val="20"/>
                <w:szCs w:val="20"/>
              </w:rPr>
              <w:t xml:space="preserve">for instructed hours,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  Make-Whole Payment distribution costs represent charges from non-ERCOT Control Area from the time of shutdown in the other grid to two hours following the time ERCOT released the Resource.</w:t>
            </w:r>
          </w:p>
        </w:tc>
      </w:tr>
      <w:tr w:rsidR="00A03B1B" w:rsidRPr="00A03B1B" w14:paraId="46D55072" w14:textId="77777777" w:rsidTr="00B31BB1">
        <w:tc>
          <w:tcPr>
            <w:tcW w:w="966" w:type="pct"/>
            <w:tcBorders>
              <w:top w:val="single" w:sz="6" w:space="0" w:color="auto"/>
              <w:left w:val="single" w:sz="4" w:space="0" w:color="auto"/>
              <w:bottom w:val="single" w:sz="6" w:space="0" w:color="auto"/>
              <w:right w:val="single" w:sz="6" w:space="0" w:color="auto"/>
            </w:tcBorders>
          </w:tcPr>
          <w:p w14:paraId="74803FA8" w14:textId="77777777" w:rsidR="00A03B1B" w:rsidRPr="00A03B1B" w:rsidRDefault="00A03B1B" w:rsidP="00A03B1B">
            <w:pPr>
              <w:spacing w:after="60"/>
              <w:rPr>
                <w:iCs/>
                <w:sz w:val="20"/>
                <w:szCs w:val="20"/>
              </w:rPr>
            </w:pPr>
            <w:r w:rsidRPr="00A03B1B">
              <w:rPr>
                <w:iCs/>
                <w:sz w:val="20"/>
                <w:szCs w:val="20"/>
                <w:lang w:val="pt-BR"/>
              </w:rPr>
              <w:t>SWRTREV</w:t>
            </w:r>
            <w:r w:rsidRPr="00A03B1B">
              <w:rPr>
                <w:i/>
                <w:iCs/>
                <w:sz w:val="20"/>
                <w:szCs w:val="20"/>
                <w:vertAlign w:val="subscript"/>
                <w:lang w:val="pt-BR"/>
              </w:rPr>
              <w:t xml:space="preserve"> q, r, d</w:t>
            </w:r>
          </w:p>
        </w:tc>
        <w:tc>
          <w:tcPr>
            <w:tcW w:w="692" w:type="pct"/>
            <w:tcBorders>
              <w:top w:val="single" w:sz="6" w:space="0" w:color="auto"/>
              <w:left w:val="single" w:sz="6" w:space="0" w:color="auto"/>
              <w:bottom w:val="single" w:sz="6" w:space="0" w:color="auto"/>
              <w:right w:val="single" w:sz="6" w:space="0" w:color="auto"/>
            </w:tcBorders>
          </w:tcPr>
          <w:p w14:paraId="7716F734"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7168ABD" w14:textId="77777777" w:rsidR="00A03B1B" w:rsidRPr="00A03B1B" w:rsidRDefault="00A03B1B" w:rsidP="00A03B1B">
            <w:pPr>
              <w:spacing w:after="60"/>
              <w:rPr>
                <w:iCs/>
                <w:sz w:val="20"/>
                <w:szCs w:val="20"/>
              </w:rPr>
            </w:pPr>
            <w:r w:rsidRPr="00A03B1B">
              <w:rPr>
                <w:i/>
                <w:iCs/>
                <w:sz w:val="20"/>
                <w:szCs w:val="20"/>
              </w:rPr>
              <w:t xml:space="preserve">Switchable Generation Real-Time Revenues – </w:t>
            </w:r>
            <w:r w:rsidRPr="00A03B1B">
              <w:rPr>
                <w:iCs/>
                <w:sz w:val="20"/>
                <w:szCs w:val="20"/>
              </w:rPr>
              <w:t xml:space="preserve">The sum of energy revenues for the Resource </w:t>
            </w:r>
            <w:r w:rsidRPr="00A03B1B">
              <w:rPr>
                <w:i/>
                <w:iCs/>
                <w:sz w:val="20"/>
                <w:szCs w:val="20"/>
              </w:rPr>
              <w:t xml:space="preserve">r, </w:t>
            </w:r>
            <w:r w:rsidRPr="00A03B1B">
              <w:rPr>
                <w:iCs/>
                <w:sz w:val="20"/>
                <w:szCs w:val="20"/>
              </w:rPr>
              <w:t xml:space="preserve">represented by QSE </w:t>
            </w:r>
            <w:r w:rsidRPr="00A03B1B">
              <w:rPr>
                <w:i/>
                <w:iCs/>
                <w:sz w:val="20"/>
                <w:szCs w:val="20"/>
              </w:rPr>
              <w:t xml:space="preserve">q, </w:t>
            </w:r>
            <w:r w:rsidRPr="00A03B1B">
              <w:rPr>
                <w:iCs/>
                <w:sz w:val="20"/>
                <w:szCs w:val="20"/>
              </w:rPr>
              <w:t xml:space="preserve">during all instructed hours for the Operating Day </w:t>
            </w:r>
            <w:r w:rsidRPr="00A03B1B">
              <w:rPr>
                <w:i/>
                <w:iCs/>
                <w:sz w:val="20"/>
                <w:szCs w:val="20"/>
              </w:rPr>
              <w:t xml:space="preserve">d. </w:t>
            </w:r>
            <w:r w:rsidRPr="00A03B1B">
              <w:rPr>
                <w:iCs/>
                <w:sz w:val="20"/>
                <w:szCs w:val="20"/>
              </w:rPr>
              <w:t xml:space="preserve"> Where for a Combined Cycle Train, Resource</w:t>
            </w:r>
            <w:r w:rsidRPr="00A03B1B">
              <w:rPr>
                <w:i/>
                <w:iCs/>
                <w:sz w:val="20"/>
                <w:szCs w:val="20"/>
              </w:rPr>
              <w:t xml:space="preserve"> r </w:t>
            </w:r>
            <w:r w:rsidRPr="00A03B1B">
              <w:rPr>
                <w:iCs/>
                <w:sz w:val="20"/>
                <w:szCs w:val="20"/>
              </w:rPr>
              <w:t>is the Combined Cycle Train.</w:t>
            </w:r>
          </w:p>
        </w:tc>
      </w:tr>
      <w:tr w:rsidR="00A03B1B" w:rsidRPr="00A03B1B" w14:paraId="0364D04C" w14:textId="77777777" w:rsidTr="00B31BB1">
        <w:tc>
          <w:tcPr>
            <w:tcW w:w="966" w:type="pct"/>
            <w:tcBorders>
              <w:top w:val="single" w:sz="6" w:space="0" w:color="auto"/>
              <w:left w:val="single" w:sz="4" w:space="0" w:color="auto"/>
              <w:bottom w:val="single" w:sz="6" w:space="0" w:color="auto"/>
              <w:right w:val="single" w:sz="6" w:space="0" w:color="auto"/>
            </w:tcBorders>
          </w:tcPr>
          <w:p w14:paraId="007C12D0" w14:textId="77777777" w:rsidR="00A03B1B" w:rsidRPr="00A03B1B" w:rsidRDefault="00A03B1B" w:rsidP="00A03B1B">
            <w:pPr>
              <w:spacing w:after="60"/>
              <w:rPr>
                <w:iCs/>
                <w:sz w:val="20"/>
                <w:szCs w:val="20"/>
              </w:rPr>
            </w:pPr>
            <w:r w:rsidRPr="00A03B1B">
              <w:rPr>
                <w:iCs/>
                <w:sz w:val="20"/>
                <w:szCs w:val="20"/>
              </w:rPr>
              <w:t xml:space="preserve">GASPERSU </w:t>
            </w:r>
            <w:r w:rsidRPr="00A03B1B">
              <w:rPr>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32EA7088"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66EBE95F" w14:textId="77777777" w:rsidR="00A03B1B" w:rsidRPr="00A03B1B" w:rsidRDefault="00A03B1B" w:rsidP="00A03B1B">
            <w:pPr>
              <w:spacing w:after="60"/>
              <w:rPr>
                <w:i/>
                <w:iCs/>
                <w:sz w:val="20"/>
                <w:szCs w:val="20"/>
              </w:rPr>
            </w:pPr>
            <w:r w:rsidRPr="00A03B1B">
              <w:rPr>
                <w:i/>
                <w:iCs/>
                <w:sz w:val="20"/>
                <w:szCs w:val="20"/>
              </w:rPr>
              <w:t>Percent of Natural Gas to Operate per Start</w:t>
            </w:r>
            <w:r w:rsidRPr="00A03B1B">
              <w:rPr>
                <w:iCs/>
                <w:sz w:val="20"/>
                <w:szCs w:val="20"/>
              </w:rPr>
              <w:t xml:space="preserve">—The percentage of natural gas used by Resource </w:t>
            </w:r>
            <w:r w:rsidRPr="00A03B1B">
              <w:rPr>
                <w:i/>
                <w:iCs/>
                <w:sz w:val="20"/>
                <w:szCs w:val="20"/>
              </w:rPr>
              <w:t>r</w:t>
            </w:r>
            <w:r w:rsidRPr="00A03B1B">
              <w:rPr>
                <w:iCs/>
                <w:sz w:val="20"/>
                <w:szCs w:val="20"/>
              </w:rPr>
              <w:t xml:space="preserve"> to operate per start </w:t>
            </w:r>
            <w:r w:rsidRPr="00A03B1B">
              <w:rPr>
                <w:i/>
                <w:iCs/>
                <w:sz w:val="20"/>
                <w:szCs w:val="20"/>
              </w:rPr>
              <w:t>s</w:t>
            </w:r>
            <w:r w:rsidRPr="00A03B1B">
              <w:rPr>
                <w:iCs/>
                <w:sz w:val="20"/>
                <w:szCs w:val="20"/>
              </w:rPr>
              <w:t xml:space="preserve">,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7373C4E8" w14:textId="77777777" w:rsidTr="00B31BB1">
        <w:tc>
          <w:tcPr>
            <w:tcW w:w="966" w:type="pct"/>
            <w:tcBorders>
              <w:top w:val="single" w:sz="6" w:space="0" w:color="auto"/>
              <w:left w:val="single" w:sz="4" w:space="0" w:color="auto"/>
              <w:bottom w:val="single" w:sz="6" w:space="0" w:color="auto"/>
              <w:right w:val="single" w:sz="6" w:space="0" w:color="auto"/>
            </w:tcBorders>
          </w:tcPr>
          <w:p w14:paraId="4D97A942" w14:textId="77777777" w:rsidR="00A03B1B" w:rsidRPr="00A03B1B" w:rsidRDefault="00A03B1B" w:rsidP="00A03B1B">
            <w:pPr>
              <w:spacing w:after="60"/>
              <w:rPr>
                <w:iCs/>
                <w:sz w:val="20"/>
                <w:szCs w:val="20"/>
              </w:rPr>
            </w:pPr>
            <w:r w:rsidRPr="00A03B1B">
              <w:rPr>
                <w:iCs/>
                <w:sz w:val="20"/>
                <w:szCs w:val="20"/>
              </w:rPr>
              <w:t xml:space="preserve">OILPERSU </w:t>
            </w:r>
            <w:r w:rsidRPr="00A03B1B">
              <w:rPr>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4E4524EA"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DA5F9FA" w14:textId="77777777" w:rsidR="00A03B1B" w:rsidRPr="00A03B1B" w:rsidRDefault="00A03B1B" w:rsidP="00A03B1B">
            <w:pPr>
              <w:spacing w:after="60"/>
              <w:rPr>
                <w:i/>
                <w:iCs/>
                <w:sz w:val="20"/>
                <w:szCs w:val="20"/>
              </w:rPr>
            </w:pPr>
            <w:r w:rsidRPr="00A03B1B">
              <w:rPr>
                <w:i/>
                <w:iCs/>
                <w:sz w:val="20"/>
                <w:szCs w:val="20"/>
              </w:rPr>
              <w:t>Percent of Oil to Operate per Start</w:t>
            </w:r>
            <w:r w:rsidRPr="00A03B1B">
              <w:rPr>
                <w:iCs/>
                <w:sz w:val="20"/>
                <w:szCs w:val="20"/>
              </w:rPr>
              <w:t xml:space="preserve">—The percentage of fuel oil used by Resource </w:t>
            </w:r>
            <w:r w:rsidRPr="00A03B1B">
              <w:rPr>
                <w:i/>
                <w:iCs/>
                <w:sz w:val="20"/>
                <w:szCs w:val="20"/>
              </w:rPr>
              <w:t>r</w:t>
            </w:r>
            <w:r w:rsidRPr="00A03B1B">
              <w:rPr>
                <w:iCs/>
                <w:sz w:val="20"/>
                <w:szCs w:val="20"/>
              </w:rPr>
              <w:t xml:space="preserve"> to operate per start </w:t>
            </w:r>
            <w:r w:rsidRPr="00A03B1B">
              <w:rPr>
                <w:i/>
                <w:iCs/>
                <w:sz w:val="20"/>
                <w:szCs w:val="20"/>
              </w:rPr>
              <w:t>s</w:t>
            </w:r>
            <w:r w:rsidRPr="00A03B1B">
              <w:rPr>
                <w:iCs/>
                <w:sz w:val="20"/>
                <w:szCs w:val="20"/>
              </w:rPr>
              <w:t xml:space="preserve">,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15B74322" w14:textId="77777777" w:rsidTr="00B31BB1">
        <w:tc>
          <w:tcPr>
            <w:tcW w:w="966" w:type="pct"/>
            <w:tcBorders>
              <w:top w:val="single" w:sz="6" w:space="0" w:color="auto"/>
              <w:left w:val="single" w:sz="4" w:space="0" w:color="auto"/>
              <w:bottom w:val="single" w:sz="6" w:space="0" w:color="auto"/>
              <w:right w:val="single" w:sz="6" w:space="0" w:color="auto"/>
            </w:tcBorders>
          </w:tcPr>
          <w:p w14:paraId="3B55F75C" w14:textId="77777777" w:rsidR="00A03B1B" w:rsidRPr="00A03B1B" w:rsidRDefault="00A03B1B" w:rsidP="00A03B1B">
            <w:pPr>
              <w:spacing w:after="60"/>
              <w:rPr>
                <w:iCs/>
                <w:sz w:val="20"/>
                <w:szCs w:val="20"/>
              </w:rPr>
            </w:pPr>
            <w:r w:rsidRPr="00A03B1B">
              <w:rPr>
                <w:iCs/>
                <w:sz w:val="20"/>
                <w:szCs w:val="20"/>
              </w:rPr>
              <w:lastRenderedPageBreak/>
              <w:t xml:space="preserve">SFPERSU </w:t>
            </w:r>
            <w:r w:rsidRPr="00A03B1B">
              <w:rPr>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6BFF60A8"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3F2BFDE0" w14:textId="77777777" w:rsidR="00A03B1B" w:rsidRPr="00A03B1B" w:rsidRDefault="00A03B1B" w:rsidP="00A03B1B">
            <w:pPr>
              <w:spacing w:after="60"/>
              <w:rPr>
                <w:i/>
                <w:iCs/>
                <w:sz w:val="20"/>
                <w:szCs w:val="20"/>
              </w:rPr>
            </w:pPr>
            <w:r w:rsidRPr="00A03B1B">
              <w:rPr>
                <w:i/>
                <w:iCs/>
                <w:sz w:val="20"/>
                <w:szCs w:val="20"/>
              </w:rPr>
              <w:t>Percent of Solid Fuel to Operate per Start</w:t>
            </w:r>
            <w:r w:rsidRPr="00A03B1B">
              <w:rPr>
                <w:iCs/>
                <w:sz w:val="20"/>
                <w:szCs w:val="20"/>
              </w:rPr>
              <w:t xml:space="preserve">—The percentage of solid fuel used by Resource </w:t>
            </w:r>
            <w:r w:rsidRPr="00A03B1B">
              <w:rPr>
                <w:i/>
                <w:iCs/>
                <w:sz w:val="20"/>
                <w:szCs w:val="20"/>
              </w:rPr>
              <w:t>r</w:t>
            </w:r>
            <w:r w:rsidRPr="00A03B1B">
              <w:rPr>
                <w:iCs/>
                <w:sz w:val="20"/>
                <w:szCs w:val="20"/>
              </w:rPr>
              <w:t xml:space="preserve"> to operate per start </w:t>
            </w:r>
            <w:r w:rsidRPr="00A03B1B">
              <w:rPr>
                <w:i/>
                <w:iCs/>
                <w:sz w:val="20"/>
                <w:szCs w:val="20"/>
              </w:rPr>
              <w:t>s</w:t>
            </w:r>
            <w:r w:rsidRPr="00A03B1B">
              <w:rPr>
                <w:iCs/>
                <w:sz w:val="20"/>
                <w:szCs w:val="20"/>
              </w:rPr>
              <w:t xml:space="preserve">,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01026079" w14:textId="77777777" w:rsidTr="00B31BB1">
        <w:tc>
          <w:tcPr>
            <w:tcW w:w="966" w:type="pct"/>
            <w:tcBorders>
              <w:top w:val="single" w:sz="6" w:space="0" w:color="auto"/>
              <w:left w:val="single" w:sz="4" w:space="0" w:color="auto"/>
              <w:bottom w:val="single" w:sz="6" w:space="0" w:color="auto"/>
              <w:right w:val="single" w:sz="6" w:space="0" w:color="auto"/>
            </w:tcBorders>
          </w:tcPr>
          <w:p w14:paraId="32973124" w14:textId="77777777" w:rsidR="00A03B1B" w:rsidRPr="00A03B1B" w:rsidRDefault="00A03B1B" w:rsidP="00A03B1B">
            <w:pPr>
              <w:spacing w:after="60"/>
              <w:rPr>
                <w:iCs/>
                <w:sz w:val="20"/>
                <w:szCs w:val="20"/>
              </w:rPr>
            </w:pPr>
            <w:r w:rsidRPr="00A03B1B">
              <w:rPr>
                <w:iCs/>
                <w:sz w:val="20"/>
                <w:szCs w:val="20"/>
              </w:rPr>
              <w:t xml:space="preserve">GASPERME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D44F7FC"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9EA6A72" w14:textId="77777777" w:rsidR="00A03B1B" w:rsidRPr="00A03B1B" w:rsidRDefault="00A03B1B" w:rsidP="00A03B1B">
            <w:pPr>
              <w:spacing w:after="60"/>
              <w:rPr>
                <w:iCs/>
                <w:sz w:val="20"/>
                <w:szCs w:val="20"/>
              </w:rPr>
            </w:pPr>
            <w:r w:rsidRPr="00A03B1B">
              <w:rPr>
                <w:i/>
                <w:iCs/>
                <w:sz w:val="20"/>
                <w:szCs w:val="20"/>
              </w:rPr>
              <w:t>Percent of Natural Gas to Operate at LSL</w:t>
            </w:r>
            <w:r w:rsidRPr="00A03B1B">
              <w:rPr>
                <w:iCs/>
                <w:sz w:val="20"/>
                <w:szCs w:val="20"/>
              </w:rPr>
              <w:t xml:space="preserve">—The percentage of natural gas used by Resource </w:t>
            </w:r>
            <w:r w:rsidRPr="00A03B1B">
              <w:rPr>
                <w:i/>
                <w:iCs/>
                <w:sz w:val="20"/>
                <w:szCs w:val="20"/>
              </w:rPr>
              <w:t>r</w:t>
            </w:r>
            <w:r w:rsidRPr="00A03B1B">
              <w:rPr>
                <w:iCs/>
                <w:sz w:val="20"/>
                <w:szCs w:val="20"/>
              </w:rPr>
              <w:t xml:space="preserve"> to operate at LSL,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047F4554" w14:textId="77777777" w:rsidTr="00B31BB1">
        <w:tc>
          <w:tcPr>
            <w:tcW w:w="966" w:type="pct"/>
            <w:tcBorders>
              <w:top w:val="single" w:sz="6" w:space="0" w:color="auto"/>
              <w:left w:val="single" w:sz="4" w:space="0" w:color="auto"/>
              <w:bottom w:val="single" w:sz="6" w:space="0" w:color="auto"/>
              <w:right w:val="single" w:sz="6" w:space="0" w:color="auto"/>
            </w:tcBorders>
          </w:tcPr>
          <w:p w14:paraId="533BB941" w14:textId="77777777" w:rsidR="00A03B1B" w:rsidRPr="00A03B1B" w:rsidRDefault="00A03B1B" w:rsidP="00A03B1B">
            <w:pPr>
              <w:spacing w:after="60"/>
              <w:rPr>
                <w:iCs/>
                <w:sz w:val="20"/>
                <w:szCs w:val="20"/>
              </w:rPr>
            </w:pPr>
            <w:r w:rsidRPr="00A03B1B">
              <w:rPr>
                <w:iCs/>
                <w:sz w:val="20"/>
                <w:szCs w:val="20"/>
              </w:rPr>
              <w:t xml:space="preserve">OILPERME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53ECE67"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458117EA" w14:textId="77777777" w:rsidR="00A03B1B" w:rsidRPr="00A03B1B" w:rsidRDefault="00A03B1B" w:rsidP="00A03B1B">
            <w:pPr>
              <w:spacing w:after="60"/>
              <w:rPr>
                <w:iCs/>
                <w:sz w:val="20"/>
                <w:szCs w:val="20"/>
              </w:rPr>
            </w:pPr>
            <w:r w:rsidRPr="00A03B1B">
              <w:rPr>
                <w:i/>
                <w:iCs/>
                <w:sz w:val="20"/>
                <w:szCs w:val="20"/>
              </w:rPr>
              <w:t>Percent of Oil to Operate at LSL</w:t>
            </w:r>
            <w:r w:rsidRPr="00A03B1B">
              <w:rPr>
                <w:iCs/>
                <w:sz w:val="20"/>
                <w:szCs w:val="20"/>
              </w:rPr>
              <w:t xml:space="preserve">—The percentage of fuel oil used by Resource </w:t>
            </w:r>
            <w:r w:rsidRPr="00A03B1B">
              <w:rPr>
                <w:i/>
                <w:iCs/>
                <w:sz w:val="20"/>
                <w:szCs w:val="20"/>
              </w:rPr>
              <w:t>r</w:t>
            </w:r>
            <w:r w:rsidRPr="00A03B1B">
              <w:rPr>
                <w:iCs/>
                <w:sz w:val="20"/>
                <w:szCs w:val="20"/>
              </w:rPr>
              <w:t xml:space="preserve"> to operate at LSL,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5290C046" w14:textId="77777777" w:rsidTr="00B31BB1">
        <w:tc>
          <w:tcPr>
            <w:tcW w:w="966" w:type="pct"/>
            <w:tcBorders>
              <w:top w:val="single" w:sz="6" w:space="0" w:color="auto"/>
              <w:left w:val="single" w:sz="4" w:space="0" w:color="auto"/>
              <w:bottom w:val="single" w:sz="6" w:space="0" w:color="auto"/>
              <w:right w:val="single" w:sz="6" w:space="0" w:color="auto"/>
            </w:tcBorders>
          </w:tcPr>
          <w:p w14:paraId="21934869" w14:textId="77777777" w:rsidR="00A03B1B" w:rsidRPr="00A03B1B" w:rsidRDefault="00A03B1B" w:rsidP="00A03B1B">
            <w:pPr>
              <w:spacing w:after="60"/>
              <w:rPr>
                <w:iCs/>
                <w:sz w:val="20"/>
                <w:szCs w:val="20"/>
              </w:rPr>
            </w:pPr>
            <w:r w:rsidRPr="00A03B1B">
              <w:rPr>
                <w:iCs/>
                <w:sz w:val="20"/>
                <w:szCs w:val="20"/>
              </w:rPr>
              <w:t xml:space="preserve">SFPERME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A4DB405" w14:textId="77777777" w:rsidR="00A03B1B" w:rsidRPr="00A03B1B" w:rsidRDefault="00A03B1B" w:rsidP="00A03B1B">
            <w:pPr>
              <w:spacing w:after="60"/>
              <w:rPr>
                <w:iCs/>
                <w:sz w:val="20"/>
                <w:szCs w:val="20"/>
              </w:rPr>
            </w:pPr>
            <w:r w:rsidRPr="00A03B1B">
              <w:rPr>
                <w:iCs/>
                <w:sz w:val="20"/>
                <w:szCs w:val="20"/>
              </w:rPr>
              <w:t xml:space="preserve">None </w:t>
            </w:r>
          </w:p>
        </w:tc>
        <w:tc>
          <w:tcPr>
            <w:tcW w:w="3342" w:type="pct"/>
            <w:tcBorders>
              <w:top w:val="single" w:sz="6" w:space="0" w:color="auto"/>
              <w:left w:val="single" w:sz="6" w:space="0" w:color="auto"/>
              <w:bottom w:val="single" w:sz="6" w:space="0" w:color="auto"/>
              <w:right w:val="single" w:sz="4" w:space="0" w:color="auto"/>
            </w:tcBorders>
          </w:tcPr>
          <w:p w14:paraId="01FFEF6C" w14:textId="77777777" w:rsidR="00A03B1B" w:rsidRPr="00A03B1B" w:rsidRDefault="00A03B1B" w:rsidP="00A03B1B">
            <w:pPr>
              <w:spacing w:after="60"/>
              <w:rPr>
                <w:iCs/>
                <w:sz w:val="20"/>
                <w:szCs w:val="20"/>
              </w:rPr>
            </w:pPr>
            <w:r w:rsidRPr="00A03B1B">
              <w:rPr>
                <w:i/>
                <w:iCs/>
                <w:sz w:val="20"/>
                <w:szCs w:val="20"/>
              </w:rPr>
              <w:t>Percent of Solid Fuel to Operate at LSL</w:t>
            </w:r>
            <w:r w:rsidRPr="00A03B1B">
              <w:rPr>
                <w:iCs/>
                <w:sz w:val="20"/>
                <w:szCs w:val="20"/>
              </w:rPr>
              <w:t xml:space="preserve">—The percentage of solid fuel used by Resource </w:t>
            </w:r>
            <w:r w:rsidRPr="00A03B1B">
              <w:rPr>
                <w:i/>
                <w:iCs/>
                <w:sz w:val="20"/>
                <w:szCs w:val="20"/>
              </w:rPr>
              <w:t>r</w:t>
            </w:r>
            <w:r w:rsidRPr="00A03B1B">
              <w:rPr>
                <w:iCs/>
                <w:sz w:val="20"/>
                <w:szCs w:val="20"/>
              </w:rPr>
              <w:t xml:space="preserve"> to operate at LSL,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485C7DBF" w14:textId="77777777" w:rsidTr="00B31BB1">
        <w:tc>
          <w:tcPr>
            <w:tcW w:w="966" w:type="pct"/>
            <w:tcBorders>
              <w:top w:val="single" w:sz="6" w:space="0" w:color="auto"/>
              <w:left w:val="single" w:sz="4" w:space="0" w:color="auto"/>
              <w:bottom w:val="single" w:sz="6" w:space="0" w:color="auto"/>
              <w:right w:val="single" w:sz="6" w:space="0" w:color="auto"/>
            </w:tcBorders>
          </w:tcPr>
          <w:p w14:paraId="162D268F" w14:textId="77777777" w:rsidR="00A03B1B" w:rsidRPr="00A03B1B" w:rsidRDefault="00A03B1B" w:rsidP="00A03B1B">
            <w:pPr>
              <w:spacing w:after="60"/>
              <w:rPr>
                <w:iCs/>
                <w:sz w:val="20"/>
                <w:szCs w:val="20"/>
              </w:rPr>
            </w:pPr>
            <w:r w:rsidRPr="00A03B1B">
              <w:rPr>
                <w:iCs/>
                <w:sz w:val="20"/>
                <w:szCs w:val="20"/>
              </w:rPr>
              <w:t xml:space="preserve">DAFCRS </w:t>
            </w:r>
            <w:r w:rsidRPr="00A03B1B">
              <w:rPr>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5D2D005B" w14:textId="77777777" w:rsidR="00A03B1B" w:rsidRPr="00A03B1B" w:rsidRDefault="00A03B1B" w:rsidP="00A03B1B">
            <w:pPr>
              <w:spacing w:after="60"/>
              <w:rPr>
                <w:iCs/>
                <w:sz w:val="20"/>
                <w:szCs w:val="20"/>
              </w:rPr>
            </w:pPr>
            <w:r w:rsidRPr="00A03B1B">
              <w:rPr>
                <w:iCs/>
                <w:sz w:val="20"/>
                <w:szCs w:val="20"/>
              </w:rPr>
              <w:t>MMBtu/Start</w:t>
            </w:r>
          </w:p>
        </w:tc>
        <w:tc>
          <w:tcPr>
            <w:tcW w:w="3342" w:type="pct"/>
            <w:tcBorders>
              <w:top w:val="single" w:sz="6" w:space="0" w:color="auto"/>
              <w:left w:val="single" w:sz="6" w:space="0" w:color="auto"/>
              <w:bottom w:val="single" w:sz="6" w:space="0" w:color="auto"/>
              <w:right w:val="single" w:sz="4" w:space="0" w:color="auto"/>
            </w:tcBorders>
          </w:tcPr>
          <w:p w14:paraId="22739D0B" w14:textId="77777777" w:rsidR="00A03B1B" w:rsidRPr="00A03B1B" w:rsidRDefault="00A03B1B" w:rsidP="00A03B1B">
            <w:pPr>
              <w:spacing w:after="60"/>
              <w:rPr>
                <w:i/>
                <w:iCs/>
                <w:sz w:val="20"/>
                <w:szCs w:val="20"/>
              </w:rPr>
            </w:pPr>
            <w:r w:rsidRPr="00A03B1B">
              <w:rPr>
                <w:i/>
                <w:iCs/>
                <w:sz w:val="20"/>
                <w:szCs w:val="20"/>
              </w:rPr>
              <w:t>Day-Ahead Actual Fuel Consumption Rate per Start</w:t>
            </w:r>
            <w:r w:rsidRPr="00A03B1B">
              <w:rPr>
                <w:iCs/>
                <w:sz w:val="20"/>
                <w:szCs w:val="20"/>
              </w:rPr>
              <w:t xml:space="preserve">—The actual fuel consumption rate for Resource </w:t>
            </w:r>
            <w:r w:rsidRPr="00A03B1B">
              <w:rPr>
                <w:i/>
                <w:iCs/>
                <w:sz w:val="20"/>
                <w:szCs w:val="20"/>
              </w:rPr>
              <w:t>r</w:t>
            </w:r>
            <w:r w:rsidRPr="00A03B1B">
              <w:rPr>
                <w:iCs/>
                <w:sz w:val="20"/>
                <w:szCs w:val="20"/>
              </w:rPr>
              <w:t xml:space="preserve"> to startup per start </w:t>
            </w:r>
            <w:proofErr w:type="spellStart"/>
            <w:r w:rsidRPr="00A03B1B">
              <w:rPr>
                <w:iCs/>
                <w:sz w:val="20"/>
                <w:szCs w:val="20"/>
              </w:rPr>
              <w:t xml:space="preserve">type </w:t>
            </w:r>
            <w:r w:rsidRPr="00A03B1B">
              <w:rPr>
                <w:i/>
                <w:iCs/>
                <w:sz w:val="20"/>
                <w:szCs w:val="20"/>
              </w:rPr>
              <w:t>s</w:t>
            </w:r>
            <w:proofErr w:type="spellEnd"/>
            <w:r w:rsidRPr="00A03B1B">
              <w:rPr>
                <w:iCs/>
                <w:sz w:val="20"/>
                <w:szCs w:val="20"/>
              </w:rPr>
              <w:t xml:space="preserve">, adjusted by VOXR as defined in the Verifiable Cost Manual.  Where for a Combined Cycle Train, the Resource </w:t>
            </w:r>
            <w:r w:rsidRPr="00A03B1B">
              <w:rPr>
                <w:i/>
                <w:iCs/>
                <w:sz w:val="20"/>
                <w:szCs w:val="20"/>
              </w:rPr>
              <w:t>r</w:t>
            </w:r>
            <w:r w:rsidRPr="00A03B1B">
              <w:rPr>
                <w:iCs/>
                <w:sz w:val="20"/>
                <w:szCs w:val="20"/>
              </w:rPr>
              <w:t xml:space="preserve"> is a Combined Cycle Generation Resource within the Combined Cycle Train.  For additional information, see Verifiable Cost Manual Section 3.3, Startup Fuel Consumption.</w:t>
            </w:r>
          </w:p>
        </w:tc>
      </w:tr>
      <w:tr w:rsidR="00A03B1B" w:rsidRPr="00A03B1B" w14:paraId="2FB19CCC" w14:textId="77777777" w:rsidTr="00B31BB1">
        <w:tc>
          <w:tcPr>
            <w:tcW w:w="966" w:type="pct"/>
            <w:tcBorders>
              <w:top w:val="single" w:sz="6" w:space="0" w:color="auto"/>
              <w:left w:val="single" w:sz="4" w:space="0" w:color="auto"/>
              <w:bottom w:val="single" w:sz="6" w:space="0" w:color="auto"/>
              <w:right w:val="single" w:sz="6" w:space="0" w:color="auto"/>
            </w:tcBorders>
          </w:tcPr>
          <w:p w14:paraId="1F50DE8E" w14:textId="77777777" w:rsidR="00A03B1B" w:rsidRPr="00A03B1B" w:rsidRDefault="00A03B1B" w:rsidP="00A03B1B">
            <w:pPr>
              <w:spacing w:after="60"/>
              <w:rPr>
                <w:iCs/>
                <w:sz w:val="20"/>
                <w:szCs w:val="20"/>
              </w:rPr>
            </w:pPr>
            <w:r w:rsidRPr="00A03B1B">
              <w:rPr>
                <w:iCs/>
                <w:sz w:val="20"/>
                <w:szCs w:val="20"/>
              </w:rPr>
              <w:t xml:space="preserve">VOMS </w:t>
            </w:r>
            <w:r w:rsidRPr="00A03B1B">
              <w:rPr>
                <w:i/>
                <w:iCs/>
                <w:sz w:val="20"/>
                <w:szCs w:val="20"/>
                <w:vertAlign w:val="subscript"/>
              </w:rPr>
              <w:t>r, s</w:t>
            </w:r>
          </w:p>
        </w:tc>
        <w:tc>
          <w:tcPr>
            <w:tcW w:w="692" w:type="pct"/>
            <w:tcBorders>
              <w:top w:val="single" w:sz="6" w:space="0" w:color="auto"/>
              <w:left w:val="single" w:sz="6" w:space="0" w:color="auto"/>
              <w:bottom w:val="single" w:sz="6" w:space="0" w:color="auto"/>
              <w:right w:val="single" w:sz="6" w:space="0" w:color="auto"/>
            </w:tcBorders>
          </w:tcPr>
          <w:p w14:paraId="7C76C313" w14:textId="77777777" w:rsidR="00A03B1B" w:rsidRPr="00A03B1B" w:rsidRDefault="00A03B1B" w:rsidP="00A03B1B">
            <w:pPr>
              <w:spacing w:after="60"/>
              <w:rPr>
                <w:iCs/>
                <w:sz w:val="20"/>
                <w:szCs w:val="20"/>
              </w:rPr>
            </w:pPr>
            <w:r w:rsidRPr="00A03B1B">
              <w:rPr>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7326B9C5" w14:textId="77777777" w:rsidR="00A03B1B" w:rsidRPr="00A03B1B" w:rsidRDefault="00A03B1B" w:rsidP="00A03B1B">
            <w:pPr>
              <w:spacing w:after="60"/>
              <w:rPr>
                <w:i/>
                <w:iCs/>
                <w:sz w:val="20"/>
                <w:szCs w:val="20"/>
              </w:rPr>
            </w:pPr>
            <w:r w:rsidRPr="00A03B1B">
              <w:rPr>
                <w:i/>
                <w:sz w:val="20"/>
                <w:szCs w:val="20"/>
              </w:rPr>
              <w:t>Variable Operations and Maintenance Cost per Start</w:t>
            </w:r>
            <w:r w:rsidRPr="00A03B1B">
              <w:rPr>
                <w:iCs/>
                <w:sz w:val="20"/>
                <w:szCs w:val="20"/>
              </w:rPr>
              <w:t>—</w:t>
            </w:r>
            <w:r w:rsidRPr="00A03B1B">
              <w:rPr>
                <w:sz w:val="20"/>
                <w:szCs w:val="20"/>
              </w:rPr>
              <w:t xml:space="preserve">The operations and maintenance cost for Resource </w:t>
            </w:r>
            <w:r w:rsidRPr="00A03B1B">
              <w:rPr>
                <w:i/>
                <w:sz w:val="20"/>
                <w:szCs w:val="20"/>
              </w:rPr>
              <w:t>r</w:t>
            </w:r>
            <w:r w:rsidRPr="00A03B1B">
              <w:rPr>
                <w:sz w:val="20"/>
                <w:szCs w:val="20"/>
              </w:rPr>
              <w:t xml:space="preserve"> to startup, per start </w:t>
            </w:r>
            <w:r w:rsidRPr="00A03B1B">
              <w:rPr>
                <w:i/>
                <w:sz w:val="20"/>
                <w:szCs w:val="20"/>
              </w:rPr>
              <w:t>s</w:t>
            </w:r>
            <w:r w:rsidRPr="00A03B1B">
              <w:rPr>
                <w:sz w:val="20"/>
                <w:szCs w:val="20"/>
              </w:rPr>
              <w:t xml:space="preserve">, including an adjustment for emissions costs.  Where for a Combined Cycle Train, the Resource </w:t>
            </w:r>
            <w:r w:rsidRPr="00A03B1B">
              <w:rPr>
                <w:i/>
                <w:sz w:val="20"/>
                <w:szCs w:val="20"/>
              </w:rPr>
              <w:t>r</w:t>
            </w:r>
            <w:r w:rsidRPr="00A03B1B">
              <w:rPr>
                <w:sz w:val="20"/>
                <w:szCs w:val="20"/>
              </w:rPr>
              <w:t xml:space="preserve"> is a Combined Cycle Generation Resource within the Combined Cycle Train.  For additional information, see Verifiable Cost Manual Section 3.2, Submitting Startup Costs.</w:t>
            </w:r>
          </w:p>
        </w:tc>
      </w:tr>
      <w:tr w:rsidR="00A03B1B" w:rsidRPr="00A03B1B" w14:paraId="6DAED922" w14:textId="77777777" w:rsidTr="00B31BB1">
        <w:tc>
          <w:tcPr>
            <w:tcW w:w="966" w:type="pct"/>
            <w:tcBorders>
              <w:top w:val="single" w:sz="6" w:space="0" w:color="auto"/>
              <w:left w:val="single" w:sz="4" w:space="0" w:color="auto"/>
              <w:bottom w:val="single" w:sz="6" w:space="0" w:color="auto"/>
              <w:right w:val="single" w:sz="6" w:space="0" w:color="auto"/>
            </w:tcBorders>
          </w:tcPr>
          <w:p w14:paraId="4BD91D0B" w14:textId="77777777" w:rsidR="00A03B1B" w:rsidRPr="00A03B1B" w:rsidRDefault="00A03B1B" w:rsidP="00A03B1B">
            <w:pPr>
              <w:spacing w:after="60"/>
              <w:rPr>
                <w:iCs/>
                <w:sz w:val="20"/>
                <w:szCs w:val="20"/>
              </w:rPr>
            </w:pPr>
            <w:r w:rsidRPr="00A03B1B">
              <w:rPr>
                <w:iCs/>
                <w:sz w:val="20"/>
                <w:szCs w:val="20"/>
              </w:rPr>
              <w:t xml:space="preserve">VOMLSL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633C0E27" w14:textId="77777777" w:rsidR="00A03B1B" w:rsidRPr="00A03B1B" w:rsidRDefault="00A03B1B" w:rsidP="00A03B1B">
            <w:pPr>
              <w:spacing w:after="60"/>
              <w:rPr>
                <w:iCs/>
                <w:sz w:val="20"/>
                <w:szCs w:val="20"/>
              </w:rPr>
            </w:pPr>
            <w:r w:rsidRPr="00A03B1B">
              <w:rPr>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11F7E23C" w14:textId="77777777" w:rsidR="00A03B1B" w:rsidRPr="00A03B1B" w:rsidRDefault="00A03B1B" w:rsidP="00A03B1B">
            <w:pPr>
              <w:spacing w:after="60"/>
              <w:rPr>
                <w:i/>
                <w:iCs/>
                <w:sz w:val="20"/>
                <w:szCs w:val="20"/>
              </w:rPr>
            </w:pPr>
            <w:r w:rsidRPr="00A03B1B">
              <w:rPr>
                <w:i/>
                <w:iCs/>
                <w:sz w:val="20"/>
                <w:szCs w:val="20"/>
              </w:rPr>
              <w:t>Variable Operations and Maintenance Cost at LSL</w:t>
            </w:r>
            <w:r w:rsidRPr="00A03B1B">
              <w:rPr>
                <w:iCs/>
                <w:sz w:val="20"/>
                <w:szCs w:val="20"/>
              </w:rPr>
              <w:t xml:space="preserve">—The operations and maintenance cost for Resource </w:t>
            </w:r>
            <w:r w:rsidRPr="00A03B1B">
              <w:rPr>
                <w:i/>
                <w:iCs/>
                <w:sz w:val="20"/>
                <w:szCs w:val="20"/>
              </w:rPr>
              <w:t>r</w:t>
            </w:r>
            <w:r w:rsidRPr="00A03B1B">
              <w:rPr>
                <w:iCs/>
                <w:sz w:val="20"/>
                <w:szCs w:val="20"/>
              </w:rPr>
              <w:t xml:space="preserve"> to operate at LSL, including an adjustment for emissions costs.  Where for a Combined Cycle Train, the Resource </w:t>
            </w:r>
            <w:r w:rsidRPr="00A03B1B">
              <w:rPr>
                <w:i/>
                <w:iCs/>
                <w:sz w:val="20"/>
                <w:szCs w:val="20"/>
              </w:rPr>
              <w:t>r</w:t>
            </w:r>
            <w:r w:rsidRPr="00A03B1B">
              <w:rPr>
                <w:iCs/>
                <w:sz w:val="20"/>
                <w:szCs w:val="20"/>
              </w:rPr>
              <w:t xml:space="preserve"> is a Combined Cycle Generation Resource within the Combined Cycle Train.  For additional information, see Verifiable Cost Manual Section 4.2, Submitting Minimum Energy Costs.</w:t>
            </w:r>
          </w:p>
        </w:tc>
      </w:tr>
      <w:tr w:rsidR="00A03B1B" w:rsidRPr="00A03B1B" w14:paraId="54137A00" w14:textId="77777777" w:rsidTr="00B31BB1">
        <w:tc>
          <w:tcPr>
            <w:tcW w:w="966" w:type="pct"/>
            <w:tcBorders>
              <w:top w:val="single" w:sz="6" w:space="0" w:color="auto"/>
              <w:left w:val="single" w:sz="4" w:space="0" w:color="auto"/>
              <w:bottom w:val="single" w:sz="6" w:space="0" w:color="auto"/>
              <w:right w:val="single" w:sz="6" w:space="0" w:color="auto"/>
            </w:tcBorders>
          </w:tcPr>
          <w:p w14:paraId="67CCD62D" w14:textId="77777777" w:rsidR="00A03B1B" w:rsidRPr="00A03B1B" w:rsidRDefault="00A03B1B" w:rsidP="00A03B1B">
            <w:pPr>
              <w:spacing w:after="60"/>
              <w:rPr>
                <w:iCs/>
                <w:sz w:val="20"/>
                <w:szCs w:val="20"/>
              </w:rPr>
            </w:pPr>
            <w:r w:rsidRPr="00A03B1B">
              <w:rPr>
                <w:iCs/>
                <w:sz w:val="20"/>
                <w:szCs w:val="20"/>
              </w:rPr>
              <w:t xml:space="preserve">LSL </w:t>
            </w:r>
            <w:r w:rsidRPr="00A03B1B">
              <w:rPr>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38415AAF" w14:textId="77777777" w:rsidR="00A03B1B" w:rsidRPr="00A03B1B" w:rsidRDefault="00A03B1B" w:rsidP="00A03B1B">
            <w:pPr>
              <w:spacing w:after="60"/>
              <w:rPr>
                <w:iCs/>
                <w:sz w:val="20"/>
                <w:szCs w:val="20"/>
              </w:rPr>
            </w:pPr>
            <w:r w:rsidRPr="00A03B1B">
              <w:rPr>
                <w:iCs/>
                <w:sz w:val="20"/>
                <w:szCs w:val="20"/>
              </w:rPr>
              <w:t>MW</w:t>
            </w:r>
          </w:p>
        </w:tc>
        <w:tc>
          <w:tcPr>
            <w:tcW w:w="3342" w:type="pct"/>
            <w:tcBorders>
              <w:top w:val="single" w:sz="6" w:space="0" w:color="auto"/>
              <w:left w:val="single" w:sz="6" w:space="0" w:color="auto"/>
              <w:bottom w:val="single" w:sz="6" w:space="0" w:color="auto"/>
              <w:right w:val="single" w:sz="4" w:space="0" w:color="auto"/>
            </w:tcBorders>
          </w:tcPr>
          <w:p w14:paraId="3E40B95A" w14:textId="77777777" w:rsidR="00A03B1B" w:rsidRPr="00A03B1B" w:rsidRDefault="00A03B1B" w:rsidP="00A03B1B">
            <w:pPr>
              <w:spacing w:after="60"/>
              <w:rPr>
                <w:i/>
                <w:iCs/>
                <w:sz w:val="20"/>
                <w:szCs w:val="20"/>
              </w:rPr>
            </w:pPr>
            <w:r w:rsidRPr="00A03B1B">
              <w:rPr>
                <w:i/>
                <w:iCs/>
                <w:sz w:val="20"/>
                <w:szCs w:val="20"/>
              </w:rPr>
              <w:t>Low Sustained Limit</w:t>
            </w:r>
            <w:r w:rsidRPr="00A03B1B">
              <w:rPr>
                <w:iCs/>
                <w:sz w:val="20"/>
                <w:szCs w:val="20"/>
              </w:rPr>
              <w:t xml:space="preserve">—The LSL of Generation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hour that includes the Settlement Interval </w:t>
            </w:r>
            <w:r w:rsidRPr="00A03B1B">
              <w:rPr>
                <w:i/>
                <w:iCs/>
                <w:sz w:val="20"/>
                <w:szCs w:val="20"/>
              </w:rPr>
              <w:t>i</w:t>
            </w:r>
            <w:r w:rsidRPr="00A03B1B">
              <w:rPr>
                <w:iCs/>
                <w:sz w:val="20"/>
                <w:szCs w:val="20"/>
              </w:rPr>
              <w:t xml:space="preserve">, as submitted in the COP.  Where for a Combined Cycle Train, the Resource </w:t>
            </w:r>
            <w:r w:rsidRPr="00A03B1B">
              <w:rPr>
                <w:i/>
                <w:iCs/>
                <w:sz w:val="20"/>
                <w:szCs w:val="20"/>
              </w:rPr>
              <w:t>r</w:t>
            </w:r>
            <w:r w:rsidRPr="00A03B1B">
              <w:rPr>
                <w:iCs/>
                <w:sz w:val="20"/>
                <w:szCs w:val="20"/>
              </w:rPr>
              <w:t xml:space="preserve"> is a Combined Cycle Generation Resource within the Combined Cycle Train.  </w:t>
            </w:r>
          </w:p>
        </w:tc>
      </w:tr>
      <w:tr w:rsidR="00A03B1B" w:rsidRPr="00A03B1B" w14:paraId="20087C34" w14:textId="77777777" w:rsidTr="00B31BB1">
        <w:tc>
          <w:tcPr>
            <w:tcW w:w="966" w:type="pct"/>
            <w:tcBorders>
              <w:top w:val="single" w:sz="6" w:space="0" w:color="auto"/>
              <w:left w:val="single" w:sz="4" w:space="0" w:color="auto"/>
              <w:bottom w:val="single" w:sz="6" w:space="0" w:color="auto"/>
              <w:right w:val="single" w:sz="6" w:space="0" w:color="auto"/>
            </w:tcBorders>
          </w:tcPr>
          <w:p w14:paraId="0A3C36B5" w14:textId="77777777" w:rsidR="00A03B1B" w:rsidRPr="00A03B1B" w:rsidRDefault="00A03B1B" w:rsidP="00A03B1B">
            <w:pPr>
              <w:spacing w:after="60"/>
              <w:rPr>
                <w:iCs/>
                <w:sz w:val="20"/>
                <w:szCs w:val="20"/>
              </w:rPr>
            </w:pPr>
            <w:r w:rsidRPr="00A03B1B">
              <w:rPr>
                <w:iCs/>
                <w:sz w:val="20"/>
                <w:szCs w:val="20"/>
              </w:rPr>
              <w:t xml:space="preserve">RTMG </w:t>
            </w:r>
            <w:r w:rsidRPr="00A03B1B">
              <w:rPr>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430B7606" w14:textId="77777777" w:rsidR="00A03B1B" w:rsidRPr="00A03B1B" w:rsidRDefault="00A03B1B" w:rsidP="00A03B1B">
            <w:pPr>
              <w:spacing w:after="60"/>
              <w:rPr>
                <w:iCs/>
                <w:sz w:val="20"/>
                <w:szCs w:val="20"/>
              </w:rPr>
            </w:pPr>
            <w:r w:rsidRPr="00A03B1B">
              <w:rPr>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29BBADD5" w14:textId="77777777" w:rsidR="00A03B1B" w:rsidRPr="00A03B1B" w:rsidRDefault="00A03B1B" w:rsidP="00A03B1B">
            <w:pPr>
              <w:spacing w:after="60"/>
              <w:rPr>
                <w:i/>
                <w:iCs/>
                <w:sz w:val="20"/>
                <w:szCs w:val="20"/>
              </w:rPr>
            </w:pPr>
            <w:r w:rsidRPr="00A03B1B">
              <w:rPr>
                <w:i/>
                <w:iCs/>
                <w:sz w:val="20"/>
                <w:szCs w:val="20"/>
              </w:rPr>
              <w:t>Real-Time Metered Generation per QSE per Resource by Settlement Interval by hour</w:t>
            </w:r>
            <w:r w:rsidRPr="00A03B1B">
              <w:rPr>
                <w:iCs/>
                <w:sz w:val="20"/>
                <w:szCs w:val="20"/>
              </w:rPr>
              <w:t xml:space="preserve">—The Real-Time energy from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15-minute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r</w:t>
            </w:r>
            <w:r w:rsidRPr="00A03B1B">
              <w:rPr>
                <w:iCs/>
                <w:sz w:val="20"/>
                <w:szCs w:val="20"/>
              </w:rPr>
              <w:t xml:space="preserve"> is the Combined Cycle Train.</w:t>
            </w:r>
          </w:p>
        </w:tc>
      </w:tr>
      <w:tr w:rsidR="00A03B1B" w:rsidRPr="00A03B1B" w14:paraId="20C81C6F" w14:textId="77777777" w:rsidTr="00B31BB1">
        <w:tc>
          <w:tcPr>
            <w:tcW w:w="966" w:type="pct"/>
            <w:tcBorders>
              <w:top w:val="single" w:sz="6" w:space="0" w:color="auto"/>
              <w:left w:val="single" w:sz="4" w:space="0" w:color="auto"/>
              <w:bottom w:val="single" w:sz="6" w:space="0" w:color="auto"/>
              <w:right w:val="single" w:sz="6" w:space="0" w:color="auto"/>
            </w:tcBorders>
          </w:tcPr>
          <w:p w14:paraId="009196BC" w14:textId="77777777" w:rsidR="00A03B1B" w:rsidRPr="00A03B1B" w:rsidRDefault="00A03B1B" w:rsidP="00A03B1B">
            <w:pPr>
              <w:spacing w:after="60"/>
              <w:rPr>
                <w:iCs/>
                <w:sz w:val="20"/>
                <w:szCs w:val="20"/>
              </w:rPr>
            </w:pPr>
            <w:r w:rsidRPr="00A03B1B">
              <w:rPr>
                <w:iCs/>
                <w:sz w:val="20"/>
                <w:szCs w:val="20"/>
              </w:rPr>
              <w:t xml:space="preserve">AHR </w:t>
            </w:r>
            <w:r w:rsidRPr="00A03B1B">
              <w:rPr>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6C50547B" w14:textId="77777777" w:rsidR="00A03B1B" w:rsidRPr="00A03B1B" w:rsidRDefault="00A03B1B" w:rsidP="00A03B1B">
            <w:pPr>
              <w:spacing w:after="60"/>
              <w:rPr>
                <w:iCs/>
                <w:sz w:val="20"/>
                <w:szCs w:val="20"/>
              </w:rPr>
            </w:pPr>
            <w:r w:rsidRPr="00A03B1B">
              <w:rPr>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60C5D6A3" w14:textId="77777777" w:rsidR="00A03B1B" w:rsidRPr="00A03B1B" w:rsidRDefault="00A03B1B" w:rsidP="00A03B1B">
            <w:pPr>
              <w:spacing w:after="60"/>
              <w:rPr>
                <w:i/>
                <w:iCs/>
                <w:sz w:val="20"/>
                <w:szCs w:val="20"/>
              </w:rPr>
            </w:pPr>
            <w:r w:rsidRPr="00A03B1B">
              <w:rPr>
                <w:i/>
                <w:iCs/>
                <w:sz w:val="20"/>
                <w:szCs w:val="20"/>
              </w:rPr>
              <w:t>Average Heat Rate per Resource</w:t>
            </w:r>
            <w:r w:rsidRPr="00A03B1B">
              <w:rPr>
                <w:iCs/>
                <w:sz w:val="20"/>
                <w:szCs w:val="20"/>
              </w:rPr>
              <w:t xml:space="preserve">– The verifiable average heat rate for the Resource </w:t>
            </w:r>
            <w:r w:rsidRPr="00A03B1B">
              <w:rPr>
                <w:i/>
                <w:iCs/>
                <w:sz w:val="20"/>
                <w:szCs w:val="20"/>
              </w:rPr>
              <w:t>r</w:t>
            </w:r>
            <w:r w:rsidRPr="00A03B1B">
              <w:rPr>
                <w:iCs/>
                <w:sz w:val="20"/>
                <w:szCs w:val="20"/>
              </w:rPr>
              <w:t xml:space="preserve">, for the operating level, for the 15-minute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6A6F8C40" w14:textId="77777777" w:rsidTr="00B31BB1">
        <w:tc>
          <w:tcPr>
            <w:tcW w:w="966" w:type="pct"/>
            <w:tcBorders>
              <w:top w:val="single" w:sz="6" w:space="0" w:color="auto"/>
              <w:left w:val="single" w:sz="4" w:space="0" w:color="auto"/>
              <w:bottom w:val="single" w:sz="6" w:space="0" w:color="auto"/>
              <w:right w:val="single" w:sz="6" w:space="0" w:color="auto"/>
            </w:tcBorders>
          </w:tcPr>
          <w:p w14:paraId="37F79369" w14:textId="77777777" w:rsidR="00A03B1B" w:rsidRPr="00A03B1B" w:rsidRDefault="00A03B1B" w:rsidP="00A03B1B">
            <w:pPr>
              <w:spacing w:after="60"/>
              <w:rPr>
                <w:iCs/>
                <w:sz w:val="20"/>
                <w:szCs w:val="20"/>
              </w:rPr>
            </w:pPr>
            <w:r w:rsidRPr="00A03B1B">
              <w:rPr>
                <w:iCs/>
                <w:sz w:val="20"/>
                <w:szCs w:val="20"/>
              </w:rPr>
              <w:t xml:space="preserve">OM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FDEE8C1" w14:textId="77777777" w:rsidR="00A03B1B" w:rsidRPr="00A03B1B" w:rsidRDefault="00A03B1B" w:rsidP="00A03B1B">
            <w:pPr>
              <w:spacing w:after="60"/>
              <w:rPr>
                <w:iCs/>
                <w:sz w:val="20"/>
                <w:szCs w:val="20"/>
              </w:rPr>
            </w:pPr>
            <w:r w:rsidRPr="00A03B1B">
              <w:rPr>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15940424" w14:textId="77777777" w:rsidR="00A03B1B" w:rsidRPr="00A03B1B" w:rsidRDefault="00A03B1B" w:rsidP="00A03B1B">
            <w:pPr>
              <w:spacing w:after="60"/>
              <w:rPr>
                <w:i/>
                <w:iCs/>
                <w:sz w:val="20"/>
                <w:szCs w:val="20"/>
              </w:rPr>
            </w:pPr>
            <w:r w:rsidRPr="00A03B1B">
              <w:rPr>
                <w:i/>
                <w:iCs/>
                <w:sz w:val="20"/>
                <w:szCs w:val="20"/>
              </w:rPr>
              <w:t>Verifiable Operations and Maintenance Cost Above LSL</w:t>
            </w:r>
            <w:r w:rsidRPr="00A03B1B">
              <w:rPr>
                <w:iCs/>
                <w:sz w:val="20"/>
                <w:szCs w:val="20"/>
              </w:rPr>
              <w:t xml:space="preserve">– The O&amp;M cost for Resource </w:t>
            </w:r>
            <w:r w:rsidRPr="00A03B1B">
              <w:rPr>
                <w:i/>
                <w:iCs/>
                <w:sz w:val="20"/>
                <w:szCs w:val="20"/>
              </w:rPr>
              <w:t>r</w:t>
            </w:r>
            <w:r w:rsidRPr="00A03B1B">
              <w:rPr>
                <w:iCs/>
                <w:sz w:val="20"/>
                <w:szCs w:val="20"/>
              </w:rPr>
              <w:t xml:space="preserve"> to operate above LSL.  Where for a Combined Cycle Train, the Resource </w:t>
            </w:r>
            <w:r w:rsidRPr="00A03B1B">
              <w:rPr>
                <w:i/>
                <w:iCs/>
                <w:sz w:val="20"/>
                <w:szCs w:val="20"/>
              </w:rPr>
              <w:t>r</w:t>
            </w:r>
            <w:r w:rsidRPr="00A03B1B">
              <w:rPr>
                <w:iCs/>
                <w:sz w:val="20"/>
                <w:szCs w:val="20"/>
              </w:rPr>
              <w:t xml:space="preserve"> is a Combined Cycle Generation Resource within the Combined Cycle Train.  See the Verifiable Cost Manual for additional information. </w:t>
            </w:r>
          </w:p>
        </w:tc>
      </w:tr>
      <w:tr w:rsidR="00A03B1B" w:rsidRPr="00A03B1B" w14:paraId="752FD326" w14:textId="77777777" w:rsidTr="00B31BB1">
        <w:tc>
          <w:tcPr>
            <w:tcW w:w="966" w:type="pct"/>
            <w:tcBorders>
              <w:top w:val="single" w:sz="6" w:space="0" w:color="auto"/>
              <w:left w:val="single" w:sz="4" w:space="0" w:color="auto"/>
              <w:bottom w:val="single" w:sz="6" w:space="0" w:color="auto"/>
              <w:right w:val="single" w:sz="6" w:space="0" w:color="auto"/>
            </w:tcBorders>
          </w:tcPr>
          <w:p w14:paraId="546475C6" w14:textId="77777777" w:rsidR="00A03B1B" w:rsidRPr="00A03B1B" w:rsidRDefault="00A03B1B" w:rsidP="00A03B1B">
            <w:pPr>
              <w:spacing w:after="60"/>
              <w:rPr>
                <w:iCs/>
                <w:sz w:val="20"/>
                <w:szCs w:val="20"/>
              </w:rPr>
            </w:pPr>
            <w:r w:rsidRPr="00A03B1B">
              <w:rPr>
                <w:iCs/>
                <w:sz w:val="20"/>
                <w:szCs w:val="20"/>
              </w:rPr>
              <w:lastRenderedPageBreak/>
              <w:t xml:space="preserve">SWIHR </w:t>
            </w:r>
            <w:r w:rsidRPr="00A03B1B">
              <w:rPr>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2D0716CE"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402A991" w14:textId="77777777" w:rsidR="00A03B1B" w:rsidRPr="00A03B1B" w:rsidRDefault="00A03B1B" w:rsidP="00A03B1B">
            <w:pPr>
              <w:spacing w:after="60"/>
              <w:rPr>
                <w:iCs/>
                <w:sz w:val="20"/>
                <w:szCs w:val="20"/>
              </w:rPr>
            </w:pPr>
            <w:r w:rsidRPr="00A03B1B">
              <w:rPr>
                <w:i/>
                <w:iCs/>
                <w:sz w:val="20"/>
                <w:szCs w:val="20"/>
              </w:rPr>
              <w:t>Switchable Generation Instructed Hours</w:t>
            </w:r>
            <w:r w:rsidRPr="00A03B1B">
              <w:rPr>
                <w:iCs/>
                <w:sz w:val="20"/>
                <w:szCs w:val="20"/>
              </w:rPr>
              <w:t xml:space="preserve">—The total number of Switchable Generation instructed hours, for Resource </w:t>
            </w:r>
            <w:r w:rsidRPr="00A03B1B">
              <w:rPr>
                <w:i/>
                <w:iCs/>
                <w:sz w:val="20"/>
                <w:szCs w:val="20"/>
              </w:rPr>
              <w:t>r</w:t>
            </w:r>
            <w:r w:rsidRPr="00A03B1B">
              <w:rPr>
                <w:iCs/>
                <w:sz w:val="20"/>
                <w:szCs w:val="20"/>
              </w:rPr>
              <w:t xml:space="preserve"> represented by QSE </w:t>
            </w:r>
            <w:r w:rsidRPr="00A03B1B">
              <w:rPr>
                <w:i/>
                <w:iCs/>
                <w:sz w:val="20"/>
                <w:szCs w:val="20"/>
              </w:rPr>
              <w:t>q,</w:t>
            </w:r>
            <w:r w:rsidRPr="00A03B1B">
              <w:rPr>
                <w:iCs/>
                <w:sz w:val="20"/>
                <w:szCs w:val="20"/>
              </w:rPr>
              <w:t xml:space="preserve"> for the Operating Day </w:t>
            </w:r>
            <w:r w:rsidRPr="00A03B1B">
              <w:rPr>
                <w:i/>
                <w:iCs/>
                <w:sz w:val="20"/>
                <w:szCs w:val="20"/>
              </w:rPr>
              <w:t>d</w:t>
            </w:r>
            <w:r w:rsidRPr="00A03B1B">
              <w:rPr>
                <w:iCs/>
                <w:sz w:val="20"/>
                <w:szCs w:val="20"/>
              </w:rPr>
              <w:t>.  When one or more Combined Cycle Generation Resources are committed by ERCOT, the total number of instructed hours is calculated for the Combined Cycle Train for all switchable instructed Combined Cycle Generation Resources.</w:t>
            </w:r>
          </w:p>
        </w:tc>
      </w:tr>
      <w:tr w:rsidR="00A03B1B" w:rsidRPr="00A03B1B" w14:paraId="07413679" w14:textId="77777777" w:rsidTr="00B31BB1">
        <w:tc>
          <w:tcPr>
            <w:tcW w:w="966" w:type="pct"/>
            <w:tcBorders>
              <w:top w:val="single" w:sz="6" w:space="0" w:color="auto"/>
              <w:left w:val="single" w:sz="4" w:space="0" w:color="auto"/>
              <w:bottom w:val="single" w:sz="6" w:space="0" w:color="auto"/>
              <w:right w:val="single" w:sz="6" w:space="0" w:color="auto"/>
            </w:tcBorders>
          </w:tcPr>
          <w:p w14:paraId="46C450D7" w14:textId="77777777" w:rsidR="00A03B1B" w:rsidRPr="00A03B1B" w:rsidRDefault="00A03B1B" w:rsidP="00A03B1B">
            <w:pPr>
              <w:spacing w:after="60"/>
              <w:rPr>
                <w:iCs/>
                <w:sz w:val="20"/>
                <w:szCs w:val="20"/>
              </w:rPr>
            </w:pPr>
            <w:r w:rsidRPr="00A03B1B">
              <w:rPr>
                <w:iCs/>
                <w:sz w:val="20"/>
                <w:szCs w:val="20"/>
              </w:rPr>
              <w:t>SFP</w:t>
            </w:r>
          </w:p>
        </w:tc>
        <w:tc>
          <w:tcPr>
            <w:tcW w:w="692" w:type="pct"/>
            <w:tcBorders>
              <w:top w:val="single" w:sz="6" w:space="0" w:color="auto"/>
              <w:left w:val="single" w:sz="6" w:space="0" w:color="auto"/>
              <w:bottom w:val="single" w:sz="6" w:space="0" w:color="auto"/>
              <w:right w:val="single" w:sz="6" w:space="0" w:color="auto"/>
            </w:tcBorders>
          </w:tcPr>
          <w:p w14:paraId="745E21A4" w14:textId="77777777" w:rsidR="00A03B1B" w:rsidRPr="00A03B1B" w:rsidRDefault="00A03B1B" w:rsidP="00A03B1B">
            <w:pPr>
              <w:spacing w:after="60"/>
              <w:rPr>
                <w:iCs/>
                <w:sz w:val="20"/>
                <w:szCs w:val="20"/>
              </w:rPr>
            </w:pPr>
            <w:r w:rsidRPr="00A03B1B">
              <w:rPr>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5A3D931A" w14:textId="77777777" w:rsidR="00A03B1B" w:rsidRPr="00A03B1B" w:rsidRDefault="00A03B1B" w:rsidP="00A03B1B">
            <w:pPr>
              <w:spacing w:after="60"/>
              <w:rPr>
                <w:i/>
                <w:iCs/>
                <w:sz w:val="20"/>
                <w:szCs w:val="20"/>
              </w:rPr>
            </w:pPr>
            <w:r w:rsidRPr="00A03B1B">
              <w:rPr>
                <w:iCs/>
                <w:sz w:val="20"/>
                <w:szCs w:val="20"/>
              </w:rPr>
              <w:t xml:space="preserve">Solid Fuel Price—The solid fuel index price is $1.50.  </w:t>
            </w:r>
          </w:p>
        </w:tc>
      </w:tr>
      <w:tr w:rsidR="00A03B1B" w:rsidRPr="00A03B1B" w14:paraId="204486DF" w14:textId="77777777" w:rsidTr="00B31BB1">
        <w:tc>
          <w:tcPr>
            <w:tcW w:w="966" w:type="pct"/>
            <w:tcBorders>
              <w:top w:val="single" w:sz="6" w:space="0" w:color="auto"/>
              <w:left w:val="single" w:sz="4" w:space="0" w:color="auto"/>
              <w:bottom w:val="single" w:sz="6" w:space="0" w:color="auto"/>
              <w:right w:val="single" w:sz="6" w:space="0" w:color="auto"/>
            </w:tcBorders>
          </w:tcPr>
          <w:p w14:paraId="6BD37441" w14:textId="77777777" w:rsidR="00A03B1B" w:rsidRPr="00A03B1B" w:rsidRDefault="00A03B1B" w:rsidP="00A03B1B">
            <w:pPr>
              <w:spacing w:after="60"/>
              <w:rPr>
                <w:iCs/>
                <w:sz w:val="20"/>
                <w:szCs w:val="20"/>
              </w:rPr>
            </w:pPr>
            <w:r w:rsidRPr="00A03B1B">
              <w:rPr>
                <w:iCs/>
                <w:sz w:val="20"/>
                <w:szCs w:val="20"/>
              </w:rPr>
              <w:t xml:space="preserve">GASPEROL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2A1FD993"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22EAAEE7" w14:textId="77777777" w:rsidR="00A03B1B" w:rsidRPr="00A03B1B" w:rsidRDefault="00A03B1B" w:rsidP="00A03B1B">
            <w:pPr>
              <w:spacing w:after="60"/>
              <w:rPr>
                <w:i/>
                <w:iCs/>
                <w:sz w:val="20"/>
                <w:szCs w:val="20"/>
              </w:rPr>
            </w:pPr>
            <w:r w:rsidRPr="00A03B1B">
              <w:rPr>
                <w:i/>
                <w:iCs/>
                <w:sz w:val="20"/>
                <w:szCs w:val="20"/>
              </w:rPr>
              <w:t>Percent of Natural Gas to Operate Above LSL</w:t>
            </w:r>
            <w:r w:rsidRPr="00A03B1B">
              <w:rPr>
                <w:iCs/>
                <w:sz w:val="20"/>
                <w:szCs w:val="20"/>
              </w:rPr>
              <w:t xml:space="preserve">—The percentage of natural gas used by Resource </w:t>
            </w:r>
            <w:r w:rsidRPr="00A03B1B">
              <w:rPr>
                <w:i/>
                <w:iCs/>
                <w:sz w:val="20"/>
                <w:szCs w:val="20"/>
              </w:rPr>
              <w:t xml:space="preserve">r </w:t>
            </w:r>
            <w:r w:rsidRPr="00A03B1B">
              <w:rPr>
                <w:iCs/>
                <w:sz w:val="20"/>
                <w:szCs w:val="20"/>
              </w:rPr>
              <w:t xml:space="preserve">to operate above LSL,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7380574F" w14:textId="77777777" w:rsidTr="00B31BB1">
        <w:tc>
          <w:tcPr>
            <w:tcW w:w="966" w:type="pct"/>
            <w:tcBorders>
              <w:top w:val="single" w:sz="6" w:space="0" w:color="auto"/>
              <w:left w:val="single" w:sz="4" w:space="0" w:color="auto"/>
              <w:bottom w:val="single" w:sz="6" w:space="0" w:color="auto"/>
              <w:right w:val="single" w:sz="6" w:space="0" w:color="auto"/>
            </w:tcBorders>
          </w:tcPr>
          <w:p w14:paraId="7FF6E044" w14:textId="77777777" w:rsidR="00A03B1B" w:rsidRPr="00A03B1B" w:rsidRDefault="00A03B1B" w:rsidP="00A03B1B">
            <w:pPr>
              <w:spacing w:after="60"/>
              <w:rPr>
                <w:iCs/>
                <w:sz w:val="20"/>
                <w:szCs w:val="20"/>
              </w:rPr>
            </w:pPr>
            <w:r w:rsidRPr="00A03B1B">
              <w:rPr>
                <w:iCs/>
                <w:sz w:val="20"/>
                <w:szCs w:val="20"/>
              </w:rPr>
              <w:t xml:space="preserve">OILPEROL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3D0686F1"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3E73974E" w14:textId="77777777" w:rsidR="00A03B1B" w:rsidRPr="00A03B1B" w:rsidRDefault="00A03B1B" w:rsidP="00A03B1B">
            <w:pPr>
              <w:spacing w:after="60"/>
              <w:rPr>
                <w:iCs/>
                <w:sz w:val="20"/>
                <w:szCs w:val="20"/>
              </w:rPr>
            </w:pPr>
            <w:r w:rsidRPr="00A03B1B">
              <w:rPr>
                <w:i/>
                <w:iCs/>
                <w:sz w:val="20"/>
                <w:szCs w:val="20"/>
              </w:rPr>
              <w:t>Percent of Oil to Operate Above LSL</w:t>
            </w:r>
            <w:r w:rsidRPr="00A03B1B">
              <w:rPr>
                <w:iCs/>
                <w:sz w:val="20"/>
                <w:szCs w:val="20"/>
              </w:rPr>
              <w:t xml:space="preserve">—The percentage of fuel oil used by Resource </w:t>
            </w:r>
            <w:r w:rsidRPr="00A03B1B">
              <w:rPr>
                <w:i/>
                <w:iCs/>
                <w:sz w:val="20"/>
                <w:szCs w:val="20"/>
              </w:rPr>
              <w:t xml:space="preserve">r </w:t>
            </w:r>
            <w:r w:rsidRPr="00A03B1B">
              <w:rPr>
                <w:iCs/>
                <w:sz w:val="20"/>
                <w:szCs w:val="20"/>
              </w:rPr>
              <w:t xml:space="preserve">to operate above LSL,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2D06CA10" w14:textId="77777777" w:rsidTr="00B31BB1">
        <w:tc>
          <w:tcPr>
            <w:tcW w:w="966" w:type="pct"/>
            <w:tcBorders>
              <w:top w:val="single" w:sz="6" w:space="0" w:color="auto"/>
              <w:left w:val="single" w:sz="4" w:space="0" w:color="auto"/>
              <w:bottom w:val="single" w:sz="6" w:space="0" w:color="auto"/>
              <w:right w:val="single" w:sz="6" w:space="0" w:color="auto"/>
            </w:tcBorders>
          </w:tcPr>
          <w:p w14:paraId="1DA278F2" w14:textId="77777777" w:rsidR="00A03B1B" w:rsidRPr="00A03B1B" w:rsidRDefault="00A03B1B" w:rsidP="00A03B1B">
            <w:pPr>
              <w:spacing w:after="60"/>
              <w:rPr>
                <w:iCs/>
                <w:sz w:val="20"/>
                <w:szCs w:val="20"/>
              </w:rPr>
            </w:pPr>
            <w:r w:rsidRPr="00A03B1B">
              <w:rPr>
                <w:iCs/>
                <w:sz w:val="20"/>
                <w:szCs w:val="20"/>
              </w:rPr>
              <w:t xml:space="preserve">SFPEROL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tcPr>
          <w:p w14:paraId="7D06B081"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04AE47D8" w14:textId="77777777" w:rsidR="00A03B1B" w:rsidRPr="00A03B1B" w:rsidRDefault="00A03B1B" w:rsidP="00A03B1B">
            <w:pPr>
              <w:spacing w:after="60"/>
              <w:rPr>
                <w:iCs/>
                <w:sz w:val="20"/>
                <w:szCs w:val="20"/>
              </w:rPr>
            </w:pPr>
            <w:r w:rsidRPr="00A03B1B">
              <w:rPr>
                <w:i/>
                <w:iCs/>
                <w:sz w:val="20"/>
                <w:szCs w:val="20"/>
              </w:rPr>
              <w:t>Percent of Solid Fuel to Operate Above LSL</w:t>
            </w:r>
            <w:r w:rsidRPr="00A03B1B">
              <w:rPr>
                <w:iCs/>
                <w:sz w:val="20"/>
                <w:szCs w:val="20"/>
              </w:rPr>
              <w:t xml:space="preserve">—The percentage of solid fuel used by Resource </w:t>
            </w:r>
            <w:r w:rsidRPr="00A03B1B">
              <w:rPr>
                <w:i/>
                <w:iCs/>
                <w:sz w:val="20"/>
                <w:szCs w:val="20"/>
              </w:rPr>
              <w:t>r</w:t>
            </w:r>
            <w:r w:rsidRPr="00A03B1B">
              <w:rPr>
                <w:iCs/>
                <w:sz w:val="20"/>
                <w:szCs w:val="20"/>
              </w:rPr>
              <w:t xml:space="preserve"> to operate above LSL, as approved in the verifiable cost process.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66C2ED26" w14:textId="77777777" w:rsidTr="00B31BB1">
        <w:tc>
          <w:tcPr>
            <w:tcW w:w="966" w:type="pct"/>
            <w:tcBorders>
              <w:top w:val="single" w:sz="6" w:space="0" w:color="auto"/>
              <w:left w:val="single" w:sz="4" w:space="0" w:color="auto"/>
              <w:bottom w:val="single" w:sz="6" w:space="0" w:color="auto"/>
              <w:right w:val="single" w:sz="6" w:space="0" w:color="auto"/>
            </w:tcBorders>
          </w:tcPr>
          <w:p w14:paraId="7882A22C" w14:textId="77777777" w:rsidR="00A03B1B" w:rsidRPr="00A03B1B" w:rsidRDefault="00A03B1B" w:rsidP="00A03B1B">
            <w:pPr>
              <w:spacing w:after="60"/>
              <w:rPr>
                <w:iCs/>
                <w:sz w:val="20"/>
                <w:szCs w:val="20"/>
              </w:rPr>
            </w:pPr>
            <w:r w:rsidRPr="00A03B1B">
              <w:rPr>
                <w:iCs/>
                <w:sz w:val="20"/>
                <w:szCs w:val="20"/>
              </w:rPr>
              <w:t xml:space="preserve">ADJSWSUC </w:t>
            </w:r>
            <w:r w:rsidRPr="00A03B1B">
              <w:rPr>
                <w:i/>
                <w:iCs/>
                <w:sz w:val="20"/>
                <w:szCs w:val="20"/>
                <w:vertAlign w:val="subscript"/>
              </w:rPr>
              <w:t>q, r, d</w:t>
            </w:r>
          </w:p>
        </w:tc>
        <w:tc>
          <w:tcPr>
            <w:tcW w:w="692" w:type="pct"/>
            <w:tcBorders>
              <w:top w:val="single" w:sz="6" w:space="0" w:color="auto"/>
              <w:left w:val="single" w:sz="6" w:space="0" w:color="auto"/>
              <w:bottom w:val="single" w:sz="6" w:space="0" w:color="auto"/>
              <w:right w:val="single" w:sz="6" w:space="0" w:color="auto"/>
            </w:tcBorders>
          </w:tcPr>
          <w:p w14:paraId="4694746F"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843A94E" w14:textId="77777777" w:rsidR="00A03B1B" w:rsidRPr="00A03B1B" w:rsidRDefault="00A03B1B" w:rsidP="00A03B1B">
            <w:pPr>
              <w:spacing w:after="60"/>
              <w:rPr>
                <w:iCs/>
                <w:sz w:val="20"/>
                <w:szCs w:val="20"/>
              </w:rPr>
            </w:pPr>
            <w:r w:rsidRPr="00A03B1B">
              <w:rPr>
                <w:i/>
                <w:iCs/>
                <w:sz w:val="20"/>
                <w:szCs w:val="20"/>
              </w:rPr>
              <w:t>Adjustment to Switchable Generation</w:t>
            </w:r>
            <w:r w:rsidRPr="00A03B1B">
              <w:rPr>
                <w:iCs/>
                <w:sz w:val="20"/>
                <w:szCs w:val="20"/>
              </w:rPr>
              <w:t xml:space="preserve"> </w:t>
            </w:r>
            <w:r w:rsidRPr="00A03B1B">
              <w:rPr>
                <w:i/>
                <w:iCs/>
                <w:sz w:val="20"/>
                <w:szCs w:val="20"/>
              </w:rPr>
              <w:t xml:space="preserve">Start-Up Cost </w:t>
            </w:r>
            <w:r w:rsidRPr="00A03B1B">
              <w:rPr>
                <w:iCs/>
                <w:sz w:val="20"/>
                <w:szCs w:val="20"/>
              </w:rPr>
              <w:t xml:space="preserve">— Adjustment to Switchable Generation Start-up Cost for Resource </w:t>
            </w:r>
            <w:r w:rsidRPr="00A03B1B">
              <w:rPr>
                <w:i/>
                <w:iCs/>
                <w:sz w:val="20"/>
                <w:szCs w:val="20"/>
              </w:rPr>
              <w:t xml:space="preserve">r </w:t>
            </w:r>
            <w:r w:rsidRPr="00A03B1B">
              <w:rPr>
                <w:iCs/>
                <w:sz w:val="20"/>
                <w:szCs w:val="20"/>
              </w:rPr>
              <w:t>represented by QSE</w:t>
            </w:r>
            <w:r w:rsidRPr="00A03B1B">
              <w:rPr>
                <w:i/>
                <w:iCs/>
                <w:sz w:val="20"/>
                <w:szCs w:val="20"/>
              </w:rPr>
              <w:t xml:space="preserve"> q</w:t>
            </w:r>
            <w:r w:rsidRPr="00A03B1B">
              <w:rPr>
                <w:iCs/>
                <w:sz w:val="20"/>
                <w:szCs w:val="20"/>
              </w:rPr>
              <w:t xml:space="preserve">, for the Operating Day </w:t>
            </w:r>
            <w:r w:rsidRPr="00A03B1B">
              <w:rPr>
                <w:i/>
                <w:iCs/>
                <w:sz w:val="20"/>
                <w:szCs w:val="20"/>
              </w:rPr>
              <w:t>d</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  This adjustment may include eligible startup transition costs for a Combined Cycle Train or costs for any SWGR not captured in other billing determinants.</w:t>
            </w:r>
          </w:p>
        </w:tc>
      </w:tr>
      <w:tr w:rsidR="00A03B1B" w:rsidRPr="00A03B1B" w14:paraId="74DDF678" w14:textId="77777777" w:rsidTr="00B31BB1">
        <w:tc>
          <w:tcPr>
            <w:tcW w:w="966" w:type="pct"/>
            <w:tcBorders>
              <w:top w:val="single" w:sz="6" w:space="0" w:color="auto"/>
              <w:left w:val="single" w:sz="4" w:space="0" w:color="auto"/>
              <w:bottom w:val="single" w:sz="6" w:space="0" w:color="auto"/>
              <w:right w:val="single" w:sz="6" w:space="0" w:color="auto"/>
            </w:tcBorders>
          </w:tcPr>
          <w:p w14:paraId="5F10C682" w14:textId="77777777" w:rsidR="00A03B1B" w:rsidRPr="00A03B1B" w:rsidRDefault="00A03B1B" w:rsidP="00A03B1B">
            <w:pPr>
              <w:spacing w:after="60"/>
              <w:rPr>
                <w:iCs/>
                <w:sz w:val="20"/>
                <w:szCs w:val="20"/>
              </w:rPr>
            </w:pPr>
            <w:r w:rsidRPr="00A03B1B">
              <w:rPr>
                <w:iCs/>
                <w:sz w:val="20"/>
                <w:szCs w:val="20"/>
              </w:rPr>
              <w:t xml:space="preserve">RCGSC </w:t>
            </w:r>
            <w:r w:rsidRPr="00A03B1B">
              <w:rPr>
                <w:iCs/>
                <w:sz w:val="20"/>
                <w:szCs w:val="20"/>
                <w:vertAlign w:val="subscript"/>
              </w:rPr>
              <w:t xml:space="preserve">s, </w:t>
            </w:r>
            <w:proofErr w:type="spellStart"/>
            <w:r w:rsidRPr="00A03B1B">
              <w:rPr>
                <w:i/>
                <w:iCs/>
                <w:sz w:val="20"/>
                <w:szCs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219C6529" w14:textId="77777777" w:rsidR="00A03B1B" w:rsidRPr="00A03B1B" w:rsidRDefault="00A03B1B" w:rsidP="00A03B1B">
            <w:pPr>
              <w:spacing w:after="60"/>
              <w:rPr>
                <w:iCs/>
                <w:sz w:val="20"/>
                <w:szCs w:val="20"/>
              </w:rPr>
            </w:pPr>
            <w:r w:rsidRPr="00A03B1B">
              <w:rPr>
                <w:iCs/>
                <w:sz w:val="20"/>
                <w:szCs w:val="20"/>
              </w:rPr>
              <w:t>$/Start</w:t>
            </w:r>
          </w:p>
        </w:tc>
        <w:tc>
          <w:tcPr>
            <w:tcW w:w="3342" w:type="pct"/>
            <w:tcBorders>
              <w:top w:val="single" w:sz="6" w:space="0" w:color="auto"/>
              <w:left w:val="single" w:sz="6" w:space="0" w:color="auto"/>
              <w:bottom w:val="single" w:sz="6" w:space="0" w:color="auto"/>
              <w:right w:val="single" w:sz="4" w:space="0" w:color="auto"/>
            </w:tcBorders>
          </w:tcPr>
          <w:p w14:paraId="07E19A02" w14:textId="77777777" w:rsidR="00A03B1B" w:rsidRPr="00A03B1B" w:rsidRDefault="00A03B1B" w:rsidP="00A03B1B">
            <w:pPr>
              <w:spacing w:after="60"/>
              <w:rPr>
                <w:i/>
                <w:iCs/>
                <w:sz w:val="20"/>
                <w:szCs w:val="20"/>
              </w:rPr>
            </w:pPr>
            <w:r w:rsidRPr="00A03B1B">
              <w:rPr>
                <w:i/>
                <w:iCs/>
                <w:sz w:val="20"/>
                <w:szCs w:val="20"/>
              </w:rPr>
              <w:t>Resource Category Generic Startup Cost</w:t>
            </w:r>
            <w:r w:rsidRPr="00A03B1B">
              <w:rPr>
                <w:iCs/>
                <w:sz w:val="20"/>
                <w:szCs w:val="20"/>
              </w:rPr>
              <w:t xml:space="preserve">—The Resource Category Generic Startup Cost cap for the category of the Resource </w:t>
            </w:r>
            <w:proofErr w:type="spellStart"/>
            <w:r w:rsidRPr="00A03B1B">
              <w:rPr>
                <w:i/>
                <w:iCs/>
                <w:sz w:val="20"/>
                <w:szCs w:val="20"/>
              </w:rPr>
              <w:t>rc</w:t>
            </w:r>
            <w:proofErr w:type="spellEnd"/>
            <w:r w:rsidRPr="00A03B1B">
              <w:rPr>
                <w:iCs/>
                <w:sz w:val="20"/>
                <w:szCs w:val="20"/>
              </w:rPr>
              <w:t>, according to Section 4.4.9.2.3, Startup Offer and Minimum-Energy Offer Generic Caps, for the Operating Day.</w:t>
            </w:r>
          </w:p>
        </w:tc>
      </w:tr>
      <w:tr w:rsidR="00A03B1B" w:rsidRPr="00A03B1B" w14:paraId="7E906C13" w14:textId="77777777" w:rsidTr="00B31BB1">
        <w:tc>
          <w:tcPr>
            <w:tcW w:w="966" w:type="pct"/>
            <w:tcBorders>
              <w:top w:val="single" w:sz="6" w:space="0" w:color="auto"/>
              <w:left w:val="single" w:sz="4" w:space="0" w:color="auto"/>
              <w:bottom w:val="single" w:sz="6" w:space="0" w:color="auto"/>
              <w:right w:val="single" w:sz="6" w:space="0" w:color="auto"/>
            </w:tcBorders>
          </w:tcPr>
          <w:p w14:paraId="02455F32" w14:textId="77777777" w:rsidR="00A03B1B" w:rsidRPr="00A03B1B" w:rsidRDefault="00A03B1B" w:rsidP="00A03B1B">
            <w:pPr>
              <w:spacing w:after="60"/>
              <w:rPr>
                <w:iCs/>
                <w:sz w:val="20"/>
                <w:szCs w:val="20"/>
              </w:rPr>
            </w:pPr>
            <w:r w:rsidRPr="00A03B1B">
              <w:rPr>
                <w:iCs/>
                <w:sz w:val="20"/>
                <w:szCs w:val="20"/>
              </w:rPr>
              <w:t xml:space="preserve">RCGMEC </w:t>
            </w:r>
            <w:r w:rsidRPr="00A03B1B">
              <w:rPr>
                <w:i/>
                <w:iCs/>
                <w:sz w:val="20"/>
                <w:szCs w:val="20"/>
                <w:vertAlign w:val="subscript"/>
              </w:rPr>
              <w:t xml:space="preserve">i, </w:t>
            </w:r>
            <w:proofErr w:type="spellStart"/>
            <w:r w:rsidRPr="00A03B1B">
              <w:rPr>
                <w:i/>
                <w:iCs/>
                <w:sz w:val="20"/>
                <w:szCs w:val="20"/>
                <w:vertAlign w:val="subscript"/>
              </w:rPr>
              <w:t>rc</w:t>
            </w:r>
            <w:proofErr w:type="spellEnd"/>
          </w:p>
        </w:tc>
        <w:tc>
          <w:tcPr>
            <w:tcW w:w="692" w:type="pct"/>
            <w:tcBorders>
              <w:top w:val="single" w:sz="6" w:space="0" w:color="auto"/>
              <w:left w:val="single" w:sz="6" w:space="0" w:color="auto"/>
              <w:bottom w:val="single" w:sz="6" w:space="0" w:color="auto"/>
              <w:right w:val="single" w:sz="6" w:space="0" w:color="auto"/>
            </w:tcBorders>
          </w:tcPr>
          <w:p w14:paraId="3A61AF8C" w14:textId="77777777" w:rsidR="00A03B1B" w:rsidRPr="00A03B1B" w:rsidRDefault="00A03B1B" w:rsidP="00A03B1B">
            <w:pPr>
              <w:spacing w:after="60"/>
              <w:rPr>
                <w:iCs/>
                <w:sz w:val="20"/>
                <w:szCs w:val="20"/>
              </w:rPr>
            </w:pPr>
            <w:r w:rsidRPr="00A03B1B">
              <w:rPr>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5098520C" w14:textId="77777777" w:rsidR="00A03B1B" w:rsidRPr="00A03B1B" w:rsidRDefault="00A03B1B" w:rsidP="00A03B1B">
            <w:pPr>
              <w:spacing w:after="60"/>
              <w:rPr>
                <w:iCs/>
                <w:sz w:val="20"/>
                <w:szCs w:val="20"/>
              </w:rPr>
            </w:pPr>
            <w:r w:rsidRPr="00A03B1B">
              <w:rPr>
                <w:i/>
                <w:iCs/>
                <w:sz w:val="20"/>
                <w:szCs w:val="20"/>
              </w:rPr>
              <w:t>Resource Category Generic Minimum-Energy Cost</w:t>
            </w:r>
            <w:r w:rsidRPr="00A03B1B">
              <w:rPr>
                <w:iCs/>
                <w:sz w:val="20"/>
                <w:szCs w:val="20"/>
              </w:rPr>
              <w:t xml:space="preserve">—The Resource Category Generic Minimum Energy Cost cap for the category of the Resource </w:t>
            </w:r>
            <w:proofErr w:type="spellStart"/>
            <w:r w:rsidRPr="00A03B1B">
              <w:rPr>
                <w:i/>
                <w:iCs/>
                <w:sz w:val="20"/>
                <w:szCs w:val="20"/>
              </w:rPr>
              <w:t>rc</w:t>
            </w:r>
            <w:proofErr w:type="spellEnd"/>
            <w:r w:rsidRPr="00A03B1B">
              <w:rPr>
                <w:iCs/>
                <w:sz w:val="20"/>
                <w:szCs w:val="20"/>
              </w:rPr>
              <w:t>, according to Section 4.4.9.2.3, for the Operating Day.</w:t>
            </w:r>
          </w:p>
        </w:tc>
      </w:tr>
      <w:tr w:rsidR="00A03B1B" w:rsidRPr="00A03B1B" w14:paraId="7AFC91ED" w14:textId="77777777" w:rsidTr="00B31BB1">
        <w:tc>
          <w:tcPr>
            <w:tcW w:w="966" w:type="pct"/>
            <w:tcBorders>
              <w:top w:val="single" w:sz="6" w:space="0" w:color="auto"/>
              <w:left w:val="single" w:sz="4" w:space="0" w:color="auto"/>
              <w:bottom w:val="single" w:sz="6" w:space="0" w:color="auto"/>
              <w:right w:val="single" w:sz="6" w:space="0" w:color="auto"/>
            </w:tcBorders>
          </w:tcPr>
          <w:p w14:paraId="058F0D51" w14:textId="77777777" w:rsidR="00A03B1B" w:rsidRPr="00A03B1B" w:rsidRDefault="00A03B1B" w:rsidP="00A03B1B">
            <w:pPr>
              <w:spacing w:after="60"/>
              <w:rPr>
                <w:iCs/>
                <w:sz w:val="20"/>
                <w:szCs w:val="20"/>
              </w:rPr>
            </w:pPr>
            <w:r w:rsidRPr="00A03B1B">
              <w:rPr>
                <w:iCs/>
                <w:sz w:val="20"/>
                <w:szCs w:val="20"/>
              </w:rPr>
              <w:t xml:space="preserve">PAHR </w:t>
            </w:r>
            <w:r w:rsidRPr="00A03B1B">
              <w:rPr>
                <w:i/>
                <w:iCs/>
                <w:sz w:val="20"/>
                <w:szCs w:val="20"/>
                <w:vertAlign w:val="subscript"/>
              </w:rPr>
              <w:t>r, i</w:t>
            </w:r>
          </w:p>
        </w:tc>
        <w:tc>
          <w:tcPr>
            <w:tcW w:w="692" w:type="pct"/>
            <w:tcBorders>
              <w:top w:val="single" w:sz="6" w:space="0" w:color="auto"/>
              <w:left w:val="single" w:sz="6" w:space="0" w:color="auto"/>
              <w:bottom w:val="single" w:sz="6" w:space="0" w:color="auto"/>
              <w:right w:val="single" w:sz="6" w:space="0" w:color="auto"/>
            </w:tcBorders>
          </w:tcPr>
          <w:p w14:paraId="5BFE8C01" w14:textId="77777777" w:rsidR="00A03B1B" w:rsidRPr="00A03B1B" w:rsidRDefault="00A03B1B" w:rsidP="00A03B1B">
            <w:pPr>
              <w:spacing w:after="60"/>
              <w:rPr>
                <w:iCs/>
                <w:sz w:val="20"/>
                <w:szCs w:val="20"/>
              </w:rPr>
            </w:pPr>
            <w:r w:rsidRPr="00A03B1B">
              <w:rPr>
                <w:iCs/>
                <w:sz w:val="20"/>
                <w:szCs w:val="20"/>
              </w:rPr>
              <w:t>MMBtu / MWh</w:t>
            </w:r>
          </w:p>
        </w:tc>
        <w:tc>
          <w:tcPr>
            <w:tcW w:w="3342" w:type="pct"/>
            <w:tcBorders>
              <w:top w:val="single" w:sz="6" w:space="0" w:color="auto"/>
              <w:left w:val="single" w:sz="6" w:space="0" w:color="auto"/>
              <w:bottom w:val="single" w:sz="6" w:space="0" w:color="auto"/>
              <w:right w:val="single" w:sz="4" w:space="0" w:color="auto"/>
            </w:tcBorders>
          </w:tcPr>
          <w:p w14:paraId="4F4DE950" w14:textId="77777777" w:rsidR="00A03B1B" w:rsidRPr="00A03B1B" w:rsidRDefault="00A03B1B" w:rsidP="00A03B1B">
            <w:pPr>
              <w:spacing w:after="60"/>
              <w:rPr>
                <w:i/>
                <w:iCs/>
                <w:sz w:val="20"/>
                <w:szCs w:val="20"/>
              </w:rPr>
            </w:pPr>
            <w:r w:rsidRPr="00A03B1B">
              <w:rPr>
                <w:i/>
                <w:iCs/>
                <w:sz w:val="20"/>
                <w:szCs w:val="20"/>
              </w:rPr>
              <w:t>Proxy Average Heat Rate-</w:t>
            </w:r>
            <w:r w:rsidRPr="00A03B1B">
              <w:rPr>
                <w:iCs/>
                <w:sz w:val="20"/>
                <w:szCs w:val="20"/>
              </w:rPr>
              <w:t xml:space="preserve"> The proxy average heat rate for the Resource </w:t>
            </w:r>
            <w:r w:rsidRPr="00A03B1B">
              <w:rPr>
                <w:i/>
                <w:iCs/>
                <w:sz w:val="20"/>
                <w:szCs w:val="20"/>
              </w:rPr>
              <w:t>r</w:t>
            </w:r>
            <w:r w:rsidRPr="00A03B1B">
              <w:rPr>
                <w:iCs/>
                <w:sz w:val="20"/>
                <w:szCs w:val="20"/>
              </w:rPr>
              <w:t xml:space="preserve"> for the 15-minute Settlement Interval </w:t>
            </w:r>
            <w:r w:rsidRPr="00A03B1B">
              <w:rPr>
                <w:i/>
                <w:iCs/>
                <w:sz w:val="20"/>
                <w:szCs w:val="20"/>
              </w:rPr>
              <w:t>i</w:t>
            </w:r>
            <w:r w:rsidRPr="00A03B1B">
              <w:rPr>
                <w:iCs/>
                <w:sz w:val="20"/>
                <w:szCs w:val="20"/>
              </w:rPr>
              <w:t xml:space="preserve">.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5366BDC6" w14:textId="77777777" w:rsidTr="00B31BB1">
        <w:tc>
          <w:tcPr>
            <w:tcW w:w="966" w:type="pct"/>
            <w:tcBorders>
              <w:top w:val="single" w:sz="6" w:space="0" w:color="auto"/>
              <w:left w:val="single" w:sz="4" w:space="0" w:color="auto"/>
              <w:bottom w:val="single" w:sz="6" w:space="0" w:color="auto"/>
              <w:right w:val="single" w:sz="6" w:space="0" w:color="auto"/>
            </w:tcBorders>
            <w:hideMark/>
          </w:tcPr>
          <w:p w14:paraId="46773891" w14:textId="77777777" w:rsidR="00A03B1B" w:rsidRPr="00A03B1B" w:rsidRDefault="00A03B1B" w:rsidP="00A03B1B">
            <w:pPr>
              <w:spacing w:after="60"/>
              <w:rPr>
                <w:iCs/>
                <w:sz w:val="20"/>
                <w:szCs w:val="20"/>
              </w:rPr>
            </w:pPr>
            <w:r w:rsidRPr="00A03B1B">
              <w:rPr>
                <w:iCs/>
                <w:sz w:val="20"/>
                <w:szCs w:val="20"/>
              </w:rPr>
              <w:t xml:space="preserve">STOM </w:t>
            </w:r>
            <w:proofErr w:type="spellStart"/>
            <w:r w:rsidRPr="00A03B1B">
              <w:rPr>
                <w:i/>
                <w:iCs/>
                <w:sz w:val="20"/>
                <w:szCs w:val="20"/>
                <w:vertAlign w:val="subscript"/>
              </w:rPr>
              <w:t>rc</w:t>
            </w:r>
            <w:proofErr w:type="spellEnd"/>
            <w:r w:rsidRPr="00A03B1B">
              <w:rPr>
                <w:iCs/>
                <w:sz w:val="20"/>
                <w:szCs w:val="20"/>
                <w:vertAlign w:val="subscript"/>
              </w:rPr>
              <w:t xml:space="preserve"> </w:t>
            </w:r>
          </w:p>
        </w:tc>
        <w:tc>
          <w:tcPr>
            <w:tcW w:w="692" w:type="pct"/>
            <w:tcBorders>
              <w:top w:val="single" w:sz="6" w:space="0" w:color="auto"/>
              <w:left w:val="single" w:sz="6" w:space="0" w:color="auto"/>
              <w:bottom w:val="single" w:sz="6" w:space="0" w:color="auto"/>
              <w:right w:val="single" w:sz="6" w:space="0" w:color="auto"/>
            </w:tcBorders>
            <w:hideMark/>
          </w:tcPr>
          <w:p w14:paraId="66C1FC19" w14:textId="77777777" w:rsidR="00A03B1B" w:rsidRPr="00A03B1B" w:rsidRDefault="00A03B1B" w:rsidP="00A03B1B">
            <w:pPr>
              <w:spacing w:after="60"/>
              <w:rPr>
                <w:iCs/>
                <w:sz w:val="20"/>
                <w:szCs w:val="20"/>
              </w:rPr>
            </w:pPr>
            <w:r w:rsidRPr="00A03B1B">
              <w:rPr>
                <w:iCs/>
                <w:sz w:val="20"/>
                <w:szCs w:val="20"/>
              </w:rPr>
              <w:t>$/MWh</w:t>
            </w:r>
          </w:p>
        </w:tc>
        <w:tc>
          <w:tcPr>
            <w:tcW w:w="3342" w:type="pct"/>
            <w:tcBorders>
              <w:top w:val="single" w:sz="6" w:space="0" w:color="auto"/>
              <w:left w:val="single" w:sz="6" w:space="0" w:color="auto"/>
              <w:bottom w:val="single" w:sz="6" w:space="0" w:color="auto"/>
              <w:right w:val="single" w:sz="4" w:space="0" w:color="auto"/>
            </w:tcBorders>
            <w:hideMark/>
          </w:tcPr>
          <w:p w14:paraId="3AF13ABA" w14:textId="77777777" w:rsidR="00A03B1B" w:rsidRPr="00A03B1B" w:rsidRDefault="00A03B1B" w:rsidP="00A03B1B">
            <w:pPr>
              <w:spacing w:after="60"/>
              <w:rPr>
                <w:iCs/>
                <w:sz w:val="20"/>
                <w:szCs w:val="20"/>
              </w:rPr>
            </w:pPr>
            <w:r w:rsidRPr="00A03B1B">
              <w:rPr>
                <w:i/>
                <w:iCs/>
                <w:sz w:val="20"/>
                <w:szCs w:val="20"/>
              </w:rPr>
              <w:t xml:space="preserve">Standard Operations and Maintenance Cost - </w:t>
            </w:r>
            <w:r w:rsidRPr="00A03B1B">
              <w:rPr>
                <w:iCs/>
                <w:sz w:val="20"/>
                <w:szCs w:val="20"/>
              </w:rPr>
              <w:t xml:space="preserve">The standard O&amp;M cost for the Resource Category </w:t>
            </w:r>
            <w:proofErr w:type="spellStart"/>
            <w:r w:rsidRPr="00A03B1B">
              <w:rPr>
                <w:i/>
                <w:iCs/>
                <w:sz w:val="20"/>
                <w:szCs w:val="20"/>
              </w:rPr>
              <w:t>rc</w:t>
            </w:r>
            <w:proofErr w:type="spellEnd"/>
            <w:r w:rsidRPr="00A03B1B">
              <w:rPr>
                <w:iCs/>
                <w:sz w:val="20"/>
                <w:szCs w:val="20"/>
              </w:rPr>
              <w:t xml:space="preserve"> for operations above LSL, shall be set to the minimum energy variable O&amp;M costs, as described in paragraph (6)(c) of Section 5.6.1, Verifiable Costs.  </w:t>
            </w:r>
          </w:p>
        </w:tc>
      </w:tr>
      <w:tr w:rsidR="00A03B1B" w:rsidRPr="00A03B1B" w14:paraId="565E8143" w14:textId="77777777" w:rsidTr="00B31BB1">
        <w:tc>
          <w:tcPr>
            <w:tcW w:w="966" w:type="pct"/>
            <w:tcBorders>
              <w:top w:val="single" w:sz="6" w:space="0" w:color="auto"/>
              <w:left w:val="single" w:sz="4" w:space="0" w:color="auto"/>
              <w:bottom w:val="single" w:sz="6" w:space="0" w:color="auto"/>
              <w:right w:val="single" w:sz="6" w:space="0" w:color="auto"/>
            </w:tcBorders>
          </w:tcPr>
          <w:p w14:paraId="278B245B" w14:textId="77777777" w:rsidR="00A03B1B" w:rsidRPr="00A03B1B" w:rsidRDefault="00A03B1B" w:rsidP="00A03B1B">
            <w:pPr>
              <w:spacing w:after="60"/>
              <w:rPr>
                <w:iCs/>
                <w:sz w:val="20"/>
                <w:szCs w:val="20"/>
              </w:rPr>
            </w:pPr>
            <w:r w:rsidRPr="00A03B1B">
              <w:rPr>
                <w:iCs/>
                <w:sz w:val="20"/>
                <w:szCs w:val="20"/>
              </w:rPr>
              <w:t xml:space="preserve">RTSPP </w:t>
            </w:r>
            <w:r w:rsidRPr="00A03B1B">
              <w:rPr>
                <w:i/>
                <w:iCs/>
                <w:sz w:val="20"/>
                <w:szCs w:val="20"/>
                <w:vertAlign w:val="subscript"/>
              </w:rPr>
              <w:t>p, i</w:t>
            </w:r>
          </w:p>
        </w:tc>
        <w:tc>
          <w:tcPr>
            <w:tcW w:w="692" w:type="pct"/>
            <w:tcBorders>
              <w:top w:val="single" w:sz="6" w:space="0" w:color="auto"/>
              <w:left w:val="single" w:sz="6" w:space="0" w:color="auto"/>
              <w:bottom w:val="single" w:sz="6" w:space="0" w:color="auto"/>
              <w:right w:val="single" w:sz="6" w:space="0" w:color="auto"/>
            </w:tcBorders>
          </w:tcPr>
          <w:p w14:paraId="1FFE7F38" w14:textId="77777777" w:rsidR="00A03B1B" w:rsidRPr="00A03B1B" w:rsidRDefault="00A03B1B" w:rsidP="00A03B1B">
            <w:pPr>
              <w:spacing w:after="60"/>
              <w:rPr>
                <w:iCs/>
                <w:sz w:val="20"/>
                <w:szCs w:val="20"/>
              </w:rPr>
            </w:pPr>
            <w:r w:rsidRPr="00A03B1B">
              <w:rPr>
                <w:iCs/>
                <w:sz w:val="20"/>
                <w:szCs w:val="20"/>
              </w:rPr>
              <w:t>$/MWh</w:t>
            </w:r>
          </w:p>
        </w:tc>
        <w:tc>
          <w:tcPr>
            <w:tcW w:w="3342" w:type="pct"/>
            <w:tcBorders>
              <w:top w:val="single" w:sz="6" w:space="0" w:color="auto"/>
              <w:left w:val="single" w:sz="6" w:space="0" w:color="auto"/>
              <w:bottom w:val="single" w:sz="6" w:space="0" w:color="auto"/>
              <w:right w:val="single" w:sz="4" w:space="0" w:color="auto"/>
            </w:tcBorders>
          </w:tcPr>
          <w:p w14:paraId="016337C0" w14:textId="77777777" w:rsidR="00A03B1B" w:rsidRPr="00A03B1B" w:rsidRDefault="00A03B1B" w:rsidP="00A03B1B">
            <w:pPr>
              <w:spacing w:after="60"/>
              <w:rPr>
                <w:i/>
                <w:iCs/>
                <w:sz w:val="20"/>
                <w:szCs w:val="20"/>
              </w:rPr>
            </w:pPr>
            <w:r w:rsidRPr="00A03B1B">
              <w:rPr>
                <w:i/>
                <w:iCs/>
                <w:sz w:val="20"/>
                <w:szCs w:val="20"/>
              </w:rPr>
              <w:t>Real-Time Settlement Point Price</w:t>
            </w:r>
            <w:r w:rsidRPr="00A03B1B">
              <w:rPr>
                <w:iCs/>
                <w:sz w:val="20"/>
                <w:szCs w:val="20"/>
              </w:rPr>
              <w:t xml:space="preserve">—The Real-Time Settlement Point Price at Settlement Point </w:t>
            </w:r>
            <w:r w:rsidRPr="00A03B1B">
              <w:rPr>
                <w:i/>
                <w:iCs/>
                <w:sz w:val="20"/>
                <w:szCs w:val="20"/>
              </w:rPr>
              <w:t>p</w:t>
            </w:r>
            <w:r w:rsidRPr="00A03B1B">
              <w:rPr>
                <w:iCs/>
                <w:sz w:val="20"/>
                <w:szCs w:val="20"/>
              </w:rPr>
              <w:t xml:space="preserve">, for the 15-minute Settlement Interval </w:t>
            </w:r>
            <w:r w:rsidRPr="00A03B1B">
              <w:rPr>
                <w:i/>
                <w:iCs/>
                <w:sz w:val="20"/>
                <w:szCs w:val="20"/>
              </w:rPr>
              <w:t>i</w:t>
            </w:r>
            <w:r w:rsidRPr="00A03B1B">
              <w:rPr>
                <w:iCs/>
                <w:sz w:val="20"/>
                <w:szCs w:val="20"/>
              </w:rPr>
              <w:t>.</w:t>
            </w:r>
          </w:p>
        </w:tc>
      </w:tr>
      <w:tr w:rsidR="00A03B1B" w:rsidRPr="00A03B1B" w14:paraId="21DC4A88" w14:textId="77777777" w:rsidTr="00B31BB1">
        <w:tc>
          <w:tcPr>
            <w:tcW w:w="966" w:type="pct"/>
            <w:tcBorders>
              <w:top w:val="single" w:sz="6" w:space="0" w:color="auto"/>
              <w:left w:val="single" w:sz="4" w:space="0" w:color="auto"/>
              <w:bottom w:val="single" w:sz="6" w:space="0" w:color="auto"/>
              <w:right w:val="single" w:sz="6" w:space="0" w:color="auto"/>
            </w:tcBorders>
          </w:tcPr>
          <w:p w14:paraId="0291D03F" w14:textId="77777777" w:rsidR="00A03B1B" w:rsidRPr="00A03B1B" w:rsidRDefault="00A03B1B" w:rsidP="00A03B1B">
            <w:pPr>
              <w:spacing w:after="60"/>
              <w:rPr>
                <w:iCs/>
                <w:sz w:val="20"/>
                <w:szCs w:val="20"/>
              </w:rPr>
            </w:pPr>
            <w:r w:rsidRPr="00A03B1B">
              <w:rPr>
                <w:iCs/>
                <w:sz w:val="20"/>
                <w:szCs w:val="20"/>
              </w:rPr>
              <w:t>FIP</w:t>
            </w:r>
          </w:p>
        </w:tc>
        <w:tc>
          <w:tcPr>
            <w:tcW w:w="692" w:type="pct"/>
            <w:tcBorders>
              <w:top w:val="single" w:sz="6" w:space="0" w:color="auto"/>
              <w:left w:val="single" w:sz="6" w:space="0" w:color="auto"/>
              <w:bottom w:val="single" w:sz="6" w:space="0" w:color="auto"/>
              <w:right w:val="single" w:sz="6" w:space="0" w:color="auto"/>
            </w:tcBorders>
          </w:tcPr>
          <w:p w14:paraId="2EEEA4DB" w14:textId="77777777" w:rsidR="00A03B1B" w:rsidRPr="00A03B1B" w:rsidRDefault="00A03B1B" w:rsidP="00A03B1B">
            <w:pPr>
              <w:spacing w:after="60"/>
              <w:rPr>
                <w:iCs/>
                <w:sz w:val="20"/>
                <w:szCs w:val="20"/>
              </w:rPr>
            </w:pPr>
            <w:r w:rsidRPr="00A03B1B">
              <w:rPr>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1437203C" w14:textId="77777777" w:rsidR="00A03B1B" w:rsidRPr="00A03B1B" w:rsidRDefault="00A03B1B" w:rsidP="00A03B1B">
            <w:pPr>
              <w:spacing w:after="60"/>
              <w:rPr>
                <w:i/>
                <w:iCs/>
                <w:sz w:val="20"/>
                <w:szCs w:val="20"/>
              </w:rPr>
            </w:pPr>
            <w:r w:rsidRPr="00A03B1B">
              <w:rPr>
                <w:i/>
                <w:iCs/>
                <w:sz w:val="20"/>
                <w:szCs w:val="20"/>
              </w:rPr>
              <w:t>Fuel Index Price</w:t>
            </w:r>
            <w:r w:rsidRPr="00A03B1B">
              <w:rPr>
                <w:iCs/>
                <w:sz w:val="20"/>
                <w:szCs w:val="20"/>
              </w:rPr>
              <w:t>—As defined in Section 2.1, Definitions.</w:t>
            </w:r>
          </w:p>
        </w:tc>
      </w:tr>
      <w:tr w:rsidR="00A03B1B" w:rsidRPr="00A03B1B" w14:paraId="711A1BA2" w14:textId="77777777" w:rsidTr="00B31BB1">
        <w:tc>
          <w:tcPr>
            <w:tcW w:w="966" w:type="pct"/>
            <w:tcBorders>
              <w:top w:val="single" w:sz="6" w:space="0" w:color="auto"/>
              <w:left w:val="single" w:sz="4" w:space="0" w:color="auto"/>
              <w:bottom w:val="single" w:sz="6" w:space="0" w:color="auto"/>
              <w:right w:val="single" w:sz="6" w:space="0" w:color="auto"/>
            </w:tcBorders>
          </w:tcPr>
          <w:p w14:paraId="1B2407BE" w14:textId="77777777" w:rsidR="00A03B1B" w:rsidRPr="00A03B1B" w:rsidRDefault="00A03B1B" w:rsidP="00A03B1B">
            <w:pPr>
              <w:spacing w:after="60"/>
              <w:rPr>
                <w:iCs/>
                <w:sz w:val="20"/>
                <w:szCs w:val="20"/>
              </w:rPr>
            </w:pPr>
            <w:r w:rsidRPr="00A03B1B">
              <w:rPr>
                <w:iCs/>
                <w:sz w:val="20"/>
                <w:szCs w:val="20"/>
              </w:rPr>
              <w:t>FOP</w:t>
            </w:r>
          </w:p>
        </w:tc>
        <w:tc>
          <w:tcPr>
            <w:tcW w:w="692" w:type="pct"/>
            <w:tcBorders>
              <w:top w:val="single" w:sz="6" w:space="0" w:color="auto"/>
              <w:left w:val="single" w:sz="6" w:space="0" w:color="auto"/>
              <w:bottom w:val="single" w:sz="6" w:space="0" w:color="auto"/>
              <w:right w:val="single" w:sz="6" w:space="0" w:color="auto"/>
            </w:tcBorders>
          </w:tcPr>
          <w:p w14:paraId="5049D0AD" w14:textId="77777777" w:rsidR="00A03B1B" w:rsidRPr="00A03B1B" w:rsidRDefault="00A03B1B" w:rsidP="00A03B1B">
            <w:pPr>
              <w:spacing w:after="60"/>
              <w:rPr>
                <w:iCs/>
                <w:sz w:val="20"/>
                <w:szCs w:val="20"/>
              </w:rPr>
            </w:pPr>
            <w:r w:rsidRPr="00A03B1B">
              <w:rPr>
                <w:iCs/>
                <w:sz w:val="20"/>
                <w:szCs w:val="20"/>
              </w:rPr>
              <w:t>$/MMBtu</w:t>
            </w:r>
          </w:p>
        </w:tc>
        <w:tc>
          <w:tcPr>
            <w:tcW w:w="3342" w:type="pct"/>
            <w:tcBorders>
              <w:top w:val="single" w:sz="6" w:space="0" w:color="auto"/>
              <w:left w:val="single" w:sz="6" w:space="0" w:color="auto"/>
              <w:bottom w:val="single" w:sz="6" w:space="0" w:color="auto"/>
              <w:right w:val="single" w:sz="4" w:space="0" w:color="auto"/>
            </w:tcBorders>
          </w:tcPr>
          <w:p w14:paraId="3AD74FB8" w14:textId="77777777" w:rsidR="00A03B1B" w:rsidRPr="00A03B1B" w:rsidRDefault="00A03B1B" w:rsidP="00A03B1B">
            <w:pPr>
              <w:spacing w:after="60"/>
              <w:rPr>
                <w:iCs/>
                <w:sz w:val="20"/>
                <w:szCs w:val="20"/>
              </w:rPr>
            </w:pPr>
            <w:r w:rsidRPr="00A03B1B">
              <w:rPr>
                <w:i/>
                <w:iCs/>
                <w:sz w:val="20"/>
                <w:szCs w:val="20"/>
              </w:rPr>
              <w:t>Fuel Oil Price</w:t>
            </w:r>
            <w:r w:rsidRPr="00A03B1B">
              <w:rPr>
                <w:iCs/>
                <w:sz w:val="20"/>
                <w:szCs w:val="20"/>
              </w:rPr>
              <w:t>—As defined in Section 2.1.</w:t>
            </w:r>
          </w:p>
        </w:tc>
      </w:tr>
      <w:tr w:rsidR="00A03B1B" w:rsidRPr="00A03B1B" w14:paraId="48DA27A5" w14:textId="77777777" w:rsidTr="00B31BB1">
        <w:tc>
          <w:tcPr>
            <w:tcW w:w="966" w:type="pct"/>
            <w:tcBorders>
              <w:top w:val="single" w:sz="6" w:space="0" w:color="auto"/>
              <w:left w:val="single" w:sz="4" w:space="0" w:color="auto"/>
              <w:bottom w:val="single" w:sz="6" w:space="0" w:color="auto"/>
              <w:right w:val="single" w:sz="6" w:space="0" w:color="auto"/>
            </w:tcBorders>
            <w:hideMark/>
          </w:tcPr>
          <w:p w14:paraId="11A3153C" w14:textId="77777777" w:rsidR="00A03B1B" w:rsidRPr="00A03B1B" w:rsidRDefault="00A03B1B" w:rsidP="00A03B1B">
            <w:pPr>
              <w:spacing w:after="60"/>
              <w:rPr>
                <w:i/>
                <w:iCs/>
                <w:sz w:val="20"/>
                <w:szCs w:val="20"/>
              </w:rPr>
            </w:pPr>
            <w:r w:rsidRPr="00A03B1B">
              <w:rPr>
                <w:iCs/>
                <w:sz w:val="20"/>
                <w:szCs w:val="20"/>
              </w:rPr>
              <w:t xml:space="preserve">FA </w:t>
            </w:r>
            <w:r w:rsidRPr="00A03B1B">
              <w:rPr>
                <w:i/>
                <w:iCs/>
                <w:sz w:val="20"/>
                <w:szCs w:val="20"/>
                <w:vertAlign w:val="subscript"/>
              </w:rPr>
              <w:t>r</w:t>
            </w:r>
          </w:p>
        </w:tc>
        <w:tc>
          <w:tcPr>
            <w:tcW w:w="692" w:type="pct"/>
            <w:tcBorders>
              <w:top w:val="single" w:sz="6" w:space="0" w:color="auto"/>
              <w:left w:val="single" w:sz="6" w:space="0" w:color="auto"/>
              <w:bottom w:val="single" w:sz="6" w:space="0" w:color="auto"/>
              <w:right w:val="single" w:sz="6" w:space="0" w:color="auto"/>
            </w:tcBorders>
            <w:hideMark/>
          </w:tcPr>
          <w:p w14:paraId="38724A2E" w14:textId="77777777" w:rsidR="00A03B1B" w:rsidRPr="00A03B1B" w:rsidRDefault="00A03B1B" w:rsidP="00A03B1B">
            <w:pPr>
              <w:spacing w:after="60"/>
              <w:rPr>
                <w:iCs/>
                <w:sz w:val="20"/>
                <w:szCs w:val="20"/>
              </w:rPr>
            </w:pPr>
            <w:r w:rsidRPr="00A03B1B">
              <w:rPr>
                <w:iCs/>
                <w:sz w:val="20"/>
                <w:szCs w:val="20"/>
              </w:rPr>
              <w:t>$/MMBtu</w:t>
            </w:r>
          </w:p>
        </w:tc>
        <w:tc>
          <w:tcPr>
            <w:tcW w:w="3342" w:type="pct"/>
            <w:tcBorders>
              <w:top w:val="single" w:sz="6" w:space="0" w:color="auto"/>
              <w:left w:val="single" w:sz="6" w:space="0" w:color="auto"/>
              <w:bottom w:val="single" w:sz="6" w:space="0" w:color="auto"/>
              <w:right w:val="single" w:sz="4" w:space="0" w:color="auto"/>
            </w:tcBorders>
            <w:hideMark/>
          </w:tcPr>
          <w:p w14:paraId="1394A712" w14:textId="77777777" w:rsidR="00A03B1B" w:rsidRPr="00A03B1B" w:rsidRDefault="00A03B1B" w:rsidP="00A03B1B">
            <w:pPr>
              <w:spacing w:after="60"/>
              <w:rPr>
                <w:iCs/>
                <w:sz w:val="20"/>
                <w:szCs w:val="20"/>
              </w:rPr>
            </w:pPr>
            <w:r w:rsidRPr="00A03B1B">
              <w:rPr>
                <w:i/>
                <w:iCs/>
                <w:sz w:val="20"/>
                <w:szCs w:val="20"/>
              </w:rPr>
              <w:t>Fuel Adder</w:t>
            </w:r>
            <w:r w:rsidRPr="00A03B1B">
              <w:rPr>
                <w:iCs/>
                <w:sz w:val="20"/>
                <w:szCs w:val="20"/>
              </w:rPr>
              <w:t xml:space="preserve"> — The fuel adder is the average cost above the index price Resource </w:t>
            </w:r>
            <w:r w:rsidRPr="00A03B1B">
              <w:rPr>
                <w:i/>
                <w:iCs/>
                <w:sz w:val="20"/>
                <w:szCs w:val="20"/>
              </w:rPr>
              <w:t xml:space="preserve">r </w:t>
            </w:r>
            <w:r w:rsidRPr="00A03B1B">
              <w:rPr>
                <w:iCs/>
                <w:sz w:val="20"/>
                <w:szCs w:val="20"/>
              </w:rPr>
              <w:t xml:space="preserve">has paid to obtain fuel.  Where for a Combined Cycle Train, the Resource </w:t>
            </w:r>
            <w:r w:rsidRPr="00A03B1B">
              <w:rPr>
                <w:i/>
                <w:iCs/>
                <w:sz w:val="20"/>
                <w:szCs w:val="20"/>
              </w:rPr>
              <w:t xml:space="preserve">r </w:t>
            </w:r>
            <w:r w:rsidRPr="00A03B1B">
              <w:rPr>
                <w:iCs/>
                <w:sz w:val="20"/>
                <w:szCs w:val="20"/>
              </w:rPr>
              <w:t xml:space="preserve">is a Combined Cycle Generation Resource within the Combined Cycle Train.  See the Verifiable Cost Manual for additional information. </w:t>
            </w:r>
          </w:p>
        </w:tc>
      </w:tr>
      <w:tr w:rsidR="00A03B1B" w:rsidRPr="00A03B1B" w14:paraId="2B75C046" w14:textId="77777777" w:rsidTr="00B31BB1">
        <w:tc>
          <w:tcPr>
            <w:tcW w:w="966" w:type="pct"/>
            <w:tcBorders>
              <w:top w:val="single" w:sz="6" w:space="0" w:color="auto"/>
              <w:left w:val="single" w:sz="4" w:space="0" w:color="auto"/>
              <w:bottom w:val="single" w:sz="6" w:space="0" w:color="auto"/>
              <w:right w:val="single" w:sz="6" w:space="0" w:color="auto"/>
            </w:tcBorders>
          </w:tcPr>
          <w:p w14:paraId="742FB111" w14:textId="77777777" w:rsidR="00A03B1B" w:rsidRPr="00A03B1B" w:rsidRDefault="00A03B1B" w:rsidP="00A03B1B">
            <w:pPr>
              <w:spacing w:after="60"/>
              <w:rPr>
                <w:iCs/>
                <w:sz w:val="20"/>
                <w:szCs w:val="20"/>
              </w:rPr>
            </w:pPr>
            <w:r w:rsidRPr="00A03B1B">
              <w:rPr>
                <w:iCs/>
                <w:sz w:val="20"/>
                <w:szCs w:val="20"/>
              </w:rPr>
              <w:lastRenderedPageBreak/>
              <w:t xml:space="preserve">EMREAMT </w:t>
            </w:r>
            <w:r w:rsidRPr="00A03B1B">
              <w:rPr>
                <w:i/>
                <w:iCs/>
                <w:sz w:val="20"/>
                <w:szCs w:val="20"/>
                <w:vertAlign w:val="subscript"/>
              </w:rPr>
              <w:t>q, r, p, i</w:t>
            </w:r>
          </w:p>
        </w:tc>
        <w:tc>
          <w:tcPr>
            <w:tcW w:w="692" w:type="pct"/>
            <w:tcBorders>
              <w:top w:val="single" w:sz="6" w:space="0" w:color="auto"/>
              <w:left w:val="single" w:sz="6" w:space="0" w:color="auto"/>
              <w:bottom w:val="single" w:sz="6" w:space="0" w:color="auto"/>
              <w:right w:val="single" w:sz="6" w:space="0" w:color="auto"/>
            </w:tcBorders>
          </w:tcPr>
          <w:p w14:paraId="64A8C7FE"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3A0D4DFD" w14:textId="77777777" w:rsidR="00A03B1B" w:rsidRPr="00A03B1B" w:rsidRDefault="00A03B1B" w:rsidP="00A03B1B">
            <w:pPr>
              <w:spacing w:after="60"/>
              <w:rPr>
                <w:iCs/>
                <w:sz w:val="20"/>
                <w:szCs w:val="20"/>
              </w:rPr>
            </w:pPr>
            <w:r w:rsidRPr="00A03B1B">
              <w:rPr>
                <w:i/>
                <w:iCs/>
                <w:sz w:val="20"/>
                <w:szCs w:val="20"/>
              </w:rPr>
              <w:t>Emergency Energy Amount per QSE per Settlement Point per unit per interval</w:t>
            </w:r>
            <w:r w:rsidRPr="00A03B1B">
              <w:rPr>
                <w:iCs/>
                <w:sz w:val="20"/>
                <w:szCs w:val="20"/>
              </w:rPr>
              <w:t xml:space="preserve">—The payment to QSE </w:t>
            </w:r>
            <w:r w:rsidRPr="00A03B1B">
              <w:rPr>
                <w:i/>
                <w:iCs/>
                <w:sz w:val="20"/>
                <w:szCs w:val="20"/>
              </w:rPr>
              <w:t>q</w:t>
            </w:r>
            <w:r w:rsidRPr="00A03B1B">
              <w:rPr>
                <w:iCs/>
                <w:sz w:val="20"/>
                <w:szCs w:val="20"/>
              </w:rPr>
              <w:t xml:space="preserve"> for the additional energy or Ancillary Services produced or consumed by Resource </w:t>
            </w:r>
            <w:proofErr w:type="spellStart"/>
            <w:r w:rsidRPr="00A03B1B">
              <w:rPr>
                <w:i/>
                <w:iCs/>
                <w:sz w:val="20"/>
                <w:szCs w:val="20"/>
              </w:rPr>
              <w:t>r</w:t>
            </w:r>
            <w:r w:rsidRPr="00A03B1B">
              <w:rPr>
                <w:iCs/>
                <w:sz w:val="20"/>
                <w:szCs w:val="20"/>
              </w:rPr>
              <w:t xml:space="preserve"> at</w:t>
            </w:r>
            <w:proofErr w:type="spellEnd"/>
            <w:r w:rsidRPr="00A03B1B">
              <w:rPr>
                <w:iCs/>
                <w:sz w:val="20"/>
                <w:szCs w:val="20"/>
              </w:rPr>
              <w:t xml:space="preserve"> Resource Node </w:t>
            </w:r>
            <w:r w:rsidRPr="00A03B1B">
              <w:rPr>
                <w:i/>
                <w:iCs/>
                <w:sz w:val="20"/>
                <w:szCs w:val="20"/>
              </w:rPr>
              <w:t>p</w:t>
            </w:r>
            <w:r w:rsidRPr="00A03B1B">
              <w:rPr>
                <w:iCs/>
                <w:sz w:val="20"/>
                <w:szCs w:val="20"/>
              </w:rPr>
              <w:t xml:space="preserve"> in Real-Time during the Emergency Condition, for the 15-minute Settlement Interval </w:t>
            </w:r>
            <w:r w:rsidRPr="00A03B1B">
              <w:rPr>
                <w:i/>
                <w:iCs/>
                <w:sz w:val="20"/>
                <w:szCs w:val="20"/>
              </w:rPr>
              <w:t>i</w:t>
            </w:r>
            <w:r w:rsidRPr="00A03B1B">
              <w:rPr>
                <w:iCs/>
                <w:sz w:val="20"/>
                <w:szCs w:val="20"/>
              </w:rPr>
              <w:t>.  Payment for emergency energy is made to the Combined Cycle Train.</w:t>
            </w:r>
          </w:p>
        </w:tc>
      </w:tr>
      <w:tr w:rsidR="00A03B1B" w:rsidRPr="00A03B1B" w14:paraId="29EC31CB"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5F5DFD58" w14:textId="77777777" w:rsidR="00A03B1B" w:rsidRPr="00A03B1B" w:rsidRDefault="00A03B1B" w:rsidP="00A03B1B">
            <w:pPr>
              <w:spacing w:after="60"/>
              <w:rPr>
                <w:iCs/>
                <w:sz w:val="20"/>
                <w:szCs w:val="20"/>
              </w:rPr>
            </w:pPr>
            <w:r w:rsidRPr="00A03B1B">
              <w:rPr>
                <w:iCs/>
                <w:sz w:val="20"/>
                <w:szCs w:val="20"/>
              </w:rPr>
              <w:t xml:space="preserve">VSSVARAMT </w:t>
            </w:r>
            <w:r w:rsidRPr="00A03B1B">
              <w:rPr>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33CCF07C"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5832A4E1" w14:textId="77777777" w:rsidR="00A03B1B" w:rsidRPr="00A03B1B" w:rsidRDefault="00A03B1B" w:rsidP="00A03B1B">
            <w:pPr>
              <w:spacing w:after="60"/>
              <w:rPr>
                <w:iCs/>
                <w:sz w:val="20"/>
                <w:szCs w:val="20"/>
              </w:rPr>
            </w:pPr>
            <w:r w:rsidRPr="00A03B1B">
              <w:rPr>
                <w:i/>
                <w:iCs/>
                <w:sz w:val="20"/>
                <w:szCs w:val="20"/>
              </w:rPr>
              <w:t xml:space="preserve">Voltage Support Service </w:t>
            </w:r>
            <w:proofErr w:type="spellStart"/>
            <w:r w:rsidRPr="00A03B1B">
              <w:rPr>
                <w:i/>
                <w:iCs/>
                <w:sz w:val="20"/>
                <w:szCs w:val="20"/>
              </w:rPr>
              <w:t>VAr</w:t>
            </w:r>
            <w:proofErr w:type="spellEnd"/>
            <w:r w:rsidRPr="00A03B1B">
              <w:rPr>
                <w:i/>
                <w:iCs/>
                <w:sz w:val="20"/>
                <w:szCs w:val="20"/>
              </w:rPr>
              <w:t xml:space="preserve"> Amount per QSE per Generation Resource -</w:t>
            </w:r>
            <w:r w:rsidRPr="00A03B1B">
              <w:rPr>
                <w:iCs/>
                <w:sz w:val="20"/>
                <w:szCs w:val="20"/>
              </w:rPr>
              <w:t xml:space="preserve"> The payment to QSE </w:t>
            </w:r>
            <w:r w:rsidRPr="00A03B1B">
              <w:rPr>
                <w:i/>
                <w:iCs/>
                <w:sz w:val="20"/>
                <w:szCs w:val="20"/>
              </w:rPr>
              <w:t>q</w:t>
            </w:r>
            <w:r w:rsidRPr="00A03B1B">
              <w:rPr>
                <w:iCs/>
                <w:sz w:val="20"/>
                <w:szCs w:val="20"/>
              </w:rPr>
              <w:t xml:space="preserve"> for the VSS provided by Generation Resource </w:t>
            </w:r>
            <w:r w:rsidRPr="00A03B1B">
              <w:rPr>
                <w:i/>
                <w:iCs/>
                <w:sz w:val="20"/>
                <w:szCs w:val="20"/>
              </w:rPr>
              <w:t>r,</w:t>
            </w:r>
            <w:r w:rsidRPr="00A03B1B">
              <w:rPr>
                <w:iCs/>
                <w:sz w:val="20"/>
                <w:szCs w:val="20"/>
              </w:rPr>
              <w:t xml:space="preserve"> for the 15-minute Settlement Interval </w:t>
            </w:r>
            <w:r w:rsidRPr="00A03B1B">
              <w:rPr>
                <w:i/>
                <w:iCs/>
                <w:sz w:val="20"/>
                <w:szCs w:val="20"/>
              </w:rPr>
              <w:t>i</w:t>
            </w:r>
            <w:r w:rsidRPr="00A03B1B">
              <w:rPr>
                <w:iCs/>
                <w:sz w:val="20"/>
                <w:szCs w:val="20"/>
              </w:rPr>
              <w:t>.  Where for a Combined Cycle Resource</w:t>
            </w:r>
            <w:r w:rsidRPr="00A03B1B">
              <w:rPr>
                <w:i/>
                <w:iCs/>
                <w:sz w:val="20"/>
                <w:szCs w:val="20"/>
              </w:rPr>
              <w:t xml:space="preserve"> r</w:t>
            </w:r>
            <w:r w:rsidRPr="00A03B1B">
              <w:rPr>
                <w:iCs/>
                <w:sz w:val="20"/>
                <w:szCs w:val="20"/>
              </w:rPr>
              <w:t xml:space="preserve"> is a Combined Cycle Train.</w:t>
            </w:r>
          </w:p>
        </w:tc>
      </w:tr>
      <w:tr w:rsidR="00A03B1B" w:rsidRPr="00A03B1B" w14:paraId="7226A9AB"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653EFB5B" w14:textId="77777777" w:rsidR="00A03B1B" w:rsidRPr="00A03B1B" w:rsidRDefault="00A03B1B" w:rsidP="00A03B1B">
            <w:pPr>
              <w:spacing w:after="60"/>
              <w:rPr>
                <w:iCs/>
                <w:sz w:val="20"/>
                <w:szCs w:val="20"/>
              </w:rPr>
            </w:pPr>
            <w:r w:rsidRPr="00A03B1B">
              <w:rPr>
                <w:iCs/>
                <w:sz w:val="20"/>
                <w:szCs w:val="20"/>
              </w:rPr>
              <w:t xml:space="preserve">VSSEAMT </w:t>
            </w:r>
            <w:r w:rsidRPr="00A03B1B">
              <w:rPr>
                <w:i/>
                <w:iCs/>
                <w:sz w:val="20"/>
                <w:szCs w:val="20"/>
                <w:vertAlign w:val="subscript"/>
              </w:rPr>
              <w:t>q, r, i</w:t>
            </w:r>
          </w:p>
        </w:tc>
        <w:tc>
          <w:tcPr>
            <w:tcW w:w="692" w:type="pct"/>
            <w:tcBorders>
              <w:top w:val="single" w:sz="6" w:space="0" w:color="auto"/>
              <w:left w:val="single" w:sz="6" w:space="0" w:color="auto"/>
              <w:bottom w:val="single" w:sz="6" w:space="0" w:color="auto"/>
              <w:right w:val="single" w:sz="6" w:space="0" w:color="auto"/>
            </w:tcBorders>
          </w:tcPr>
          <w:p w14:paraId="3C3DBE41" w14:textId="77777777" w:rsidR="00A03B1B" w:rsidRPr="00A03B1B" w:rsidRDefault="00A03B1B" w:rsidP="00A03B1B">
            <w:pPr>
              <w:spacing w:after="60"/>
              <w:rPr>
                <w:iCs/>
                <w:sz w:val="20"/>
                <w:szCs w:val="20"/>
              </w:rPr>
            </w:pPr>
            <w:r w:rsidRPr="00A03B1B">
              <w:rPr>
                <w:iCs/>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27B8A88B" w14:textId="77777777" w:rsidR="00A03B1B" w:rsidRPr="00A03B1B" w:rsidRDefault="00A03B1B" w:rsidP="00A03B1B">
            <w:pPr>
              <w:spacing w:after="60"/>
              <w:rPr>
                <w:iCs/>
                <w:sz w:val="20"/>
                <w:szCs w:val="20"/>
              </w:rPr>
            </w:pPr>
            <w:r w:rsidRPr="00A03B1B">
              <w:rPr>
                <w:i/>
                <w:iCs/>
                <w:sz w:val="20"/>
                <w:szCs w:val="20"/>
              </w:rPr>
              <w:t>Voltage Support Service Energy Amount per QSE per Generation Resource</w:t>
            </w:r>
            <w:r w:rsidRPr="00A03B1B">
              <w:rPr>
                <w:iCs/>
                <w:sz w:val="20"/>
                <w:szCs w:val="20"/>
              </w:rPr>
              <w:t xml:space="preserve">—The lost opportunity payment to QSE </w:t>
            </w:r>
            <w:r w:rsidRPr="00A03B1B">
              <w:rPr>
                <w:i/>
                <w:iCs/>
                <w:sz w:val="20"/>
                <w:szCs w:val="20"/>
              </w:rPr>
              <w:t>q</w:t>
            </w:r>
            <w:r w:rsidRPr="00A03B1B">
              <w:rPr>
                <w:iCs/>
                <w:sz w:val="20"/>
                <w:szCs w:val="20"/>
              </w:rPr>
              <w:t xml:space="preserve"> for ERCOT-directed VSS from Generation Resource </w:t>
            </w:r>
            <w:r w:rsidRPr="00A03B1B">
              <w:rPr>
                <w:i/>
                <w:iCs/>
                <w:sz w:val="20"/>
                <w:szCs w:val="20"/>
              </w:rPr>
              <w:t>r</w:t>
            </w:r>
            <w:r w:rsidRPr="00A03B1B">
              <w:rPr>
                <w:iCs/>
                <w:sz w:val="20"/>
                <w:szCs w:val="20"/>
              </w:rPr>
              <w:t xml:space="preserve"> for the 15-minute Settlement Interval </w:t>
            </w:r>
            <w:r w:rsidRPr="00A03B1B">
              <w:rPr>
                <w:i/>
                <w:iCs/>
                <w:sz w:val="20"/>
                <w:szCs w:val="20"/>
              </w:rPr>
              <w:t>i</w:t>
            </w:r>
            <w:r w:rsidRPr="00A03B1B">
              <w:rPr>
                <w:iCs/>
                <w:sz w:val="20"/>
                <w:szCs w:val="20"/>
              </w:rPr>
              <w:t>.  Where for a Combined Cycle Resource</w:t>
            </w:r>
            <w:r w:rsidRPr="00A03B1B">
              <w:rPr>
                <w:i/>
                <w:iCs/>
                <w:sz w:val="20"/>
                <w:szCs w:val="20"/>
              </w:rPr>
              <w:t xml:space="preserve"> r </w:t>
            </w:r>
            <w:r w:rsidRPr="00A03B1B">
              <w:rPr>
                <w:iCs/>
                <w:sz w:val="20"/>
                <w:szCs w:val="20"/>
              </w:rPr>
              <w:t>is a Combined Cycle Train.</w:t>
            </w:r>
          </w:p>
        </w:tc>
      </w:tr>
      <w:tr w:rsidR="00A03B1B" w:rsidRPr="00A03B1B" w14:paraId="79240170"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504808C5" w14:textId="77777777" w:rsidR="00A03B1B" w:rsidRPr="00A03B1B" w:rsidRDefault="00A03B1B" w:rsidP="00A03B1B">
            <w:pPr>
              <w:spacing w:after="60"/>
              <w:rPr>
                <w:iCs/>
                <w:sz w:val="20"/>
                <w:szCs w:val="20"/>
              </w:rPr>
            </w:pPr>
            <w:r w:rsidRPr="00A03B1B">
              <w:rPr>
                <w:sz w:val="20"/>
                <w:szCs w:val="20"/>
              </w:rPr>
              <w:t xml:space="preserve">RTRUREV </w:t>
            </w:r>
            <w:r w:rsidRPr="00A03B1B">
              <w:rPr>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76854CF2" w14:textId="77777777" w:rsidR="00A03B1B" w:rsidRPr="00A03B1B" w:rsidRDefault="00A03B1B" w:rsidP="00A03B1B">
            <w:pPr>
              <w:spacing w:after="60"/>
              <w:rPr>
                <w:iCs/>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2E5E8E1" w14:textId="77777777" w:rsidR="00A03B1B" w:rsidRPr="00A03B1B" w:rsidRDefault="00A03B1B" w:rsidP="00A03B1B">
            <w:pPr>
              <w:spacing w:after="60"/>
              <w:rPr>
                <w:i/>
                <w:iCs/>
                <w:sz w:val="20"/>
                <w:szCs w:val="20"/>
              </w:rPr>
            </w:pPr>
            <w:r w:rsidRPr="00A03B1B">
              <w:rPr>
                <w:i/>
                <w:sz w:val="20"/>
                <w:szCs w:val="20"/>
              </w:rPr>
              <w:t>Real-Time Reg-Up Revenue</w:t>
            </w:r>
            <w:r w:rsidRPr="00A03B1B">
              <w:rPr>
                <w:sz w:val="20"/>
                <w:szCs w:val="20"/>
              </w:rPr>
              <w:t xml:space="preserve">— The Real-Time Reg-Up revenue for QSE </w:t>
            </w:r>
            <w:r w:rsidRPr="00A03B1B">
              <w:rPr>
                <w:i/>
                <w:sz w:val="20"/>
                <w:szCs w:val="20"/>
              </w:rPr>
              <w:t xml:space="preserve">q </w:t>
            </w:r>
            <w:r w:rsidRPr="00A03B1B">
              <w:rPr>
                <w:sz w:val="20"/>
                <w:szCs w:val="20"/>
              </w:rPr>
              <w:t>calculated for</w:t>
            </w:r>
            <w:r w:rsidRPr="00A03B1B">
              <w:rPr>
                <w:i/>
                <w:sz w:val="20"/>
                <w:szCs w:val="20"/>
              </w:rPr>
              <w:t xml:space="preserve"> </w:t>
            </w:r>
            <w:r w:rsidRPr="00A03B1B">
              <w:rPr>
                <w:sz w:val="20"/>
                <w:szCs w:val="20"/>
              </w:rPr>
              <w:t xml:space="preserve">Resource </w:t>
            </w:r>
            <w:r w:rsidRPr="00A03B1B">
              <w:rPr>
                <w:i/>
                <w:sz w:val="20"/>
                <w:szCs w:val="20"/>
              </w:rPr>
              <w:t xml:space="preserve">r </w:t>
            </w:r>
            <w:r w:rsidRPr="00A03B1B">
              <w:rPr>
                <w:sz w:val="20"/>
                <w:szCs w:val="20"/>
              </w:rPr>
              <w:t xml:space="preserve">for the 15-minute Settlement Interval.  Where for a Combined Cycle Train, the Resource </w:t>
            </w:r>
            <w:r w:rsidRPr="00A03B1B">
              <w:rPr>
                <w:i/>
                <w:sz w:val="20"/>
                <w:szCs w:val="20"/>
              </w:rPr>
              <w:t>r</w:t>
            </w:r>
            <w:r w:rsidRPr="00A03B1B">
              <w:rPr>
                <w:sz w:val="20"/>
                <w:szCs w:val="20"/>
              </w:rPr>
              <w:t xml:space="preserve"> is the Combined Cycle Train.</w:t>
            </w:r>
          </w:p>
        </w:tc>
      </w:tr>
      <w:tr w:rsidR="00A03B1B" w:rsidRPr="00A03B1B" w14:paraId="0778A6CD"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75580FB5" w14:textId="77777777" w:rsidR="00A03B1B" w:rsidRPr="00A03B1B" w:rsidRDefault="00A03B1B" w:rsidP="00A03B1B">
            <w:pPr>
              <w:spacing w:after="60"/>
              <w:rPr>
                <w:sz w:val="20"/>
                <w:szCs w:val="20"/>
              </w:rPr>
            </w:pPr>
            <w:r w:rsidRPr="00A03B1B">
              <w:rPr>
                <w:sz w:val="20"/>
                <w:szCs w:val="20"/>
              </w:rPr>
              <w:t xml:space="preserve">RTRDREV </w:t>
            </w:r>
            <w:r w:rsidRPr="00A03B1B">
              <w:rPr>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4E5F93DB" w14:textId="77777777" w:rsidR="00A03B1B" w:rsidRPr="00A03B1B" w:rsidRDefault="00A03B1B" w:rsidP="00A03B1B">
            <w:pPr>
              <w:spacing w:after="60"/>
              <w:rPr>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43B81133" w14:textId="77777777" w:rsidR="00A03B1B" w:rsidRPr="00A03B1B" w:rsidRDefault="00A03B1B" w:rsidP="00A03B1B">
            <w:pPr>
              <w:spacing w:after="60"/>
              <w:rPr>
                <w:i/>
                <w:sz w:val="20"/>
                <w:szCs w:val="20"/>
              </w:rPr>
            </w:pPr>
            <w:r w:rsidRPr="00A03B1B">
              <w:rPr>
                <w:i/>
                <w:sz w:val="20"/>
                <w:szCs w:val="20"/>
              </w:rPr>
              <w:t>Real-Time Reg-Down Revenue</w:t>
            </w:r>
            <w:r w:rsidRPr="00A03B1B">
              <w:rPr>
                <w:sz w:val="20"/>
                <w:szCs w:val="20"/>
              </w:rPr>
              <w:t xml:space="preserve">— The Real-Time Reg-Down revenue for QSE </w:t>
            </w:r>
            <w:r w:rsidRPr="00A03B1B">
              <w:rPr>
                <w:i/>
                <w:sz w:val="20"/>
                <w:szCs w:val="20"/>
              </w:rPr>
              <w:t xml:space="preserve">q </w:t>
            </w:r>
            <w:r w:rsidRPr="00A03B1B">
              <w:rPr>
                <w:sz w:val="20"/>
                <w:szCs w:val="20"/>
              </w:rPr>
              <w:t xml:space="preserve">calculated for Resource </w:t>
            </w:r>
            <w:r w:rsidRPr="00A03B1B">
              <w:rPr>
                <w:i/>
                <w:sz w:val="20"/>
                <w:szCs w:val="20"/>
              </w:rPr>
              <w:t>r</w:t>
            </w:r>
            <w:r w:rsidRPr="00A03B1B">
              <w:rPr>
                <w:sz w:val="20"/>
                <w:szCs w:val="20"/>
              </w:rPr>
              <w:t xml:space="preserve"> for the 15-minute Settlement Interval.  Where for a Combined Cycle Train, the Resource </w:t>
            </w:r>
            <w:r w:rsidRPr="00A03B1B">
              <w:rPr>
                <w:i/>
                <w:sz w:val="20"/>
                <w:szCs w:val="20"/>
              </w:rPr>
              <w:t>r</w:t>
            </w:r>
            <w:r w:rsidRPr="00A03B1B">
              <w:rPr>
                <w:sz w:val="20"/>
                <w:szCs w:val="20"/>
              </w:rPr>
              <w:t xml:space="preserve"> is the Combined Cycle Train.</w:t>
            </w:r>
          </w:p>
        </w:tc>
      </w:tr>
      <w:tr w:rsidR="00A03B1B" w:rsidRPr="00A03B1B" w14:paraId="1D37B6EF"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3AA3AEB6" w14:textId="77777777" w:rsidR="00A03B1B" w:rsidRPr="00A03B1B" w:rsidRDefault="00A03B1B" w:rsidP="00A03B1B">
            <w:pPr>
              <w:spacing w:after="60"/>
              <w:rPr>
                <w:sz w:val="20"/>
                <w:szCs w:val="20"/>
              </w:rPr>
            </w:pPr>
            <w:r w:rsidRPr="00A03B1B">
              <w:rPr>
                <w:sz w:val="20"/>
                <w:szCs w:val="20"/>
              </w:rPr>
              <w:t xml:space="preserve">RTRRREV </w:t>
            </w:r>
            <w:r w:rsidRPr="00A03B1B">
              <w:rPr>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34724459" w14:textId="77777777" w:rsidR="00A03B1B" w:rsidRPr="00A03B1B" w:rsidRDefault="00A03B1B" w:rsidP="00A03B1B">
            <w:pPr>
              <w:spacing w:after="60"/>
              <w:rPr>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1EB4E812" w14:textId="77777777" w:rsidR="00A03B1B" w:rsidRPr="00A03B1B" w:rsidRDefault="00A03B1B" w:rsidP="00A03B1B">
            <w:pPr>
              <w:spacing w:after="60"/>
              <w:rPr>
                <w:i/>
                <w:sz w:val="20"/>
                <w:szCs w:val="20"/>
              </w:rPr>
            </w:pPr>
            <w:r w:rsidRPr="00A03B1B">
              <w:rPr>
                <w:i/>
                <w:sz w:val="20"/>
                <w:szCs w:val="20"/>
              </w:rPr>
              <w:t>Real-Time Responsive Reserve Revenue</w:t>
            </w:r>
            <w:r w:rsidRPr="00A03B1B">
              <w:rPr>
                <w:sz w:val="20"/>
                <w:szCs w:val="20"/>
              </w:rPr>
              <w:t xml:space="preserve">— The Real-Time RRS revenue for QSE </w:t>
            </w:r>
            <w:r w:rsidRPr="00A03B1B">
              <w:rPr>
                <w:i/>
                <w:sz w:val="20"/>
                <w:szCs w:val="20"/>
              </w:rPr>
              <w:t xml:space="preserve">q </w:t>
            </w:r>
            <w:r w:rsidRPr="00A03B1B">
              <w:rPr>
                <w:sz w:val="20"/>
                <w:szCs w:val="20"/>
              </w:rPr>
              <w:t xml:space="preserve">calculated for Resource </w:t>
            </w:r>
            <w:r w:rsidRPr="00A03B1B">
              <w:rPr>
                <w:i/>
                <w:sz w:val="20"/>
                <w:szCs w:val="20"/>
              </w:rPr>
              <w:t xml:space="preserve">r </w:t>
            </w:r>
            <w:r w:rsidRPr="00A03B1B">
              <w:rPr>
                <w:sz w:val="20"/>
                <w:szCs w:val="20"/>
              </w:rPr>
              <w:t xml:space="preserve">for the 15-minute Settlement Interval.  Where for a Combined Cycle Train, the Resource </w:t>
            </w:r>
            <w:r w:rsidRPr="00A03B1B">
              <w:rPr>
                <w:i/>
                <w:sz w:val="20"/>
                <w:szCs w:val="20"/>
              </w:rPr>
              <w:t>r</w:t>
            </w:r>
            <w:r w:rsidRPr="00A03B1B">
              <w:rPr>
                <w:sz w:val="20"/>
                <w:szCs w:val="20"/>
              </w:rPr>
              <w:t xml:space="preserve"> is the Combined Cycle Train.</w:t>
            </w:r>
          </w:p>
        </w:tc>
      </w:tr>
      <w:tr w:rsidR="00A03B1B" w:rsidRPr="00A03B1B" w14:paraId="191118E0"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7D71B1BB" w14:textId="77777777" w:rsidR="00A03B1B" w:rsidRPr="00A03B1B" w:rsidRDefault="00A03B1B" w:rsidP="00A03B1B">
            <w:pPr>
              <w:spacing w:after="60"/>
              <w:rPr>
                <w:sz w:val="20"/>
                <w:szCs w:val="20"/>
              </w:rPr>
            </w:pPr>
            <w:r w:rsidRPr="00A03B1B">
              <w:rPr>
                <w:sz w:val="20"/>
                <w:szCs w:val="20"/>
              </w:rPr>
              <w:t xml:space="preserve">RTNSREV </w:t>
            </w:r>
            <w:r w:rsidRPr="00A03B1B">
              <w:rPr>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0DBC5B02" w14:textId="77777777" w:rsidR="00A03B1B" w:rsidRPr="00A03B1B" w:rsidRDefault="00A03B1B" w:rsidP="00A03B1B">
            <w:pPr>
              <w:spacing w:after="60"/>
              <w:rPr>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0DFC09D0" w14:textId="77777777" w:rsidR="00A03B1B" w:rsidRPr="00A03B1B" w:rsidRDefault="00A03B1B" w:rsidP="00A03B1B">
            <w:pPr>
              <w:spacing w:after="60"/>
              <w:rPr>
                <w:i/>
                <w:sz w:val="20"/>
                <w:szCs w:val="20"/>
              </w:rPr>
            </w:pPr>
            <w:r w:rsidRPr="00A03B1B">
              <w:rPr>
                <w:i/>
                <w:sz w:val="20"/>
                <w:szCs w:val="20"/>
              </w:rPr>
              <w:t>Real-Time Non-Spin Revenue</w:t>
            </w:r>
            <w:r w:rsidRPr="00A03B1B">
              <w:rPr>
                <w:sz w:val="20"/>
                <w:szCs w:val="20"/>
              </w:rPr>
              <w:t xml:space="preserve">— The Real-Time Non-Spin revenue for QSE </w:t>
            </w:r>
            <w:r w:rsidRPr="00A03B1B">
              <w:rPr>
                <w:i/>
                <w:sz w:val="20"/>
                <w:szCs w:val="20"/>
              </w:rPr>
              <w:t xml:space="preserve">q </w:t>
            </w:r>
            <w:r w:rsidRPr="00A03B1B">
              <w:rPr>
                <w:sz w:val="20"/>
                <w:szCs w:val="20"/>
              </w:rPr>
              <w:t xml:space="preserve">calculated for Resource </w:t>
            </w:r>
            <w:r w:rsidRPr="00A03B1B">
              <w:rPr>
                <w:i/>
                <w:sz w:val="20"/>
                <w:szCs w:val="20"/>
              </w:rPr>
              <w:t>r</w:t>
            </w:r>
            <w:r w:rsidRPr="00A03B1B">
              <w:rPr>
                <w:sz w:val="20"/>
                <w:szCs w:val="20"/>
              </w:rPr>
              <w:t xml:space="preserve"> for the 15-minute Settlement Interval.  Where for a Combined Cycle Train, the Resource </w:t>
            </w:r>
            <w:r w:rsidRPr="00A03B1B">
              <w:rPr>
                <w:i/>
                <w:sz w:val="20"/>
                <w:szCs w:val="20"/>
              </w:rPr>
              <w:t>r</w:t>
            </w:r>
            <w:r w:rsidRPr="00A03B1B">
              <w:rPr>
                <w:sz w:val="20"/>
                <w:szCs w:val="20"/>
              </w:rPr>
              <w:t xml:space="preserve"> is the Combined Cycle Train.</w:t>
            </w:r>
          </w:p>
        </w:tc>
      </w:tr>
      <w:tr w:rsidR="00A03B1B" w:rsidRPr="00A03B1B" w14:paraId="177566E2"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3FF41893" w14:textId="77777777" w:rsidR="00A03B1B" w:rsidRPr="00A03B1B" w:rsidRDefault="00A03B1B" w:rsidP="00A03B1B">
            <w:pPr>
              <w:spacing w:after="60"/>
              <w:rPr>
                <w:sz w:val="20"/>
                <w:szCs w:val="20"/>
              </w:rPr>
            </w:pPr>
            <w:r w:rsidRPr="00A03B1B">
              <w:rPr>
                <w:sz w:val="20"/>
                <w:szCs w:val="20"/>
              </w:rPr>
              <w:t xml:space="preserve">RTECRREV </w:t>
            </w:r>
            <w:r w:rsidRPr="00A03B1B">
              <w:rPr>
                <w:i/>
                <w:sz w:val="20"/>
                <w:szCs w:val="20"/>
                <w:vertAlign w:val="subscript"/>
              </w:rPr>
              <w:t>q, r</w:t>
            </w:r>
          </w:p>
        </w:tc>
        <w:tc>
          <w:tcPr>
            <w:tcW w:w="692" w:type="pct"/>
            <w:tcBorders>
              <w:top w:val="single" w:sz="6" w:space="0" w:color="auto"/>
              <w:left w:val="single" w:sz="6" w:space="0" w:color="auto"/>
              <w:bottom w:val="single" w:sz="6" w:space="0" w:color="auto"/>
              <w:right w:val="single" w:sz="6" w:space="0" w:color="auto"/>
            </w:tcBorders>
          </w:tcPr>
          <w:p w14:paraId="125F9905" w14:textId="77777777" w:rsidR="00A03B1B" w:rsidRPr="00A03B1B" w:rsidRDefault="00A03B1B" w:rsidP="00A03B1B">
            <w:pPr>
              <w:spacing w:after="60"/>
              <w:rPr>
                <w:sz w:val="20"/>
                <w:szCs w:val="20"/>
              </w:rPr>
            </w:pPr>
            <w:r w:rsidRPr="00A03B1B">
              <w:rPr>
                <w:sz w:val="20"/>
                <w:szCs w:val="20"/>
              </w:rPr>
              <w:t>$</w:t>
            </w:r>
          </w:p>
        </w:tc>
        <w:tc>
          <w:tcPr>
            <w:tcW w:w="3342" w:type="pct"/>
            <w:tcBorders>
              <w:top w:val="single" w:sz="6" w:space="0" w:color="auto"/>
              <w:left w:val="single" w:sz="6" w:space="0" w:color="auto"/>
              <w:bottom w:val="single" w:sz="6" w:space="0" w:color="auto"/>
              <w:right w:val="single" w:sz="4" w:space="0" w:color="auto"/>
            </w:tcBorders>
          </w:tcPr>
          <w:p w14:paraId="787E1195" w14:textId="77777777" w:rsidR="00A03B1B" w:rsidRPr="00A03B1B" w:rsidRDefault="00A03B1B" w:rsidP="00A03B1B">
            <w:pPr>
              <w:spacing w:after="60"/>
              <w:rPr>
                <w:i/>
                <w:sz w:val="20"/>
                <w:szCs w:val="20"/>
              </w:rPr>
            </w:pPr>
            <w:r w:rsidRPr="00A03B1B">
              <w:rPr>
                <w:i/>
                <w:sz w:val="20"/>
                <w:szCs w:val="20"/>
              </w:rPr>
              <w:t>Real-Time ERCOT Contingency Reserve Service Revenue</w:t>
            </w:r>
            <w:r w:rsidRPr="00A03B1B">
              <w:rPr>
                <w:sz w:val="20"/>
                <w:szCs w:val="20"/>
              </w:rPr>
              <w:t xml:space="preserve">— The Real-Time ECRS revenue for QSE </w:t>
            </w:r>
            <w:r w:rsidRPr="00A03B1B">
              <w:rPr>
                <w:i/>
                <w:sz w:val="20"/>
                <w:szCs w:val="20"/>
              </w:rPr>
              <w:t xml:space="preserve">q </w:t>
            </w:r>
            <w:r w:rsidRPr="00A03B1B">
              <w:rPr>
                <w:sz w:val="20"/>
                <w:szCs w:val="20"/>
              </w:rPr>
              <w:t xml:space="preserve">calculated for Resource </w:t>
            </w:r>
            <w:r w:rsidRPr="00A03B1B">
              <w:rPr>
                <w:i/>
                <w:sz w:val="20"/>
                <w:szCs w:val="20"/>
              </w:rPr>
              <w:t>r</w:t>
            </w:r>
            <w:r w:rsidRPr="00A03B1B">
              <w:rPr>
                <w:sz w:val="20"/>
                <w:szCs w:val="20"/>
              </w:rPr>
              <w:t xml:space="preserve"> for the 15-minute Settlement Interval.  Where for a Combined Cycle Train, the Resource </w:t>
            </w:r>
            <w:r w:rsidRPr="00A03B1B">
              <w:rPr>
                <w:i/>
                <w:sz w:val="20"/>
                <w:szCs w:val="20"/>
              </w:rPr>
              <w:t>r</w:t>
            </w:r>
            <w:r w:rsidRPr="00A03B1B">
              <w:rPr>
                <w:sz w:val="20"/>
                <w:szCs w:val="20"/>
              </w:rPr>
              <w:t xml:space="preserve"> is the Combined Cycle Train.</w:t>
            </w:r>
          </w:p>
        </w:tc>
      </w:tr>
      <w:tr w:rsidR="00A03B1B" w:rsidRPr="00A03B1B" w14:paraId="3E3BBF3E" w14:textId="77777777" w:rsidTr="00B31BB1">
        <w:trPr>
          <w:cantSplit/>
          <w:ins w:id="1032" w:author="ERCOT" w:date="2025-12-09T11:51:00Z"/>
        </w:trPr>
        <w:tc>
          <w:tcPr>
            <w:tcW w:w="966" w:type="pct"/>
            <w:tcBorders>
              <w:top w:val="single" w:sz="6" w:space="0" w:color="auto"/>
              <w:left w:val="single" w:sz="4" w:space="0" w:color="auto"/>
              <w:bottom w:val="single" w:sz="6" w:space="0" w:color="auto"/>
              <w:right w:val="single" w:sz="6" w:space="0" w:color="auto"/>
            </w:tcBorders>
          </w:tcPr>
          <w:p w14:paraId="0DF8B95B" w14:textId="77777777" w:rsidR="00A03B1B" w:rsidRPr="00A03B1B" w:rsidRDefault="00A03B1B" w:rsidP="00A03B1B">
            <w:pPr>
              <w:spacing w:after="60"/>
              <w:rPr>
                <w:ins w:id="1033" w:author="ERCOT" w:date="2025-12-09T11:51:00Z"/>
                <w:sz w:val="20"/>
                <w:szCs w:val="20"/>
              </w:rPr>
            </w:pPr>
            <w:ins w:id="1034" w:author="ERCOT" w:date="2025-12-09T11:51:00Z">
              <w:r w:rsidRPr="00A03B1B">
                <w:rPr>
                  <w:sz w:val="20"/>
                  <w:szCs w:val="20"/>
                </w:rPr>
                <w:t xml:space="preserve">RTDRRREV </w:t>
              </w:r>
              <w:r w:rsidRPr="00A03B1B">
                <w:rPr>
                  <w:i/>
                  <w:sz w:val="20"/>
                  <w:szCs w:val="20"/>
                  <w:vertAlign w:val="subscript"/>
                </w:rPr>
                <w:t>q, r</w:t>
              </w:r>
            </w:ins>
          </w:p>
        </w:tc>
        <w:tc>
          <w:tcPr>
            <w:tcW w:w="692" w:type="pct"/>
            <w:tcBorders>
              <w:top w:val="single" w:sz="6" w:space="0" w:color="auto"/>
              <w:left w:val="single" w:sz="6" w:space="0" w:color="auto"/>
              <w:bottom w:val="single" w:sz="6" w:space="0" w:color="auto"/>
              <w:right w:val="single" w:sz="6" w:space="0" w:color="auto"/>
            </w:tcBorders>
          </w:tcPr>
          <w:p w14:paraId="19EB95F4" w14:textId="77777777" w:rsidR="00A03B1B" w:rsidRPr="00A03B1B" w:rsidRDefault="00A03B1B" w:rsidP="00A03B1B">
            <w:pPr>
              <w:spacing w:after="60"/>
              <w:rPr>
                <w:ins w:id="1035" w:author="ERCOT" w:date="2025-12-09T11:51:00Z"/>
                <w:sz w:val="20"/>
                <w:szCs w:val="20"/>
              </w:rPr>
            </w:pPr>
            <w:ins w:id="1036" w:author="ERCOT" w:date="2025-12-09T11:51:00Z">
              <w:r w:rsidRPr="00A03B1B">
                <w:rPr>
                  <w:sz w:val="20"/>
                  <w:szCs w:val="20"/>
                </w:rPr>
                <w:t>$</w:t>
              </w:r>
            </w:ins>
          </w:p>
        </w:tc>
        <w:tc>
          <w:tcPr>
            <w:tcW w:w="3342" w:type="pct"/>
            <w:tcBorders>
              <w:top w:val="single" w:sz="6" w:space="0" w:color="auto"/>
              <w:left w:val="single" w:sz="6" w:space="0" w:color="auto"/>
              <w:bottom w:val="single" w:sz="6" w:space="0" w:color="auto"/>
              <w:right w:val="single" w:sz="4" w:space="0" w:color="auto"/>
            </w:tcBorders>
          </w:tcPr>
          <w:p w14:paraId="7DE46676" w14:textId="77777777" w:rsidR="00A03B1B" w:rsidRPr="00A03B1B" w:rsidRDefault="00A03B1B" w:rsidP="00A03B1B">
            <w:pPr>
              <w:spacing w:after="60"/>
              <w:rPr>
                <w:ins w:id="1037" w:author="ERCOT" w:date="2025-12-09T11:51:00Z"/>
                <w:i/>
                <w:sz w:val="20"/>
                <w:szCs w:val="20"/>
              </w:rPr>
            </w:pPr>
            <w:ins w:id="1038" w:author="ERCOT" w:date="2025-12-09T11:51:00Z">
              <w:r w:rsidRPr="00A03B1B">
                <w:rPr>
                  <w:i/>
                  <w:sz w:val="20"/>
                  <w:szCs w:val="20"/>
                </w:rPr>
                <w:t>Real-Time Dispatchable Reliability Reserve Service Revenue</w:t>
              </w:r>
              <w:r w:rsidRPr="00A03B1B">
                <w:rPr>
                  <w:sz w:val="20"/>
                  <w:szCs w:val="20"/>
                </w:rPr>
                <w:t xml:space="preserve">— The Real-Time DRRS revenue for QSE </w:t>
              </w:r>
              <w:r w:rsidRPr="00A03B1B">
                <w:rPr>
                  <w:i/>
                  <w:sz w:val="20"/>
                  <w:szCs w:val="20"/>
                </w:rPr>
                <w:t xml:space="preserve">q </w:t>
              </w:r>
              <w:r w:rsidRPr="00A03B1B">
                <w:rPr>
                  <w:sz w:val="20"/>
                  <w:szCs w:val="20"/>
                </w:rPr>
                <w:t xml:space="preserve">calculated for Resource </w:t>
              </w:r>
              <w:r w:rsidRPr="00A03B1B">
                <w:rPr>
                  <w:i/>
                  <w:sz w:val="20"/>
                  <w:szCs w:val="20"/>
                </w:rPr>
                <w:t>r</w:t>
              </w:r>
              <w:r w:rsidRPr="00A03B1B">
                <w:rPr>
                  <w:sz w:val="20"/>
                  <w:szCs w:val="20"/>
                </w:rPr>
                <w:t xml:space="preserve"> for the 15-minute Settlement Interval.  Where for a Combined Cycle Train, the Resource </w:t>
              </w:r>
              <w:r w:rsidRPr="00A03B1B">
                <w:rPr>
                  <w:i/>
                  <w:sz w:val="20"/>
                  <w:szCs w:val="20"/>
                </w:rPr>
                <w:t>r</w:t>
              </w:r>
              <w:r w:rsidRPr="00A03B1B">
                <w:rPr>
                  <w:sz w:val="20"/>
                  <w:szCs w:val="20"/>
                </w:rPr>
                <w:t xml:space="preserve"> is the Combined Cycle Train.</w:t>
              </w:r>
            </w:ins>
          </w:p>
        </w:tc>
      </w:tr>
      <w:tr w:rsidR="00A03B1B" w:rsidRPr="00A03B1B" w14:paraId="13A44E19"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15248977" w14:textId="77777777" w:rsidR="00A03B1B" w:rsidRPr="00A03B1B" w:rsidRDefault="00A03B1B" w:rsidP="00A03B1B">
            <w:pPr>
              <w:spacing w:after="60"/>
              <w:rPr>
                <w:i/>
                <w:iCs/>
                <w:sz w:val="20"/>
                <w:szCs w:val="20"/>
              </w:rPr>
            </w:pPr>
            <w:r w:rsidRPr="00A03B1B">
              <w:rPr>
                <w:i/>
                <w:iCs/>
                <w:sz w:val="20"/>
                <w:szCs w:val="20"/>
              </w:rPr>
              <w:t>q</w:t>
            </w:r>
          </w:p>
        </w:tc>
        <w:tc>
          <w:tcPr>
            <w:tcW w:w="692" w:type="pct"/>
            <w:tcBorders>
              <w:top w:val="single" w:sz="6" w:space="0" w:color="auto"/>
              <w:left w:val="single" w:sz="6" w:space="0" w:color="auto"/>
              <w:bottom w:val="single" w:sz="6" w:space="0" w:color="auto"/>
              <w:right w:val="single" w:sz="6" w:space="0" w:color="auto"/>
            </w:tcBorders>
            <w:hideMark/>
          </w:tcPr>
          <w:p w14:paraId="35BA48D6"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68912D5"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24EBE4E2"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2154CAF5" w14:textId="77777777" w:rsidR="00A03B1B" w:rsidRPr="00A03B1B" w:rsidRDefault="00A03B1B" w:rsidP="00A03B1B">
            <w:pPr>
              <w:spacing w:after="60"/>
              <w:rPr>
                <w:i/>
                <w:iCs/>
                <w:sz w:val="20"/>
                <w:szCs w:val="20"/>
              </w:rPr>
            </w:pPr>
            <w:r w:rsidRPr="00A03B1B">
              <w:rPr>
                <w:i/>
                <w:iCs/>
                <w:sz w:val="20"/>
                <w:szCs w:val="20"/>
              </w:rPr>
              <w:t>r</w:t>
            </w:r>
          </w:p>
        </w:tc>
        <w:tc>
          <w:tcPr>
            <w:tcW w:w="692" w:type="pct"/>
            <w:tcBorders>
              <w:top w:val="single" w:sz="6" w:space="0" w:color="auto"/>
              <w:left w:val="single" w:sz="6" w:space="0" w:color="auto"/>
              <w:bottom w:val="single" w:sz="6" w:space="0" w:color="auto"/>
              <w:right w:val="single" w:sz="6" w:space="0" w:color="auto"/>
            </w:tcBorders>
            <w:hideMark/>
          </w:tcPr>
          <w:p w14:paraId="4CFAE37B"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FF5D4A7" w14:textId="77777777" w:rsidR="00A03B1B" w:rsidRPr="00A03B1B" w:rsidRDefault="00A03B1B" w:rsidP="00A03B1B">
            <w:pPr>
              <w:spacing w:after="60"/>
              <w:rPr>
                <w:iCs/>
                <w:sz w:val="20"/>
                <w:szCs w:val="20"/>
              </w:rPr>
            </w:pPr>
            <w:r w:rsidRPr="00A03B1B">
              <w:rPr>
                <w:iCs/>
                <w:sz w:val="20"/>
                <w:szCs w:val="20"/>
              </w:rPr>
              <w:t>A Switchable Generation Resource.</w:t>
            </w:r>
          </w:p>
        </w:tc>
      </w:tr>
      <w:tr w:rsidR="00A03B1B" w:rsidRPr="00A03B1B" w14:paraId="503E5FAD"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08B88041" w14:textId="77777777" w:rsidR="00A03B1B" w:rsidRPr="00A03B1B" w:rsidRDefault="00A03B1B" w:rsidP="00A03B1B">
            <w:pPr>
              <w:spacing w:after="60"/>
              <w:rPr>
                <w:i/>
                <w:iCs/>
                <w:sz w:val="20"/>
                <w:szCs w:val="20"/>
              </w:rPr>
            </w:pPr>
            <w:r w:rsidRPr="00A03B1B">
              <w:rPr>
                <w:i/>
                <w:iCs/>
                <w:sz w:val="20"/>
                <w:szCs w:val="20"/>
              </w:rPr>
              <w:t>d</w:t>
            </w:r>
          </w:p>
        </w:tc>
        <w:tc>
          <w:tcPr>
            <w:tcW w:w="692" w:type="pct"/>
            <w:tcBorders>
              <w:top w:val="single" w:sz="6" w:space="0" w:color="auto"/>
              <w:left w:val="single" w:sz="6" w:space="0" w:color="auto"/>
              <w:bottom w:val="single" w:sz="6" w:space="0" w:color="auto"/>
              <w:right w:val="single" w:sz="6" w:space="0" w:color="auto"/>
            </w:tcBorders>
            <w:hideMark/>
          </w:tcPr>
          <w:p w14:paraId="291D0266"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58F1D327" w14:textId="77777777" w:rsidR="00A03B1B" w:rsidRPr="00A03B1B" w:rsidRDefault="00A03B1B" w:rsidP="00A03B1B">
            <w:pPr>
              <w:spacing w:after="60"/>
              <w:rPr>
                <w:iCs/>
                <w:sz w:val="20"/>
                <w:szCs w:val="20"/>
              </w:rPr>
            </w:pPr>
            <w:r w:rsidRPr="00A03B1B">
              <w:rPr>
                <w:iCs/>
                <w:sz w:val="20"/>
                <w:szCs w:val="20"/>
              </w:rPr>
              <w:t xml:space="preserve">An Operating Day containing the RUC instruction to the SWGR. </w:t>
            </w:r>
          </w:p>
        </w:tc>
      </w:tr>
      <w:tr w:rsidR="00A03B1B" w:rsidRPr="00A03B1B" w14:paraId="5835A72C"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03E947E4" w14:textId="77777777" w:rsidR="00A03B1B" w:rsidRPr="00A03B1B" w:rsidRDefault="00A03B1B" w:rsidP="00A03B1B">
            <w:pPr>
              <w:spacing w:after="60"/>
              <w:rPr>
                <w:i/>
                <w:iCs/>
                <w:sz w:val="20"/>
                <w:szCs w:val="20"/>
              </w:rPr>
            </w:pPr>
            <w:r w:rsidRPr="00A03B1B">
              <w:rPr>
                <w:i/>
                <w:iCs/>
                <w:sz w:val="20"/>
                <w:szCs w:val="20"/>
              </w:rPr>
              <w:t>i</w:t>
            </w:r>
          </w:p>
        </w:tc>
        <w:tc>
          <w:tcPr>
            <w:tcW w:w="692" w:type="pct"/>
            <w:tcBorders>
              <w:top w:val="single" w:sz="6" w:space="0" w:color="auto"/>
              <w:left w:val="single" w:sz="6" w:space="0" w:color="auto"/>
              <w:bottom w:val="single" w:sz="6" w:space="0" w:color="auto"/>
              <w:right w:val="single" w:sz="6" w:space="0" w:color="auto"/>
            </w:tcBorders>
            <w:hideMark/>
          </w:tcPr>
          <w:p w14:paraId="2777B9B7"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371C6AB0" w14:textId="77777777" w:rsidR="00A03B1B" w:rsidRPr="00A03B1B" w:rsidRDefault="00A03B1B" w:rsidP="00A03B1B">
            <w:pPr>
              <w:spacing w:after="60"/>
              <w:rPr>
                <w:iCs/>
                <w:sz w:val="20"/>
                <w:szCs w:val="20"/>
              </w:rPr>
            </w:pPr>
            <w:r w:rsidRPr="00A03B1B">
              <w:rPr>
                <w:iCs/>
                <w:sz w:val="20"/>
                <w:szCs w:val="20"/>
              </w:rPr>
              <w:t>A 15-minute Settlement Interval within the hour of an Operating Day during which the SWGR is instructed by ERCOT.</w:t>
            </w:r>
          </w:p>
        </w:tc>
      </w:tr>
      <w:tr w:rsidR="00A03B1B" w:rsidRPr="00A03B1B" w14:paraId="285852B1"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1D5B1688" w14:textId="77777777" w:rsidR="00A03B1B" w:rsidRPr="00A03B1B" w:rsidRDefault="00A03B1B" w:rsidP="00A03B1B">
            <w:pPr>
              <w:spacing w:after="60"/>
              <w:rPr>
                <w:i/>
                <w:iCs/>
                <w:sz w:val="20"/>
                <w:szCs w:val="20"/>
              </w:rPr>
            </w:pPr>
            <w:r w:rsidRPr="00A03B1B">
              <w:rPr>
                <w:i/>
                <w:iCs/>
                <w:sz w:val="20"/>
                <w:szCs w:val="20"/>
              </w:rPr>
              <w:t>s</w:t>
            </w:r>
          </w:p>
        </w:tc>
        <w:tc>
          <w:tcPr>
            <w:tcW w:w="692" w:type="pct"/>
            <w:tcBorders>
              <w:top w:val="single" w:sz="6" w:space="0" w:color="auto"/>
              <w:left w:val="single" w:sz="6" w:space="0" w:color="auto"/>
              <w:bottom w:val="single" w:sz="6" w:space="0" w:color="auto"/>
              <w:right w:val="single" w:sz="6" w:space="0" w:color="auto"/>
            </w:tcBorders>
            <w:hideMark/>
          </w:tcPr>
          <w:p w14:paraId="4A7C2730"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17F836BB" w14:textId="77777777" w:rsidR="00A03B1B" w:rsidRPr="00A03B1B" w:rsidRDefault="00A03B1B" w:rsidP="00A03B1B">
            <w:pPr>
              <w:spacing w:after="60"/>
              <w:rPr>
                <w:iCs/>
                <w:sz w:val="20"/>
                <w:szCs w:val="20"/>
              </w:rPr>
            </w:pPr>
            <w:r w:rsidRPr="00A03B1B">
              <w:rPr>
                <w:iCs/>
                <w:sz w:val="20"/>
                <w:szCs w:val="20"/>
              </w:rPr>
              <w:t xml:space="preserve">An ERCOT area start that is eligible to have its costs included in the Switchable Generation Cost Guarantee. </w:t>
            </w:r>
          </w:p>
        </w:tc>
      </w:tr>
      <w:tr w:rsidR="00A03B1B" w:rsidRPr="00A03B1B" w14:paraId="73A9EA2C" w14:textId="77777777" w:rsidTr="00B31BB1">
        <w:trPr>
          <w:cantSplit/>
        </w:trPr>
        <w:tc>
          <w:tcPr>
            <w:tcW w:w="966" w:type="pct"/>
            <w:tcBorders>
              <w:top w:val="single" w:sz="6" w:space="0" w:color="auto"/>
              <w:left w:val="single" w:sz="4" w:space="0" w:color="auto"/>
              <w:bottom w:val="single" w:sz="6" w:space="0" w:color="auto"/>
              <w:right w:val="single" w:sz="6" w:space="0" w:color="auto"/>
            </w:tcBorders>
            <w:hideMark/>
          </w:tcPr>
          <w:p w14:paraId="5F6910F6" w14:textId="77777777" w:rsidR="00A03B1B" w:rsidRPr="00A03B1B" w:rsidRDefault="00A03B1B" w:rsidP="00A03B1B">
            <w:pPr>
              <w:spacing w:after="60"/>
              <w:rPr>
                <w:i/>
                <w:iCs/>
                <w:sz w:val="20"/>
                <w:szCs w:val="20"/>
              </w:rPr>
            </w:pPr>
            <w:proofErr w:type="spellStart"/>
            <w:r w:rsidRPr="00A03B1B">
              <w:rPr>
                <w:i/>
                <w:iCs/>
                <w:sz w:val="20"/>
                <w:szCs w:val="20"/>
              </w:rPr>
              <w:t>rc</w:t>
            </w:r>
            <w:proofErr w:type="spellEnd"/>
          </w:p>
        </w:tc>
        <w:tc>
          <w:tcPr>
            <w:tcW w:w="692" w:type="pct"/>
            <w:tcBorders>
              <w:top w:val="single" w:sz="6" w:space="0" w:color="auto"/>
              <w:left w:val="single" w:sz="6" w:space="0" w:color="auto"/>
              <w:bottom w:val="single" w:sz="6" w:space="0" w:color="auto"/>
              <w:right w:val="single" w:sz="6" w:space="0" w:color="auto"/>
            </w:tcBorders>
            <w:hideMark/>
          </w:tcPr>
          <w:p w14:paraId="5CBCA434"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hideMark/>
          </w:tcPr>
          <w:p w14:paraId="4BF43BE0" w14:textId="77777777" w:rsidR="00A03B1B" w:rsidRPr="00A03B1B" w:rsidRDefault="00A03B1B" w:rsidP="00A03B1B">
            <w:pPr>
              <w:spacing w:after="60"/>
              <w:rPr>
                <w:iCs/>
                <w:sz w:val="20"/>
                <w:szCs w:val="20"/>
              </w:rPr>
            </w:pPr>
            <w:r w:rsidRPr="00A03B1B">
              <w:rPr>
                <w:iCs/>
                <w:sz w:val="20"/>
                <w:szCs w:val="20"/>
              </w:rPr>
              <w:t>A Resource Category.</w:t>
            </w:r>
          </w:p>
        </w:tc>
      </w:tr>
      <w:tr w:rsidR="00A03B1B" w:rsidRPr="00A03B1B" w14:paraId="61453216" w14:textId="77777777" w:rsidTr="00B31BB1">
        <w:trPr>
          <w:cantSplit/>
        </w:trPr>
        <w:tc>
          <w:tcPr>
            <w:tcW w:w="966" w:type="pct"/>
            <w:tcBorders>
              <w:top w:val="single" w:sz="6" w:space="0" w:color="auto"/>
              <w:left w:val="single" w:sz="4" w:space="0" w:color="auto"/>
              <w:bottom w:val="single" w:sz="6" w:space="0" w:color="auto"/>
              <w:right w:val="single" w:sz="6" w:space="0" w:color="auto"/>
            </w:tcBorders>
          </w:tcPr>
          <w:p w14:paraId="5889861B" w14:textId="77777777" w:rsidR="00A03B1B" w:rsidRPr="00A03B1B" w:rsidRDefault="00A03B1B" w:rsidP="00A03B1B">
            <w:pPr>
              <w:spacing w:after="60"/>
              <w:rPr>
                <w:i/>
                <w:iCs/>
                <w:sz w:val="20"/>
                <w:szCs w:val="20"/>
              </w:rPr>
            </w:pPr>
            <w:r w:rsidRPr="00A03B1B">
              <w:rPr>
                <w:i/>
                <w:iCs/>
                <w:sz w:val="20"/>
                <w:szCs w:val="20"/>
              </w:rPr>
              <w:t>p</w:t>
            </w:r>
          </w:p>
        </w:tc>
        <w:tc>
          <w:tcPr>
            <w:tcW w:w="692" w:type="pct"/>
            <w:tcBorders>
              <w:top w:val="single" w:sz="6" w:space="0" w:color="auto"/>
              <w:left w:val="single" w:sz="6" w:space="0" w:color="auto"/>
              <w:bottom w:val="single" w:sz="6" w:space="0" w:color="auto"/>
              <w:right w:val="single" w:sz="6" w:space="0" w:color="auto"/>
            </w:tcBorders>
          </w:tcPr>
          <w:p w14:paraId="2EEA97D8" w14:textId="77777777" w:rsidR="00A03B1B" w:rsidRPr="00A03B1B" w:rsidRDefault="00A03B1B" w:rsidP="00A03B1B">
            <w:pPr>
              <w:spacing w:after="60"/>
              <w:rPr>
                <w:iCs/>
                <w:sz w:val="20"/>
                <w:szCs w:val="20"/>
              </w:rPr>
            </w:pPr>
            <w:r w:rsidRPr="00A03B1B">
              <w:rPr>
                <w:iCs/>
                <w:sz w:val="20"/>
                <w:szCs w:val="20"/>
              </w:rPr>
              <w:t>none</w:t>
            </w:r>
          </w:p>
        </w:tc>
        <w:tc>
          <w:tcPr>
            <w:tcW w:w="3342" w:type="pct"/>
            <w:tcBorders>
              <w:top w:val="single" w:sz="6" w:space="0" w:color="auto"/>
              <w:left w:val="single" w:sz="6" w:space="0" w:color="auto"/>
              <w:bottom w:val="single" w:sz="6" w:space="0" w:color="auto"/>
              <w:right w:val="single" w:sz="4" w:space="0" w:color="auto"/>
            </w:tcBorders>
          </w:tcPr>
          <w:p w14:paraId="78D011BB" w14:textId="77777777" w:rsidR="00A03B1B" w:rsidRPr="00A03B1B" w:rsidRDefault="00A03B1B" w:rsidP="00A03B1B">
            <w:pPr>
              <w:spacing w:after="60"/>
              <w:rPr>
                <w:iCs/>
                <w:sz w:val="20"/>
                <w:szCs w:val="20"/>
              </w:rPr>
            </w:pPr>
            <w:r w:rsidRPr="00A03B1B">
              <w:rPr>
                <w:iCs/>
                <w:sz w:val="20"/>
                <w:szCs w:val="20"/>
              </w:rPr>
              <w:t>A Resource Node Settlement Point.</w:t>
            </w:r>
          </w:p>
        </w:tc>
      </w:tr>
    </w:tbl>
    <w:p w14:paraId="369F5946" w14:textId="77777777" w:rsidR="00A03B1B" w:rsidRPr="00A03B1B" w:rsidRDefault="00A03B1B" w:rsidP="00A03B1B">
      <w:pPr>
        <w:spacing w:before="240" w:after="240"/>
        <w:ind w:left="720" w:hanging="720"/>
        <w:rPr>
          <w:szCs w:val="20"/>
        </w:rPr>
      </w:pPr>
      <w:r w:rsidRPr="00A03B1B">
        <w:rPr>
          <w:szCs w:val="20"/>
        </w:rPr>
        <w:t>(2)</w:t>
      </w:r>
      <w:r w:rsidRPr="00A03B1B">
        <w:rPr>
          <w:szCs w:val="20"/>
        </w:rPr>
        <w:tab/>
        <w:t xml:space="preserve">The total compensation to each QSE for the Switchable Generation Make-Whole Payment for a given hour </w:t>
      </w:r>
      <w:proofErr w:type="gramStart"/>
      <w:r w:rsidRPr="00A03B1B">
        <w:rPr>
          <w:szCs w:val="20"/>
        </w:rPr>
        <w:t>in</w:t>
      </w:r>
      <w:proofErr w:type="gramEnd"/>
      <w:r w:rsidRPr="00A03B1B">
        <w:rPr>
          <w:szCs w:val="20"/>
        </w:rPr>
        <w:t xml:space="preserve"> the Operating Day is calculated as follows:</w:t>
      </w:r>
    </w:p>
    <w:p w14:paraId="1A309FC2" w14:textId="77777777" w:rsidR="00A03B1B" w:rsidRPr="00A03B1B" w:rsidRDefault="00A03B1B" w:rsidP="00A03B1B">
      <w:pPr>
        <w:spacing w:after="240"/>
        <w:ind w:left="1440" w:hanging="720"/>
        <w:rPr>
          <w:b/>
          <w:bCs/>
          <w:i/>
          <w:iCs/>
          <w:vertAlign w:val="subscript"/>
          <w:lang w:val="es-ES"/>
        </w:rPr>
      </w:pPr>
      <w:r w:rsidRPr="00A03B1B">
        <w:rPr>
          <w:b/>
          <w:bCs/>
        </w:rPr>
        <w:lastRenderedPageBreak/>
        <w:t xml:space="preserve">SWMWAMTQSETOT </w:t>
      </w:r>
      <w:r w:rsidRPr="00A03B1B">
        <w:rPr>
          <w:b/>
          <w:bCs/>
          <w:i/>
          <w:iCs/>
          <w:vertAlign w:val="subscript"/>
        </w:rPr>
        <w:t>q</w:t>
      </w:r>
      <w:r w:rsidRPr="00A03B1B">
        <w:rPr>
          <w:b/>
          <w:i/>
          <w:szCs w:val="20"/>
          <w:vertAlign w:val="subscript"/>
        </w:rPr>
        <w:tab/>
      </w:r>
      <w:r w:rsidRPr="00A03B1B">
        <w:rPr>
          <w:b/>
          <w:bCs/>
        </w:rPr>
        <w:t xml:space="preserve">=  </w:t>
      </w:r>
      <w:r w:rsidRPr="00A03B1B">
        <w:rPr>
          <w:b/>
          <w:position w:val="-18"/>
          <w:szCs w:val="20"/>
        </w:rPr>
        <w:object w:dxaOrig="220" w:dyaOrig="420" w14:anchorId="2AA64FA1">
          <v:shape id="_x0000_i1118" type="#_x0000_t75" style="width:15.6pt;height:20.4pt" o:ole="">
            <v:imagedata r:id="rId134" o:title=""/>
          </v:shape>
          <o:OLEObject Type="Embed" ProgID="Equation.3" ShapeID="_x0000_i1118" DrawAspect="Content" ObjectID="_1831214120" r:id="rId135"/>
        </w:object>
      </w:r>
      <w:r w:rsidRPr="00A03B1B">
        <w:rPr>
          <w:b/>
          <w:bCs/>
        </w:rPr>
        <w:t xml:space="preserve"> SWMWAMT </w:t>
      </w:r>
      <w:r w:rsidRPr="00A03B1B">
        <w:rPr>
          <w:b/>
          <w:bCs/>
          <w:i/>
          <w:iCs/>
          <w:vertAlign w:val="subscript"/>
        </w:rPr>
        <w:t>q, r</w:t>
      </w:r>
    </w:p>
    <w:p w14:paraId="566D9A56" w14:textId="77777777" w:rsidR="00A03B1B" w:rsidRPr="00A03B1B" w:rsidRDefault="00A03B1B" w:rsidP="00A03B1B">
      <w:pPr>
        <w:ind w:left="720" w:hanging="720"/>
        <w:rPr>
          <w:szCs w:val="20"/>
        </w:rPr>
      </w:pPr>
      <w:r w:rsidRPr="00A03B1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810"/>
        <w:gridCol w:w="5935"/>
      </w:tblGrid>
      <w:tr w:rsidR="00A03B1B" w:rsidRPr="00A03B1B" w14:paraId="3C1E7782" w14:textId="77777777" w:rsidTr="00B31BB1">
        <w:trPr>
          <w:cantSplit/>
          <w:tblHeader/>
        </w:trPr>
        <w:tc>
          <w:tcPr>
            <w:tcW w:w="1393" w:type="pct"/>
            <w:tcBorders>
              <w:top w:val="single" w:sz="4" w:space="0" w:color="auto"/>
              <w:left w:val="single" w:sz="4" w:space="0" w:color="auto"/>
              <w:bottom w:val="single" w:sz="4" w:space="0" w:color="auto"/>
              <w:right w:val="single" w:sz="4" w:space="0" w:color="auto"/>
            </w:tcBorders>
            <w:hideMark/>
          </w:tcPr>
          <w:p w14:paraId="45C6AC4F" w14:textId="77777777" w:rsidR="00A03B1B" w:rsidRPr="00A03B1B" w:rsidRDefault="00A03B1B" w:rsidP="00A03B1B">
            <w:pPr>
              <w:spacing w:after="120"/>
              <w:rPr>
                <w:b/>
                <w:iCs/>
                <w:sz w:val="20"/>
                <w:szCs w:val="20"/>
              </w:rPr>
            </w:pPr>
            <w:r w:rsidRPr="00A03B1B">
              <w:rPr>
                <w:b/>
                <w:iCs/>
                <w:sz w:val="20"/>
                <w:szCs w:val="20"/>
              </w:rPr>
              <w:t>Variable</w:t>
            </w:r>
          </w:p>
        </w:tc>
        <w:tc>
          <w:tcPr>
            <w:tcW w:w="433" w:type="pct"/>
            <w:tcBorders>
              <w:top w:val="single" w:sz="4" w:space="0" w:color="auto"/>
              <w:left w:val="single" w:sz="4" w:space="0" w:color="auto"/>
              <w:bottom w:val="single" w:sz="4" w:space="0" w:color="auto"/>
              <w:right w:val="single" w:sz="4" w:space="0" w:color="auto"/>
            </w:tcBorders>
            <w:hideMark/>
          </w:tcPr>
          <w:p w14:paraId="71CD2F15" w14:textId="77777777" w:rsidR="00A03B1B" w:rsidRPr="00A03B1B" w:rsidRDefault="00A03B1B" w:rsidP="00A03B1B">
            <w:pPr>
              <w:spacing w:after="120"/>
              <w:rPr>
                <w:b/>
                <w:iCs/>
                <w:sz w:val="20"/>
                <w:szCs w:val="20"/>
              </w:rPr>
            </w:pPr>
            <w:r w:rsidRPr="00A03B1B">
              <w:rPr>
                <w:b/>
                <w:iCs/>
                <w:sz w:val="20"/>
                <w:szCs w:val="20"/>
              </w:rPr>
              <w:t>Unit</w:t>
            </w:r>
          </w:p>
        </w:tc>
        <w:tc>
          <w:tcPr>
            <w:tcW w:w="3174" w:type="pct"/>
            <w:tcBorders>
              <w:top w:val="single" w:sz="4" w:space="0" w:color="auto"/>
              <w:left w:val="single" w:sz="4" w:space="0" w:color="auto"/>
              <w:bottom w:val="single" w:sz="4" w:space="0" w:color="auto"/>
              <w:right w:val="single" w:sz="4" w:space="0" w:color="auto"/>
            </w:tcBorders>
            <w:hideMark/>
          </w:tcPr>
          <w:p w14:paraId="67943768"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7182E6D7" w14:textId="77777777" w:rsidTr="00B31BB1">
        <w:trPr>
          <w:cantSplit/>
        </w:trPr>
        <w:tc>
          <w:tcPr>
            <w:tcW w:w="1393" w:type="pct"/>
            <w:tcBorders>
              <w:top w:val="single" w:sz="4" w:space="0" w:color="auto"/>
              <w:left w:val="single" w:sz="4" w:space="0" w:color="auto"/>
              <w:bottom w:val="single" w:sz="4" w:space="0" w:color="auto"/>
              <w:right w:val="single" w:sz="4" w:space="0" w:color="auto"/>
            </w:tcBorders>
            <w:hideMark/>
          </w:tcPr>
          <w:p w14:paraId="77DB9130" w14:textId="77777777" w:rsidR="00A03B1B" w:rsidRPr="00A03B1B" w:rsidRDefault="00A03B1B" w:rsidP="00A03B1B">
            <w:pPr>
              <w:spacing w:after="60"/>
              <w:rPr>
                <w:iCs/>
                <w:sz w:val="20"/>
                <w:szCs w:val="20"/>
              </w:rPr>
            </w:pPr>
            <w:r w:rsidRPr="00A03B1B">
              <w:rPr>
                <w:iCs/>
                <w:sz w:val="20"/>
                <w:szCs w:val="20"/>
              </w:rPr>
              <w:t>SWMWAMTQSETOT</w:t>
            </w:r>
            <w:r w:rsidRPr="00A03B1B">
              <w:rPr>
                <w:b/>
                <w:iCs/>
                <w:sz w:val="20"/>
                <w:szCs w:val="20"/>
              </w:rPr>
              <w:t xml:space="preserve"> </w:t>
            </w:r>
            <w:r w:rsidRPr="00A03B1B">
              <w:rPr>
                <w:b/>
                <w:i/>
                <w:iCs/>
                <w:sz w:val="20"/>
                <w:szCs w:val="20"/>
                <w:vertAlign w:val="subscript"/>
              </w:rPr>
              <w:t>q</w:t>
            </w:r>
          </w:p>
        </w:tc>
        <w:tc>
          <w:tcPr>
            <w:tcW w:w="433" w:type="pct"/>
            <w:tcBorders>
              <w:top w:val="single" w:sz="4" w:space="0" w:color="auto"/>
              <w:left w:val="single" w:sz="4" w:space="0" w:color="auto"/>
              <w:bottom w:val="single" w:sz="4" w:space="0" w:color="auto"/>
              <w:right w:val="single" w:sz="4" w:space="0" w:color="auto"/>
            </w:tcBorders>
            <w:hideMark/>
          </w:tcPr>
          <w:p w14:paraId="3D5DCBE9" w14:textId="77777777" w:rsidR="00A03B1B" w:rsidRPr="00A03B1B" w:rsidRDefault="00A03B1B" w:rsidP="00A03B1B">
            <w:pPr>
              <w:spacing w:after="60"/>
              <w:rPr>
                <w:iCs/>
                <w:sz w:val="20"/>
                <w:szCs w:val="20"/>
              </w:rPr>
            </w:pPr>
            <w:r w:rsidRPr="00A03B1B">
              <w:rPr>
                <w:iCs/>
                <w:sz w:val="20"/>
                <w:szCs w:val="20"/>
              </w:rPr>
              <w:t>$</w:t>
            </w:r>
          </w:p>
        </w:tc>
        <w:tc>
          <w:tcPr>
            <w:tcW w:w="3174" w:type="pct"/>
            <w:tcBorders>
              <w:top w:val="single" w:sz="4" w:space="0" w:color="auto"/>
              <w:left w:val="single" w:sz="4" w:space="0" w:color="auto"/>
              <w:bottom w:val="single" w:sz="4" w:space="0" w:color="auto"/>
              <w:right w:val="single" w:sz="4" w:space="0" w:color="auto"/>
            </w:tcBorders>
            <w:hideMark/>
          </w:tcPr>
          <w:p w14:paraId="52646BA8" w14:textId="77777777" w:rsidR="00A03B1B" w:rsidRPr="00A03B1B" w:rsidRDefault="00A03B1B" w:rsidP="00A03B1B">
            <w:pPr>
              <w:spacing w:after="60"/>
              <w:rPr>
                <w:iCs/>
                <w:sz w:val="20"/>
                <w:szCs w:val="20"/>
              </w:rPr>
            </w:pPr>
            <w:r w:rsidRPr="00A03B1B">
              <w:rPr>
                <w:i/>
                <w:iCs/>
                <w:sz w:val="20"/>
                <w:szCs w:val="20"/>
              </w:rPr>
              <w:t>Switchable Generation Make-Whole Payment per QSE</w:t>
            </w:r>
            <w:r w:rsidRPr="00A03B1B">
              <w:rPr>
                <w:iCs/>
                <w:sz w:val="20"/>
                <w:szCs w:val="20"/>
              </w:rPr>
              <w:t xml:space="preserve">—The total Switchable Generation Make-Whole Payment to the QSE </w:t>
            </w:r>
            <w:r w:rsidRPr="00A03B1B">
              <w:rPr>
                <w:i/>
                <w:iCs/>
                <w:sz w:val="20"/>
                <w:szCs w:val="20"/>
              </w:rPr>
              <w:t>q</w:t>
            </w:r>
            <w:r w:rsidRPr="00A03B1B">
              <w:rPr>
                <w:iCs/>
                <w:sz w:val="20"/>
                <w:szCs w:val="20"/>
              </w:rPr>
              <w:t xml:space="preserve">, for the hour.  </w:t>
            </w:r>
          </w:p>
        </w:tc>
      </w:tr>
      <w:tr w:rsidR="00A03B1B" w:rsidRPr="00A03B1B" w14:paraId="4E800C72" w14:textId="77777777" w:rsidTr="00B31BB1">
        <w:trPr>
          <w:cantSplit/>
        </w:trPr>
        <w:tc>
          <w:tcPr>
            <w:tcW w:w="1393" w:type="pct"/>
            <w:tcBorders>
              <w:top w:val="single" w:sz="4" w:space="0" w:color="auto"/>
              <w:left w:val="single" w:sz="4" w:space="0" w:color="auto"/>
              <w:bottom w:val="single" w:sz="4" w:space="0" w:color="auto"/>
              <w:right w:val="single" w:sz="4" w:space="0" w:color="auto"/>
            </w:tcBorders>
          </w:tcPr>
          <w:p w14:paraId="45DECC01" w14:textId="77777777" w:rsidR="00A03B1B" w:rsidRPr="00A03B1B" w:rsidRDefault="00A03B1B" w:rsidP="00A03B1B">
            <w:pPr>
              <w:spacing w:after="60"/>
              <w:rPr>
                <w:b/>
                <w:iCs/>
                <w:sz w:val="20"/>
                <w:szCs w:val="20"/>
              </w:rPr>
            </w:pPr>
            <w:r w:rsidRPr="00A03B1B">
              <w:rPr>
                <w:iCs/>
                <w:sz w:val="20"/>
                <w:szCs w:val="20"/>
              </w:rPr>
              <w:t xml:space="preserve">SWMWAMT </w:t>
            </w:r>
            <w:r w:rsidRPr="00A03B1B">
              <w:rPr>
                <w:i/>
                <w:iCs/>
                <w:sz w:val="20"/>
                <w:szCs w:val="20"/>
                <w:vertAlign w:val="subscript"/>
              </w:rPr>
              <w:t>q, r</w:t>
            </w:r>
          </w:p>
        </w:tc>
        <w:tc>
          <w:tcPr>
            <w:tcW w:w="433" w:type="pct"/>
            <w:tcBorders>
              <w:top w:val="single" w:sz="4" w:space="0" w:color="auto"/>
              <w:left w:val="single" w:sz="4" w:space="0" w:color="auto"/>
              <w:bottom w:val="single" w:sz="4" w:space="0" w:color="auto"/>
              <w:right w:val="single" w:sz="4" w:space="0" w:color="auto"/>
            </w:tcBorders>
          </w:tcPr>
          <w:p w14:paraId="0F450C9F" w14:textId="77777777" w:rsidR="00A03B1B" w:rsidRPr="00A03B1B" w:rsidRDefault="00A03B1B" w:rsidP="00A03B1B">
            <w:pPr>
              <w:spacing w:after="60"/>
              <w:rPr>
                <w:iCs/>
                <w:sz w:val="20"/>
                <w:szCs w:val="20"/>
              </w:rPr>
            </w:pPr>
            <w:r w:rsidRPr="00A03B1B">
              <w:rPr>
                <w:iCs/>
                <w:sz w:val="20"/>
                <w:szCs w:val="20"/>
              </w:rPr>
              <w:t>$</w:t>
            </w:r>
          </w:p>
        </w:tc>
        <w:tc>
          <w:tcPr>
            <w:tcW w:w="3174" w:type="pct"/>
            <w:tcBorders>
              <w:top w:val="single" w:sz="4" w:space="0" w:color="auto"/>
              <w:left w:val="single" w:sz="4" w:space="0" w:color="auto"/>
              <w:bottom w:val="single" w:sz="4" w:space="0" w:color="auto"/>
              <w:right w:val="single" w:sz="4" w:space="0" w:color="auto"/>
            </w:tcBorders>
          </w:tcPr>
          <w:p w14:paraId="6701E376" w14:textId="77777777" w:rsidR="00A03B1B" w:rsidRPr="00A03B1B" w:rsidRDefault="00A03B1B" w:rsidP="00A03B1B">
            <w:pPr>
              <w:spacing w:after="60"/>
              <w:rPr>
                <w:i/>
                <w:iCs/>
                <w:sz w:val="20"/>
                <w:szCs w:val="20"/>
              </w:rPr>
            </w:pPr>
            <w:r w:rsidRPr="00A03B1B">
              <w:rPr>
                <w:i/>
                <w:iCs/>
                <w:sz w:val="20"/>
                <w:szCs w:val="20"/>
              </w:rPr>
              <w:t>Switchable Generation Make-Whole Payment</w:t>
            </w:r>
            <w:r w:rsidRPr="00A03B1B">
              <w:rPr>
                <w:iCs/>
                <w:sz w:val="20"/>
                <w:szCs w:val="20"/>
              </w:rPr>
              <w:t xml:space="preserve">—The Switchable Generation Make-Whole Payment to the QSE </w:t>
            </w:r>
            <w:r w:rsidRPr="00A03B1B">
              <w:rPr>
                <w:i/>
                <w:iCs/>
                <w:sz w:val="20"/>
                <w:szCs w:val="20"/>
              </w:rPr>
              <w:t>q,</w:t>
            </w:r>
            <w:r w:rsidRPr="00A03B1B">
              <w:rPr>
                <w:iCs/>
                <w:sz w:val="20"/>
                <w:szCs w:val="20"/>
              </w:rPr>
              <w:t xml:space="preserve">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66A4E932" w14:textId="77777777" w:rsidTr="00B31BB1">
        <w:trPr>
          <w:cantSplit/>
        </w:trPr>
        <w:tc>
          <w:tcPr>
            <w:tcW w:w="1393" w:type="pct"/>
            <w:tcBorders>
              <w:top w:val="single" w:sz="4" w:space="0" w:color="auto"/>
              <w:left w:val="single" w:sz="4" w:space="0" w:color="auto"/>
              <w:bottom w:val="single" w:sz="4" w:space="0" w:color="auto"/>
              <w:right w:val="single" w:sz="4" w:space="0" w:color="auto"/>
            </w:tcBorders>
            <w:hideMark/>
          </w:tcPr>
          <w:p w14:paraId="216A3E71" w14:textId="77777777" w:rsidR="00A03B1B" w:rsidRPr="00A03B1B" w:rsidRDefault="00A03B1B" w:rsidP="00A03B1B">
            <w:pPr>
              <w:spacing w:after="60"/>
              <w:rPr>
                <w:i/>
                <w:iCs/>
                <w:sz w:val="20"/>
                <w:szCs w:val="20"/>
              </w:rPr>
            </w:pPr>
            <w:r w:rsidRPr="00A03B1B">
              <w:rPr>
                <w:i/>
                <w:iCs/>
                <w:sz w:val="20"/>
                <w:szCs w:val="20"/>
              </w:rPr>
              <w:t>q</w:t>
            </w:r>
          </w:p>
        </w:tc>
        <w:tc>
          <w:tcPr>
            <w:tcW w:w="433" w:type="pct"/>
            <w:tcBorders>
              <w:top w:val="single" w:sz="4" w:space="0" w:color="auto"/>
              <w:left w:val="single" w:sz="4" w:space="0" w:color="auto"/>
              <w:bottom w:val="single" w:sz="4" w:space="0" w:color="auto"/>
              <w:right w:val="single" w:sz="4" w:space="0" w:color="auto"/>
            </w:tcBorders>
            <w:hideMark/>
          </w:tcPr>
          <w:p w14:paraId="03EA4467" w14:textId="77777777" w:rsidR="00A03B1B" w:rsidRPr="00A03B1B" w:rsidRDefault="00A03B1B" w:rsidP="00A03B1B">
            <w:pPr>
              <w:spacing w:after="60"/>
              <w:rPr>
                <w:iCs/>
                <w:sz w:val="20"/>
                <w:szCs w:val="20"/>
              </w:rPr>
            </w:pPr>
            <w:r w:rsidRPr="00A03B1B">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4D4EE49B"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4AE8E6E3" w14:textId="77777777" w:rsidTr="00B31BB1">
        <w:trPr>
          <w:cantSplit/>
        </w:trPr>
        <w:tc>
          <w:tcPr>
            <w:tcW w:w="1393" w:type="pct"/>
            <w:tcBorders>
              <w:top w:val="single" w:sz="4" w:space="0" w:color="auto"/>
              <w:left w:val="single" w:sz="4" w:space="0" w:color="auto"/>
              <w:bottom w:val="single" w:sz="4" w:space="0" w:color="auto"/>
              <w:right w:val="single" w:sz="4" w:space="0" w:color="auto"/>
            </w:tcBorders>
            <w:hideMark/>
          </w:tcPr>
          <w:p w14:paraId="5F9309AA" w14:textId="77777777" w:rsidR="00A03B1B" w:rsidRPr="00A03B1B" w:rsidRDefault="00A03B1B" w:rsidP="00A03B1B">
            <w:pPr>
              <w:spacing w:after="60"/>
              <w:rPr>
                <w:i/>
                <w:iCs/>
                <w:sz w:val="20"/>
                <w:szCs w:val="20"/>
              </w:rPr>
            </w:pPr>
            <w:r w:rsidRPr="00A03B1B">
              <w:rPr>
                <w:i/>
                <w:iCs/>
                <w:sz w:val="20"/>
                <w:szCs w:val="20"/>
              </w:rPr>
              <w:t>r</w:t>
            </w:r>
          </w:p>
        </w:tc>
        <w:tc>
          <w:tcPr>
            <w:tcW w:w="433" w:type="pct"/>
            <w:tcBorders>
              <w:top w:val="single" w:sz="4" w:space="0" w:color="auto"/>
              <w:left w:val="single" w:sz="4" w:space="0" w:color="auto"/>
              <w:bottom w:val="single" w:sz="4" w:space="0" w:color="auto"/>
              <w:right w:val="single" w:sz="4" w:space="0" w:color="auto"/>
            </w:tcBorders>
            <w:hideMark/>
          </w:tcPr>
          <w:p w14:paraId="26E6AB2E" w14:textId="77777777" w:rsidR="00A03B1B" w:rsidRPr="00A03B1B" w:rsidRDefault="00A03B1B" w:rsidP="00A03B1B">
            <w:pPr>
              <w:spacing w:after="60"/>
              <w:rPr>
                <w:iCs/>
                <w:sz w:val="20"/>
                <w:szCs w:val="20"/>
              </w:rPr>
            </w:pPr>
            <w:r w:rsidRPr="00A03B1B">
              <w:rPr>
                <w:iCs/>
                <w:sz w:val="20"/>
                <w:szCs w:val="20"/>
              </w:rPr>
              <w:t>none</w:t>
            </w:r>
          </w:p>
        </w:tc>
        <w:tc>
          <w:tcPr>
            <w:tcW w:w="3174" w:type="pct"/>
            <w:tcBorders>
              <w:top w:val="single" w:sz="4" w:space="0" w:color="auto"/>
              <w:left w:val="single" w:sz="4" w:space="0" w:color="auto"/>
              <w:bottom w:val="single" w:sz="4" w:space="0" w:color="auto"/>
              <w:right w:val="single" w:sz="4" w:space="0" w:color="auto"/>
            </w:tcBorders>
            <w:hideMark/>
          </w:tcPr>
          <w:p w14:paraId="7A41D72E" w14:textId="77777777" w:rsidR="00A03B1B" w:rsidRPr="00A03B1B" w:rsidRDefault="00A03B1B" w:rsidP="00A03B1B">
            <w:pPr>
              <w:spacing w:after="60"/>
              <w:rPr>
                <w:iCs/>
                <w:sz w:val="20"/>
                <w:szCs w:val="20"/>
              </w:rPr>
            </w:pPr>
            <w:r w:rsidRPr="00A03B1B">
              <w:rPr>
                <w:iCs/>
                <w:sz w:val="20"/>
                <w:szCs w:val="20"/>
              </w:rPr>
              <w:t>A Switchable Generation Resource.</w:t>
            </w:r>
          </w:p>
        </w:tc>
      </w:tr>
    </w:tbl>
    <w:p w14:paraId="63EE70F3" w14:textId="77777777" w:rsidR="00A03B1B" w:rsidRPr="00A03B1B" w:rsidRDefault="00A03B1B" w:rsidP="00A03B1B">
      <w:pPr>
        <w:keepNext/>
        <w:tabs>
          <w:tab w:val="left" w:pos="1080"/>
        </w:tabs>
        <w:spacing w:before="480" w:after="240"/>
        <w:ind w:left="1080" w:hanging="1080"/>
        <w:outlineLvl w:val="2"/>
        <w:rPr>
          <w:b/>
          <w:bCs/>
          <w:i/>
          <w:szCs w:val="20"/>
        </w:rPr>
      </w:pPr>
      <w:bookmarkStart w:id="1039" w:name="_Toc103141433"/>
      <w:bookmarkStart w:id="1040" w:name="_Toc109009425"/>
      <w:bookmarkStart w:id="1041" w:name="_Toc397505049"/>
      <w:bookmarkStart w:id="1042" w:name="_Toc402357181"/>
      <w:bookmarkStart w:id="1043" w:name="_Toc422486561"/>
      <w:bookmarkStart w:id="1044" w:name="_Toc433093414"/>
      <w:bookmarkStart w:id="1045" w:name="_Toc433093572"/>
      <w:bookmarkStart w:id="1046" w:name="_Toc440874802"/>
      <w:bookmarkStart w:id="1047" w:name="_Toc448142359"/>
      <w:bookmarkStart w:id="1048" w:name="_Toc448142516"/>
      <w:bookmarkStart w:id="1049" w:name="_Toc458770357"/>
      <w:bookmarkStart w:id="1050" w:name="_Toc459294325"/>
      <w:bookmarkStart w:id="1051" w:name="_Toc463262819"/>
      <w:bookmarkStart w:id="1052" w:name="_Toc468286893"/>
      <w:bookmarkStart w:id="1053" w:name="_Toc481502933"/>
      <w:bookmarkStart w:id="1054" w:name="_Toc496080101"/>
      <w:bookmarkStart w:id="1055" w:name="_Toc214879029"/>
      <w:bookmarkEnd w:id="961"/>
      <w:r w:rsidRPr="00A03B1B">
        <w:rPr>
          <w:b/>
          <w:bCs/>
          <w:i/>
          <w:szCs w:val="20"/>
        </w:rPr>
        <w:t>6.7.1</w:t>
      </w:r>
      <w:r w:rsidRPr="00A03B1B">
        <w:rPr>
          <w:b/>
          <w:bCs/>
          <w:i/>
          <w:szCs w:val="20"/>
        </w:rPr>
        <w:tab/>
        <w:t>Real-Time Settlement for Updated Day-Ahead Market Ancillary Service Obligations</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14:paraId="4D6FF5FD" w14:textId="77777777" w:rsidR="00A03B1B" w:rsidRPr="00A03B1B" w:rsidRDefault="00A03B1B" w:rsidP="00A03B1B">
      <w:pPr>
        <w:spacing w:after="240"/>
        <w:ind w:left="720" w:hanging="720"/>
        <w:rPr>
          <w:iCs/>
          <w:szCs w:val="20"/>
        </w:rPr>
      </w:pPr>
      <w:r w:rsidRPr="00A03B1B">
        <w:rPr>
          <w:szCs w:val="20"/>
        </w:rPr>
        <w:t>(1)</w:t>
      </w:r>
      <w:r w:rsidRPr="00A03B1B">
        <w:rPr>
          <w:szCs w:val="20"/>
        </w:rPr>
        <w:tab/>
      </w:r>
      <w:r w:rsidRPr="00A03B1B">
        <w:rPr>
          <w:iCs/>
          <w:szCs w:val="20"/>
        </w:rPr>
        <w:t xml:space="preserve">Each QSE is charged or paid for net obligations for each Ancillary Service procured in the DAM.  DAM costs are calculated for each QSE in accordance with Section 4.6.4, Settlement of Ancillary Services Procured in the DAM.  DAM net total costs for Ancillary Service procured in the DAM are re-calculated for each QSE under this Section based on Real-Time Load Ratio Share (LRS).  </w:t>
      </w:r>
      <w:r w:rsidRPr="00A03B1B">
        <w:rPr>
          <w:szCs w:val="20"/>
        </w:rPr>
        <w:t xml:space="preserve">Payments and/or charges for Ancillary Service obligations are calculated by Operating Hour as follows:      </w:t>
      </w:r>
    </w:p>
    <w:p w14:paraId="5B3CD156" w14:textId="77777777" w:rsidR="00A03B1B" w:rsidRPr="00A03B1B" w:rsidRDefault="00A03B1B" w:rsidP="00A03B1B">
      <w:pPr>
        <w:spacing w:after="240"/>
        <w:ind w:left="1440" w:hanging="720"/>
        <w:rPr>
          <w:iCs/>
          <w:szCs w:val="20"/>
        </w:rPr>
      </w:pPr>
      <w:r w:rsidRPr="00A03B1B">
        <w:rPr>
          <w:iCs/>
          <w:szCs w:val="20"/>
        </w:rPr>
        <w:t>(a)</w:t>
      </w:r>
      <w:r w:rsidRPr="00A03B1B">
        <w:rPr>
          <w:iCs/>
          <w:szCs w:val="20"/>
        </w:rPr>
        <w:tab/>
        <w:t>For Regulation Up Service (Reg-Up), if applicable:</w:t>
      </w:r>
    </w:p>
    <w:p w14:paraId="4737B5B2" w14:textId="77777777" w:rsidR="00A03B1B" w:rsidRPr="00A03B1B" w:rsidRDefault="00A03B1B" w:rsidP="00A03B1B">
      <w:pPr>
        <w:spacing w:after="240"/>
        <w:ind w:left="1440" w:hanging="720"/>
        <w:rPr>
          <w:iCs/>
          <w:szCs w:val="20"/>
        </w:rPr>
      </w:pPr>
      <w:r w:rsidRPr="00A03B1B">
        <w:rPr>
          <w:iCs/>
          <w:szCs w:val="20"/>
        </w:rPr>
        <w:t xml:space="preserve">DARTPCRUAMT </w:t>
      </w:r>
      <w:r w:rsidRPr="00A03B1B">
        <w:rPr>
          <w:i/>
          <w:iCs/>
          <w:szCs w:val="20"/>
          <w:vertAlign w:val="subscript"/>
        </w:rPr>
        <w:t>q</w:t>
      </w:r>
      <w:r w:rsidRPr="00A03B1B">
        <w:rPr>
          <w:iCs/>
          <w:szCs w:val="20"/>
          <w:vertAlign w:val="subscript"/>
        </w:rPr>
        <w:t xml:space="preserve">  </w:t>
      </w:r>
      <w:r w:rsidRPr="00A03B1B">
        <w:rPr>
          <w:iCs/>
          <w:szCs w:val="20"/>
        </w:rPr>
        <w:t>=  (DARUNOBL</w:t>
      </w:r>
      <w:r w:rsidRPr="00A03B1B">
        <w:rPr>
          <w:iCs/>
          <w:szCs w:val="20"/>
          <w:vertAlign w:val="subscript"/>
        </w:rPr>
        <w:t xml:space="preserve"> </w:t>
      </w:r>
      <w:r w:rsidRPr="00A03B1B">
        <w:rPr>
          <w:i/>
          <w:iCs/>
          <w:szCs w:val="20"/>
          <w:vertAlign w:val="subscript"/>
        </w:rPr>
        <w:t>q</w:t>
      </w:r>
      <w:r w:rsidRPr="00A03B1B">
        <w:rPr>
          <w:iCs/>
          <w:szCs w:val="20"/>
        </w:rPr>
        <w:t xml:space="preserve"> -</w:t>
      </w:r>
      <w:r w:rsidRPr="00A03B1B">
        <w:rPr>
          <w:i/>
          <w:iCs/>
          <w:szCs w:val="20"/>
          <w:vertAlign w:val="subscript"/>
        </w:rPr>
        <w:t xml:space="preserve"> </w:t>
      </w:r>
      <w:r w:rsidRPr="00A03B1B">
        <w:rPr>
          <w:iCs/>
          <w:szCs w:val="20"/>
        </w:rPr>
        <w:t xml:space="preserve">DASARUQ </w:t>
      </w:r>
      <w:r w:rsidRPr="00A03B1B">
        <w:rPr>
          <w:i/>
          <w:iCs/>
          <w:szCs w:val="20"/>
          <w:vertAlign w:val="subscript"/>
        </w:rPr>
        <w:t>q</w:t>
      </w:r>
      <w:r w:rsidRPr="00A03B1B">
        <w:rPr>
          <w:iCs/>
          <w:szCs w:val="20"/>
        </w:rPr>
        <w:t xml:space="preserve">) * DARUPR - DARUAMT </w:t>
      </w:r>
      <w:r w:rsidRPr="00A03B1B">
        <w:rPr>
          <w:i/>
          <w:iCs/>
          <w:szCs w:val="20"/>
          <w:vertAlign w:val="subscript"/>
        </w:rPr>
        <w:t>q</w:t>
      </w:r>
    </w:p>
    <w:p w14:paraId="3F424541" w14:textId="77777777" w:rsidR="00A03B1B" w:rsidRPr="00A03B1B" w:rsidRDefault="00A03B1B" w:rsidP="00A03B1B">
      <w:pPr>
        <w:tabs>
          <w:tab w:val="left" w:pos="2340"/>
        </w:tabs>
        <w:spacing w:after="240"/>
        <w:rPr>
          <w:lang w:val="pt-BR"/>
        </w:rPr>
      </w:pPr>
      <w:r w:rsidRPr="00A03B1B">
        <w:rPr>
          <w:iCs/>
          <w:szCs w:val="20"/>
          <w:lang w:val="pt-BR"/>
        </w:rPr>
        <w:t>Where:</w:t>
      </w:r>
    </w:p>
    <w:p w14:paraId="6C67B56A" w14:textId="77777777" w:rsidR="00A03B1B" w:rsidRPr="00A03B1B" w:rsidRDefault="00A03B1B" w:rsidP="00A03B1B">
      <w:pPr>
        <w:spacing w:after="240"/>
        <w:ind w:left="1440" w:hanging="720"/>
        <w:rPr>
          <w:iCs/>
          <w:szCs w:val="20"/>
          <w:vertAlign w:val="subscript"/>
        </w:rPr>
      </w:pPr>
      <w:r w:rsidRPr="00A03B1B">
        <w:rPr>
          <w:iCs/>
          <w:szCs w:val="20"/>
        </w:rPr>
        <w:t xml:space="preserve">DARUNOBL </w:t>
      </w:r>
      <w:r w:rsidRPr="00A03B1B">
        <w:rPr>
          <w:i/>
          <w:iCs/>
          <w:szCs w:val="20"/>
          <w:vertAlign w:val="subscript"/>
        </w:rPr>
        <w:t>q</w:t>
      </w:r>
      <w:r w:rsidRPr="00A03B1B">
        <w:rPr>
          <w:iCs/>
          <w:szCs w:val="20"/>
        </w:rPr>
        <w:tab/>
        <w:t>=  DAPCRU</w:t>
      </w:r>
      <w:r w:rsidRPr="00A03B1B">
        <w:rPr>
          <w:iCs/>
          <w:szCs w:val="20"/>
          <w:lang w:val="pt-BR"/>
        </w:rPr>
        <w:t xml:space="preserve">QTOT </w:t>
      </w:r>
      <w:r w:rsidRPr="00A03B1B">
        <w:rPr>
          <w:iCs/>
          <w:szCs w:val="20"/>
        </w:rPr>
        <w:t xml:space="preserve">* HLRS </w:t>
      </w:r>
      <w:r w:rsidRPr="00A03B1B">
        <w:rPr>
          <w:i/>
          <w:iCs/>
          <w:szCs w:val="20"/>
          <w:vertAlign w:val="subscript"/>
        </w:rPr>
        <w:t>q</w:t>
      </w:r>
    </w:p>
    <w:p w14:paraId="61A78570" w14:textId="77777777" w:rsidR="00A03B1B" w:rsidRPr="00A03B1B" w:rsidRDefault="00A03B1B" w:rsidP="00A03B1B">
      <w:pPr>
        <w:spacing w:after="240"/>
        <w:ind w:left="1440" w:hanging="720"/>
        <w:rPr>
          <w:iCs/>
          <w:szCs w:val="20"/>
          <w:lang w:val="pt-BR"/>
        </w:rPr>
      </w:pPr>
      <w:r w:rsidRPr="00A03B1B">
        <w:rPr>
          <w:iCs/>
          <w:szCs w:val="20"/>
        </w:rPr>
        <w:t>DAPCRU</w:t>
      </w:r>
      <w:r w:rsidRPr="00A03B1B">
        <w:rPr>
          <w:iCs/>
          <w:szCs w:val="20"/>
          <w:lang w:val="pt-BR"/>
        </w:rPr>
        <w:t>QTOT  =</w:t>
      </w:r>
      <w:r w:rsidRPr="00A03B1B">
        <w:rPr>
          <w:iCs/>
          <w:position w:val="-22"/>
          <w:szCs w:val="20"/>
        </w:rPr>
        <w:object w:dxaOrig="285" w:dyaOrig="285" w14:anchorId="4949AF5A">
          <v:shape id="_x0000_i1119" type="#_x0000_t75" style="width:18pt;height:35.4pt" o:ole="">
            <v:imagedata r:id="rId136" o:title=""/>
          </v:shape>
          <o:OLEObject Type="Embed" ProgID="Equation.3" ShapeID="_x0000_i1119" DrawAspect="Content" ObjectID="_1831214121" r:id="rId137"/>
        </w:object>
      </w:r>
      <w:r w:rsidRPr="00A03B1B">
        <w:rPr>
          <w:iCs/>
          <w:szCs w:val="20"/>
        </w:rPr>
        <w:t xml:space="preserve"> (</w:t>
      </w:r>
      <w:r w:rsidRPr="00A03B1B">
        <w:rPr>
          <w:iCs/>
          <w:position w:val="-18"/>
          <w:szCs w:val="20"/>
        </w:rPr>
        <w:object w:dxaOrig="285" w:dyaOrig="570" w14:anchorId="2AD8DDB3">
          <v:shape id="_x0000_i1120" type="#_x0000_t75" style="width:12pt;height:30pt" o:ole="">
            <v:imagedata r:id="rId138" o:title=""/>
          </v:shape>
          <o:OLEObject Type="Embed" ProgID="Equation.3" ShapeID="_x0000_i1120" DrawAspect="Content" ObjectID="_1831214122" r:id="rId139"/>
        </w:object>
      </w:r>
      <w:r w:rsidRPr="00A03B1B">
        <w:rPr>
          <w:iCs/>
          <w:szCs w:val="20"/>
        </w:rPr>
        <w:t>PCRUR</w:t>
      </w:r>
      <w:r w:rsidRPr="00A03B1B">
        <w:rPr>
          <w:i/>
          <w:iCs/>
          <w:szCs w:val="20"/>
        </w:rPr>
        <w:t xml:space="preserve"> </w:t>
      </w:r>
      <w:r w:rsidRPr="00A03B1B">
        <w:rPr>
          <w:i/>
          <w:iCs/>
          <w:szCs w:val="20"/>
          <w:vertAlign w:val="subscript"/>
        </w:rPr>
        <w:t>r, q, DAM</w:t>
      </w:r>
      <w:r w:rsidRPr="00A03B1B">
        <w:rPr>
          <w:iCs/>
          <w:szCs w:val="20"/>
        </w:rPr>
        <w:t xml:space="preserve"> </w:t>
      </w:r>
      <w:r w:rsidRPr="00A03B1B">
        <w:rPr>
          <w:i/>
          <w:iCs/>
          <w:szCs w:val="20"/>
        </w:rPr>
        <w:t xml:space="preserve">+ </w:t>
      </w:r>
      <w:r w:rsidRPr="00A03B1B">
        <w:rPr>
          <w:iCs/>
          <w:szCs w:val="20"/>
        </w:rPr>
        <w:t xml:space="preserve">DARUOAWD </w:t>
      </w:r>
      <w:r w:rsidRPr="00A03B1B">
        <w:rPr>
          <w:i/>
          <w:iCs/>
          <w:szCs w:val="20"/>
          <w:vertAlign w:val="subscript"/>
        </w:rPr>
        <w:t xml:space="preserve">q </w:t>
      </w:r>
      <w:r w:rsidRPr="00A03B1B">
        <w:rPr>
          <w:iCs/>
          <w:szCs w:val="20"/>
        </w:rPr>
        <w:t>+</w:t>
      </w:r>
      <w:r w:rsidRPr="00A03B1B">
        <w:rPr>
          <w:i/>
          <w:iCs/>
          <w:szCs w:val="20"/>
          <w:vertAlign w:val="subscript"/>
        </w:rPr>
        <w:t xml:space="preserve"> </w:t>
      </w:r>
      <w:r w:rsidRPr="00A03B1B">
        <w:rPr>
          <w:iCs/>
          <w:szCs w:val="20"/>
        </w:rPr>
        <w:t xml:space="preserve">DASARUQ </w:t>
      </w:r>
      <w:r w:rsidRPr="00A03B1B">
        <w:rPr>
          <w:i/>
          <w:iCs/>
          <w:szCs w:val="20"/>
          <w:vertAlign w:val="subscript"/>
        </w:rPr>
        <w:t>q</w:t>
      </w:r>
      <w:r w:rsidRPr="00A03B1B">
        <w:rPr>
          <w:iCs/>
          <w:color w:val="000000"/>
          <w:szCs w:val="20"/>
        </w:rPr>
        <w:t xml:space="preserve">) </w:t>
      </w:r>
    </w:p>
    <w:p w14:paraId="72B7031C" w14:textId="77777777" w:rsidR="00A03B1B" w:rsidRPr="00A03B1B" w:rsidRDefault="00A03B1B" w:rsidP="00A03B1B">
      <w:r w:rsidRPr="00A03B1B">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A03B1B" w:rsidRPr="00A03B1B" w14:paraId="7F4B2150" w14:textId="77777777" w:rsidTr="00B31BB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71FF38D0" w14:textId="77777777" w:rsidR="00A03B1B" w:rsidRPr="00A03B1B" w:rsidRDefault="00A03B1B" w:rsidP="00A03B1B">
            <w:pPr>
              <w:spacing w:after="120"/>
              <w:rPr>
                <w:b/>
                <w:iCs/>
                <w:sz w:val="20"/>
                <w:szCs w:val="20"/>
              </w:rPr>
            </w:pPr>
            <w:r w:rsidRPr="00A03B1B">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67337647" w14:textId="77777777" w:rsidR="00A03B1B" w:rsidRPr="00A03B1B" w:rsidRDefault="00A03B1B" w:rsidP="00A03B1B">
            <w:pPr>
              <w:spacing w:after="120"/>
              <w:rPr>
                <w:b/>
                <w:iCs/>
                <w:sz w:val="20"/>
                <w:szCs w:val="20"/>
              </w:rPr>
            </w:pPr>
            <w:r w:rsidRPr="00A03B1B">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3C4D5F3B"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6BD3C5C4"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0049F3D3" w14:textId="77777777" w:rsidR="00A03B1B" w:rsidRPr="00A03B1B" w:rsidRDefault="00A03B1B" w:rsidP="00A03B1B">
            <w:pPr>
              <w:spacing w:after="60"/>
              <w:rPr>
                <w:iCs/>
                <w:sz w:val="20"/>
                <w:szCs w:val="20"/>
              </w:rPr>
            </w:pPr>
            <w:r w:rsidRPr="00A03B1B">
              <w:rPr>
                <w:iCs/>
                <w:sz w:val="20"/>
                <w:szCs w:val="20"/>
              </w:rPr>
              <w:t xml:space="preserve">DARTPCRUAMT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01B9F93"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2EC58D8A" w14:textId="77777777" w:rsidR="00A03B1B" w:rsidRPr="00A03B1B" w:rsidRDefault="00A03B1B" w:rsidP="00A03B1B">
            <w:pPr>
              <w:spacing w:after="60"/>
              <w:rPr>
                <w:iCs/>
                <w:sz w:val="20"/>
                <w:szCs w:val="20"/>
              </w:rPr>
            </w:pPr>
            <w:r w:rsidRPr="00A03B1B">
              <w:rPr>
                <w:i/>
                <w:iCs/>
                <w:sz w:val="20"/>
                <w:szCs w:val="20"/>
              </w:rPr>
              <w:t>Day-Ahead Updated Real-Time Procured Capacity for Reg-Up Amount by QSE</w:t>
            </w:r>
            <w:r w:rsidRPr="00A03B1B">
              <w:rPr>
                <w:iCs/>
                <w:sz w:val="20"/>
                <w:szCs w:val="20"/>
              </w:rPr>
              <w:t xml:space="preserve">—The payment or charge to QSE </w:t>
            </w:r>
            <w:r w:rsidRPr="00A03B1B">
              <w:rPr>
                <w:i/>
                <w:iCs/>
                <w:sz w:val="20"/>
                <w:szCs w:val="20"/>
              </w:rPr>
              <w:t>q</w:t>
            </w:r>
            <w:r w:rsidRPr="00A03B1B">
              <w:rPr>
                <w:iCs/>
                <w:sz w:val="20"/>
                <w:szCs w:val="20"/>
              </w:rPr>
              <w:t xml:space="preserve"> for Reg-Up, for the re-calculated Real-Time obligation, for the Operating Hour.</w:t>
            </w:r>
          </w:p>
        </w:tc>
      </w:tr>
      <w:tr w:rsidR="00A03B1B" w:rsidRPr="00A03B1B" w14:paraId="533BB461"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3656D9DA" w14:textId="77777777" w:rsidR="00A03B1B" w:rsidRPr="00A03B1B" w:rsidRDefault="00A03B1B" w:rsidP="00A03B1B">
            <w:pPr>
              <w:spacing w:after="60"/>
              <w:rPr>
                <w:iCs/>
                <w:sz w:val="20"/>
                <w:szCs w:val="20"/>
              </w:rPr>
            </w:pPr>
            <w:r w:rsidRPr="00A03B1B">
              <w:rPr>
                <w:iCs/>
                <w:sz w:val="20"/>
                <w:szCs w:val="20"/>
              </w:rPr>
              <w:t>DARUPR</w:t>
            </w:r>
          </w:p>
        </w:tc>
        <w:tc>
          <w:tcPr>
            <w:tcW w:w="990" w:type="dxa"/>
            <w:tcBorders>
              <w:top w:val="single" w:sz="4" w:space="0" w:color="auto"/>
              <w:left w:val="single" w:sz="4" w:space="0" w:color="auto"/>
              <w:bottom w:val="single" w:sz="4" w:space="0" w:color="auto"/>
              <w:right w:val="single" w:sz="4" w:space="0" w:color="auto"/>
            </w:tcBorders>
            <w:hideMark/>
          </w:tcPr>
          <w:p w14:paraId="3CF05E88" w14:textId="77777777" w:rsidR="00A03B1B" w:rsidRPr="00A03B1B" w:rsidRDefault="00A03B1B" w:rsidP="00A03B1B">
            <w:pPr>
              <w:spacing w:after="60"/>
              <w:rPr>
                <w:iCs/>
                <w:sz w:val="20"/>
                <w:szCs w:val="20"/>
              </w:rPr>
            </w:pPr>
            <w:r w:rsidRPr="00A03B1B">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6C67552E" w14:textId="77777777" w:rsidR="00A03B1B" w:rsidRPr="00A03B1B" w:rsidRDefault="00A03B1B" w:rsidP="00A03B1B">
            <w:pPr>
              <w:spacing w:after="60"/>
              <w:rPr>
                <w:i/>
                <w:iCs/>
                <w:sz w:val="20"/>
                <w:szCs w:val="20"/>
              </w:rPr>
            </w:pPr>
            <w:r w:rsidRPr="00A03B1B">
              <w:rPr>
                <w:i/>
                <w:iCs/>
                <w:sz w:val="20"/>
                <w:szCs w:val="20"/>
              </w:rPr>
              <w:t>Day-Ahead Reg-Up Price</w:t>
            </w:r>
            <w:r w:rsidRPr="00A03B1B">
              <w:rPr>
                <w:iCs/>
                <w:sz w:val="20"/>
                <w:szCs w:val="20"/>
              </w:rPr>
              <w:t>—The DAM Reg-Up price for the Operating Hour.</w:t>
            </w:r>
          </w:p>
        </w:tc>
      </w:tr>
      <w:tr w:rsidR="00A03B1B" w:rsidRPr="00A03B1B" w14:paraId="37497C98"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3483D205" w14:textId="77777777" w:rsidR="00A03B1B" w:rsidRPr="00A03B1B" w:rsidRDefault="00A03B1B" w:rsidP="00A03B1B">
            <w:pPr>
              <w:spacing w:after="60"/>
              <w:rPr>
                <w:iCs/>
                <w:sz w:val="20"/>
                <w:szCs w:val="20"/>
              </w:rPr>
            </w:pPr>
            <w:r w:rsidRPr="00A03B1B">
              <w:rPr>
                <w:iCs/>
                <w:sz w:val="20"/>
                <w:szCs w:val="20"/>
              </w:rPr>
              <w:t>DARUNOBL</w:t>
            </w:r>
            <w:r w:rsidRPr="00A03B1B">
              <w:rPr>
                <w:iCs/>
                <w:sz w:val="20"/>
                <w:szCs w:val="20"/>
                <w:vertAlign w:val="subscript"/>
              </w:rPr>
              <w:t xml:space="preserve">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01CC90E"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B5A039E" w14:textId="77777777" w:rsidR="00A03B1B" w:rsidRPr="00A03B1B" w:rsidRDefault="00A03B1B" w:rsidP="00A03B1B">
            <w:pPr>
              <w:spacing w:after="60"/>
              <w:rPr>
                <w:i/>
                <w:iCs/>
                <w:sz w:val="20"/>
                <w:szCs w:val="20"/>
              </w:rPr>
            </w:pPr>
            <w:r w:rsidRPr="00A03B1B">
              <w:rPr>
                <w:i/>
                <w:iCs/>
                <w:sz w:val="20"/>
                <w:szCs w:val="20"/>
              </w:rPr>
              <w:t>Day-Ahead Reg-Up New Obligation per QSE—</w:t>
            </w:r>
            <w:r w:rsidRPr="00A03B1B">
              <w:rPr>
                <w:iCs/>
                <w:sz w:val="20"/>
                <w:szCs w:val="20"/>
              </w:rPr>
              <w:t xml:space="preserve">The updated Reg-Up Ancillary Service Obligation in Real-Time for QSE </w:t>
            </w:r>
            <w:r w:rsidRPr="00A03B1B">
              <w:rPr>
                <w:i/>
                <w:iCs/>
                <w:sz w:val="20"/>
                <w:szCs w:val="20"/>
              </w:rPr>
              <w:t>q</w:t>
            </w:r>
            <w:r w:rsidRPr="00A03B1B">
              <w:rPr>
                <w:iCs/>
                <w:sz w:val="20"/>
                <w:szCs w:val="20"/>
              </w:rPr>
              <w:t xml:space="preserve"> for the Operating Hour.</w:t>
            </w:r>
          </w:p>
        </w:tc>
      </w:tr>
      <w:tr w:rsidR="00A03B1B" w:rsidRPr="00A03B1B" w14:paraId="601F4CE5"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193DB5E7" w14:textId="77777777" w:rsidR="00A03B1B" w:rsidRPr="00A03B1B" w:rsidRDefault="00A03B1B" w:rsidP="00A03B1B">
            <w:pPr>
              <w:spacing w:after="60"/>
              <w:rPr>
                <w:i/>
                <w:iCs/>
                <w:sz w:val="20"/>
                <w:szCs w:val="20"/>
              </w:rPr>
            </w:pPr>
            <w:r w:rsidRPr="00A03B1B">
              <w:rPr>
                <w:iCs/>
                <w:sz w:val="20"/>
                <w:szCs w:val="20"/>
              </w:rPr>
              <w:t xml:space="preserve">DARUAMT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F781ADC"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6DAB4FBF" w14:textId="77777777" w:rsidR="00A03B1B" w:rsidRPr="00A03B1B" w:rsidRDefault="00A03B1B" w:rsidP="00A03B1B">
            <w:pPr>
              <w:spacing w:after="60"/>
              <w:rPr>
                <w:iCs/>
                <w:sz w:val="20"/>
                <w:szCs w:val="20"/>
              </w:rPr>
            </w:pPr>
            <w:r w:rsidRPr="00A03B1B">
              <w:rPr>
                <w:i/>
                <w:iCs/>
                <w:sz w:val="20"/>
                <w:szCs w:val="20"/>
              </w:rPr>
              <w:t>Day-Ahead Reg-Up Amount per QSE</w:t>
            </w:r>
            <w:r w:rsidRPr="00A03B1B">
              <w:rPr>
                <w:iCs/>
                <w:sz w:val="20"/>
                <w:szCs w:val="20"/>
              </w:rPr>
              <w:t xml:space="preserve">—QSE </w:t>
            </w:r>
            <w:r w:rsidRPr="00A03B1B">
              <w:rPr>
                <w:i/>
                <w:iCs/>
                <w:sz w:val="20"/>
                <w:szCs w:val="20"/>
              </w:rPr>
              <w:t>q</w:t>
            </w:r>
            <w:r w:rsidRPr="00A03B1B">
              <w:rPr>
                <w:iCs/>
                <w:sz w:val="20"/>
                <w:szCs w:val="20"/>
              </w:rPr>
              <w:t>’s share of the DAM costs for Reg-Up for the Operating Hour.</w:t>
            </w:r>
          </w:p>
        </w:tc>
      </w:tr>
      <w:tr w:rsidR="00A03B1B" w:rsidRPr="00A03B1B" w14:paraId="060DDD23"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BD5C66F" w14:textId="77777777" w:rsidR="00A03B1B" w:rsidRPr="00A03B1B" w:rsidRDefault="00A03B1B" w:rsidP="00A03B1B">
            <w:pPr>
              <w:spacing w:after="60"/>
              <w:rPr>
                <w:iCs/>
                <w:sz w:val="20"/>
                <w:szCs w:val="20"/>
              </w:rPr>
            </w:pPr>
            <w:r w:rsidRPr="00A03B1B">
              <w:rPr>
                <w:iCs/>
                <w:sz w:val="20"/>
                <w:szCs w:val="20"/>
              </w:rPr>
              <w:lastRenderedPageBreak/>
              <w:t xml:space="preserve">PCRUR </w:t>
            </w:r>
            <w:r w:rsidRPr="00A03B1B">
              <w:rPr>
                <w:i/>
                <w:iCs/>
                <w:sz w:val="20"/>
                <w:szCs w:val="20"/>
                <w:vertAlign w:val="subscript"/>
              </w:rPr>
              <w:t>r,</w:t>
            </w:r>
            <w:r w:rsidRPr="00A03B1B">
              <w:rPr>
                <w:i/>
                <w:iCs/>
                <w:sz w:val="20"/>
                <w:szCs w:val="20"/>
              </w:rPr>
              <w:t xml:space="preserve"> </w:t>
            </w:r>
            <w:r w:rsidRPr="00A03B1B">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432A509D"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9636B08" w14:textId="77777777" w:rsidR="00A03B1B" w:rsidRPr="00A03B1B" w:rsidRDefault="00A03B1B" w:rsidP="00A03B1B">
            <w:pPr>
              <w:spacing w:after="60"/>
              <w:rPr>
                <w:i/>
                <w:iCs/>
                <w:sz w:val="20"/>
                <w:szCs w:val="20"/>
              </w:rPr>
            </w:pPr>
            <w:r w:rsidRPr="00A03B1B">
              <w:rPr>
                <w:i/>
                <w:iCs/>
                <w:sz w:val="20"/>
                <w:szCs w:val="20"/>
              </w:rPr>
              <w:t>Procured Capacity for Reg-Up per Resource per QSE in DAM</w:t>
            </w:r>
            <w:r w:rsidRPr="00A03B1B">
              <w:rPr>
                <w:iCs/>
                <w:sz w:val="20"/>
                <w:szCs w:val="20"/>
              </w:rPr>
              <w:t xml:space="preserve">—The Reg-Up capacity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Operating Hour.  Where for a Combined Cycle Train, the Resource </w:t>
            </w:r>
            <w:r w:rsidRPr="00A03B1B">
              <w:rPr>
                <w:i/>
                <w:iCs/>
                <w:sz w:val="20"/>
                <w:szCs w:val="20"/>
              </w:rPr>
              <w:t>r</w:t>
            </w:r>
            <w:r w:rsidRPr="00A03B1B">
              <w:rPr>
                <w:iCs/>
                <w:sz w:val="20"/>
                <w:szCs w:val="20"/>
              </w:rPr>
              <w:t xml:space="preserve"> is a Combined Cycle Generation Resource within the Combined Cycle Train.</w:t>
            </w:r>
          </w:p>
        </w:tc>
      </w:tr>
      <w:tr w:rsidR="00A03B1B" w:rsidRPr="00A03B1B" w14:paraId="5E6791C0"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CE94947" w14:textId="77777777" w:rsidR="00A03B1B" w:rsidRPr="00A03B1B" w:rsidRDefault="00A03B1B" w:rsidP="00A03B1B">
            <w:pPr>
              <w:spacing w:after="60"/>
              <w:rPr>
                <w:iCs/>
                <w:sz w:val="20"/>
                <w:szCs w:val="20"/>
              </w:rPr>
            </w:pPr>
            <w:r w:rsidRPr="00A03B1B">
              <w:rPr>
                <w:iCs/>
                <w:sz w:val="20"/>
                <w:szCs w:val="20"/>
              </w:rPr>
              <w:t xml:space="preserve">DARUOAWD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7CAD0028"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3EBF6CB" w14:textId="77777777" w:rsidR="00A03B1B" w:rsidRPr="00A03B1B" w:rsidRDefault="00A03B1B" w:rsidP="00A03B1B">
            <w:pPr>
              <w:spacing w:after="60"/>
              <w:rPr>
                <w:i/>
                <w:iCs/>
                <w:sz w:val="20"/>
                <w:szCs w:val="20"/>
              </w:rPr>
            </w:pPr>
            <w:r w:rsidRPr="00A03B1B">
              <w:rPr>
                <w:i/>
                <w:iCs/>
                <w:sz w:val="20"/>
                <w:szCs w:val="20"/>
              </w:rPr>
              <w:t>Day-Ahead Reg-Up Award for the QSE</w:t>
            </w:r>
            <w:r w:rsidRPr="00A03B1B">
              <w:rPr>
                <w:iCs/>
                <w:sz w:val="20"/>
                <w:szCs w:val="20"/>
              </w:rPr>
              <w:t xml:space="preserve">—The Reg-Up Only capacity awarded in the DAM to QSE </w:t>
            </w:r>
            <w:r w:rsidRPr="00A03B1B">
              <w:rPr>
                <w:i/>
                <w:iCs/>
                <w:sz w:val="20"/>
                <w:szCs w:val="20"/>
              </w:rPr>
              <w:t>q</w:t>
            </w:r>
            <w:r w:rsidRPr="00A03B1B">
              <w:rPr>
                <w:iCs/>
                <w:sz w:val="20"/>
                <w:szCs w:val="20"/>
              </w:rPr>
              <w:t xml:space="preserve"> for the Operating Hour.</w:t>
            </w:r>
          </w:p>
        </w:tc>
      </w:tr>
      <w:tr w:rsidR="00A03B1B" w:rsidRPr="00A03B1B" w14:paraId="09F9FC7E"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64F61F2" w14:textId="77777777" w:rsidR="00A03B1B" w:rsidRPr="00A03B1B" w:rsidRDefault="00A03B1B" w:rsidP="00A03B1B">
            <w:pPr>
              <w:spacing w:after="60"/>
              <w:rPr>
                <w:iCs/>
                <w:sz w:val="20"/>
                <w:szCs w:val="20"/>
              </w:rPr>
            </w:pPr>
            <w:r w:rsidRPr="00A03B1B">
              <w:rPr>
                <w:iCs/>
                <w:sz w:val="20"/>
                <w:szCs w:val="20"/>
              </w:rPr>
              <w:t>HLRS</w:t>
            </w:r>
            <w:r w:rsidRPr="00A03B1B">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6E6D49AB"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1B00D45" w14:textId="77777777" w:rsidR="00A03B1B" w:rsidRPr="00A03B1B" w:rsidRDefault="00A03B1B" w:rsidP="00A03B1B">
            <w:pPr>
              <w:spacing w:after="60"/>
              <w:rPr>
                <w:iCs/>
                <w:sz w:val="20"/>
                <w:szCs w:val="20"/>
              </w:rPr>
            </w:pPr>
            <w:r w:rsidRPr="00A03B1B">
              <w:rPr>
                <w:i/>
                <w:iCs/>
                <w:sz w:val="20"/>
                <w:szCs w:val="20"/>
              </w:rPr>
              <w:t>Hourly Load Ratio Share per QSE</w:t>
            </w:r>
            <w:r w:rsidRPr="00A03B1B">
              <w:rPr>
                <w:iCs/>
                <w:sz w:val="20"/>
                <w:szCs w:val="20"/>
              </w:rPr>
              <w:t xml:space="preserve">—The Real-Time LRS as defined in Section 6.6.2.4, QSE Load Ratio Share for an Operating Hour, for QSE </w:t>
            </w:r>
            <w:r w:rsidRPr="00A03B1B">
              <w:rPr>
                <w:i/>
                <w:iCs/>
                <w:sz w:val="20"/>
                <w:szCs w:val="20"/>
              </w:rPr>
              <w:t>q</w:t>
            </w:r>
            <w:r w:rsidRPr="00A03B1B">
              <w:rPr>
                <w:iCs/>
                <w:sz w:val="20"/>
                <w:szCs w:val="20"/>
              </w:rPr>
              <w:t>, for the Operating Hour.</w:t>
            </w:r>
          </w:p>
        </w:tc>
      </w:tr>
      <w:tr w:rsidR="00A03B1B" w:rsidRPr="00A03B1B" w14:paraId="329590D2"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6581AF4" w14:textId="77777777" w:rsidR="00A03B1B" w:rsidRPr="00A03B1B" w:rsidRDefault="00A03B1B" w:rsidP="00A03B1B">
            <w:pPr>
              <w:spacing w:after="60"/>
              <w:rPr>
                <w:iCs/>
                <w:sz w:val="20"/>
                <w:szCs w:val="20"/>
              </w:rPr>
            </w:pPr>
            <w:r w:rsidRPr="00A03B1B">
              <w:rPr>
                <w:iCs/>
                <w:sz w:val="20"/>
                <w:szCs w:val="20"/>
              </w:rPr>
              <w:t xml:space="preserve">DAPCRUQTOT  </w:t>
            </w:r>
          </w:p>
        </w:tc>
        <w:tc>
          <w:tcPr>
            <w:tcW w:w="990" w:type="dxa"/>
            <w:tcBorders>
              <w:top w:val="single" w:sz="4" w:space="0" w:color="auto"/>
              <w:left w:val="single" w:sz="4" w:space="0" w:color="auto"/>
              <w:bottom w:val="single" w:sz="4" w:space="0" w:color="auto"/>
              <w:right w:val="single" w:sz="4" w:space="0" w:color="auto"/>
            </w:tcBorders>
            <w:hideMark/>
          </w:tcPr>
          <w:p w14:paraId="0D0EF0CA"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1382950" w14:textId="77777777" w:rsidR="00A03B1B" w:rsidRPr="00A03B1B" w:rsidRDefault="00A03B1B" w:rsidP="00A03B1B">
            <w:pPr>
              <w:spacing w:after="60"/>
              <w:rPr>
                <w:i/>
                <w:iCs/>
                <w:sz w:val="20"/>
                <w:szCs w:val="20"/>
              </w:rPr>
            </w:pPr>
            <w:r w:rsidRPr="00A03B1B">
              <w:rPr>
                <w:i/>
                <w:iCs/>
                <w:sz w:val="20"/>
                <w:szCs w:val="20"/>
              </w:rPr>
              <w:t>Day-Ahead Procured Capacity for Reg-Up Total</w:t>
            </w:r>
            <w:r w:rsidRPr="00A03B1B">
              <w:rPr>
                <w:iCs/>
                <w:sz w:val="20"/>
                <w:szCs w:val="20"/>
              </w:rPr>
              <w:t>—The total Reg-Up capacity for all QSEs for all Reg-Up awarded and self-arranged in the DAM for the Operating Hour.</w:t>
            </w:r>
          </w:p>
        </w:tc>
      </w:tr>
      <w:tr w:rsidR="00A03B1B" w:rsidRPr="00A03B1B" w14:paraId="6048EA1D"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EE188F4" w14:textId="77777777" w:rsidR="00A03B1B" w:rsidRPr="00A03B1B" w:rsidRDefault="00A03B1B" w:rsidP="00A03B1B">
            <w:pPr>
              <w:spacing w:after="60"/>
              <w:rPr>
                <w:iCs/>
                <w:sz w:val="20"/>
                <w:szCs w:val="20"/>
              </w:rPr>
            </w:pPr>
            <w:r w:rsidRPr="00A03B1B">
              <w:rPr>
                <w:iCs/>
                <w:sz w:val="20"/>
                <w:szCs w:val="20"/>
              </w:rPr>
              <w:t xml:space="preserve">DASARUQ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1D4FC91E"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8E33A86" w14:textId="77777777" w:rsidR="00A03B1B" w:rsidRPr="00A03B1B" w:rsidRDefault="00A03B1B" w:rsidP="00A03B1B">
            <w:pPr>
              <w:spacing w:after="60"/>
              <w:rPr>
                <w:i/>
                <w:iCs/>
                <w:sz w:val="20"/>
                <w:szCs w:val="20"/>
              </w:rPr>
            </w:pPr>
            <w:r w:rsidRPr="00A03B1B">
              <w:rPr>
                <w:i/>
                <w:iCs/>
                <w:sz w:val="20"/>
                <w:szCs w:val="20"/>
              </w:rPr>
              <w:t>Day-Ahead Self-Arranged Reg-Up Quantity per QSE</w:t>
            </w:r>
            <w:r w:rsidRPr="00A03B1B">
              <w:rPr>
                <w:iCs/>
                <w:sz w:val="20"/>
                <w:szCs w:val="20"/>
              </w:rPr>
              <w:t xml:space="preserve">—The self-arranged Reg-Up capacity submitted by QSE </w:t>
            </w:r>
            <w:r w:rsidRPr="00A03B1B">
              <w:rPr>
                <w:i/>
                <w:iCs/>
                <w:sz w:val="20"/>
                <w:szCs w:val="20"/>
              </w:rPr>
              <w:t>q</w:t>
            </w:r>
            <w:r w:rsidRPr="00A03B1B">
              <w:rPr>
                <w:iCs/>
                <w:sz w:val="20"/>
                <w:szCs w:val="20"/>
              </w:rPr>
              <w:t xml:space="preserve"> before 1000 in the DAM for the Operating Hour.</w:t>
            </w:r>
          </w:p>
        </w:tc>
      </w:tr>
      <w:tr w:rsidR="00A03B1B" w:rsidRPr="00A03B1B" w14:paraId="2867B2F4"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684A46A8" w14:textId="77777777" w:rsidR="00A03B1B" w:rsidRPr="00A03B1B" w:rsidRDefault="00A03B1B" w:rsidP="00A03B1B">
            <w:pPr>
              <w:spacing w:after="60"/>
              <w:rPr>
                <w:i/>
                <w:iCs/>
                <w:sz w:val="20"/>
                <w:szCs w:val="20"/>
              </w:rPr>
            </w:pPr>
            <w:r w:rsidRPr="00A03B1B">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048578FF"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F7F7993"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6920EA84"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2D48F71C" w14:textId="77777777" w:rsidR="00A03B1B" w:rsidRPr="00A03B1B" w:rsidRDefault="00A03B1B" w:rsidP="00A03B1B">
            <w:pPr>
              <w:spacing w:after="60"/>
              <w:rPr>
                <w:i/>
                <w:iCs/>
                <w:sz w:val="20"/>
                <w:szCs w:val="20"/>
              </w:rPr>
            </w:pPr>
            <w:r w:rsidRPr="00A03B1B">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633CB70D"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B474B4F" w14:textId="77777777" w:rsidR="00A03B1B" w:rsidRPr="00A03B1B" w:rsidRDefault="00A03B1B" w:rsidP="00A03B1B">
            <w:pPr>
              <w:spacing w:after="60"/>
              <w:rPr>
                <w:iCs/>
                <w:sz w:val="20"/>
                <w:szCs w:val="20"/>
              </w:rPr>
            </w:pPr>
            <w:r w:rsidRPr="00A03B1B">
              <w:rPr>
                <w:iCs/>
                <w:sz w:val="20"/>
                <w:szCs w:val="20"/>
              </w:rPr>
              <w:t>A Resource.</w:t>
            </w:r>
          </w:p>
        </w:tc>
      </w:tr>
    </w:tbl>
    <w:p w14:paraId="2ED1BB79" w14:textId="77777777" w:rsidR="00A03B1B" w:rsidRPr="00A03B1B" w:rsidRDefault="00A03B1B" w:rsidP="00A03B1B">
      <w:pPr>
        <w:spacing w:before="240" w:after="240"/>
        <w:ind w:left="1440" w:hanging="720"/>
        <w:rPr>
          <w:iCs/>
          <w:szCs w:val="20"/>
        </w:rPr>
      </w:pPr>
      <w:r w:rsidRPr="00A03B1B">
        <w:rPr>
          <w:iCs/>
          <w:szCs w:val="20"/>
        </w:rPr>
        <w:t>(b)</w:t>
      </w:r>
      <w:r w:rsidRPr="00A03B1B">
        <w:rPr>
          <w:iCs/>
          <w:szCs w:val="20"/>
        </w:rPr>
        <w:tab/>
        <w:t>For Regulation Down Service (Reg-Down), if applicable:</w:t>
      </w:r>
    </w:p>
    <w:p w14:paraId="3F11CB8D" w14:textId="77777777" w:rsidR="00A03B1B" w:rsidRPr="00A03B1B" w:rsidRDefault="00A03B1B" w:rsidP="00A03B1B">
      <w:pPr>
        <w:spacing w:after="240"/>
        <w:ind w:left="1440" w:hanging="720"/>
        <w:rPr>
          <w:iCs/>
          <w:szCs w:val="20"/>
        </w:rPr>
      </w:pPr>
      <w:r w:rsidRPr="00A03B1B">
        <w:rPr>
          <w:iCs/>
          <w:szCs w:val="20"/>
        </w:rPr>
        <w:t xml:space="preserve">DARTPCRDAMT </w:t>
      </w:r>
      <w:r w:rsidRPr="00A03B1B">
        <w:rPr>
          <w:i/>
          <w:iCs/>
          <w:szCs w:val="20"/>
          <w:vertAlign w:val="subscript"/>
        </w:rPr>
        <w:t>q</w:t>
      </w:r>
      <w:r w:rsidRPr="00A03B1B">
        <w:rPr>
          <w:iCs/>
          <w:szCs w:val="20"/>
          <w:vertAlign w:val="subscript"/>
        </w:rPr>
        <w:t xml:space="preserve"> </w:t>
      </w:r>
      <w:r w:rsidRPr="00A03B1B">
        <w:rPr>
          <w:iCs/>
          <w:szCs w:val="20"/>
        </w:rPr>
        <w:t>= (DARDNOBL</w:t>
      </w:r>
      <w:r w:rsidRPr="00A03B1B">
        <w:rPr>
          <w:iCs/>
          <w:szCs w:val="20"/>
          <w:vertAlign w:val="subscript"/>
        </w:rPr>
        <w:t xml:space="preserve"> </w:t>
      </w:r>
      <w:r w:rsidRPr="00A03B1B">
        <w:rPr>
          <w:i/>
          <w:iCs/>
          <w:szCs w:val="20"/>
          <w:vertAlign w:val="subscript"/>
        </w:rPr>
        <w:t>q</w:t>
      </w:r>
      <w:r w:rsidRPr="00A03B1B">
        <w:rPr>
          <w:iCs/>
          <w:szCs w:val="20"/>
          <w:vertAlign w:val="subscript"/>
        </w:rPr>
        <w:t xml:space="preserve"> </w:t>
      </w:r>
      <w:r w:rsidRPr="00A03B1B">
        <w:rPr>
          <w:iCs/>
          <w:szCs w:val="20"/>
        </w:rPr>
        <w:t xml:space="preserve">- DASARDQ </w:t>
      </w:r>
      <w:r w:rsidRPr="00A03B1B">
        <w:rPr>
          <w:i/>
          <w:iCs/>
          <w:szCs w:val="20"/>
          <w:vertAlign w:val="subscript"/>
        </w:rPr>
        <w:t>q</w:t>
      </w:r>
      <w:r w:rsidRPr="00A03B1B">
        <w:rPr>
          <w:iCs/>
          <w:szCs w:val="20"/>
        </w:rPr>
        <w:t xml:space="preserve">) * DARDPR - DARDAMT </w:t>
      </w:r>
      <w:r w:rsidRPr="00A03B1B">
        <w:rPr>
          <w:i/>
          <w:iCs/>
          <w:szCs w:val="20"/>
          <w:vertAlign w:val="subscript"/>
        </w:rPr>
        <w:t>q</w:t>
      </w:r>
    </w:p>
    <w:p w14:paraId="28BABBB6" w14:textId="77777777" w:rsidR="00A03B1B" w:rsidRPr="00A03B1B" w:rsidRDefault="00A03B1B" w:rsidP="00A03B1B">
      <w:pPr>
        <w:spacing w:after="240"/>
        <w:rPr>
          <w:lang w:val="pt-BR"/>
        </w:rPr>
      </w:pPr>
      <w:r w:rsidRPr="00A03B1B">
        <w:rPr>
          <w:iCs/>
          <w:szCs w:val="20"/>
          <w:lang w:val="pt-BR"/>
        </w:rPr>
        <w:t>Where:</w:t>
      </w:r>
    </w:p>
    <w:p w14:paraId="1EC006A4" w14:textId="77777777" w:rsidR="00A03B1B" w:rsidRPr="00A03B1B" w:rsidRDefault="00A03B1B" w:rsidP="00A03B1B">
      <w:pPr>
        <w:spacing w:after="240"/>
        <w:ind w:left="1440" w:hanging="720"/>
        <w:rPr>
          <w:iCs/>
          <w:szCs w:val="20"/>
        </w:rPr>
      </w:pPr>
      <w:r w:rsidRPr="00A03B1B">
        <w:rPr>
          <w:iCs/>
          <w:szCs w:val="20"/>
        </w:rPr>
        <w:t xml:space="preserve">DARDNOBL </w:t>
      </w:r>
      <w:r w:rsidRPr="00A03B1B">
        <w:rPr>
          <w:i/>
          <w:iCs/>
          <w:szCs w:val="20"/>
          <w:vertAlign w:val="subscript"/>
        </w:rPr>
        <w:t xml:space="preserve">q     </w:t>
      </w:r>
      <w:r w:rsidRPr="00A03B1B">
        <w:rPr>
          <w:iCs/>
          <w:szCs w:val="20"/>
        </w:rPr>
        <w:t xml:space="preserve">=  DAPCRDQTOT * HLRS </w:t>
      </w:r>
      <w:r w:rsidRPr="00A03B1B">
        <w:rPr>
          <w:i/>
          <w:iCs/>
          <w:szCs w:val="20"/>
          <w:vertAlign w:val="subscript"/>
        </w:rPr>
        <w:t>q</w:t>
      </w:r>
      <w:r w:rsidRPr="00A03B1B">
        <w:rPr>
          <w:iCs/>
          <w:szCs w:val="20"/>
        </w:rPr>
        <w:t xml:space="preserve"> </w:t>
      </w:r>
    </w:p>
    <w:p w14:paraId="47CB8D08" w14:textId="77777777" w:rsidR="00A03B1B" w:rsidRPr="00A03B1B" w:rsidRDefault="00A03B1B" w:rsidP="00A03B1B">
      <w:pPr>
        <w:spacing w:after="240"/>
        <w:ind w:left="1440" w:hanging="720"/>
        <w:rPr>
          <w:iCs/>
          <w:szCs w:val="20"/>
        </w:rPr>
      </w:pPr>
      <w:r w:rsidRPr="00A03B1B">
        <w:rPr>
          <w:iCs/>
          <w:szCs w:val="20"/>
        </w:rPr>
        <w:t xml:space="preserve">DAPCRDQTOT       = </w:t>
      </w:r>
      <w:r w:rsidRPr="00A03B1B">
        <w:rPr>
          <w:iCs/>
          <w:position w:val="-22"/>
          <w:szCs w:val="20"/>
        </w:rPr>
        <w:object w:dxaOrig="285" w:dyaOrig="285" w14:anchorId="5CBDD2E0">
          <v:shape id="_x0000_i1121" type="#_x0000_t75" style="width:30pt;height:30pt" o:ole="">
            <v:imagedata r:id="rId136" o:title=""/>
          </v:shape>
          <o:OLEObject Type="Embed" ProgID="Equation.3" ShapeID="_x0000_i1121" DrawAspect="Content" ObjectID="_1831214123" r:id="rId140"/>
        </w:object>
      </w:r>
      <w:r w:rsidRPr="00A03B1B">
        <w:rPr>
          <w:iCs/>
          <w:szCs w:val="20"/>
        </w:rPr>
        <w:t xml:space="preserve"> (</w:t>
      </w:r>
      <w:r w:rsidRPr="00A03B1B">
        <w:rPr>
          <w:iCs/>
          <w:position w:val="-18"/>
          <w:szCs w:val="20"/>
        </w:rPr>
        <w:object w:dxaOrig="285" w:dyaOrig="570" w14:anchorId="794FB3B6">
          <v:shape id="_x0000_i1122" type="#_x0000_t75" style="width:12pt;height:30pt" o:ole="">
            <v:imagedata r:id="rId138" o:title=""/>
          </v:shape>
          <o:OLEObject Type="Embed" ProgID="Equation.3" ShapeID="_x0000_i1122" DrawAspect="Content" ObjectID="_1831214124" r:id="rId141"/>
        </w:object>
      </w:r>
      <w:r w:rsidRPr="00A03B1B">
        <w:rPr>
          <w:iCs/>
          <w:szCs w:val="20"/>
        </w:rPr>
        <w:t>PCRDR</w:t>
      </w:r>
      <w:r w:rsidRPr="00A03B1B">
        <w:rPr>
          <w:i/>
          <w:iCs/>
          <w:szCs w:val="20"/>
        </w:rPr>
        <w:t xml:space="preserve"> </w:t>
      </w:r>
      <w:r w:rsidRPr="00A03B1B">
        <w:rPr>
          <w:i/>
          <w:iCs/>
          <w:szCs w:val="20"/>
          <w:vertAlign w:val="subscript"/>
        </w:rPr>
        <w:t>r, q, DAM</w:t>
      </w:r>
      <w:r w:rsidRPr="00A03B1B">
        <w:rPr>
          <w:iCs/>
          <w:szCs w:val="20"/>
        </w:rPr>
        <w:t xml:space="preserve"> + DARDOAWD </w:t>
      </w:r>
      <w:r w:rsidRPr="00A03B1B">
        <w:rPr>
          <w:i/>
          <w:iCs/>
          <w:szCs w:val="20"/>
          <w:vertAlign w:val="subscript"/>
        </w:rPr>
        <w:t>q</w:t>
      </w:r>
      <w:r w:rsidRPr="00A03B1B">
        <w:rPr>
          <w:iCs/>
          <w:szCs w:val="20"/>
        </w:rPr>
        <w:t xml:space="preserve"> + DASARDQ </w:t>
      </w:r>
      <w:r w:rsidRPr="00A03B1B">
        <w:rPr>
          <w:i/>
          <w:iCs/>
          <w:szCs w:val="20"/>
          <w:vertAlign w:val="subscript"/>
        </w:rPr>
        <w:t>q</w:t>
      </w:r>
      <w:r w:rsidRPr="00A03B1B">
        <w:rPr>
          <w:iCs/>
          <w:szCs w:val="20"/>
        </w:rPr>
        <w:t>)</w:t>
      </w:r>
    </w:p>
    <w:p w14:paraId="66EE425F" w14:textId="77777777" w:rsidR="00A03B1B" w:rsidRPr="00A03B1B" w:rsidRDefault="00A03B1B" w:rsidP="00A03B1B">
      <w:r w:rsidRPr="00A03B1B">
        <w:rPr>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1"/>
        <w:gridCol w:w="970"/>
        <w:gridCol w:w="6394"/>
      </w:tblGrid>
      <w:tr w:rsidR="00A03B1B" w:rsidRPr="00A03B1B" w14:paraId="5C053D1A" w14:textId="77777777" w:rsidTr="00B31BB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5D7527E0" w14:textId="77777777" w:rsidR="00A03B1B" w:rsidRPr="00A03B1B" w:rsidRDefault="00A03B1B" w:rsidP="00A03B1B">
            <w:pPr>
              <w:spacing w:after="120"/>
              <w:rPr>
                <w:b/>
                <w:iCs/>
                <w:sz w:val="20"/>
                <w:szCs w:val="20"/>
              </w:rPr>
            </w:pPr>
            <w:r w:rsidRPr="00A03B1B">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7287B5C2" w14:textId="77777777" w:rsidR="00A03B1B" w:rsidRPr="00A03B1B" w:rsidRDefault="00A03B1B" w:rsidP="00A03B1B">
            <w:pPr>
              <w:spacing w:after="120"/>
              <w:rPr>
                <w:b/>
                <w:iCs/>
                <w:sz w:val="20"/>
                <w:szCs w:val="20"/>
              </w:rPr>
            </w:pPr>
            <w:r w:rsidRPr="00A03B1B">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5B54B734"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53713C03"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5005E7E9" w14:textId="77777777" w:rsidR="00A03B1B" w:rsidRPr="00A03B1B" w:rsidRDefault="00A03B1B" w:rsidP="00A03B1B">
            <w:pPr>
              <w:spacing w:after="60"/>
              <w:rPr>
                <w:iCs/>
                <w:sz w:val="20"/>
                <w:szCs w:val="20"/>
              </w:rPr>
            </w:pPr>
            <w:r w:rsidRPr="00A03B1B">
              <w:rPr>
                <w:iCs/>
                <w:sz w:val="20"/>
                <w:szCs w:val="20"/>
              </w:rPr>
              <w:t xml:space="preserve">DARTPCRDAMT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D9EAAD7"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1B0CC1BD" w14:textId="77777777" w:rsidR="00A03B1B" w:rsidRPr="00A03B1B" w:rsidRDefault="00A03B1B" w:rsidP="00A03B1B">
            <w:pPr>
              <w:spacing w:after="60"/>
              <w:rPr>
                <w:iCs/>
                <w:sz w:val="20"/>
                <w:szCs w:val="20"/>
              </w:rPr>
            </w:pPr>
            <w:r w:rsidRPr="00A03B1B">
              <w:rPr>
                <w:i/>
                <w:iCs/>
                <w:sz w:val="20"/>
                <w:szCs w:val="20"/>
              </w:rPr>
              <w:t>Day-Ahead Updated Real-Time Procured Capacity for Reg-Down Amount by QSE</w:t>
            </w:r>
            <w:r w:rsidRPr="00A03B1B">
              <w:rPr>
                <w:iCs/>
                <w:sz w:val="20"/>
                <w:szCs w:val="20"/>
              </w:rPr>
              <w:t xml:space="preserve">—The payment or charge to QSE </w:t>
            </w:r>
            <w:r w:rsidRPr="00A03B1B">
              <w:rPr>
                <w:i/>
                <w:iCs/>
                <w:sz w:val="20"/>
                <w:szCs w:val="20"/>
              </w:rPr>
              <w:t>q</w:t>
            </w:r>
            <w:r w:rsidRPr="00A03B1B">
              <w:rPr>
                <w:iCs/>
                <w:sz w:val="20"/>
                <w:szCs w:val="20"/>
              </w:rPr>
              <w:t xml:space="preserve"> for Reg-Down, for the re-calculated Real-Time obligation, for the Operating Hour.</w:t>
            </w:r>
          </w:p>
        </w:tc>
      </w:tr>
      <w:tr w:rsidR="00A03B1B" w:rsidRPr="00A03B1B" w14:paraId="1B4C61C8"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3A181C74" w14:textId="77777777" w:rsidR="00A03B1B" w:rsidRPr="00A03B1B" w:rsidRDefault="00A03B1B" w:rsidP="00A03B1B">
            <w:pPr>
              <w:spacing w:after="60"/>
              <w:rPr>
                <w:iCs/>
                <w:sz w:val="20"/>
                <w:szCs w:val="20"/>
              </w:rPr>
            </w:pPr>
            <w:r w:rsidRPr="00A03B1B">
              <w:rPr>
                <w:iCs/>
                <w:sz w:val="20"/>
                <w:szCs w:val="20"/>
              </w:rPr>
              <w:t>DARDPR</w:t>
            </w:r>
          </w:p>
        </w:tc>
        <w:tc>
          <w:tcPr>
            <w:tcW w:w="990" w:type="dxa"/>
            <w:tcBorders>
              <w:top w:val="single" w:sz="4" w:space="0" w:color="auto"/>
              <w:left w:val="single" w:sz="4" w:space="0" w:color="auto"/>
              <w:bottom w:val="single" w:sz="4" w:space="0" w:color="auto"/>
              <w:right w:val="single" w:sz="4" w:space="0" w:color="auto"/>
            </w:tcBorders>
            <w:hideMark/>
          </w:tcPr>
          <w:p w14:paraId="4A084E0E" w14:textId="77777777" w:rsidR="00A03B1B" w:rsidRPr="00A03B1B" w:rsidRDefault="00A03B1B" w:rsidP="00A03B1B">
            <w:pPr>
              <w:spacing w:after="60"/>
              <w:rPr>
                <w:iCs/>
                <w:sz w:val="20"/>
                <w:szCs w:val="20"/>
              </w:rPr>
            </w:pPr>
            <w:r w:rsidRPr="00A03B1B">
              <w:rPr>
                <w:iCs/>
                <w:sz w:val="20"/>
                <w:szCs w:val="20"/>
              </w:rPr>
              <w:t xml:space="preserve">$/MW </w:t>
            </w:r>
          </w:p>
        </w:tc>
        <w:tc>
          <w:tcPr>
            <w:tcW w:w="6840" w:type="dxa"/>
            <w:tcBorders>
              <w:top w:val="single" w:sz="4" w:space="0" w:color="auto"/>
              <w:left w:val="single" w:sz="4" w:space="0" w:color="auto"/>
              <w:bottom w:val="single" w:sz="4" w:space="0" w:color="auto"/>
              <w:right w:val="single" w:sz="4" w:space="0" w:color="auto"/>
            </w:tcBorders>
            <w:hideMark/>
          </w:tcPr>
          <w:p w14:paraId="3BA7469A" w14:textId="77777777" w:rsidR="00A03B1B" w:rsidRPr="00A03B1B" w:rsidRDefault="00A03B1B" w:rsidP="00A03B1B">
            <w:pPr>
              <w:spacing w:after="60"/>
              <w:rPr>
                <w:i/>
                <w:iCs/>
                <w:sz w:val="20"/>
                <w:szCs w:val="20"/>
              </w:rPr>
            </w:pPr>
            <w:r w:rsidRPr="00A03B1B">
              <w:rPr>
                <w:i/>
                <w:iCs/>
                <w:sz w:val="20"/>
                <w:szCs w:val="20"/>
              </w:rPr>
              <w:t>Day-Ahead Reg-Down Price</w:t>
            </w:r>
            <w:r w:rsidRPr="00A03B1B">
              <w:rPr>
                <w:iCs/>
                <w:sz w:val="20"/>
                <w:szCs w:val="20"/>
              </w:rPr>
              <w:t>—The DAM Reg-Down price for the Operating Hour.</w:t>
            </w:r>
          </w:p>
        </w:tc>
      </w:tr>
      <w:tr w:rsidR="00A03B1B" w:rsidRPr="00A03B1B" w14:paraId="6A7C6A51"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5C4FF558" w14:textId="77777777" w:rsidR="00A03B1B" w:rsidRPr="00A03B1B" w:rsidRDefault="00A03B1B" w:rsidP="00A03B1B">
            <w:pPr>
              <w:spacing w:after="60"/>
              <w:rPr>
                <w:iCs/>
                <w:sz w:val="20"/>
                <w:szCs w:val="20"/>
              </w:rPr>
            </w:pPr>
            <w:r w:rsidRPr="00A03B1B">
              <w:rPr>
                <w:iCs/>
                <w:sz w:val="20"/>
                <w:szCs w:val="20"/>
              </w:rPr>
              <w:t>DARDNOBL</w:t>
            </w:r>
            <w:r w:rsidRPr="00A03B1B">
              <w:rPr>
                <w:iCs/>
                <w:sz w:val="20"/>
                <w:szCs w:val="20"/>
                <w:vertAlign w:val="subscript"/>
              </w:rPr>
              <w:t xml:space="preserve">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28419F3"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0E41EC0" w14:textId="77777777" w:rsidR="00A03B1B" w:rsidRPr="00A03B1B" w:rsidRDefault="00A03B1B" w:rsidP="00A03B1B">
            <w:pPr>
              <w:spacing w:after="60"/>
              <w:rPr>
                <w:i/>
                <w:iCs/>
                <w:sz w:val="20"/>
                <w:szCs w:val="20"/>
              </w:rPr>
            </w:pPr>
            <w:r w:rsidRPr="00A03B1B">
              <w:rPr>
                <w:i/>
                <w:iCs/>
                <w:sz w:val="20"/>
                <w:szCs w:val="20"/>
              </w:rPr>
              <w:t>Day-Ahead Reg-Down New Obligation per QSE—</w:t>
            </w:r>
            <w:r w:rsidRPr="00A03B1B">
              <w:rPr>
                <w:iCs/>
                <w:sz w:val="20"/>
                <w:szCs w:val="20"/>
              </w:rPr>
              <w:t xml:space="preserve">The updated Reg-Down Ancillary Service Obligation in Real-Time, for QSE </w:t>
            </w:r>
            <w:r w:rsidRPr="00A03B1B">
              <w:rPr>
                <w:i/>
                <w:iCs/>
                <w:sz w:val="20"/>
                <w:szCs w:val="20"/>
              </w:rPr>
              <w:t>q</w:t>
            </w:r>
            <w:r w:rsidRPr="00A03B1B">
              <w:rPr>
                <w:iCs/>
                <w:sz w:val="20"/>
                <w:szCs w:val="20"/>
              </w:rPr>
              <w:t>, for the Operating Hour.</w:t>
            </w:r>
          </w:p>
        </w:tc>
      </w:tr>
      <w:tr w:rsidR="00A03B1B" w:rsidRPr="00A03B1B" w14:paraId="57EF13E9"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207899B" w14:textId="77777777" w:rsidR="00A03B1B" w:rsidRPr="00A03B1B" w:rsidRDefault="00A03B1B" w:rsidP="00A03B1B">
            <w:pPr>
              <w:spacing w:after="60"/>
              <w:rPr>
                <w:i/>
                <w:iCs/>
                <w:sz w:val="20"/>
                <w:szCs w:val="20"/>
              </w:rPr>
            </w:pPr>
            <w:r w:rsidRPr="00A03B1B">
              <w:rPr>
                <w:iCs/>
                <w:sz w:val="20"/>
                <w:szCs w:val="20"/>
              </w:rPr>
              <w:t xml:space="preserve">DARDAMT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636D387"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705DC22C" w14:textId="77777777" w:rsidR="00A03B1B" w:rsidRPr="00A03B1B" w:rsidRDefault="00A03B1B" w:rsidP="00A03B1B">
            <w:pPr>
              <w:spacing w:after="60"/>
              <w:rPr>
                <w:iCs/>
                <w:sz w:val="20"/>
                <w:szCs w:val="20"/>
              </w:rPr>
            </w:pPr>
            <w:r w:rsidRPr="00A03B1B">
              <w:rPr>
                <w:i/>
                <w:iCs/>
                <w:sz w:val="20"/>
                <w:szCs w:val="20"/>
              </w:rPr>
              <w:t>Day-Ahead Reg-Down Amount per QSE</w:t>
            </w:r>
            <w:r w:rsidRPr="00A03B1B">
              <w:rPr>
                <w:iCs/>
                <w:sz w:val="20"/>
                <w:szCs w:val="20"/>
              </w:rPr>
              <w:t xml:space="preserve">—QSE </w:t>
            </w:r>
            <w:r w:rsidRPr="00A03B1B">
              <w:rPr>
                <w:i/>
                <w:iCs/>
                <w:sz w:val="20"/>
                <w:szCs w:val="20"/>
              </w:rPr>
              <w:t>q</w:t>
            </w:r>
            <w:r w:rsidRPr="00A03B1B">
              <w:rPr>
                <w:iCs/>
                <w:sz w:val="20"/>
                <w:szCs w:val="20"/>
              </w:rPr>
              <w:t>’s share of the DAM cost for Reg-Down, for the Operating Hour.</w:t>
            </w:r>
          </w:p>
        </w:tc>
      </w:tr>
      <w:tr w:rsidR="00A03B1B" w:rsidRPr="00A03B1B" w14:paraId="17DF71C8"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9DBAA4A" w14:textId="77777777" w:rsidR="00A03B1B" w:rsidRPr="00A03B1B" w:rsidRDefault="00A03B1B" w:rsidP="00A03B1B">
            <w:pPr>
              <w:spacing w:after="60"/>
              <w:rPr>
                <w:iCs/>
                <w:sz w:val="20"/>
                <w:szCs w:val="20"/>
              </w:rPr>
            </w:pPr>
            <w:r w:rsidRPr="00A03B1B">
              <w:rPr>
                <w:iCs/>
                <w:sz w:val="20"/>
                <w:szCs w:val="20"/>
              </w:rPr>
              <w:t xml:space="preserve">PCRDR </w:t>
            </w:r>
            <w:r w:rsidRPr="00A03B1B">
              <w:rPr>
                <w:i/>
                <w:iCs/>
                <w:sz w:val="20"/>
                <w:szCs w:val="20"/>
                <w:vertAlign w:val="subscript"/>
              </w:rPr>
              <w:t>r,</w:t>
            </w:r>
            <w:r w:rsidRPr="00A03B1B">
              <w:rPr>
                <w:i/>
                <w:iCs/>
                <w:sz w:val="20"/>
                <w:szCs w:val="20"/>
              </w:rPr>
              <w:t xml:space="preserve"> </w:t>
            </w:r>
            <w:r w:rsidRPr="00A03B1B">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4B2087CA"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A061EFC" w14:textId="77777777" w:rsidR="00A03B1B" w:rsidRPr="00A03B1B" w:rsidRDefault="00A03B1B" w:rsidP="00A03B1B">
            <w:pPr>
              <w:spacing w:after="60"/>
              <w:rPr>
                <w:i/>
                <w:iCs/>
                <w:sz w:val="20"/>
                <w:szCs w:val="20"/>
              </w:rPr>
            </w:pPr>
            <w:r w:rsidRPr="00A03B1B">
              <w:rPr>
                <w:i/>
                <w:iCs/>
                <w:sz w:val="20"/>
                <w:szCs w:val="20"/>
              </w:rPr>
              <w:t>Procured Capacity for Reg-Down per Resource per QSE in DAM</w:t>
            </w:r>
            <w:r w:rsidRPr="00A03B1B">
              <w:rPr>
                <w:iCs/>
                <w:sz w:val="20"/>
                <w:szCs w:val="20"/>
              </w:rPr>
              <w:t xml:space="preserve">—The Reg-Down capacity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Operating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5BEB738C"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21CBD07" w14:textId="77777777" w:rsidR="00A03B1B" w:rsidRPr="00A03B1B" w:rsidRDefault="00A03B1B" w:rsidP="00A03B1B">
            <w:pPr>
              <w:spacing w:after="60"/>
              <w:rPr>
                <w:iCs/>
                <w:sz w:val="20"/>
                <w:szCs w:val="20"/>
              </w:rPr>
            </w:pPr>
            <w:r w:rsidRPr="00A03B1B">
              <w:rPr>
                <w:iCs/>
                <w:sz w:val="20"/>
                <w:szCs w:val="20"/>
              </w:rPr>
              <w:t xml:space="preserve">DARDOAWD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38C984C"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3BB8508" w14:textId="77777777" w:rsidR="00A03B1B" w:rsidRPr="00A03B1B" w:rsidRDefault="00A03B1B" w:rsidP="00A03B1B">
            <w:pPr>
              <w:spacing w:after="60"/>
              <w:rPr>
                <w:iCs/>
                <w:sz w:val="20"/>
                <w:szCs w:val="20"/>
              </w:rPr>
            </w:pPr>
            <w:r w:rsidRPr="00A03B1B">
              <w:rPr>
                <w:i/>
                <w:iCs/>
                <w:sz w:val="20"/>
                <w:szCs w:val="20"/>
              </w:rPr>
              <w:t>Day-Ahead Reg-Down Only Award for the QSE</w:t>
            </w:r>
            <w:r w:rsidRPr="00A03B1B">
              <w:rPr>
                <w:iCs/>
                <w:sz w:val="20"/>
                <w:szCs w:val="20"/>
              </w:rPr>
              <w:t xml:space="preserve">—The Reg-Down Only capacity awarded in the DAM to QSE </w:t>
            </w:r>
            <w:r w:rsidRPr="00A03B1B">
              <w:rPr>
                <w:i/>
                <w:iCs/>
                <w:sz w:val="20"/>
                <w:szCs w:val="20"/>
              </w:rPr>
              <w:t>q</w:t>
            </w:r>
            <w:r w:rsidRPr="00A03B1B">
              <w:rPr>
                <w:iCs/>
                <w:sz w:val="20"/>
                <w:szCs w:val="20"/>
              </w:rPr>
              <w:t xml:space="preserve"> for the Operating Hour.</w:t>
            </w:r>
          </w:p>
        </w:tc>
      </w:tr>
      <w:tr w:rsidR="00A03B1B" w:rsidRPr="00A03B1B" w14:paraId="66688102"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2BCB46C" w14:textId="77777777" w:rsidR="00A03B1B" w:rsidRPr="00A03B1B" w:rsidRDefault="00A03B1B" w:rsidP="00A03B1B">
            <w:pPr>
              <w:spacing w:after="60"/>
              <w:rPr>
                <w:iCs/>
                <w:sz w:val="20"/>
                <w:szCs w:val="20"/>
              </w:rPr>
            </w:pPr>
            <w:r w:rsidRPr="00A03B1B">
              <w:rPr>
                <w:iCs/>
                <w:sz w:val="20"/>
                <w:szCs w:val="20"/>
              </w:rPr>
              <w:lastRenderedPageBreak/>
              <w:t>HLRS</w:t>
            </w:r>
            <w:r w:rsidRPr="00A03B1B">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4C628905"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7B2F7355" w14:textId="77777777" w:rsidR="00A03B1B" w:rsidRPr="00A03B1B" w:rsidRDefault="00A03B1B" w:rsidP="00A03B1B">
            <w:pPr>
              <w:spacing w:after="60"/>
              <w:rPr>
                <w:iCs/>
                <w:sz w:val="20"/>
                <w:szCs w:val="20"/>
              </w:rPr>
            </w:pPr>
            <w:r w:rsidRPr="00A03B1B">
              <w:rPr>
                <w:i/>
                <w:iCs/>
                <w:sz w:val="20"/>
                <w:szCs w:val="20"/>
              </w:rPr>
              <w:t>Hourly Load Ratio Share per QSE</w:t>
            </w:r>
            <w:r w:rsidRPr="00A03B1B">
              <w:rPr>
                <w:iCs/>
                <w:sz w:val="20"/>
                <w:szCs w:val="20"/>
              </w:rPr>
              <w:t xml:space="preserve">—The Real-Time as defined in Section 6.6.2.4, QSE Load Ratio Share for an Operating Hour, for QSE </w:t>
            </w:r>
            <w:r w:rsidRPr="00A03B1B">
              <w:rPr>
                <w:i/>
                <w:iCs/>
                <w:sz w:val="20"/>
                <w:szCs w:val="20"/>
              </w:rPr>
              <w:t>q</w:t>
            </w:r>
            <w:r w:rsidRPr="00A03B1B">
              <w:rPr>
                <w:iCs/>
                <w:sz w:val="20"/>
                <w:szCs w:val="20"/>
              </w:rPr>
              <w:t>, for the Operating Hour.</w:t>
            </w:r>
          </w:p>
        </w:tc>
      </w:tr>
      <w:tr w:rsidR="00A03B1B" w:rsidRPr="00A03B1B" w14:paraId="44C2B91E"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22A10C1" w14:textId="77777777" w:rsidR="00A03B1B" w:rsidRPr="00A03B1B" w:rsidRDefault="00A03B1B" w:rsidP="00A03B1B">
            <w:pPr>
              <w:spacing w:after="60"/>
              <w:rPr>
                <w:iCs/>
                <w:sz w:val="20"/>
                <w:szCs w:val="20"/>
              </w:rPr>
            </w:pPr>
            <w:r w:rsidRPr="00A03B1B">
              <w:rPr>
                <w:iCs/>
                <w:sz w:val="20"/>
                <w:szCs w:val="20"/>
              </w:rPr>
              <w:t xml:space="preserve">DAPCRDQTOT  </w:t>
            </w:r>
          </w:p>
        </w:tc>
        <w:tc>
          <w:tcPr>
            <w:tcW w:w="990" w:type="dxa"/>
            <w:tcBorders>
              <w:top w:val="single" w:sz="4" w:space="0" w:color="auto"/>
              <w:left w:val="single" w:sz="4" w:space="0" w:color="auto"/>
              <w:bottom w:val="single" w:sz="4" w:space="0" w:color="auto"/>
              <w:right w:val="single" w:sz="4" w:space="0" w:color="auto"/>
            </w:tcBorders>
            <w:hideMark/>
          </w:tcPr>
          <w:p w14:paraId="32D18C96"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2C0B337B" w14:textId="77777777" w:rsidR="00A03B1B" w:rsidRPr="00A03B1B" w:rsidRDefault="00A03B1B" w:rsidP="00A03B1B">
            <w:pPr>
              <w:spacing w:after="60"/>
              <w:rPr>
                <w:i/>
                <w:iCs/>
                <w:sz w:val="20"/>
                <w:szCs w:val="20"/>
              </w:rPr>
            </w:pPr>
            <w:r w:rsidRPr="00A03B1B">
              <w:rPr>
                <w:i/>
                <w:iCs/>
                <w:sz w:val="20"/>
                <w:szCs w:val="20"/>
              </w:rPr>
              <w:t>Day-Ahead Procured Capacity for Reg-Down Total</w:t>
            </w:r>
            <w:r w:rsidRPr="00A03B1B">
              <w:rPr>
                <w:iCs/>
                <w:sz w:val="20"/>
                <w:szCs w:val="20"/>
              </w:rPr>
              <w:t>—The total Reg-Down capacity for all QSEs for all Reg-Down awarded and self-arranged, in the DAM for the Operating Hour.</w:t>
            </w:r>
          </w:p>
        </w:tc>
      </w:tr>
      <w:tr w:rsidR="00A03B1B" w:rsidRPr="00A03B1B" w14:paraId="2AC8D982"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7D44A004" w14:textId="77777777" w:rsidR="00A03B1B" w:rsidRPr="00A03B1B" w:rsidRDefault="00A03B1B" w:rsidP="00A03B1B">
            <w:pPr>
              <w:spacing w:after="60"/>
              <w:rPr>
                <w:iCs/>
                <w:sz w:val="20"/>
                <w:szCs w:val="20"/>
              </w:rPr>
            </w:pPr>
            <w:r w:rsidRPr="00A03B1B">
              <w:rPr>
                <w:iCs/>
                <w:sz w:val="20"/>
                <w:szCs w:val="20"/>
              </w:rPr>
              <w:t xml:space="preserve">DASARDQ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CBBBDC7"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96C4CBD" w14:textId="77777777" w:rsidR="00A03B1B" w:rsidRPr="00A03B1B" w:rsidRDefault="00A03B1B" w:rsidP="00A03B1B">
            <w:pPr>
              <w:spacing w:after="60"/>
              <w:rPr>
                <w:iCs/>
                <w:sz w:val="20"/>
                <w:szCs w:val="20"/>
              </w:rPr>
            </w:pPr>
            <w:r w:rsidRPr="00A03B1B">
              <w:rPr>
                <w:i/>
                <w:iCs/>
                <w:sz w:val="20"/>
                <w:szCs w:val="20"/>
              </w:rPr>
              <w:t>Day-Ahead Self-Arranged Reg-Down Quantity per QSE</w:t>
            </w:r>
            <w:r w:rsidRPr="00A03B1B">
              <w:rPr>
                <w:iCs/>
                <w:sz w:val="20"/>
                <w:szCs w:val="20"/>
              </w:rPr>
              <w:t xml:space="preserve">—The self-arranged Reg-Down capacity submitted by QSE </w:t>
            </w:r>
            <w:r w:rsidRPr="00A03B1B">
              <w:rPr>
                <w:i/>
                <w:iCs/>
                <w:sz w:val="20"/>
                <w:szCs w:val="20"/>
              </w:rPr>
              <w:t>q</w:t>
            </w:r>
            <w:r w:rsidRPr="00A03B1B">
              <w:rPr>
                <w:iCs/>
                <w:sz w:val="20"/>
                <w:szCs w:val="20"/>
              </w:rPr>
              <w:t xml:space="preserve"> before 1000 in the DAM for the Operating Hour.</w:t>
            </w:r>
          </w:p>
        </w:tc>
      </w:tr>
      <w:tr w:rsidR="00A03B1B" w:rsidRPr="00A03B1B" w14:paraId="078A77F7"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764D2AD0" w14:textId="77777777" w:rsidR="00A03B1B" w:rsidRPr="00A03B1B" w:rsidRDefault="00A03B1B" w:rsidP="00A03B1B">
            <w:pPr>
              <w:spacing w:after="60"/>
              <w:rPr>
                <w:i/>
                <w:iCs/>
                <w:sz w:val="20"/>
                <w:szCs w:val="20"/>
              </w:rPr>
            </w:pPr>
            <w:r w:rsidRPr="00A03B1B">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09705E8F"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36E84421"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0E5CA109"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6628E744" w14:textId="77777777" w:rsidR="00A03B1B" w:rsidRPr="00A03B1B" w:rsidRDefault="00A03B1B" w:rsidP="00A03B1B">
            <w:pPr>
              <w:spacing w:after="60"/>
              <w:rPr>
                <w:i/>
                <w:iCs/>
                <w:sz w:val="20"/>
                <w:szCs w:val="20"/>
              </w:rPr>
            </w:pPr>
            <w:r w:rsidRPr="00A03B1B">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4A3CFFCF"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212E7574" w14:textId="77777777" w:rsidR="00A03B1B" w:rsidRPr="00A03B1B" w:rsidRDefault="00A03B1B" w:rsidP="00A03B1B">
            <w:pPr>
              <w:spacing w:after="60"/>
              <w:rPr>
                <w:iCs/>
                <w:sz w:val="20"/>
                <w:szCs w:val="20"/>
              </w:rPr>
            </w:pPr>
            <w:r w:rsidRPr="00A03B1B">
              <w:rPr>
                <w:iCs/>
                <w:sz w:val="20"/>
                <w:szCs w:val="20"/>
              </w:rPr>
              <w:t>A Resource.</w:t>
            </w:r>
          </w:p>
        </w:tc>
      </w:tr>
    </w:tbl>
    <w:p w14:paraId="129A8B19" w14:textId="77777777" w:rsidR="00A03B1B" w:rsidRPr="00A03B1B" w:rsidRDefault="00A03B1B" w:rsidP="00A03B1B">
      <w:pPr>
        <w:spacing w:before="240" w:after="240"/>
        <w:ind w:left="1440" w:hanging="720"/>
        <w:rPr>
          <w:iCs/>
          <w:szCs w:val="20"/>
        </w:rPr>
      </w:pPr>
      <w:r w:rsidRPr="00A03B1B">
        <w:rPr>
          <w:iCs/>
          <w:szCs w:val="20"/>
        </w:rPr>
        <w:t>(c)</w:t>
      </w:r>
      <w:r w:rsidRPr="00A03B1B">
        <w:rPr>
          <w:iCs/>
          <w:szCs w:val="20"/>
        </w:rPr>
        <w:tab/>
        <w:t>For Responsive Reserve (RRS), if applicable:</w:t>
      </w:r>
    </w:p>
    <w:p w14:paraId="4DD6F3BB" w14:textId="77777777" w:rsidR="00A03B1B" w:rsidRPr="00A03B1B" w:rsidRDefault="00A03B1B" w:rsidP="00A03B1B">
      <w:pPr>
        <w:spacing w:after="240"/>
        <w:ind w:left="1440" w:hanging="720"/>
        <w:rPr>
          <w:iCs/>
          <w:szCs w:val="20"/>
        </w:rPr>
      </w:pPr>
      <w:r w:rsidRPr="00A03B1B">
        <w:rPr>
          <w:iCs/>
          <w:szCs w:val="20"/>
        </w:rPr>
        <w:t xml:space="preserve">DARTPCRRAMT </w:t>
      </w:r>
      <w:r w:rsidRPr="00A03B1B">
        <w:rPr>
          <w:i/>
          <w:iCs/>
          <w:szCs w:val="20"/>
          <w:vertAlign w:val="subscript"/>
        </w:rPr>
        <w:t>q</w:t>
      </w:r>
      <w:r w:rsidRPr="00A03B1B">
        <w:rPr>
          <w:iCs/>
          <w:szCs w:val="20"/>
        </w:rPr>
        <w:t xml:space="preserve">  =  (DARRNOBL </w:t>
      </w:r>
      <w:r w:rsidRPr="00A03B1B">
        <w:rPr>
          <w:i/>
          <w:iCs/>
          <w:szCs w:val="20"/>
          <w:vertAlign w:val="subscript"/>
        </w:rPr>
        <w:t>q</w:t>
      </w:r>
      <w:r w:rsidRPr="00A03B1B">
        <w:rPr>
          <w:iCs/>
          <w:szCs w:val="20"/>
        </w:rPr>
        <w:t xml:space="preserve"> – DASARRQ </w:t>
      </w:r>
      <w:r w:rsidRPr="00A03B1B">
        <w:rPr>
          <w:i/>
          <w:iCs/>
          <w:szCs w:val="20"/>
          <w:vertAlign w:val="subscript"/>
        </w:rPr>
        <w:t>q</w:t>
      </w:r>
      <w:r w:rsidRPr="00A03B1B">
        <w:rPr>
          <w:iCs/>
          <w:szCs w:val="20"/>
        </w:rPr>
        <w:t xml:space="preserve">) * DARRPR - DARRAMT </w:t>
      </w:r>
      <w:r w:rsidRPr="00A03B1B">
        <w:rPr>
          <w:i/>
          <w:iCs/>
          <w:szCs w:val="20"/>
          <w:vertAlign w:val="subscript"/>
        </w:rPr>
        <w:t>q</w:t>
      </w:r>
    </w:p>
    <w:p w14:paraId="4A5128DF" w14:textId="77777777" w:rsidR="00A03B1B" w:rsidRPr="00A03B1B" w:rsidRDefault="00A03B1B" w:rsidP="00A03B1B">
      <w:pPr>
        <w:spacing w:after="240"/>
        <w:ind w:left="720" w:hanging="720"/>
        <w:rPr>
          <w:iCs/>
          <w:szCs w:val="20"/>
        </w:rPr>
      </w:pPr>
      <w:r w:rsidRPr="00A03B1B">
        <w:rPr>
          <w:iCs/>
          <w:szCs w:val="20"/>
        </w:rPr>
        <w:t>Where:</w:t>
      </w:r>
    </w:p>
    <w:p w14:paraId="2699C7FB" w14:textId="77777777" w:rsidR="00A03B1B" w:rsidRPr="00A03B1B" w:rsidRDefault="00A03B1B" w:rsidP="00A03B1B">
      <w:pPr>
        <w:spacing w:after="240"/>
        <w:ind w:left="1440" w:hanging="720"/>
        <w:rPr>
          <w:iCs/>
          <w:szCs w:val="20"/>
        </w:rPr>
      </w:pPr>
      <w:r w:rsidRPr="00A03B1B">
        <w:rPr>
          <w:iCs/>
          <w:szCs w:val="20"/>
        </w:rPr>
        <w:t xml:space="preserve">DARRNOBL </w:t>
      </w:r>
      <w:r w:rsidRPr="00A03B1B">
        <w:rPr>
          <w:i/>
          <w:iCs/>
          <w:szCs w:val="20"/>
          <w:vertAlign w:val="subscript"/>
        </w:rPr>
        <w:t>q</w:t>
      </w:r>
      <w:r w:rsidRPr="00A03B1B">
        <w:rPr>
          <w:iCs/>
          <w:szCs w:val="20"/>
        </w:rPr>
        <w:tab/>
        <w:t xml:space="preserve">=  DAPCRRQTOT * HLRS </w:t>
      </w:r>
      <w:r w:rsidRPr="00A03B1B">
        <w:rPr>
          <w:i/>
          <w:iCs/>
          <w:szCs w:val="20"/>
          <w:vertAlign w:val="subscript"/>
        </w:rPr>
        <w:t>q</w:t>
      </w:r>
      <w:r w:rsidRPr="00A03B1B">
        <w:rPr>
          <w:iCs/>
          <w:szCs w:val="20"/>
        </w:rPr>
        <w:t xml:space="preserve"> </w:t>
      </w:r>
    </w:p>
    <w:p w14:paraId="7499C145" w14:textId="3C0F4C0B" w:rsidR="00A03B1B" w:rsidRPr="00A03B1B" w:rsidRDefault="00A03B1B" w:rsidP="00A03B1B">
      <w:pPr>
        <w:spacing w:after="240"/>
        <w:ind w:left="1440" w:hanging="720"/>
        <w:rPr>
          <w:iCs/>
          <w:szCs w:val="20"/>
        </w:rPr>
      </w:pPr>
      <w:r w:rsidRPr="00A03B1B">
        <w:rPr>
          <w:iCs/>
          <w:szCs w:val="20"/>
        </w:rPr>
        <w:t xml:space="preserve">DAPCRRQTOT  =  </w:t>
      </w:r>
      <w:r w:rsidRPr="00A03B1B">
        <w:rPr>
          <w:iCs/>
          <w:position w:val="-22"/>
          <w:szCs w:val="20"/>
        </w:rPr>
        <w:object w:dxaOrig="285" w:dyaOrig="285" w14:anchorId="01AE533E">
          <v:shape id="_x0000_i1123" type="#_x0000_t75" style="width:18pt;height:30pt" o:ole="">
            <v:imagedata r:id="rId136" o:title=""/>
          </v:shape>
          <o:OLEObject Type="Embed" ProgID="Equation.3" ShapeID="_x0000_i1123" DrawAspect="Content" ObjectID="_1831214125" r:id="rId142"/>
        </w:object>
      </w:r>
      <w:r w:rsidRPr="00A03B1B">
        <w:rPr>
          <w:iCs/>
          <w:szCs w:val="20"/>
        </w:rPr>
        <w:t>(</w:t>
      </w:r>
      <w:r w:rsidRPr="00A03B1B">
        <w:rPr>
          <w:iCs/>
          <w:position w:val="-18"/>
          <w:szCs w:val="20"/>
        </w:rPr>
        <w:object w:dxaOrig="285" w:dyaOrig="570" w14:anchorId="17BC2A66">
          <v:shape id="_x0000_i1124" type="#_x0000_t75" style="width:12pt;height:30pt" o:ole="">
            <v:imagedata r:id="rId138" o:title=""/>
          </v:shape>
          <o:OLEObject Type="Embed" ProgID="Equation.3" ShapeID="_x0000_i1124" DrawAspect="Content" ObjectID="_1831214126" r:id="rId143"/>
        </w:object>
      </w:r>
      <w:r w:rsidRPr="00A03B1B">
        <w:rPr>
          <w:iCs/>
          <w:szCs w:val="20"/>
        </w:rPr>
        <w:fldChar w:fldCharType="begin"/>
      </w:r>
      <w:r w:rsidRPr="00A03B1B">
        <w:rPr>
          <w:iCs/>
          <w:szCs w:val="20"/>
        </w:rPr>
        <w:fldChar w:fldCharType="separate"/>
      </w:r>
      <w:r w:rsidRPr="00A03B1B">
        <w:rPr>
          <w:noProof/>
          <w:position w:val="-18"/>
          <w:szCs w:val="20"/>
        </w:rPr>
        <w:drawing>
          <wp:inline distT="0" distB="0" distL="0" distR="0" wp14:anchorId="6044399C" wp14:editId="049AA742">
            <wp:extent cx="152400" cy="312420"/>
            <wp:effectExtent l="0" t="0" r="0" b="0"/>
            <wp:docPr id="10670" name="Picture 1620291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0291524"/>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52400" cy="312420"/>
                    </a:xfrm>
                    <a:prstGeom prst="rect">
                      <a:avLst/>
                    </a:prstGeom>
                    <a:noFill/>
                    <a:ln>
                      <a:noFill/>
                    </a:ln>
                  </pic:spPr>
                </pic:pic>
              </a:graphicData>
            </a:graphic>
          </wp:inline>
        </w:drawing>
      </w:r>
      <w:r w:rsidRPr="00A03B1B">
        <w:rPr>
          <w:iCs/>
          <w:szCs w:val="20"/>
        </w:rPr>
        <w:fldChar w:fldCharType="end"/>
      </w:r>
      <w:r w:rsidRPr="00A03B1B">
        <w:rPr>
          <w:iCs/>
          <w:szCs w:val="20"/>
        </w:rPr>
        <w:t>PCRRR</w:t>
      </w:r>
      <w:r w:rsidRPr="00A03B1B">
        <w:rPr>
          <w:i/>
          <w:iCs/>
          <w:szCs w:val="20"/>
        </w:rPr>
        <w:t xml:space="preserve"> </w:t>
      </w:r>
      <w:r w:rsidRPr="00A03B1B">
        <w:rPr>
          <w:i/>
          <w:iCs/>
          <w:szCs w:val="20"/>
          <w:vertAlign w:val="subscript"/>
        </w:rPr>
        <w:t>r, q, DAM</w:t>
      </w:r>
      <w:r w:rsidRPr="00A03B1B">
        <w:rPr>
          <w:iCs/>
          <w:szCs w:val="20"/>
        </w:rPr>
        <w:t xml:space="preserve"> + DARROAWD </w:t>
      </w:r>
      <w:r w:rsidRPr="00A03B1B">
        <w:rPr>
          <w:i/>
          <w:iCs/>
          <w:szCs w:val="20"/>
          <w:vertAlign w:val="subscript"/>
        </w:rPr>
        <w:t>q</w:t>
      </w:r>
      <w:r w:rsidRPr="00A03B1B">
        <w:rPr>
          <w:iCs/>
          <w:szCs w:val="20"/>
        </w:rPr>
        <w:t xml:space="preserve"> + DASARRQ </w:t>
      </w:r>
      <w:r w:rsidRPr="00A03B1B">
        <w:rPr>
          <w:i/>
          <w:iCs/>
          <w:szCs w:val="20"/>
          <w:vertAlign w:val="subscript"/>
        </w:rPr>
        <w:t>q</w:t>
      </w:r>
      <w:r w:rsidRPr="00A03B1B">
        <w:rPr>
          <w:iCs/>
          <w:szCs w:val="20"/>
        </w:rPr>
        <w:t>)</w:t>
      </w:r>
    </w:p>
    <w:p w14:paraId="49987325" w14:textId="77777777" w:rsidR="00A03B1B" w:rsidRPr="00A03B1B" w:rsidRDefault="00A03B1B" w:rsidP="00A03B1B">
      <w:r w:rsidRPr="00A03B1B">
        <w:rPr>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0"/>
        <w:gridCol w:w="970"/>
        <w:gridCol w:w="6395"/>
      </w:tblGrid>
      <w:tr w:rsidR="00A03B1B" w:rsidRPr="00A03B1B" w14:paraId="4C4C1F3C" w14:textId="77777777" w:rsidTr="00B31BB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78862EAD" w14:textId="77777777" w:rsidR="00A03B1B" w:rsidRPr="00A03B1B" w:rsidRDefault="00A03B1B" w:rsidP="00A03B1B">
            <w:pPr>
              <w:spacing w:after="120"/>
              <w:rPr>
                <w:b/>
                <w:iCs/>
                <w:sz w:val="20"/>
                <w:szCs w:val="20"/>
              </w:rPr>
            </w:pPr>
            <w:r w:rsidRPr="00A03B1B">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4EB993B0" w14:textId="77777777" w:rsidR="00A03B1B" w:rsidRPr="00A03B1B" w:rsidRDefault="00A03B1B" w:rsidP="00A03B1B">
            <w:pPr>
              <w:spacing w:after="120"/>
              <w:rPr>
                <w:b/>
                <w:iCs/>
                <w:sz w:val="20"/>
                <w:szCs w:val="20"/>
              </w:rPr>
            </w:pPr>
            <w:r w:rsidRPr="00A03B1B">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4063B60E"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435E2ABD"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1F572D12" w14:textId="77777777" w:rsidR="00A03B1B" w:rsidRPr="00A03B1B" w:rsidRDefault="00A03B1B" w:rsidP="00A03B1B">
            <w:pPr>
              <w:spacing w:after="60"/>
              <w:rPr>
                <w:iCs/>
                <w:sz w:val="20"/>
                <w:szCs w:val="20"/>
              </w:rPr>
            </w:pPr>
            <w:r w:rsidRPr="00A03B1B">
              <w:rPr>
                <w:iCs/>
                <w:sz w:val="20"/>
                <w:szCs w:val="20"/>
              </w:rPr>
              <w:t xml:space="preserve">DARTPCRRAMT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6E68D112"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6298EF5" w14:textId="77777777" w:rsidR="00A03B1B" w:rsidRPr="00A03B1B" w:rsidRDefault="00A03B1B" w:rsidP="00A03B1B">
            <w:pPr>
              <w:spacing w:after="60"/>
              <w:rPr>
                <w:iCs/>
                <w:sz w:val="20"/>
                <w:szCs w:val="20"/>
              </w:rPr>
            </w:pPr>
            <w:r w:rsidRPr="00A03B1B">
              <w:rPr>
                <w:i/>
                <w:iCs/>
                <w:sz w:val="20"/>
                <w:szCs w:val="20"/>
              </w:rPr>
              <w:t>Day-Ahead Updated Real-Time Procured Capacity for Responsive Reserve Amount by QSE</w:t>
            </w:r>
            <w:r w:rsidRPr="00A03B1B">
              <w:rPr>
                <w:iCs/>
                <w:sz w:val="20"/>
                <w:szCs w:val="20"/>
              </w:rPr>
              <w:t xml:space="preserve">—The payment or charge to QSE </w:t>
            </w:r>
            <w:r w:rsidRPr="00A03B1B">
              <w:rPr>
                <w:i/>
                <w:iCs/>
                <w:sz w:val="20"/>
                <w:szCs w:val="20"/>
              </w:rPr>
              <w:t>q</w:t>
            </w:r>
            <w:r w:rsidRPr="00A03B1B">
              <w:rPr>
                <w:iCs/>
                <w:sz w:val="20"/>
                <w:szCs w:val="20"/>
              </w:rPr>
              <w:t xml:space="preserve"> for RRS, for the re-calculated Real-Time obligation, for the Operating Hour.</w:t>
            </w:r>
          </w:p>
        </w:tc>
      </w:tr>
      <w:tr w:rsidR="00A03B1B" w:rsidRPr="00A03B1B" w14:paraId="617EAC3A"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0E9A776B" w14:textId="77777777" w:rsidR="00A03B1B" w:rsidRPr="00A03B1B" w:rsidRDefault="00A03B1B" w:rsidP="00A03B1B">
            <w:pPr>
              <w:spacing w:after="60"/>
              <w:rPr>
                <w:iCs/>
                <w:sz w:val="20"/>
                <w:szCs w:val="20"/>
              </w:rPr>
            </w:pPr>
            <w:r w:rsidRPr="00A03B1B">
              <w:rPr>
                <w:iCs/>
                <w:sz w:val="20"/>
                <w:szCs w:val="20"/>
              </w:rPr>
              <w:t>DARRPR</w:t>
            </w:r>
          </w:p>
        </w:tc>
        <w:tc>
          <w:tcPr>
            <w:tcW w:w="990" w:type="dxa"/>
            <w:tcBorders>
              <w:top w:val="single" w:sz="4" w:space="0" w:color="auto"/>
              <w:left w:val="single" w:sz="4" w:space="0" w:color="auto"/>
              <w:bottom w:val="single" w:sz="4" w:space="0" w:color="auto"/>
              <w:right w:val="single" w:sz="4" w:space="0" w:color="auto"/>
            </w:tcBorders>
            <w:hideMark/>
          </w:tcPr>
          <w:p w14:paraId="56E406C8"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4E5085E" w14:textId="77777777" w:rsidR="00A03B1B" w:rsidRPr="00A03B1B" w:rsidRDefault="00A03B1B" w:rsidP="00A03B1B">
            <w:pPr>
              <w:spacing w:after="60"/>
              <w:rPr>
                <w:i/>
                <w:iCs/>
                <w:sz w:val="20"/>
                <w:szCs w:val="20"/>
              </w:rPr>
            </w:pPr>
            <w:r w:rsidRPr="00A03B1B">
              <w:rPr>
                <w:i/>
                <w:iCs/>
                <w:sz w:val="20"/>
                <w:szCs w:val="20"/>
              </w:rPr>
              <w:t>Day-Ahead Responsive Reserve Price</w:t>
            </w:r>
            <w:r w:rsidRPr="00A03B1B">
              <w:rPr>
                <w:iCs/>
                <w:sz w:val="20"/>
                <w:szCs w:val="20"/>
              </w:rPr>
              <w:t>—The DAM RRS price for the Operating Hour.</w:t>
            </w:r>
          </w:p>
        </w:tc>
      </w:tr>
      <w:tr w:rsidR="00A03B1B" w:rsidRPr="00A03B1B" w14:paraId="58FE1FC1"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53A2221C" w14:textId="77777777" w:rsidR="00A03B1B" w:rsidRPr="00A03B1B" w:rsidRDefault="00A03B1B" w:rsidP="00A03B1B">
            <w:pPr>
              <w:spacing w:after="60"/>
              <w:rPr>
                <w:iCs/>
                <w:sz w:val="20"/>
                <w:szCs w:val="20"/>
              </w:rPr>
            </w:pPr>
            <w:r w:rsidRPr="00A03B1B">
              <w:rPr>
                <w:iCs/>
                <w:sz w:val="20"/>
                <w:szCs w:val="20"/>
              </w:rPr>
              <w:t>DARRNOBL</w:t>
            </w:r>
            <w:r w:rsidRPr="00A03B1B">
              <w:rPr>
                <w:iCs/>
                <w:sz w:val="20"/>
                <w:szCs w:val="20"/>
                <w:vertAlign w:val="subscript"/>
              </w:rPr>
              <w:t xml:space="preserve">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E035B60"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1D52521" w14:textId="77777777" w:rsidR="00A03B1B" w:rsidRPr="00A03B1B" w:rsidRDefault="00A03B1B" w:rsidP="00A03B1B">
            <w:pPr>
              <w:spacing w:after="60"/>
              <w:rPr>
                <w:i/>
                <w:iCs/>
                <w:sz w:val="20"/>
                <w:szCs w:val="20"/>
              </w:rPr>
            </w:pPr>
            <w:r w:rsidRPr="00A03B1B">
              <w:rPr>
                <w:i/>
                <w:iCs/>
                <w:sz w:val="20"/>
                <w:szCs w:val="20"/>
              </w:rPr>
              <w:t>Day-Ahead Responsive Reserve New Obligation per QSE—</w:t>
            </w:r>
            <w:r w:rsidRPr="00A03B1B">
              <w:rPr>
                <w:iCs/>
                <w:sz w:val="20"/>
                <w:szCs w:val="20"/>
              </w:rPr>
              <w:t xml:space="preserve">The updated RRS Ancillary Service Obligation in Real-Time for QSE </w:t>
            </w:r>
            <w:r w:rsidRPr="00A03B1B">
              <w:rPr>
                <w:i/>
                <w:iCs/>
                <w:sz w:val="20"/>
                <w:szCs w:val="20"/>
              </w:rPr>
              <w:t>q</w:t>
            </w:r>
            <w:r w:rsidRPr="00A03B1B">
              <w:rPr>
                <w:iCs/>
                <w:sz w:val="20"/>
                <w:szCs w:val="20"/>
              </w:rPr>
              <w:t xml:space="preserve"> for the Operating Hour.</w:t>
            </w:r>
          </w:p>
        </w:tc>
      </w:tr>
      <w:tr w:rsidR="00A03B1B" w:rsidRPr="00A03B1B" w14:paraId="6B16D89A"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81514DE" w14:textId="77777777" w:rsidR="00A03B1B" w:rsidRPr="00A03B1B" w:rsidRDefault="00A03B1B" w:rsidP="00A03B1B">
            <w:pPr>
              <w:spacing w:after="60"/>
              <w:rPr>
                <w:iCs/>
                <w:sz w:val="20"/>
                <w:szCs w:val="20"/>
              </w:rPr>
            </w:pPr>
            <w:r w:rsidRPr="00A03B1B">
              <w:rPr>
                <w:iCs/>
                <w:sz w:val="20"/>
                <w:szCs w:val="20"/>
              </w:rPr>
              <w:t xml:space="preserve">DARRAMT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BCE55C0"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45BC7D11" w14:textId="77777777" w:rsidR="00A03B1B" w:rsidRPr="00A03B1B" w:rsidRDefault="00A03B1B" w:rsidP="00A03B1B">
            <w:pPr>
              <w:spacing w:after="60"/>
              <w:rPr>
                <w:i/>
                <w:iCs/>
                <w:sz w:val="20"/>
                <w:szCs w:val="20"/>
              </w:rPr>
            </w:pPr>
            <w:r w:rsidRPr="00A03B1B">
              <w:rPr>
                <w:i/>
                <w:iCs/>
                <w:sz w:val="20"/>
                <w:szCs w:val="20"/>
              </w:rPr>
              <w:t>Day-Ahead Responsive Reserve Amount per QSE</w:t>
            </w:r>
            <w:r w:rsidRPr="00A03B1B">
              <w:rPr>
                <w:iCs/>
                <w:sz w:val="20"/>
                <w:szCs w:val="20"/>
              </w:rPr>
              <w:t xml:space="preserve">—QSE </w:t>
            </w:r>
            <w:r w:rsidRPr="00A03B1B">
              <w:rPr>
                <w:i/>
                <w:iCs/>
                <w:sz w:val="20"/>
                <w:szCs w:val="20"/>
              </w:rPr>
              <w:t>q</w:t>
            </w:r>
            <w:r w:rsidRPr="00A03B1B">
              <w:rPr>
                <w:iCs/>
                <w:sz w:val="20"/>
                <w:szCs w:val="20"/>
              </w:rPr>
              <w:t>’s share of the DAM cost for RRS for the Operating Hour.</w:t>
            </w:r>
          </w:p>
        </w:tc>
      </w:tr>
      <w:tr w:rsidR="00A03B1B" w:rsidRPr="00A03B1B" w14:paraId="2AB67021"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66808D92" w14:textId="77777777" w:rsidR="00A03B1B" w:rsidRPr="00A03B1B" w:rsidRDefault="00A03B1B" w:rsidP="00A03B1B">
            <w:pPr>
              <w:spacing w:after="60"/>
              <w:rPr>
                <w:iCs/>
                <w:sz w:val="20"/>
                <w:szCs w:val="20"/>
              </w:rPr>
            </w:pPr>
            <w:r w:rsidRPr="00A03B1B">
              <w:rPr>
                <w:iCs/>
                <w:sz w:val="20"/>
                <w:szCs w:val="20"/>
              </w:rPr>
              <w:t xml:space="preserve">PCRRR </w:t>
            </w:r>
            <w:r w:rsidRPr="00A03B1B">
              <w:rPr>
                <w:i/>
                <w:iCs/>
                <w:sz w:val="20"/>
                <w:szCs w:val="20"/>
                <w:vertAlign w:val="subscript"/>
              </w:rPr>
              <w:t>r,</w:t>
            </w:r>
            <w:r w:rsidRPr="00A03B1B">
              <w:rPr>
                <w:i/>
                <w:iCs/>
                <w:sz w:val="20"/>
                <w:szCs w:val="20"/>
              </w:rPr>
              <w:t xml:space="preserve"> </w:t>
            </w:r>
            <w:r w:rsidRPr="00A03B1B">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6CC3FD2B"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5D44060" w14:textId="77777777" w:rsidR="00A03B1B" w:rsidRPr="00A03B1B" w:rsidRDefault="00A03B1B" w:rsidP="00A03B1B">
            <w:pPr>
              <w:spacing w:after="60"/>
              <w:rPr>
                <w:i/>
                <w:iCs/>
                <w:sz w:val="20"/>
                <w:szCs w:val="20"/>
              </w:rPr>
            </w:pPr>
            <w:r w:rsidRPr="00A03B1B">
              <w:rPr>
                <w:i/>
                <w:iCs/>
                <w:sz w:val="20"/>
                <w:szCs w:val="20"/>
              </w:rPr>
              <w:t>Procured Capacity for Responsive Reserve per Resource per QSE in DAM</w:t>
            </w:r>
            <w:r w:rsidRPr="00A03B1B">
              <w:rPr>
                <w:iCs/>
                <w:sz w:val="20"/>
                <w:szCs w:val="20"/>
              </w:rPr>
              <w:t xml:space="preserve">—The RRS capacity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Operating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2C506B1C"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3F85FE1" w14:textId="77777777" w:rsidR="00A03B1B" w:rsidRPr="00A03B1B" w:rsidRDefault="00A03B1B" w:rsidP="00A03B1B">
            <w:pPr>
              <w:spacing w:after="60"/>
              <w:rPr>
                <w:iCs/>
                <w:sz w:val="20"/>
                <w:szCs w:val="20"/>
              </w:rPr>
            </w:pPr>
            <w:r w:rsidRPr="00A03B1B">
              <w:rPr>
                <w:iCs/>
                <w:sz w:val="20"/>
                <w:szCs w:val="20"/>
              </w:rPr>
              <w:t xml:space="preserve">DARROAWD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5A8315ED"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71ED011B" w14:textId="77777777" w:rsidR="00A03B1B" w:rsidRPr="00A03B1B" w:rsidRDefault="00A03B1B" w:rsidP="00A03B1B">
            <w:pPr>
              <w:spacing w:after="60"/>
              <w:rPr>
                <w:iCs/>
                <w:sz w:val="20"/>
                <w:szCs w:val="20"/>
              </w:rPr>
            </w:pPr>
            <w:r w:rsidRPr="00A03B1B">
              <w:rPr>
                <w:i/>
                <w:iCs/>
                <w:sz w:val="20"/>
                <w:szCs w:val="20"/>
              </w:rPr>
              <w:t>Day-Ahead Responsive Reserve Only Award for the QSE</w:t>
            </w:r>
            <w:r w:rsidRPr="00A03B1B">
              <w:rPr>
                <w:iCs/>
                <w:sz w:val="20"/>
                <w:szCs w:val="20"/>
              </w:rPr>
              <w:t xml:space="preserve">—The RRS Only capacity awarded in the DAM to QSE </w:t>
            </w:r>
            <w:r w:rsidRPr="00A03B1B">
              <w:rPr>
                <w:i/>
                <w:iCs/>
                <w:sz w:val="20"/>
                <w:szCs w:val="20"/>
              </w:rPr>
              <w:t>q</w:t>
            </w:r>
            <w:r w:rsidRPr="00A03B1B">
              <w:rPr>
                <w:iCs/>
                <w:sz w:val="20"/>
                <w:szCs w:val="20"/>
              </w:rPr>
              <w:t xml:space="preserve"> for the Operating Hour.  </w:t>
            </w:r>
          </w:p>
        </w:tc>
      </w:tr>
      <w:tr w:rsidR="00A03B1B" w:rsidRPr="00A03B1B" w14:paraId="4EFE1DC2"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429E638" w14:textId="77777777" w:rsidR="00A03B1B" w:rsidRPr="00A03B1B" w:rsidRDefault="00A03B1B" w:rsidP="00A03B1B">
            <w:pPr>
              <w:spacing w:after="60"/>
              <w:rPr>
                <w:iCs/>
                <w:sz w:val="20"/>
                <w:szCs w:val="20"/>
              </w:rPr>
            </w:pPr>
            <w:r w:rsidRPr="00A03B1B">
              <w:rPr>
                <w:iCs/>
                <w:sz w:val="20"/>
                <w:szCs w:val="20"/>
              </w:rPr>
              <w:t>HLRS</w:t>
            </w:r>
            <w:r w:rsidRPr="00A03B1B">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7671AC09"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01E1D03B" w14:textId="77777777" w:rsidR="00A03B1B" w:rsidRPr="00A03B1B" w:rsidRDefault="00A03B1B" w:rsidP="00A03B1B">
            <w:pPr>
              <w:spacing w:after="60"/>
              <w:rPr>
                <w:iCs/>
                <w:sz w:val="20"/>
                <w:szCs w:val="20"/>
              </w:rPr>
            </w:pPr>
            <w:r w:rsidRPr="00A03B1B">
              <w:rPr>
                <w:i/>
                <w:sz w:val="20"/>
                <w:szCs w:val="20"/>
              </w:rPr>
              <w:t>Hourly Load Ratio Share per QSE</w:t>
            </w:r>
            <w:r w:rsidRPr="00A03B1B">
              <w:rPr>
                <w:iCs/>
                <w:sz w:val="20"/>
                <w:szCs w:val="20"/>
              </w:rPr>
              <w:t xml:space="preserve">—The Real-Time LRS as defined in Section 6.6.2.4, QSE Load Ratio Share for an Operating Hour, for QSE </w:t>
            </w:r>
            <w:r w:rsidRPr="00A03B1B">
              <w:rPr>
                <w:i/>
                <w:iCs/>
                <w:sz w:val="20"/>
                <w:szCs w:val="20"/>
              </w:rPr>
              <w:t>q</w:t>
            </w:r>
            <w:r w:rsidRPr="00A03B1B">
              <w:rPr>
                <w:iCs/>
                <w:sz w:val="20"/>
                <w:szCs w:val="20"/>
              </w:rPr>
              <w:t xml:space="preserve"> for the Operating Hour.</w:t>
            </w:r>
          </w:p>
        </w:tc>
      </w:tr>
      <w:tr w:rsidR="00A03B1B" w:rsidRPr="00A03B1B" w14:paraId="3E8CFA74"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05C86969" w14:textId="77777777" w:rsidR="00A03B1B" w:rsidRPr="00A03B1B" w:rsidRDefault="00A03B1B" w:rsidP="00A03B1B">
            <w:pPr>
              <w:spacing w:after="60"/>
              <w:rPr>
                <w:iCs/>
                <w:sz w:val="20"/>
                <w:szCs w:val="20"/>
              </w:rPr>
            </w:pPr>
            <w:r w:rsidRPr="00A03B1B">
              <w:rPr>
                <w:iCs/>
                <w:sz w:val="20"/>
                <w:szCs w:val="20"/>
              </w:rPr>
              <w:t xml:space="preserve">DAPCRRQTOT  </w:t>
            </w:r>
          </w:p>
        </w:tc>
        <w:tc>
          <w:tcPr>
            <w:tcW w:w="990" w:type="dxa"/>
            <w:tcBorders>
              <w:top w:val="single" w:sz="4" w:space="0" w:color="auto"/>
              <w:left w:val="single" w:sz="4" w:space="0" w:color="auto"/>
              <w:bottom w:val="single" w:sz="4" w:space="0" w:color="auto"/>
              <w:right w:val="single" w:sz="4" w:space="0" w:color="auto"/>
            </w:tcBorders>
            <w:hideMark/>
          </w:tcPr>
          <w:p w14:paraId="748081A9"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0FB2A28" w14:textId="77777777" w:rsidR="00A03B1B" w:rsidRPr="00A03B1B" w:rsidRDefault="00A03B1B" w:rsidP="00A03B1B">
            <w:pPr>
              <w:spacing w:after="60"/>
              <w:rPr>
                <w:iCs/>
                <w:sz w:val="20"/>
                <w:szCs w:val="20"/>
              </w:rPr>
            </w:pPr>
            <w:r w:rsidRPr="00A03B1B">
              <w:rPr>
                <w:i/>
                <w:iCs/>
                <w:sz w:val="20"/>
                <w:szCs w:val="20"/>
              </w:rPr>
              <w:t>Day-Ahead Procured Capacity for Responsive Reserve Total</w:t>
            </w:r>
            <w:r w:rsidRPr="00A03B1B">
              <w:rPr>
                <w:iCs/>
                <w:sz w:val="20"/>
                <w:szCs w:val="20"/>
              </w:rPr>
              <w:t>—The total RRS capacity for all QSEs for all RRS awarded and self-arranged in the DAM for the Operating Hour.</w:t>
            </w:r>
          </w:p>
        </w:tc>
      </w:tr>
      <w:tr w:rsidR="00A03B1B" w:rsidRPr="00A03B1B" w14:paraId="3AF1F556"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4170F747" w14:textId="77777777" w:rsidR="00A03B1B" w:rsidRPr="00A03B1B" w:rsidRDefault="00A03B1B" w:rsidP="00A03B1B">
            <w:pPr>
              <w:spacing w:after="60"/>
              <w:rPr>
                <w:iCs/>
                <w:sz w:val="20"/>
                <w:szCs w:val="20"/>
              </w:rPr>
            </w:pPr>
            <w:r w:rsidRPr="00A03B1B">
              <w:rPr>
                <w:iCs/>
                <w:sz w:val="20"/>
                <w:szCs w:val="20"/>
              </w:rPr>
              <w:lastRenderedPageBreak/>
              <w:t xml:space="preserve">DASARRQ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25CB3A82"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0904D4B" w14:textId="77777777" w:rsidR="00A03B1B" w:rsidRPr="00A03B1B" w:rsidRDefault="00A03B1B" w:rsidP="00A03B1B">
            <w:pPr>
              <w:spacing w:after="60"/>
              <w:rPr>
                <w:i/>
                <w:iCs/>
                <w:sz w:val="20"/>
                <w:szCs w:val="20"/>
              </w:rPr>
            </w:pPr>
            <w:r w:rsidRPr="00A03B1B">
              <w:rPr>
                <w:i/>
                <w:iCs/>
                <w:sz w:val="20"/>
                <w:szCs w:val="20"/>
              </w:rPr>
              <w:t>Day-Ahead Self-Arranged Responsive Reserve Quantity per QSE</w:t>
            </w:r>
            <w:r w:rsidRPr="00A03B1B">
              <w:rPr>
                <w:iCs/>
                <w:sz w:val="20"/>
                <w:szCs w:val="20"/>
              </w:rPr>
              <w:t xml:space="preserve">—The self-arranged RRS capacity submitted by QSE </w:t>
            </w:r>
            <w:r w:rsidRPr="00A03B1B">
              <w:rPr>
                <w:i/>
                <w:iCs/>
                <w:sz w:val="20"/>
                <w:szCs w:val="20"/>
              </w:rPr>
              <w:t>q</w:t>
            </w:r>
            <w:r w:rsidRPr="00A03B1B">
              <w:rPr>
                <w:iCs/>
                <w:sz w:val="20"/>
                <w:szCs w:val="20"/>
              </w:rPr>
              <w:t xml:space="preserve"> before 1000 in the DAM for the Operating Hour.</w:t>
            </w:r>
          </w:p>
        </w:tc>
      </w:tr>
      <w:tr w:rsidR="00A03B1B" w:rsidRPr="00A03B1B" w14:paraId="6BF81D24"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6F5DBBD5" w14:textId="77777777" w:rsidR="00A03B1B" w:rsidRPr="00A03B1B" w:rsidRDefault="00A03B1B" w:rsidP="00A03B1B">
            <w:pPr>
              <w:spacing w:after="60"/>
              <w:rPr>
                <w:i/>
                <w:iCs/>
                <w:sz w:val="20"/>
                <w:szCs w:val="20"/>
              </w:rPr>
            </w:pPr>
            <w:r w:rsidRPr="00A03B1B">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79FBCCA4"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4BE6AFEE"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6460EE57"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2882EC8F" w14:textId="77777777" w:rsidR="00A03B1B" w:rsidRPr="00A03B1B" w:rsidRDefault="00A03B1B" w:rsidP="00A03B1B">
            <w:pPr>
              <w:spacing w:after="60"/>
              <w:rPr>
                <w:i/>
                <w:iCs/>
                <w:sz w:val="20"/>
                <w:szCs w:val="20"/>
              </w:rPr>
            </w:pPr>
            <w:r w:rsidRPr="00A03B1B">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41B9F4CE"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5F147EC" w14:textId="77777777" w:rsidR="00A03B1B" w:rsidRPr="00A03B1B" w:rsidRDefault="00A03B1B" w:rsidP="00A03B1B">
            <w:pPr>
              <w:spacing w:after="60"/>
              <w:rPr>
                <w:iCs/>
                <w:sz w:val="20"/>
                <w:szCs w:val="20"/>
              </w:rPr>
            </w:pPr>
            <w:r w:rsidRPr="00A03B1B">
              <w:rPr>
                <w:iCs/>
                <w:sz w:val="20"/>
                <w:szCs w:val="20"/>
              </w:rPr>
              <w:t>A Resource.</w:t>
            </w:r>
          </w:p>
        </w:tc>
      </w:tr>
    </w:tbl>
    <w:p w14:paraId="75A475FD" w14:textId="77777777" w:rsidR="00A03B1B" w:rsidRPr="00A03B1B" w:rsidRDefault="00A03B1B" w:rsidP="00A03B1B">
      <w:pPr>
        <w:spacing w:before="240" w:after="240"/>
        <w:ind w:left="1440" w:hanging="720"/>
        <w:rPr>
          <w:iCs/>
          <w:szCs w:val="20"/>
        </w:rPr>
      </w:pPr>
      <w:r w:rsidRPr="00A03B1B">
        <w:rPr>
          <w:iCs/>
          <w:szCs w:val="20"/>
        </w:rPr>
        <w:t>(d)</w:t>
      </w:r>
      <w:r w:rsidRPr="00A03B1B">
        <w:rPr>
          <w:iCs/>
          <w:szCs w:val="20"/>
        </w:rPr>
        <w:tab/>
        <w:t xml:space="preserve">For Non-Spinning Reserve (Non-Spin), if applicable: </w:t>
      </w:r>
    </w:p>
    <w:p w14:paraId="414F6AD0" w14:textId="77777777" w:rsidR="00A03B1B" w:rsidRPr="00A03B1B" w:rsidRDefault="00A03B1B" w:rsidP="00A03B1B">
      <w:pPr>
        <w:spacing w:after="240"/>
        <w:ind w:left="1440" w:hanging="720"/>
        <w:rPr>
          <w:iCs/>
          <w:szCs w:val="20"/>
        </w:rPr>
      </w:pPr>
      <w:r w:rsidRPr="00A03B1B">
        <w:rPr>
          <w:iCs/>
          <w:szCs w:val="20"/>
        </w:rPr>
        <w:t xml:space="preserve">DARTPCNSAMT </w:t>
      </w:r>
      <w:r w:rsidRPr="00A03B1B">
        <w:rPr>
          <w:i/>
          <w:iCs/>
          <w:szCs w:val="20"/>
          <w:vertAlign w:val="subscript"/>
        </w:rPr>
        <w:t>q</w:t>
      </w:r>
      <w:r w:rsidRPr="00A03B1B">
        <w:rPr>
          <w:iCs/>
          <w:szCs w:val="20"/>
        </w:rPr>
        <w:t xml:space="preserve"> = (DANSNOBL </w:t>
      </w:r>
      <w:r w:rsidRPr="00A03B1B">
        <w:rPr>
          <w:i/>
          <w:iCs/>
          <w:szCs w:val="20"/>
          <w:vertAlign w:val="subscript"/>
        </w:rPr>
        <w:t>q</w:t>
      </w:r>
      <w:r w:rsidRPr="00A03B1B">
        <w:rPr>
          <w:iCs/>
          <w:szCs w:val="20"/>
        </w:rPr>
        <w:t xml:space="preserve"> – DASANSQ </w:t>
      </w:r>
      <w:r w:rsidRPr="00A03B1B">
        <w:rPr>
          <w:i/>
          <w:iCs/>
          <w:szCs w:val="20"/>
          <w:vertAlign w:val="subscript"/>
        </w:rPr>
        <w:t>q</w:t>
      </w:r>
      <w:r w:rsidRPr="00A03B1B">
        <w:rPr>
          <w:iCs/>
          <w:szCs w:val="20"/>
        </w:rPr>
        <w:t xml:space="preserve">) * DANSPR - DANSAMT </w:t>
      </w:r>
      <w:r w:rsidRPr="00A03B1B">
        <w:rPr>
          <w:i/>
          <w:iCs/>
          <w:szCs w:val="20"/>
          <w:vertAlign w:val="subscript"/>
        </w:rPr>
        <w:t>q</w:t>
      </w:r>
    </w:p>
    <w:p w14:paraId="1EC189CD" w14:textId="77777777" w:rsidR="00A03B1B" w:rsidRPr="00A03B1B" w:rsidRDefault="00A03B1B" w:rsidP="00A03B1B">
      <w:pPr>
        <w:spacing w:after="240"/>
        <w:ind w:left="720" w:hanging="720"/>
        <w:rPr>
          <w:iCs/>
          <w:szCs w:val="20"/>
        </w:rPr>
      </w:pPr>
      <w:r w:rsidRPr="00A03B1B">
        <w:rPr>
          <w:iCs/>
          <w:szCs w:val="20"/>
        </w:rPr>
        <w:t>Where:</w:t>
      </w:r>
    </w:p>
    <w:p w14:paraId="01D047F5" w14:textId="77777777" w:rsidR="00A03B1B" w:rsidRPr="00A03B1B" w:rsidRDefault="00A03B1B" w:rsidP="00A03B1B">
      <w:pPr>
        <w:spacing w:after="240"/>
        <w:ind w:left="1440" w:hanging="720"/>
        <w:rPr>
          <w:iCs/>
          <w:szCs w:val="20"/>
        </w:rPr>
      </w:pPr>
      <w:r w:rsidRPr="00A03B1B">
        <w:rPr>
          <w:iCs/>
          <w:szCs w:val="20"/>
        </w:rPr>
        <w:t xml:space="preserve">DANSNOBL </w:t>
      </w:r>
      <w:r w:rsidRPr="00A03B1B">
        <w:rPr>
          <w:i/>
          <w:iCs/>
          <w:szCs w:val="20"/>
          <w:vertAlign w:val="subscript"/>
        </w:rPr>
        <w:t xml:space="preserve">q </w:t>
      </w:r>
      <w:r w:rsidRPr="00A03B1B">
        <w:rPr>
          <w:iCs/>
          <w:szCs w:val="20"/>
        </w:rPr>
        <w:t xml:space="preserve">    =  DAPCNSQTOT * HLRS </w:t>
      </w:r>
      <w:r w:rsidRPr="00A03B1B">
        <w:rPr>
          <w:i/>
          <w:iCs/>
          <w:szCs w:val="20"/>
          <w:vertAlign w:val="subscript"/>
        </w:rPr>
        <w:t>q</w:t>
      </w:r>
      <w:r w:rsidRPr="00A03B1B">
        <w:rPr>
          <w:iCs/>
          <w:szCs w:val="20"/>
        </w:rPr>
        <w:t xml:space="preserve"> </w:t>
      </w:r>
    </w:p>
    <w:p w14:paraId="2E65243F" w14:textId="77777777" w:rsidR="00A03B1B" w:rsidRPr="00A03B1B" w:rsidRDefault="00A03B1B" w:rsidP="00A03B1B">
      <w:pPr>
        <w:spacing w:after="240"/>
        <w:ind w:left="1440" w:hanging="720"/>
        <w:rPr>
          <w:iCs/>
          <w:szCs w:val="20"/>
        </w:rPr>
      </w:pPr>
      <w:r w:rsidRPr="00A03B1B">
        <w:rPr>
          <w:iCs/>
          <w:szCs w:val="20"/>
        </w:rPr>
        <w:t xml:space="preserve">DAPCNSQTOT      =  </w:t>
      </w:r>
      <w:r w:rsidRPr="00A03B1B">
        <w:rPr>
          <w:iCs/>
          <w:position w:val="-22"/>
          <w:szCs w:val="20"/>
        </w:rPr>
        <w:object w:dxaOrig="285" w:dyaOrig="285" w14:anchorId="28B3395D">
          <v:shape id="_x0000_i1125" type="#_x0000_t75" style="width:30pt;height:30pt" o:ole="">
            <v:imagedata r:id="rId136" o:title=""/>
          </v:shape>
          <o:OLEObject Type="Embed" ProgID="Equation.3" ShapeID="_x0000_i1125" DrawAspect="Content" ObjectID="_1831214127" r:id="rId145"/>
        </w:object>
      </w:r>
      <w:r w:rsidRPr="00A03B1B">
        <w:rPr>
          <w:iCs/>
          <w:szCs w:val="20"/>
        </w:rPr>
        <w:t xml:space="preserve"> (</w:t>
      </w:r>
      <w:r w:rsidRPr="00A03B1B">
        <w:rPr>
          <w:iCs/>
          <w:position w:val="-18"/>
          <w:szCs w:val="20"/>
        </w:rPr>
        <w:object w:dxaOrig="285" w:dyaOrig="570" w14:anchorId="7EAC7900">
          <v:shape id="_x0000_i1126" type="#_x0000_t75" style="width:12pt;height:30pt" o:ole="">
            <v:imagedata r:id="rId138" o:title=""/>
          </v:shape>
          <o:OLEObject Type="Embed" ProgID="Equation.3" ShapeID="_x0000_i1126" DrawAspect="Content" ObjectID="_1831214128" r:id="rId146"/>
        </w:object>
      </w:r>
      <w:r w:rsidRPr="00A03B1B">
        <w:rPr>
          <w:iCs/>
          <w:szCs w:val="20"/>
        </w:rPr>
        <w:t>PCNSR</w:t>
      </w:r>
      <w:r w:rsidRPr="00A03B1B">
        <w:rPr>
          <w:i/>
          <w:iCs/>
          <w:szCs w:val="20"/>
        </w:rPr>
        <w:t xml:space="preserve"> </w:t>
      </w:r>
      <w:r w:rsidRPr="00A03B1B">
        <w:rPr>
          <w:i/>
          <w:iCs/>
          <w:szCs w:val="20"/>
          <w:vertAlign w:val="subscript"/>
        </w:rPr>
        <w:t>r, q, DAM</w:t>
      </w:r>
      <w:r w:rsidRPr="00A03B1B">
        <w:rPr>
          <w:iCs/>
          <w:szCs w:val="20"/>
        </w:rPr>
        <w:t xml:space="preserve"> + DANSOAWD </w:t>
      </w:r>
      <w:r w:rsidRPr="00A03B1B">
        <w:rPr>
          <w:i/>
          <w:iCs/>
          <w:szCs w:val="20"/>
          <w:vertAlign w:val="subscript"/>
        </w:rPr>
        <w:t>q</w:t>
      </w:r>
      <w:r w:rsidRPr="00A03B1B">
        <w:rPr>
          <w:iCs/>
          <w:szCs w:val="20"/>
        </w:rPr>
        <w:t xml:space="preserve"> + DASANSQ </w:t>
      </w:r>
      <w:r w:rsidRPr="00A03B1B">
        <w:rPr>
          <w:i/>
          <w:iCs/>
          <w:szCs w:val="20"/>
          <w:vertAlign w:val="subscript"/>
        </w:rPr>
        <w:t>q</w:t>
      </w:r>
      <w:r w:rsidRPr="00A03B1B">
        <w:rPr>
          <w:iCs/>
          <w:szCs w:val="20"/>
        </w:rPr>
        <w:t>)</w:t>
      </w:r>
    </w:p>
    <w:p w14:paraId="792C5F19" w14:textId="77777777" w:rsidR="00A03B1B" w:rsidRPr="00A03B1B" w:rsidRDefault="00A03B1B" w:rsidP="00A03B1B">
      <w:pPr>
        <w:ind w:left="720" w:hanging="720"/>
        <w:rPr>
          <w:iCs/>
          <w:szCs w:val="20"/>
        </w:rPr>
      </w:pPr>
      <w:r w:rsidRPr="00A03B1B">
        <w:rPr>
          <w:iCs/>
          <w:szCs w:val="20"/>
        </w:rPr>
        <w:t>The above variables are defined as follows:</w:t>
      </w:r>
    </w:p>
    <w:tbl>
      <w:tblPr>
        <w:tblW w:w="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970"/>
        <w:gridCol w:w="6396"/>
      </w:tblGrid>
      <w:tr w:rsidR="00A03B1B" w:rsidRPr="00A03B1B" w14:paraId="7E1FB16C" w14:textId="77777777" w:rsidTr="00B31BB1">
        <w:trPr>
          <w:cantSplit/>
          <w:tblHeader/>
        </w:trPr>
        <w:tc>
          <w:tcPr>
            <w:tcW w:w="1883" w:type="dxa"/>
            <w:tcBorders>
              <w:top w:val="single" w:sz="4" w:space="0" w:color="auto"/>
              <w:left w:val="single" w:sz="4" w:space="0" w:color="auto"/>
              <w:bottom w:val="single" w:sz="4" w:space="0" w:color="auto"/>
              <w:right w:val="single" w:sz="4" w:space="0" w:color="auto"/>
            </w:tcBorders>
            <w:hideMark/>
          </w:tcPr>
          <w:p w14:paraId="36494D99" w14:textId="77777777" w:rsidR="00A03B1B" w:rsidRPr="00A03B1B" w:rsidRDefault="00A03B1B" w:rsidP="00A03B1B">
            <w:pPr>
              <w:spacing w:after="120"/>
              <w:rPr>
                <w:b/>
                <w:iCs/>
                <w:sz w:val="20"/>
                <w:szCs w:val="20"/>
              </w:rPr>
            </w:pPr>
            <w:r w:rsidRPr="00A03B1B">
              <w:rPr>
                <w:b/>
                <w:sz w:val="20"/>
                <w:szCs w:val="20"/>
              </w:rPr>
              <w:t>Variable</w:t>
            </w:r>
          </w:p>
        </w:tc>
        <w:tc>
          <w:tcPr>
            <w:tcW w:w="990" w:type="dxa"/>
            <w:tcBorders>
              <w:top w:val="single" w:sz="4" w:space="0" w:color="auto"/>
              <w:left w:val="single" w:sz="4" w:space="0" w:color="auto"/>
              <w:bottom w:val="single" w:sz="4" w:space="0" w:color="auto"/>
              <w:right w:val="single" w:sz="4" w:space="0" w:color="auto"/>
            </w:tcBorders>
            <w:hideMark/>
          </w:tcPr>
          <w:p w14:paraId="3532C8D0" w14:textId="77777777" w:rsidR="00A03B1B" w:rsidRPr="00A03B1B" w:rsidRDefault="00A03B1B" w:rsidP="00A03B1B">
            <w:pPr>
              <w:spacing w:after="120"/>
              <w:rPr>
                <w:b/>
                <w:iCs/>
                <w:sz w:val="20"/>
                <w:szCs w:val="20"/>
              </w:rPr>
            </w:pPr>
            <w:r w:rsidRPr="00A03B1B">
              <w:rPr>
                <w:b/>
                <w:iCs/>
                <w:sz w:val="20"/>
                <w:szCs w:val="20"/>
              </w:rPr>
              <w:t>Unit</w:t>
            </w:r>
          </w:p>
        </w:tc>
        <w:tc>
          <w:tcPr>
            <w:tcW w:w="6840" w:type="dxa"/>
            <w:tcBorders>
              <w:top w:val="single" w:sz="4" w:space="0" w:color="auto"/>
              <w:left w:val="single" w:sz="4" w:space="0" w:color="auto"/>
              <w:bottom w:val="single" w:sz="4" w:space="0" w:color="auto"/>
              <w:right w:val="single" w:sz="4" w:space="0" w:color="auto"/>
            </w:tcBorders>
            <w:hideMark/>
          </w:tcPr>
          <w:p w14:paraId="784EB26B"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6CE25E2F"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20E6747F" w14:textId="77777777" w:rsidR="00A03B1B" w:rsidRPr="00A03B1B" w:rsidRDefault="00A03B1B" w:rsidP="00A03B1B">
            <w:pPr>
              <w:spacing w:after="60"/>
              <w:rPr>
                <w:iCs/>
                <w:sz w:val="20"/>
                <w:szCs w:val="20"/>
              </w:rPr>
            </w:pPr>
            <w:r w:rsidRPr="00A03B1B">
              <w:rPr>
                <w:iCs/>
                <w:sz w:val="20"/>
                <w:szCs w:val="20"/>
              </w:rPr>
              <w:t xml:space="preserve">DARTPCNSAMT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40FF425"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315F846" w14:textId="77777777" w:rsidR="00A03B1B" w:rsidRPr="00A03B1B" w:rsidRDefault="00A03B1B" w:rsidP="00A03B1B">
            <w:pPr>
              <w:spacing w:after="60"/>
              <w:rPr>
                <w:iCs/>
                <w:sz w:val="20"/>
                <w:szCs w:val="20"/>
              </w:rPr>
            </w:pPr>
            <w:r w:rsidRPr="00A03B1B">
              <w:rPr>
                <w:i/>
                <w:iCs/>
                <w:sz w:val="20"/>
                <w:szCs w:val="20"/>
              </w:rPr>
              <w:t>Day-Ahead Updated Real-Time Procured Capacity for Non-Spin Amount by QSE</w:t>
            </w:r>
            <w:r w:rsidRPr="00A03B1B">
              <w:rPr>
                <w:iCs/>
                <w:sz w:val="20"/>
                <w:szCs w:val="20"/>
              </w:rPr>
              <w:t xml:space="preserve">—The payment or charge to QSE </w:t>
            </w:r>
            <w:r w:rsidRPr="00A03B1B">
              <w:rPr>
                <w:i/>
                <w:iCs/>
                <w:sz w:val="20"/>
                <w:szCs w:val="20"/>
              </w:rPr>
              <w:t>q</w:t>
            </w:r>
            <w:r w:rsidRPr="00A03B1B">
              <w:rPr>
                <w:iCs/>
                <w:sz w:val="20"/>
                <w:szCs w:val="20"/>
              </w:rPr>
              <w:t xml:space="preserve"> for Non-Spin for the re-calculated Real-Time obligation for the Operating Hour.</w:t>
            </w:r>
          </w:p>
        </w:tc>
      </w:tr>
      <w:tr w:rsidR="00A03B1B" w:rsidRPr="00A03B1B" w14:paraId="1862ECAF"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4344193A" w14:textId="77777777" w:rsidR="00A03B1B" w:rsidRPr="00A03B1B" w:rsidRDefault="00A03B1B" w:rsidP="00A03B1B">
            <w:pPr>
              <w:spacing w:after="60"/>
              <w:rPr>
                <w:iCs/>
                <w:sz w:val="20"/>
                <w:szCs w:val="20"/>
              </w:rPr>
            </w:pPr>
            <w:r w:rsidRPr="00A03B1B">
              <w:rPr>
                <w:iCs/>
                <w:sz w:val="20"/>
                <w:szCs w:val="20"/>
              </w:rPr>
              <w:t>DANSPR</w:t>
            </w:r>
          </w:p>
        </w:tc>
        <w:tc>
          <w:tcPr>
            <w:tcW w:w="990" w:type="dxa"/>
            <w:tcBorders>
              <w:top w:val="single" w:sz="4" w:space="0" w:color="auto"/>
              <w:left w:val="single" w:sz="4" w:space="0" w:color="auto"/>
              <w:bottom w:val="single" w:sz="4" w:space="0" w:color="auto"/>
              <w:right w:val="single" w:sz="4" w:space="0" w:color="auto"/>
            </w:tcBorders>
            <w:hideMark/>
          </w:tcPr>
          <w:p w14:paraId="26888C21"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F74A175" w14:textId="77777777" w:rsidR="00A03B1B" w:rsidRPr="00A03B1B" w:rsidRDefault="00A03B1B" w:rsidP="00A03B1B">
            <w:pPr>
              <w:spacing w:after="60"/>
              <w:rPr>
                <w:i/>
                <w:iCs/>
                <w:sz w:val="20"/>
                <w:szCs w:val="20"/>
              </w:rPr>
            </w:pPr>
            <w:r w:rsidRPr="00A03B1B">
              <w:rPr>
                <w:i/>
                <w:iCs/>
                <w:sz w:val="20"/>
                <w:szCs w:val="20"/>
              </w:rPr>
              <w:t>Day-Ahead Non-Spin Price</w:t>
            </w:r>
            <w:r w:rsidRPr="00A03B1B">
              <w:rPr>
                <w:iCs/>
                <w:sz w:val="20"/>
                <w:szCs w:val="20"/>
              </w:rPr>
              <w:t>—The DAM Non-Spin price for the Operating Hour.</w:t>
            </w:r>
          </w:p>
        </w:tc>
      </w:tr>
      <w:tr w:rsidR="00A03B1B" w:rsidRPr="00A03B1B" w14:paraId="43BECD3A"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261EAD9F" w14:textId="77777777" w:rsidR="00A03B1B" w:rsidRPr="00A03B1B" w:rsidRDefault="00A03B1B" w:rsidP="00A03B1B">
            <w:pPr>
              <w:spacing w:after="60"/>
              <w:rPr>
                <w:iCs/>
                <w:sz w:val="20"/>
                <w:szCs w:val="20"/>
              </w:rPr>
            </w:pPr>
            <w:r w:rsidRPr="00A03B1B">
              <w:rPr>
                <w:iCs/>
                <w:sz w:val="20"/>
                <w:szCs w:val="20"/>
              </w:rPr>
              <w:t>DANSNOBL</w:t>
            </w:r>
            <w:r w:rsidRPr="00A03B1B">
              <w:rPr>
                <w:iCs/>
                <w:sz w:val="20"/>
                <w:szCs w:val="20"/>
                <w:vertAlign w:val="subscript"/>
              </w:rPr>
              <w:t xml:space="preserve">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1F78182"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0F301C6A" w14:textId="77777777" w:rsidR="00A03B1B" w:rsidRPr="00A03B1B" w:rsidRDefault="00A03B1B" w:rsidP="00A03B1B">
            <w:pPr>
              <w:spacing w:after="60"/>
              <w:rPr>
                <w:i/>
                <w:iCs/>
                <w:sz w:val="20"/>
                <w:szCs w:val="20"/>
              </w:rPr>
            </w:pPr>
            <w:r w:rsidRPr="00A03B1B">
              <w:rPr>
                <w:i/>
                <w:iCs/>
                <w:sz w:val="20"/>
                <w:szCs w:val="20"/>
              </w:rPr>
              <w:t>Day-Ahead Non-Spin New Obligation per QSE—</w:t>
            </w:r>
            <w:r w:rsidRPr="00A03B1B">
              <w:rPr>
                <w:iCs/>
                <w:sz w:val="20"/>
                <w:szCs w:val="20"/>
              </w:rPr>
              <w:t xml:space="preserve">The updated Non-Spin Ancillary Service Obligation in Real-Time for QSE </w:t>
            </w:r>
            <w:r w:rsidRPr="00A03B1B">
              <w:rPr>
                <w:i/>
                <w:iCs/>
                <w:sz w:val="20"/>
                <w:szCs w:val="20"/>
              </w:rPr>
              <w:t>q</w:t>
            </w:r>
            <w:r w:rsidRPr="00A03B1B">
              <w:rPr>
                <w:iCs/>
                <w:sz w:val="20"/>
                <w:szCs w:val="20"/>
              </w:rPr>
              <w:t xml:space="preserve"> for the Operating Hour.</w:t>
            </w:r>
          </w:p>
        </w:tc>
      </w:tr>
      <w:tr w:rsidR="00A03B1B" w:rsidRPr="00A03B1B" w14:paraId="635F7107"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09D3F5D4" w14:textId="77777777" w:rsidR="00A03B1B" w:rsidRPr="00A03B1B" w:rsidRDefault="00A03B1B" w:rsidP="00A03B1B">
            <w:pPr>
              <w:spacing w:after="60"/>
              <w:rPr>
                <w:iCs/>
                <w:sz w:val="20"/>
                <w:szCs w:val="20"/>
              </w:rPr>
            </w:pPr>
            <w:r w:rsidRPr="00A03B1B">
              <w:rPr>
                <w:iCs/>
                <w:sz w:val="20"/>
                <w:szCs w:val="20"/>
              </w:rPr>
              <w:t xml:space="preserve">PCNSR </w:t>
            </w:r>
            <w:r w:rsidRPr="00A03B1B">
              <w:rPr>
                <w:i/>
                <w:iCs/>
                <w:sz w:val="20"/>
                <w:szCs w:val="20"/>
                <w:vertAlign w:val="subscript"/>
              </w:rPr>
              <w:t>r,</w:t>
            </w:r>
            <w:r w:rsidRPr="00A03B1B">
              <w:rPr>
                <w:i/>
                <w:iCs/>
                <w:sz w:val="20"/>
                <w:szCs w:val="20"/>
              </w:rPr>
              <w:t xml:space="preserve"> </w:t>
            </w:r>
            <w:r w:rsidRPr="00A03B1B">
              <w:rPr>
                <w:i/>
                <w:iCs/>
                <w:sz w:val="20"/>
                <w:szCs w:val="20"/>
                <w:vertAlign w:val="subscript"/>
              </w:rPr>
              <w:t>q, DAM</w:t>
            </w:r>
          </w:p>
        </w:tc>
        <w:tc>
          <w:tcPr>
            <w:tcW w:w="990" w:type="dxa"/>
            <w:tcBorders>
              <w:top w:val="single" w:sz="4" w:space="0" w:color="auto"/>
              <w:left w:val="single" w:sz="4" w:space="0" w:color="auto"/>
              <w:bottom w:val="single" w:sz="4" w:space="0" w:color="auto"/>
              <w:right w:val="single" w:sz="4" w:space="0" w:color="auto"/>
            </w:tcBorders>
            <w:hideMark/>
          </w:tcPr>
          <w:p w14:paraId="238A6BA2"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104FE060" w14:textId="77777777" w:rsidR="00A03B1B" w:rsidRPr="00A03B1B" w:rsidRDefault="00A03B1B" w:rsidP="00A03B1B">
            <w:pPr>
              <w:spacing w:after="60"/>
              <w:rPr>
                <w:i/>
                <w:iCs/>
                <w:sz w:val="20"/>
                <w:szCs w:val="20"/>
              </w:rPr>
            </w:pPr>
            <w:r w:rsidRPr="00A03B1B">
              <w:rPr>
                <w:i/>
                <w:iCs/>
                <w:sz w:val="20"/>
                <w:szCs w:val="20"/>
              </w:rPr>
              <w:t>Procured Capacity for Non-Spin per Resource per QSE in DAM</w:t>
            </w:r>
            <w:r w:rsidRPr="00A03B1B">
              <w:rPr>
                <w:iCs/>
                <w:sz w:val="20"/>
                <w:szCs w:val="20"/>
              </w:rPr>
              <w:t xml:space="preserve">—The Non-Spin capacity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Operating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B8668FA"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F80158C" w14:textId="77777777" w:rsidR="00A03B1B" w:rsidRPr="00A03B1B" w:rsidRDefault="00A03B1B" w:rsidP="00A03B1B">
            <w:pPr>
              <w:spacing w:after="60"/>
              <w:rPr>
                <w:iCs/>
                <w:sz w:val="20"/>
                <w:szCs w:val="20"/>
              </w:rPr>
            </w:pPr>
            <w:r w:rsidRPr="00A03B1B">
              <w:rPr>
                <w:iCs/>
                <w:sz w:val="20"/>
                <w:szCs w:val="20"/>
              </w:rPr>
              <w:t xml:space="preserve">DANSOAWD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4FC78D4D"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35849CF6" w14:textId="77777777" w:rsidR="00A03B1B" w:rsidRPr="00A03B1B" w:rsidRDefault="00A03B1B" w:rsidP="00A03B1B">
            <w:pPr>
              <w:spacing w:after="60"/>
              <w:rPr>
                <w:i/>
                <w:iCs/>
                <w:sz w:val="20"/>
                <w:szCs w:val="20"/>
              </w:rPr>
            </w:pPr>
            <w:r w:rsidRPr="00A03B1B">
              <w:rPr>
                <w:i/>
                <w:iCs/>
                <w:sz w:val="20"/>
                <w:szCs w:val="20"/>
              </w:rPr>
              <w:t>Day-Ahead Non-Spin Only Award for the QSE</w:t>
            </w:r>
            <w:r w:rsidRPr="00A03B1B">
              <w:rPr>
                <w:iCs/>
                <w:sz w:val="20"/>
                <w:szCs w:val="20"/>
              </w:rPr>
              <w:t xml:space="preserve">—The Non-Spin Only capacity awarded in the DAM to QSE </w:t>
            </w:r>
            <w:r w:rsidRPr="00A03B1B">
              <w:rPr>
                <w:i/>
                <w:iCs/>
                <w:sz w:val="20"/>
                <w:szCs w:val="20"/>
              </w:rPr>
              <w:t>q</w:t>
            </w:r>
            <w:r w:rsidRPr="00A03B1B">
              <w:rPr>
                <w:iCs/>
                <w:sz w:val="20"/>
                <w:szCs w:val="20"/>
              </w:rPr>
              <w:t xml:space="preserve"> for the Operating Hour.  </w:t>
            </w:r>
          </w:p>
        </w:tc>
      </w:tr>
      <w:tr w:rsidR="00A03B1B" w:rsidRPr="00A03B1B" w14:paraId="42766762"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2E760FF8" w14:textId="77777777" w:rsidR="00A03B1B" w:rsidRPr="00A03B1B" w:rsidRDefault="00A03B1B" w:rsidP="00A03B1B">
            <w:pPr>
              <w:spacing w:after="60"/>
              <w:rPr>
                <w:i/>
                <w:iCs/>
                <w:sz w:val="20"/>
                <w:szCs w:val="20"/>
              </w:rPr>
            </w:pPr>
            <w:r w:rsidRPr="00A03B1B">
              <w:rPr>
                <w:iCs/>
                <w:sz w:val="20"/>
                <w:szCs w:val="20"/>
              </w:rPr>
              <w:t xml:space="preserve">DANSAMT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024F6C12" w14:textId="77777777" w:rsidR="00A03B1B" w:rsidRPr="00A03B1B" w:rsidRDefault="00A03B1B" w:rsidP="00A03B1B">
            <w:pPr>
              <w:spacing w:after="60"/>
              <w:rPr>
                <w:iCs/>
                <w:sz w:val="20"/>
                <w:szCs w:val="20"/>
              </w:rPr>
            </w:pPr>
            <w:r w:rsidRPr="00A03B1B">
              <w:rPr>
                <w:iCs/>
                <w:sz w:val="20"/>
                <w:szCs w:val="20"/>
              </w:rPr>
              <w:t>$</w:t>
            </w:r>
          </w:p>
        </w:tc>
        <w:tc>
          <w:tcPr>
            <w:tcW w:w="6840" w:type="dxa"/>
            <w:tcBorders>
              <w:top w:val="single" w:sz="4" w:space="0" w:color="auto"/>
              <w:left w:val="single" w:sz="4" w:space="0" w:color="auto"/>
              <w:bottom w:val="single" w:sz="4" w:space="0" w:color="auto"/>
              <w:right w:val="single" w:sz="4" w:space="0" w:color="auto"/>
            </w:tcBorders>
            <w:hideMark/>
          </w:tcPr>
          <w:p w14:paraId="3BF1B340" w14:textId="77777777" w:rsidR="00A03B1B" w:rsidRPr="00A03B1B" w:rsidRDefault="00A03B1B" w:rsidP="00A03B1B">
            <w:pPr>
              <w:spacing w:after="60"/>
              <w:rPr>
                <w:iCs/>
                <w:sz w:val="20"/>
                <w:szCs w:val="20"/>
              </w:rPr>
            </w:pPr>
            <w:r w:rsidRPr="00A03B1B">
              <w:rPr>
                <w:i/>
                <w:iCs/>
                <w:sz w:val="20"/>
                <w:szCs w:val="20"/>
              </w:rPr>
              <w:t>Day-Ahead Non-Spin Amount per QSE</w:t>
            </w:r>
            <w:r w:rsidRPr="00A03B1B">
              <w:rPr>
                <w:iCs/>
                <w:sz w:val="20"/>
                <w:szCs w:val="20"/>
              </w:rPr>
              <w:t xml:space="preserve">—QSE </w:t>
            </w:r>
            <w:r w:rsidRPr="00A03B1B">
              <w:rPr>
                <w:i/>
                <w:iCs/>
                <w:sz w:val="20"/>
                <w:szCs w:val="20"/>
              </w:rPr>
              <w:t>q</w:t>
            </w:r>
            <w:r w:rsidRPr="00A03B1B">
              <w:rPr>
                <w:iCs/>
                <w:sz w:val="20"/>
                <w:szCs w:val="20"/>
              </w:rPr>
              <w:t>’s share of the DAM cost for Non-Spin for the Operating Hour.</w:t>
            </w:r>
          </w:p>
        </w:tc>
      </w:tr>
      <w:tr w:rsidR="00A03B1B" w:rsidRPr="00A03B1B" w14:paraId="72262D70"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368EFDE" w14:textId="77777777" w:rsidR="00A03B1B" w:rsidRPr="00A03B1B" w:rsidRDefault="00A03B1B" w:rsidP="00A03B1B">
            <w:pPr>
              <w:spacing w:after="60"/>
              <w:rPr>
                <w:iCs/>
                <w:sz w:val="20"/>
                <w:szCs w:val="20"/>
              </w:rPr>
            </w:pPr>
            <w:r w:rsidRPr="00A03B1B">
              <w:rPr>
                <w:iCs/>
                <w:sz w:val="20"/>
                <w:szCs w:val="20"/>
              </w:rPr>
              <w:t>HLRS</w:t>
            </w:r>
            <w:r w:rsidRPr="00A03B1B">
              <w:rPr>
                <w:i/>
                <w:iCs/>
                <w:sz w:val="20"/>
                <w:szCs w:val="20"/>
                <w:vertAlign w:val="subscript"/>
              </w:rPr>
              <w:t xml:space="preserve"> q</w:t>
            </w:r>
          </w:p>
        </w:tc>
        <w:tc>
          <w:tcPr>
            <w:tcW w:w="990" w:type="dxa"/>
            <w:tcBorders>
              <w:top w:val="single" w:sz="4" w:space="0" w:color="auto"/>
              <w:left w:val="single" w:sz="4" w:space="0" w:color="auto"/>
              <w:bottom w:val="single" w:sz="4" w:space="0" w:color="auto"/>
              <w:right w:val="single" w:sz="4" w:space="0" w:color="auto"/>
            </w:tcBorders>
            <w:hideMark/>
          </w:tcPr>
          <w:p w14:paraId="7BC70C9C"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E3BAB45" w14:textId="77777777" w:rsidR="00A03B1B" w:rsidRPr="00A03B1B" w:rsidRDefault="00A03B1B" w:rsidP="00A03B1B">
            <w:pPr>
              <w:spacing w:after="60"/>
              <w:rPr>
                <w:iCs/>
                <w:sz w:val="20"/>
                <w:szCs w:val="20"/>
              </w:rPr>
            </w:pPr>
            <w:r w:rsidRPr="00A03B1B">
              <w:rPr>
                <w:i/>
                <w:iCs/>
                <w:sz w:val="20"/>
                <w:szCs w:val="20"/>
              </w:rPr>
              <w:t>Hourly Load Ratio Share per QSE</w:t>
            </w:r>
            <w:r w:rsidRPr="00A03B1B">
              <w:rPr>
                <w:iCs/>
                <w:sz w:val="20"/>
                <w:szCs w:val="20"/>
              </w:rPr>
              <w:t xml:space="preserve">—The Real-Time LRS as defined in Section 6.6.2.4, QSE Load Ratio Share for an Operating Hour, for QSE </w:t>
            </w:r>
            <w:r w:rsidRPr="00A03B1B">
              <w:rPr>
                <w:i/>
                <w:iCs/>
                <w:sz w:val="20"/>
                <w:szCs w:val="20"/>
              </w:rPr>
              <w:t>q</w:t>
            </w:r>
            <w:r w:rsidRPr="00A03B1B">
              <w:rPr>
                <w:iCs/>
                <w:sz w:val="20"/>
                <w:szCs w:val="20"/>
              </w:rPr>
              <w:t xml:space="preserve"> for the Operating Hour.</w:t>
            </w:r>
          </w:p>
        </w:tc>
      </w:tr>
      <w:tr w:rsidR="00A03B1B" w:rsidRPr="00A03B1B" w14:paraId="604BB925"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3DAA0472" w14:textId="77777777" w:rsidR="00A03B1B" w:rsidRPr="00A03B1B" w:rsidRDefault="00A03B1B" w:rsidP="00A03B1B">
            <w:pPr>
              <w:spacing w:after="60"/>
              <w:rPr>
                <w:iCs/>
                <w:sz w:val="20"/>
                <w:szCs w:val="20"/>
              </w:rPr>
            </w:pPr>
            <w:r w:rsidRPr="00A03B1B">
              <w:rPr>
                <w:iCs/>
                <w:sz w:val="20"/>
                <w:szCs w:val="20"/>
              </w:rPr>
              <w:t xml:space="preserve">DAPCNSQTOT  </w:t>
            </w:r>
          </w:p>
        </w:tc>
        <w:tc>
          <w:tcPr>
            <w:tcW w:w="990" w:type="dxa"/>
            <w:tcBorders>
              <w:top w:val="single" w:sz="4" w:space="0" w:color="auto"/>
              <w:left w:val="single" w:sz="4" w:space="0" w:color="auto"/>
              <w:bottom w:val="single" w:sz="4" w:space="0" w:color="auto"/>
              <w:right w:val="single" w:sz="4" w:space="0" w:color="auto"/>
            </w:tcBorders>
            <w:hideMark/>
          </w:tcPr>
          <w:p w14:paraId="3E794C7A"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4E77AD9A" w14:textId="77777777" w:rsidR="00A03B1B" w:rsidRPr="00A03B1B" w:rsidRDefault="00A03B1B" w:rsidP="00A03B1B">
            <w:pPr>
              <w:spacing w:after="60"/>
              <w:rPr>
                <w:iCs/>
                <w:sz w:val="20"/>
                <w:szCs w:val="20"/>
              </w:rPr>
            </w:pPr>
            <w:r w:rsidRPr="00A03B1B">
              <w:rPr>
                <w:i/>
                <w:iCs/>
                <w:sz w:val="20"/>
                <w:szCs w:val="20"/>
              </w:rPr>
              <w:t>Day-Ahead Procured Capacity for Non-Spin Total</w:t>
            </w:r>
            <w:r w:rsidRPr="00A03B1B">
              <w:rPr>
                <w:iCs/>
                <w:sz w:val="20"/>
                <w:szCs w:val="20"/>
              </w:rPr>
              <w:t>—The total Non-Spin capacity for all QSEs for all Non-Spin awarded and self-arranged in the DAM for the Operating Hour.</w:t>
            </w:r>
          </w:p>
        </w:tc>
      </w:tr>
      <w:tr w:rsidR="00A03B1B" w:rsidRPr="00A03B1B" w14:paraId="1A735AA4" w14:textId="77777777" w:rsidTr="00B31BB1">
        <w:trPr>
          <w:cantSplit/>
          <w:trHeight w:val="440"/>
        </w:trPr>
        <w:tc>
          <w:tcPr>
            <w:tcW w:w="1883" w:type="dxa"/>
            <w:tcBorders>
              <w:top w:val="single" w:sz="4" w:space="0" w:color="auto"/>
              <w:left w:val="single" w:sz="4" w:space="0" w:color="auto"/>
              <w:bottom w:val="single" w:sz="4" w:space="0" w:color="auto"/>
              <w:right w:val="single" w:sz="4" w:space="0" w:color="auto"/>
            </w:tcBorders>
            <w:hideMark/>
          </w:tcPr>
          <w:p w14:paraId="540AB63A" w14:textId="77777777" w:rsidR="00A03B1B" w:rsidRPr="00A03B1B" w:rsidRDefault="00A03B1B" w:rsidP="00A03B1B">
            <w:pPr>
              <w:spacing w:after="60"/>
              <w:rPr>
                <w:iCs/>
                <w:sz w:val="20"/>
                <w:szCs w:val="20"/>
              </w:rPr>
            </w:pPr>
            <w:r w:rsidRPr="00A03B1B">
              <w:rPr>
                <w:iCs/>
                <w:sz w:val="20"/>
                <w:szCs w:val="20"/>
              </w:rPr>
              <w:t xml:space="preserve">DASANSQ </w:t>
            </w:r>
            <w:r w:rsidRPr="00A03B1B">
              <w:rPr>
                <w:i/>
                <w:iCs/>
                <w:sz w:val="20"/>
                <w:szCs w:val="20"/>
                <w:vertAlign w:val="subscript"/>
              </w:rPr>
              <w:t>q</w:t>
            </w:r>
          </w:p>
        </w:tc>
        <w:tc>
          <w:tcPr>
            <w:tcW w:w="990" w:type="dxa"/>
            <w:tcBorders>
              <w:top w:val="single" w:sz="4" w:space="0" w:color="auto"/>
              <w:left w:val="single" w:sz="4" w:space="0" w:color="auto"/>
              <w:bottom w:val="single" w:sz="4" w:space="0" w:color="auto"/>
              <w:right w:val="single" w:sz="4" w:space="0" w:color="auto"/>
            </w:tcBorders>
            <w:hideMark/>
          </w:tcPr>
          <w:p w14:paraId="39FDBD97" w14:textId="77777777" w:rsidR="00A03B1B" w:rsidRPr="00A03B1B" w:rsidRDefault="00A03B1B" w:rsidP="00A03B1B">
            <w:pPr>
              <w:spacing w:after="60"/>
              <w:rPr>
                <w:iCs/>
                <w:sz w:val="20"/>
                <w:szCs w:val="20"/>
              </w:rPr>
            </w:pPr>
            <w:r w:rsidRPr="00A03B1B">
              <w:rPr>
                <w:iCs/>
                <w:sz w:val="20"/>
                <w:szCs w:val="20"/>
              </w:rPr>
              <w:t>MW</w:t>
            </w:r>
          </w:p>
        </w:tc>
        <w:tc>
          <w:tcPr>
            <w:tcW w:w="6840" w:type="dxa"/>
            <w:tcBorders>
              <w:top w:val="single" w:sz="4" w:space="0" w:color="auto"/>
              <w:left w:val="single" w:sz="4" w:space="0" w:color="auto"/>
              <w:bottom w:val="single" w:sz="4" w:space="0" w:color="auto"/>
              <w:right w:val="single" w:sz="4" w:space="0" w:color="auto"/>
            </w:tcBorders>
            <w:hideMark/>
          </w:tcPr>
          <w:p w14:paraId="565F209F" w14:textId="77777777" w:rsidR="00A03B1B" w:rsidRPr="00A03B1B" w:rsidRDefault="00A03B1B" w:rsidP="00A03B1B">
            <w:pPr>
              <w:spacing w:after="60"/>
              <w:rPr>
                <w:iCs/>
                <w:sz w:val="20"/>
                <w:szCs w:val="20"/>
              </w:rPr>
            </w:pPr>
            <w:r w:rsidRPr="00A03B1B">
              <w:rPr>
                <w:i/>
                <w:iCs/>
                <w:sz w:val="20"/>
                <w:szCs w:val="20"/>
              </w:rPr>
              <w:t>Day-Ahead Self-Arranged Non-Spin Quantity per QSE</w:t>
            </w:r>
            <w:r w:rsidRPr="00A03B1B">
              <w:rPr>
                <w:iCs/>
                <w:sz w:val="20"/>
                <w:szCs w:val="20"/>
              </w:rPr>
              <w:t xml:space="preserve">—The self-arranged Non-Spin capacity submitted by QSE </w:t>
            </w:r>
            <w:r w:rsidRPr="00A03B1B">
              <w:rPr>
                <w:i/>
                <w:iCs/>
                <w:sz w:val="20"/>
                <w:szCs w:val="20"/>
              </w:rPr>
              <w:t>q</w:t>
            </w:r>
            <w:r w:rsidRPr="00A03B1B">
              <w:rPr>
                <w:iCs/>
                <w:sz w:val="20"/>
                <w:szCs w:val="20"/>
              </w:rPr>
              <w:t xml:space="preserve"> before 1000 in the DAM for the Operating Hour.</w:t>
            </w:r>
          </w:p>
        </w:tc>
      </w:tr>
      <w:tr w:rsidR="00A03B1B" w:rsidRPr="00A03B1B" w14:paraId="0E4201A2"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5669081D" w14:textId="77777777" w:rsidR="00A03B1B" w:rsidRPr="00A03B1B" w:rsidRDefault="00A03B1B" w:rsidP="00A03B1B">
            <w:pPr>
              <w:spacing w:after="60"/>
              <w:rPr>
                <w:i/>
                <w:iCs/>
                <w:sz w:val="20"/>
                <w:szCs w:val="20"/>
              </w:rPr>
            </w:pPr>
            <w:r w:rsidRPr="00A03B1B">
              <w:rPr>
                <w:i/>
                <w:iCs/>
                <w:sz w:val="20"/>
                <w:szCs w:val="20"/>
              </w:rPr>
              <w:t>q</w:t>
            </w:r>
          </w:p>
        </w:tc>
        <w:tc>
          <w:tcPr>
            <w:tcW w:w="990" w:type="dxa"/>
            <w:tcBorders>
              <w:top w:val="single" w:sz="4" w:space="0" w:color="auto"/>
              <w:left w:val="single" w:sz="4" w:space="0" w:color="auto"/>
              <w:bottom w:val="single" w:sz="4" w:space="0" w:color="auto"/>
              <w:right w:val="single" w:sz="4" w:space="0" w:color="auto"/>
            </w:tcBorders>
            <w:hideMark/>
          </w:tcPr>
          <w:p w14:paraId="166925C4"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5ADA92E3"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09B6B31A" w14:textId="77777777" w:rsidTr="00B31BB1">
        <w:trPr>
          <w:cantSplit/>
        </w:trPr>
        <w:tc>
          <w:tcPr>
            <w:tcW w:w="1883" w:type="dxa"/>
            <w:tcBorders>
              <w:top w:val="single" w:sz="4" w:space="0" w:color="auto"/>
              <w:left w:val="single" w:sz="4" w:space="0" w:color="auto"/>
              <w:bottom w:val="single" w:sz="4" w:space="0" w:color="auto"/>
              <w:right w:val="single" w:sz="4" w:space="0" w:color="auto"/>
            </w:tcBorders>
            <w:hideMark/>
          </w:tcPr>
          <w:p w14:paraId="15455E4C" w14:textId="77777777" w:rsidR="00A03B1B" w:rsidRPr="00A03B1B" w:rsidRDefault="00A03B1B" w:rsidP="00A03B1B">
            <w:pPr>
              <w:spacing w:after="60"/>
              <w:rPr>
                <w:i/>
                <w:iCs/>
                <w:sz w:val="20"/>
                <w:szCs w:val="20"/>
              </w:rPr>
            </w:pPr>
            <w:r w:rsidRPr="00A03B1B">
              <w:rPr>
                <w:i/>
                <w:iCs/>
                <w:sz w:val="20"/>
                <w:szCs w:val="20"/>
              </w:rPr>
              <w:t>r</w:t>
            </w:r>
          </w:p>
        </w:tc>
        <w:tc>
          <w:tcPr>
            <w:tcW w:w="990" w:type="dxa"/>
            <w:tcBorders>
              <w:top w:val="single" w:sz="4" w:space="0" w:color="auto"/>
              <w:left w:val="single" w:sz="4" w:space="0" w:color="auto"/>
              <w:bottom w:val="single" w:sz="4" w:space="0" w:color="auto"/>
              <w:right w:val="single" w:sz="4" w:space="0" w:color="auto"/>
            </w:tcBorders>
            <w:hideMark/>
          </w:tcPr>
          <w:p w14:paraId="213F572A" w14:textId="77777777" w:rsidR="00A03B1B" w:rsidRPr="00A03B1B" w:rsidRDefault="00A03B1B" w:rsidP="00A03B1B">
            <w:pPr>
              <w:spacing w:after="60"/>
              <w:rPr>
                <w:iCs/>
                <w:sz w:val="20"/>
                <w:szCs w:val="20"/>
              </w:rPr>
            </w:pPr>
            <w:r w:rsidRPr="00A03B1B">
              <w:rPr>
                <w:iCs/>
                <w:sz w:val="20"/>
                <w:szCs w:val="20"/>
              </w:rPr>
              <w:t>none</w:t>
            </w:r>
          </w:p>
        </w:tc>
        <w:tc>
          <w:tcPr>
            <w:tcW w:w="6840" w:type="dxa"/>
            <w:tcBorders>
              <w:top w:val="single" w:sz="4" w:space="0" w:color="auto"/>
              <w:left w:val="single" w:sz="4" w:space="0" w:color="auto"/>
              <w:bottom w:val="single" w:sz="4" w:space="0" w:color="auto"/>
              <w:right w:val="single" w:sz="4" w:space="0" w:color="auto"/>
            </w:tcBorders>
            <w:hideMark/>
          </w:tcPr>
          <w:p w14:paraId="15FF99A9" w14:textId="77777777" w:rsidR="00A03B1B" w:rsidRPr="00A03B1B" w:rsidRDefault="00A03B1B" w:rsidP="00A03B1B">
            <w:pPr>
              <w:spacing w:after="60"/>
              <w:rPr>
                <w:iCs/>
                <w:sz w:val="20"/>
                <w:szCs w:val="20"/>
              </w:rPr>
            </w:pPr>
            <w:r w:rsidRPr="00A03B1B">
              <w:rPr>
                <w:iCs/>
                <w:sz w:val="20"/>
                <w:szCs w:val="20"/>
              </w:rPr>
              <w:t>A Resource.</w:t>
            </w:r>
          </w:p>
        </w:tc>
      </w:tr>
    </w:tbl>
    <w:p w14:paraId="4101A398" w14:textId="77777777" w:rsidR="00A03B1B" w:rsidRPr="00A03B1B" w:rsidRDefault="00A03B1B" w:rsidP="00A03B1B">
      <w:pPr>
        <w:spacing w:before="240" w:after="240"/>
        <w:ind w:left="1440" w:hanging="720"/>
        <w:rPr>
          <w:iCs/>
          <w:szCs w:val="20"/>
        </w:rPr>
      </w:pPr>
      <w:r w:rsidRPr="00A03B1B">
        <w:rPr>
          <w:iCs/>
          <w:szCs w:val="20"/>
        </w:rPr>
        <w:lastRenderedPageBreak/>
        <w:t>(e)</w:t>
      </w:r>
      <w:r w:rsidRPr="00A03B1B">
        <w:rPr>
          <w:iCs/>
          <w:szCs w:val="20"/>
        </w:rPr>
        <w:tab/>
        <w:t>For ERCOT Contingency Reserve Service</w:t>
      </w:r>
      <w:r w:rsidRPr="00A03B1B">
        <w:rPr>
          <w:i/>
          <w:sz w:val="20"/>
          <w:szCs w:val="20"/>
        </w:rPr>
        <w:t xml:space="preserve"> </w:t>
      </w:r>
      <w:r w:rsidRPr="00A03B1B">
        <w:rPr>
          <w:iCs/>
          <w:szCs w:val="20"/>
        </w:rPr>
        <w:t>(ECRS), if applicable:</w:t>
      </w:r>
    </w:p>
    <w:p w14:paraId="76EDCC11" w14:textId="77777777" w:rsidR="00A03B1B" w:rsidRPr="00A03B1B" w:rsidRDefault="00A03B1B" w:rsidP="00A03B1B">
      <w:pPr>
        <w:ind w:left="1440" w:hanging="720"/>
        <w:rPr>
          <w:iCs/>
          <w:szCs w:val="20"/>
        </w:rPr>
      </w:pPr>
      <w:r w:rsidRPr="00A03B1B">
        <w:rPr>
          <w:iCs/>
          <w:szCs w:val="20"/>
        </w:rPr>
        <w:t xml:space="preserve">DARTPCECRAMT </w:t>
      </w:r>
      <w:r w:rsidRPr="00A03B1B">
        <w:rPr>
          <w:i/>
          <w:iCs/>
          <w:szCs w:val="20"/>
          <w:vertAlign w:val="subscript"/>
        </w:rPr>
        <w:t>q</w:t>
      </w:r>
      <w:r w:rsidRPr="00A03B1B">
        <w:rPr>
          <w:iCs/>
          <w:szCs w:val="20"/>
        </w:rPr>
        <w:t xml:space="preserve"> = (DAECRNOBL </w:t>
      </w:r>
      <w:r w:rsidRPr="00A03B1B">
        <w:rPr>
          <w:i/>
          <w:iCs/>
          <w:szCs w:val="20"/>
          <w:vertAlign w:val="subscript"/>
        </w:rPr>
        <w:t>q</w:t>
      </w:r>
      <w:r w:rsidRPr="00A03B1B">
        <w:rPr>
          <w:iCs/>
          <w:szCs w:val="20"/>
        </w:rPr>
        <w:t xml:space="preserve"> – DASAECRQ </w:t>
      </w:r>
      <w:r w:rsidRPr="00A03B1B">
        <w:rPr>
          <w:i/>
          <w:iCs/>
          <w:szCs w:val="20"/>
          <w:vertAlign w:val="subscript"/>
        </w:rPr>
        <w:t>q</w:t>
      </w:r>
      <w:r w:rsidRPr="00A03B1B">
        <w:rPr>
          <w:iCs/>
          <w:szCs w:val="20"/>
        </w:rPr>
        <w:t xml:space="preserve">) * DAECRPR –  </w:t>
      </w:r>
    </w:p>
    <w:p w14:paraId="1BBA9DD1" w14:textId="77777777" w:rsidR="00A03B1B" w:rsidRPr="00A03B1B" w:rsidRDefault="00A03B1B" w:rsidP="00A03B1B">
      <w:pPr>
        <w:spacing w:after="240"/>
        <w:ind w:left="2880"/>
        <w:rPr>
          <w:iCs/>
          <w:szCs w:val="20"/>
        </w:rPr>
      </w:pPr>
      <w:r w:rsidRPr="00A03B1B">
        <w:rPr>
          <w:iCs/>
          <w:szCs w:val="20"/>
        </w:rPr>
        <w:t xml:space="preserve">      DAECRAMT </w:t>
      </w:r>
      <w:r w:rsidRPr="00A03B1B">
        <w:rPr>
          <w:i/>
          <w:iCs/>
          <w:szCs w:val="20"/>
          <w:vertAlign w:val="subscript"/>
        </w:rPr>
        <w:t>q</w:t>
      </w:r>
    </w:p>
    <w:p w14:paraId="6145154B" w14:textId="77777777" w:rsidR="00A03B1B" w:rsidRPr="00A03B1B" w:rsidRDefault="00A03B1B" w:rsidP="00A03B1B">
      <w:pPr>
        <w:spacing w:after="240"/>
        <w:ind w:left="720" w:hanging="720"/>
        <w:rPr>
          <w:iCs/>
          <w:szCs w:val="20"/>
        </w:rPr>
      </w:pPr>
      <w:r w:rsidRPr="00A03B1B">
        <w:rPr>
          <w:iCs/>
          <w:szCs w:val="20"/>
        </w:rPr>
        <w:t>Where:</w:t>
      </w:r>
    </w:p>
    <w:p w14:paraId="324ECB31" w14:textId="77777777" w:rsidR="00A03B1B" w:rsidRPr="00A03B1B" w:rsidRDefault="00A03B1B" w:rsidP="00A03B1B">
      <w:pPr>
        <w:spacing w:after="240"/>
        <w:ind w:left="1440" w:hanging="720"/>
        <w:rPr>
          <w:iCs/>
          <w:szCs w:val="20"/>
        </w:rPr>
      </w:pPr>
      <w:r w:rsidRPr="00A03B1B">
        <w:rPr>
          <w:iCs/>
          <w:szCs w:val="20"/>
        </w:rPr>
        <w:t xml:space="preserve">DAECRNOBL </w:t>
      </w:r>
      <w:r w:rsidRPr="00A03B1B">
        <w:rPr>
          <w:i/>
          <w:iCs/>
          <w:szCs w:val="20"/>
          <w:vertAlign w:val="subscript"/>
        </w:rPr>
        <w:t>q</w:t>
      </w:r>
      <w:r w:rsidRPr="00A03B1B">
        <w:rPr>
          <w:iCs/>
          <w:szCs w:val="20"/>
        </w:rPr>
        <w:t xml:space="preserve"> = DAPCECRQTOT * HLRS </w:t>
      </w:r>
      <w:r w:rsidRPr="00A03B1B">
        <w:rPr>
          <w:i/>
          <w:iCs/>
          <w:szCs w:val="20"/>
          <w:vertAlign w:val="subscript"/>
        </w:rPr>
        <w:t>q</w:t>
      </w:r>
      <w:r w:rsidRPr="00A03B1B">
        <w:rPr>
          <w:iCs/>
          <w:szCs w:val="20"/>
        </w:rPr>
        <w:t xml:space="preserve"> </w:t>
      </w:r>
    </w:p>
    <w:p w14:paraId="13D5F4B0" w14:textId="77777777" w:rsidR="00A03B1B" w:rsidRPr="00A03B1B" w:rsidRDefault="00A03B1B" w:rsidP="00A03B1B">
      <w:pPr>
        <w:spacing w:after="240"/>
        <w:ind w:left="1440" w:hanging="720"/>
        <w:rPr>
          <w:iCs/>
          <w:szCs w:val="20"/>
        </w:rPr>
      </w:pPr>
      <w:r w:rsidRPr="00A03B1B">
        <w:rPr>
          <w:iCs/>
          <w:szCs w:val="20"/>
        </w:rPr>
        <w:t xml:space="preserve">DAPCECRQTOT  =  </w:t>
      </w:r>
      <w:r w:rsidRPr="00A03B1B">
        <w:rPr>
          <w:iCs/>
          <w:position w:val="-22"/>
          <w:szCs w:val="20"/>
        </w:rPr>
        <w:object w:dxaOrig="285" w:dyaOrig="285" w14:anchorId="39AAFB7F">
          <v:shape id="_x0000_i1127" type="#_x0000_t75" style="width:30pt;height:30pt" o:ole="">
            <v:imagedata r:id="rId136" o:title=""/>
          </v:shape>
          <o:OLEObject Type="Embed" ProgID="Equation.3" ShapeID="_x0000_i1127" DrawAspect="Content" ObjectID="_1831214129" r:id="rId147"/>
        </w:object>
      </w:r>
      <w:r w:rsidRPr="00A03B1B">
        <w:rPr>
          <w:iCs/>
          <w:szCs w:val="20"/>
        </w:rPr>
        <w:t>(</w:t>
      </w:r>
      <w:r w:rsidRPr="00A03B1B">
        <w:rPr>
          <w:iCs/>
          <w:position w:val="-18"/>
          <w:szCs w:val="20"/>
        </w:rPr>
        <w:object w:dxaOrig="285" w:dyaOrig="570" w14:anchorId="6F7F12C5">
          <v:shape id="_x0000_i1128" type="#_x0000_t75" style="width:12pt;height:30pt" o:ole="">
            <v:imagedata r:id="rId138" o:title=""/>
          </v:shape>
          <o:OLEObject Type="Embed" ProgID="Equation.3" ShapeID="_x0000_i1128" DrawAspect="Content" ObjectID="_1831214130" r:id="rId148"/>
        </w:object>
      </w:r>
      <w:r w:rsidRPr="00A03B1B">
        <w:rPr>
          <w:bCs/>
          <w:iCs/>
          <w:szCs w:val="20"/>
        </w:rPr>
        <w:t>PCECRR</w:t>
      </w:r>
      <w:r w:rsidRPr="00A03B1B">
        <w:rPr>
          <w:bCs/>
          <w:i/>
          <w:iCs/>
          <w:szCs w:val="20"/>
        </w:rPr>
        <w:t xml:space="preserve"> </w:t>
      </w:r>
      <w:r w:rsidRPr="00A03B1B">
        <w:rPr>
          <w:bCs/>
          <w:i/>
          <w:iCs/>
          <w:szCs w:val="20"/>
          <w:vertAlign w:val="subscript"/>
        </w:rPr>
        <w:t>r, q, DAM</w:t>
      </w:r>
      <w:r w:rsidRPr="00A03B1B">
        <w:rPr>
          <w:iCs/>
          <w:szCs w:val="20"/>
        </w:rPr>
        <w:t xml:space="preserve"> + DAECROAWD </w:t>
      </w:r>
      <w:r w:rsidRPr="00A03B1B">
        <w:rPr>
          <w:i/>
          <w:iCs/>
          <w:szCs w:val="20"/>
          <w:vertAlign w:val="subscript"/>
        </w:rPr>
        <w:t>q</w:t>
      </w:r>
      <w:r w:rsidRPr="00A03B1B">
        <w:rPr>
          <w:iCs/>
          <w:szCs w:val="20"/>
        </w:rPr>
        <w:t xml:space="preserve"> + DASAECRQ </w:t>
      </w:r>
      <w:r w:rsidRPr="00A03B1B">
        <w:rPr>
          <w:i/>
          <w:iCs/>
          <w:szCs w:val="20"/>
          <w:vertAlign w:val="subscript"/>
        </w:rPr>
        <w:t>q</w:t>
      </w:r>
      <w:r w:rsidRPr="00A03B1B">
        <w:rPr>
          <w:iCs/>
          <w:szCs w:val="20"/>
        </w:rPr>
        <w:t>)</w:t>
      </w:r>
    </w:p>
    <w:p w14:paraId="1218CE45" w14:textId="77777777" w:rsidR="00A03B1B" w:rsidRPr="00A03B1B" w:rsidRDefault="00A03B1B" w:rsidP="00A03B1B">
      <w:r w:rsidRPr="00A03B1B">
        <w:rPr>
          <w:szCs w:val="20"/>
        </w:rPr>
        <w:t>The above variables are defined as follows:</w:t>
      </w:r>
    </w:p>
    <w:tbl>
      <w:tblPr>
        <w:tblW w:w="9235"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2"/>
        <w:gridCol w:w="887"/>
        <w:gridCol w:w="6386"/>
      </w:tblGrid>
      <w:tr w:rsidR="00A03B1B" w:rsidRPr="00A03B1B" w14:paraId="502E49C8" w14:textId="77777777" w:rsidTr="00B31BB1">
        <w:trPr>
          <w:cantSplit/>
          <w:tblHeader/>
        </w:trPr>
        <w:tc>
          <w:tcPr>
            <w:tcW w:w="1962" w:type="dxa"/>
            <w:tcBorders>
              <w:top w:val="single" w:sz="4" w:space="0" w:color="auto"/>
              <w:left w:val="single" w:sz="4" w:space="0" w:color="auto"/>
              <w:bottom w:val="single" w:sz="4" w:space="0" w:color="auto"/>
              <w:right w:val="single" w:sz="4" w:space="0" w:color="auto"/>
            </w:tcBorders>
            <w:hideMark/>
          </w:tcPr>
          <w:p w14:paraId="5CADE7BC" w14:textId="77777777" w:rsidR="00A03B1B" w:rsidRPr="00A03B1B" w:rsidRDefault="00A03B1B" w:rsidP="00A03B1B">
            <w:pPr>
              <w:spacing w:after="120"/>
              <w:rPr>
                <w:b/>
                <w:iCs/>
                <w:sz w:val="20"/>
                <w:szCs w:val="20"/>
              </w:rPr>
            </w:pPr>
            <w:r w:rsidRPr="00A03B1B">
              <w:rPr>
                <w:b/>
                <w:sz w:val="20"/>
                <w:szCs w:val="20"/>
              </w:rPr>
              <w:t>Variable</w:t>
            </w:r>
          </w:p>
        </w:tc>
        <w:tc>
          <w:tcPr>
            <w:tcW w:w="887" w:type="dxa"/>
            <w:tcBorders>
              <w:top w:val="single" w:sz="4" w:space="0" w:color="auto"/>
              <w:left w:val="single" w:sz="4" w:space="0" w:color="auto"/>
              <w:bottom w:val="single" w:sz="4" w:space="0" w:color="auto"/>
              <w:right w:val="single" w:sz="4" w:space="0" w:color="auto"/>
            </w:tcBorders>
            <w:hideMark/>
          </w:tcPr>
          <w:p w14:paraId="169FF9C1" w14:textId="77777777" w:rsidR="00A03B1B" w:rsidRPr="00A03B1B" w:rsidRDefault="00A03B1B" w:rsidP="00A03B1B">
            <w:pPr>
              <w:spacing w:after="120"/>
              <w:rPr>
                <w:b/>
                <w:iCs/>
                <w:sz w:val="20"/>
                <w:szCs w:val="20"/>
              </w:rPr>
            </w:pPr>
            <w:r w:rsidRPr="00A03B1B">
              <w:rPr>
                <w:b/>
                <w:iCs/>
                <w:sz w:val="20"/>
                <w:szCs w:val="20"/>
              </w:rPr>
              <w:t>Unit</w:t>
            </w:r>
          </w:p>
        </w:tc>
        <w:tc>
          <w:tcPr>
            <w:tcW w:w="6386" w:type="dxa"/>
            <w:tcBorders>
              <w:top w:val="single" w:sz="4" w:space="0" w:color="auto"/>
              <w:left w:val="single" w:sz="4" w:space="0" w:color="auto"/>
              <w:bottom w:val="single" w:sz="4" w:space="0" w:color="auto"/>
              <w:right w:val="single" w:sz="4" w:space="0" w:color="auto"/>
            </w:tcBorders>
            <w:hideMark/>
          </w:tcPr>
          <w:p w14:paraId="123D2E84"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4ADF5680" w14:textId="77777777" w:rsidTr="00B31BB1">
        <w:trPr>
          <w:cantSplit/>
        </w:trPr>
        <w:tc>
          <w:tcPr>
            <w:tcW w:w="1962" w:type="dxa"/>
            <w:tcBorders>
              <w:top w:val="single" w:sz="4" w:space="0" w:color="auto"/>
              <w:left w:val="single" w:sz="4" w:space="0" w:color="auto"/>
              <w:bottom w:val="single" w:sz="4" w:space="0" w:color="auto"/>
              <w:right w:val="single" w:sz="4" w:space="0" w:color="auto"/>
            </w:tcBorders>
            <w:hideMark/>
          </w:tcPr>
          <w:p w14:paraId="1AD1509B" w14:textId="77777777" w:rsidR="00A03B1B" w:rsidRPr="00A03B1B" w:rsidRDefault="00A03B1B" w:rsidP="00A03B1B">
            <w:pPr>
              <w:spacing w:after="60"/>
              <w:rPr>
                <w:iCs/>
                <w:sz w:val="20"/>
                <w:szCs w:val="20"/>
              </w:rPr>
            </w:pPr>
            <w:r w:rsidRPr="00A03B1B">
              <w:rPr>
                <w:iCs/>
                <w:sz w:val="20"/>
                <w:szCs w:val="20"/>
              </w:rPr>
              <w:t xml:space="preserve">DARTPCECRAMT </w:t>
            </w:r>
            <w:r w:rsidRPr="00A03B1B">
              <w:rPr>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6B0E00B4" w14:textId="77777777" w:rsidR="00A03B1B" w:rsidRPr="00A03B1B" w:rsidRDefault="00A03B1B" w:rsidP="00A03B1B">
            <w:pPr>
              <w:spacing w:after="60"/>
              <w:rPr>
                <w:iCs/>
                <w:sz w:val="20"/>
                <w:szCs w:val="20"/>
              </w:rPr>
            </w:pPr>
            <w:r w:rsidRPr="00A03B1B">
              <w:rPr>
                <w:iCs/>
                <w:sz w:val="20"/>
                <w:szCs w:val="20"/>
              </w:rPr>
              <w:t>$</w:t>
            </w:r>
          </w:p>
        </w:tc>
        <w:tc>
          <w:tcPr>
            <w:tcW w:w="6386" w:type="dxa"/>
            <w:tcBorders>
              <w:top w:val="single" w:sz="4" w:space="0" w:color="auto"/>
              <w:left w:val="single" w:sz="4" w:space="0" w:color="auto"/>
              <w:bottom w:val="single" w:sz="4" w:space="0" w:color="auto"/>
              <w:right w:val="single" w:sz="4" w:space="0" w:color="auto"/>
            </w:tcBorders>
            <w:hideMark/>
          </w:tcPr>
          <w:p w14:paraId="133DF4A7" w14:textId="77777777" w:rsidR="00A03B1B" w:rsidRPr="00A03B1B" w:rsidRDefault="00A03B1B" w:rsidP="00A03B1B">
            <w:pPr>
              <w:spacing w:after="60"/>
              <w:rPr>
                <w:iCs/>
                <w:sz w:val="20"/>
                <w:szCs w:val="20"/>
              </w:rPr>
            </w:pPr>
            <w:r w:rsidRPr="00A03B1B">
              <w:rPr>
                <w:i/>
                <w:iCs/>
                <w:sz w:val="20"/>
                <w:szCs w:val="20"/>
              </w:rPr>
              <w:t xml:space="preserve">Day-Ahead Updated Real-Time Procured Capacity for </w:t>
            </w:r>
            <w:r w:rsidRPr="00A03B1B">
              <w:rPr>
                <w:i/>
                <w:sz w:val="20"/>
                <w:szCs w:val="20"/>
              </w:rPr>
              <w:t xml:space="preserve">ERCOT Contingency Reserve Service </w:t>
            </w:r>
            <w:r w:rsidRPr="00A03B1B">
              <w:rPr>
                <w:i/>
                <w:iCs/>
                <w:sz w:val="20"/>
                <w:szCs w:val="20"/>
              </w:rPr>
              <w:t>Amount by QSE</w:t>
            </w:r>
            <w:r w:rsidRPr="00A03B1B">
              <w:rPr>
                <w:iCs/>
                <w:sz w:val="20"/>
                <w:szCs w:val="20"/>
              </w:rPr>
              <w:t xml:space="preserve">—The payment or charge to QSE </w:t>
            </w:r>
            <w:r w:rsidRPr="00A03B1B">
              <w:rPr>
                <w:i/>
                <w:iCs/>
                <w:sz w:val="20"/>
                <w:szCs w:val="20"/>
              </w:rPr>
              <w:t>q</w:t>
            </w:r>
            <w:r w:rsidRPr="00A03B1B">
              <w:rPr>
                <w:iCs/>
                <w:sz w:val="20"/>
                <w:szCs w:val="20"/>
              </w:rPr>
              <w:t xml:space="preserve"> for ECRS for the re-calculated Real-Time obligation for the Operating Hour.</w:t>
            </w:r>
          </w:p>
        </w:tc>
      </w:tr>
      <w:tr w:rsidR="00A03B1B" w:rsidRPr="00A03B1B" w14:paraId="4A9E1E23" w14:textId="77777777" w:rsidTr="00B31BB1">
        <w:trPr>
          <w:cantSplit/>
        </w:trPr>
        <w:tc>
          <w:tcPr>
            <w:tcW w:w="1962" w:type="dxa"/>
            <w:tcBorders>
              <w:top w:val="single" w:sz="4" w:space="0" w:color="auto"/>
              <w:left w:val="single" w:sz="4" w:space="0" w:color="auto"/>
              <w:bottom w:val="single" w:sz="4" w:space="0" w:color="auto"/>
              <w:right w:val="single" w:sz="4" w:space="0" w:color="auto"/>
            </w:tcBorders>
            <w:hideMark/>
          </w:tcPr>
          <w:p w14:paraId="7506504D" w14:textId="77777777" w:rsidR="00A03B1B" w:rsidRPr="00A03B1B" w:rsidRDefault="00A03B1B" w:rsidP="00A03B1B">
            <w:pPr>
              <w:spacing w:after="60"/>
              <w:rPr>
                <w:iCs/>
                <w:sz w:val="20"/>
                <w:szCs w:val="20"/>
              </w:rPr>
            </w:pPr>
            <w:r w:rsidRPr="00A03B1B">
              <w:rPr>
                <w:iCs/>
                <w:sz w:val="20"/>
                <w:szCs w:val="20"/>
              </w:rPr>
              <w:t>DAECRPR</w:t>
            </w:r>
          </w:p>
        </w:tc>
        <w:tc>
          <w:tcPr>
            <w:tcW w:w="887" w:type="dxa"/>
            <w:tcBorders>
              <w:top w:val="single" w:sz="4" w:space="0" w:color="auto"/>
              <w:left w:val="single" w:sz="4" w:space="0" w:color="auto"/>
              <w:bottom w:val="single" w:sz="4" w:space="0" w:color="auto"/>
              <w:right w:val="single" w:sz="4" w:space="0" w:color="auto"/>
            </w:tcBorders>
            <w:hideMark/>
          </w:tcPr>
          <w:p w14:paraId="0E439815" w14:textId="77777777" w:rsidR="00A03B1B" w:rsidRPr="00A03B1B" w:rsidRDefault="00A03B1B" w:rsidP="00A03B1B">
            <w:pPr>
              <w:spacing w:after="60"/>
              <w:rPr>
                <w:iCs/>
                <w:sz w:val="20"/>
                <w:szCs w:val="20"/>
              </w:rPr>
            </w:pPr>
            <w:r w:rsidRPr="00A03B1B">
              <w:rPr>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522E05B7" w14:textId="77777777" w:rsidR="00A03B1B" w:rsidRPr="00A03B1B" w:rsidRDefault="00A03B1B" w:rsidP="00A03B1B">
            <w:pPr>
              <w:spacing w:after="60"/>
              <w:rPr>
                <w:i/>
                <w:iCs/>
                <w:sz w:val="20"/>
                <w:szCs w:val="20"/>
              </w:rPr>
            </w:pPr>
            <w:r w:rsidRPr="00A03B1B">
              <w:rPr>
                <w:i/>
                <w:iCs/>
                <w:sz w:val="20"/>
                <w:szCs w:val="20"/>
              </w:rPr>
              <w:t>Day-Ahead ERCOT Contingency Reserve Price</w:t>
            </w:r>
            <w:r w:rsidRPr="00A03B1B">
              <w:rPr>
                <w:iCs/>
                <w:sz w:val="20"/>
                <w:szCs w:val="20"/>
              </w:rPr>
              <w:t>—The DAM ECRS price for the Operating Hour.</w:t>
            </w:r>
          </w:p>
        </w:tc>
      </w:tr>
      <w:tr w:rsidR="00A03B1B" w:rsidRPr="00A03B1B" w14:paraId="4533E539" w14:textId="77777777" w:rsidTr="00B31BB1">
        <w:trPr>
          <w:cantSplit/>
        </w:trPr>
        <w:tc>
          <w:tcPr>
            <w:tcW w:w="1962" w:type="dxa"/>
            <w:tcBorders>
              <w:top w:val="single" w:sz="4" w:space="0" w:color="auto"/>
              <w:left w:val="single" w:sz="4" w:space="0" w:color="auto"/>
              <w:bottom w:val="single" w:sz="4" w:space="0" w:color="auto"/>
              <w:right w:val="single" w:sz="4" w:space="0" w:color="auto"/>
            </w:tcBorders>
            <w:hideMark/>
          </w:tcPr>
          <w:p w14:paraId="2EF70AB2" w14:textId="77777777" w:rsidR="00A03B1B" w:rsidRPr="00A03B1B" w:rsidRDefault="00A03B1B" w:rsidP="00A03B1B">
            <w:pPr>
              <w:spacing w:after="60"/>
              <w:rPr>
                <w:iCs/>
                <w:sz w:val="20"/>
                <w:szCs w:val="20"/>
              </w:rPr>
            </w:pPr>
            <w:r w:rsidRPr="00A03B1B">
              <w:rPr>
                <w:iCs/>
                <w:sz w:val="20"/>
                <w:szCs w:val="20"/>
              </w:rPr>
              <w:t>DAECRNOBL</w:t>
            </w:r>
            <w:r w:rsidRPr="00A03B1B">
              <w:rPr>
                <w:iCs/>
                <w:sz w:val="20"/>
                <w:szCs w:val="20"/>
                <w:vertAlign w:val="subscript"/>
              </w:rPr>
              <w:t xml:space="preserve"> </w:t>
            </w:r>
            <w:r w:rsidRPr="00A03B1B">
              <w:rPr>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56620A4E" w14:textId="77777777" w:rsidR="00A03B1B" w:rsidRPr="00A03B1B" w:rsidRDefault="00A03B1B" w:rsidP="00A03B1B">
            <w:pPr>
              <w:spacing w:after="60"/>
              <w:rPr>
                <w:iCs/>
                <w:sz w:val="20"/>
                <w:szCs w:val="20"/>
              </w:rPr>
            </w:pPr>
            <w:r w:rsidRPr="00A03B1B">
              <w:rPr>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0A3242A8" w14:textId="77777777" w:rsidR="00A03B1B" w:rsidRPr="00A03B1B" w:rsidRDefault="00A03B1B" w:rsidP="00A03B1B">
            <w:pPr>
              <w:spacing w:after="60"/>
              <w:rPr>
                <w:iCs/>
                <w:sz w:val="20"/>
                <w:szCs w:val="20"/>
              </w:rPr>
            </w:pPr>
            <w:r w:rsidRPr="00A03B1B">
              <w:rPr>
                <w:i/>
                <w:iCs/>
                <w:sz w:val="20"/>
                <w:szCs w:val="20"/>
              </w:rPr>
              <w:t>Day-Ahead ERCOT Contingency Reserve Service New Obligation per QSE</w:t>
            </w:r>
            <w:r w:rsidRPr="00A03B1B">
              <w:rPr>
                <w:iCs/>
                <w:sz w:val="20"/>
                <w:szCs w:val="20"/>
              </w:rPr>
              <w:t xml:space="preserve">—The updated ECRS Ancillary Service Obligation in Real-Time for QSE </w:t>
            </w:r>
            <w:r w:rsidRPr="00A03B1B">
              <w:rPr>
                <w:i/>
                <w:iCs/>
                <w:sz w:val="20"/>
                <w:szCs w:val="20"/>
              </w:rPr>
              <w:t>q</w:t>
            </w:r>
            <w:r w:rsidRPr="00A03B1B">
              <w:rPr>
                <w:iCs/>
                <w:sz w:val="20"/>
                <w:szCs w:val="20"/>
              </w:rPr>
              <w:t xml:space="preserve"> for the Operating Hour.</w:t>
            </w:r>
          </w:p>
        </w:tc>
      </w:tr>
      <w:tr w:rsidR="00A03B1B" w:rsidRPr="00A03B1B" w14:paraId="71AC4E98" w14:textId="77777777" w:rsidTr="00B31BB1">
        <w:trPr>
          <w:cantSplit/>
        </w:trPr>
        <w:tc>
          <w:tcPr>
            <w:tcW w:w="1962" w:type="dxa"/>
            <w:tcBorders>
              <w:top w:val="single" w:sz="4" w:space="0" w:color="auto"/>
              <w:left w:val="single" w:sz="4" w:space="0" w:color="auto"/>
              <w:bottom w:val="single" w:sz="4" w:space="0" w:color="auto"/>
              <w:right w:val="single" w:sz="4" w:space="0" w:color="auto"/>
            </w:tcBorders>
            <w:hideMark/>
          </w:tcPr>
          <w:p w14:paraId="72ED8C67" w14:textId="77777777" w:rsidR="00A03B1B" w:rsidRPr="00A03B1B" w:rsidRDefault="00A03B1B" w:rsidP="00A03B1B">
            <w:pPr>
              <w:spacing w:after="60"/>
              <w:rPr>
                <w:sz w:val="20"/>
                <w:szCs w:val="20"/>
              </w:rPr>
            </w:pPr>
            <w:r w:rsidRPr="00A03B1B">
              <w:rPr>
                <w:iCs/>
                <w:sz w:val="20"/>
                <w:szCs w:val="20"/>
              </w:rPr>
              <w:t xml:space="preserve">PCECRR </w:t>
            </w:r>
            <w:r w:rsidRPr="00A03B1B">
              <w:rPr>
                <w:i/>
                <w:iCs/>
                <w:sz w:val="20"/>
                <w:szCs w:val="20"/>
                <w:vertAlign w:val="subscript"/>
              </w:rPr>
              <w:t>r,</w:t>
            </w:r>
            <w:r w:rsidRPr="00A03B1B">
              <w:rPr>
                <w:i/>
                <w:iCs/>
                <w:sz w:val="20"/>
                <w:szCs w:val="20"/>
              </w:rPr>
              <w:t xml:space="preserve"> </w:t>
            </w:r>
            <w:r w:rsidRPr="00A03B1B">
              <w:rPr>
                <w:i/>
                <w:iCs/>
                <w:sz w:val="20"/>
                <w:szCs w:val="20"/>
                <w:vertAlign w:val="subscript"/>
              </w:rPr>
              <w:t>q, DAM</w:t>
            </w:r>
          </w:p>
        </w:tc>
        <w:tc>
          <w:tcPr>
            <w:tcW w:w="887" w:type="dxa"/>
            <w:tcBorders>
              <w:top w:val="single" w:sz="4" w:space="0" w:color="auto"/>
              <w:left w:val="single" w:sz="4" w:space="0" w:color="auto"/>
              <w:bottom w:val="single" w:sz="4" w:space="0" w:color="auto"/>
              <w:right w:val="single" w:sz="4" w:space="0" w:color="auto"/>
            </w:tcBorders>
            <w:hideMark/>
          </w:tcPr>
          <w:p w14:paraId="1E303D50" w14:textId="77777777" w:rsidR="00A03B1B" w:rsidRPr="00A03B1B" w:rsidRDefault="00A03B1B" w:rsidP="00A03B1B">
            <w:pPr>
              <w:spacing w:after="60"/>
              <w:rPr>
                <w:sz w:val="20"/>
                <w:szCs w:val="20"/>
              </w:rPr>
            </w:pPr>
            <w:r w:rsidRPr="00A03B1B">
              <w:rPr>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3BACDD23" w14:textId="77777777" w:rsidR="00A03B1B" w:rsidRPr="00A03B1B" w:rsidRDefault="00A03B1B" w:rsidP="00A03B1B">
            <w:pPr>
              <w:spacing w:after="60"/>
              <w:rPr>
                <w:i/>
                <w:iCs/>
                <w:sz w:val="20"/>
                <w:szCs w:val="20"/>
              </w:rPr>
            </w:pPr>
            <w:r w:rsidRPr="00A03B1B">
              <w:rPr>
                <w:i/>
                <w:sz w:val="20"/>
                <w:szCs w:val="20"/>
              </w:rPr>
              <w:t>Procured Capacity for ERCOT Contingency Reserve Service per Resource per QSE in DAM</w:t>
            </w:r>
            <w:r w:rsidRPr="00A03B1B">
              <w:rPr>
                <w:sz w:val="20"/>
                <w:szCs w:val="20"/>
              </w:rPr>
              <w:t xml:space="preserve">—The ECRS capacity awarded to QSE </w:t>
            </w:r>
            <w:r w:rsidRPr="00A03B1B">
              <w:rPr>
                <w:i/>
                <w:sz w:val="20"/>
                <w:szCs w:val="20"/>
              </w:rPr>
              <w:t>q</w:t>
            </w:r>
            <w:r w:rsidRPr="00A03B1B">
              <w:rPr>
                <w:sz w:val="20"/>
                <w:szCs w:val="20"/>
              </w:rPr>
              <w:t xml:space="preserve"> in the DAM for Resource </w:t>
            </w:r>
            <w:r w:rsidRPr="00A03B1B">
              <w:rPr>
                <w:i/>
                <w:sz w:val="20"/>
                <w:szCs w:val="20"/>
              </w:rPr>
              <w:t>r</w:t>
            </w:r>
            <w:r w:rsidRPr="00A03B1B">
              <w:rPr>
                <w:sz w:val="20"/>
                <w:szCs w:val="20"/>
              </w:rPr>
              <w:t xml:space="preserve"> for the </w:t>
            </w:r>
            <w:r w:rsidRPr="00A03B1B">
              <w:rPr>
                <w:iCs/>
                <w:sz w:val="20"/>
                <w:szCs w:val="20"/>
              </w:rPr>
              <w:t>Operating Hour</w:t>
            </w:r>
            <w:r w:rsidRPr="00A03B1B">
              <w:rPr>
                <w:sz w:val="20"/>
                <w:szCs w:val="20"/>
              </w:rPr>
              <w:t xml:space="preserve">.  Where for a Combined Cycle Train, the Resource </w:t>
            </w:r>
            <w:r w:rsidRPr="00A03B1B">
              <w:rPr>
                <w:i/>
                <w:sz w:val="20"/>
                <w:szCs w:val="20"/>
              </w:rPr>
              <w:t xml:space="preserve">r </w:t>
            </w:r>
            <w:r w:rsidRPr="00A03B1B">
              <w:rPr>
                <w:sz w:val="20"/>
                <w:szCs w:val="20"/>
              </w:rPr>
              <w:t>is a Combined Cycle Generation Resource within the Combined Cycle Train.</w:t>
            </w:r>
          </w:p>
        </w:tc>
      </w:tr>
      <w:tr w:rsidR="00A03B1B" w:rsidRPr="00A03B1B" w14:paraId="7364871B" w14:textId="77777777" w:rsidTr="00B31BB1">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7A5016F9" w14:textId="77777777" w:rsidR="00A03B1B" w:rsidRPr="00A03B1B" w:rsidRDefault="00A03B1B" w:rsidP="00A03B1B">
            <w:pPr>
              <w:spacing w:after="60"/>
              <w:rPr>
                <w:sz w:val="20"/>
                <w:szCs w:val="20"/>
              </w:rPr>
            </w:pPr>
            <w:r w:rsidRPr="00A03B1B">
              <w:rPr>
                <w:iCs/>
                <w:sz w:val="20"/>
                <w:szCs w:val="20"/>
              </w:rPr>
              <w:t>DAECROAWD</w:t>
            </w:r>
            <w:r w:rsidRPr="00A03B1B">
              <w:rPr>
                <w:i/>
                <w:sz w:val="20"/>
                <w:szCs w:val="20"/>
              </w:rPr>
              <w:t xml:space="preserve"> </w:t>
            </w:r>
            <w:r w:rsidRPr="00A03B1B">
              <w:rPr>
                <w:i/>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6D8E551A" w14:textId="77777777" w:rsidR="00A03B1B" w:rsidRPr="00A03B1B" w:rsidRDefault="00A03B1B" w:rsidP="00A03B1B">
            <w:pPr>
              <w:spacing w:after="60"/>
              <w:rPr>
                <w:iCs/>
                <w:sz w:val="20"/>
                <w:szCs w:val="20"/>
              </w:rPr>
            </w:pPr>
            <w:r w:rsidRPr="00A03B1B">
              <w:rPr>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0863B006" w14:textId="77777777" w:rsidR="00A03B1B" w:rsidRPr="00A03B1B" w:rsidRDefault="00A03B1B" w:rsidP="00A03B1B">
            <w:pPr>
              <w:spacing w:after="60"/>
              <w:rPr>
                <w:i/>
                <w:iCs/>
                <w:sz w:val="20"/>
                <w:szCs w:val="20"/>
              </w:rPr>
            </w:pPr>
            <w:r w:rsidRPr="00A03B1B">
              <w:rPr>
                <w:i/>
                <w:iCs/>
                <w:sz w:val="20"/>
                <w:szCs w:val="20"/>
              </w:rPr>
              <w:t xml:space="preserve">Day-Ahead </w:t>
            </w:r>
            <w:r w:rsidRPr="00A03B1B">
              <w:rPr>
                <w:i/>
                <w:sz w:val="20"/>
                <w:szCs w:val="20"/>
              </w:rPr>
              <w:t>ERCOT Contingency Reserve Service Only</w:t>
            </w:r>
            <w:r w:rsidRPr="00A03B1B">
              <w:rPr>
                <w:i/>
                <w:iCs/>
                <w:sz w:val="20"/>
                <w:szCs w:val="20"/>
              </w:rPr>
              <w:t xml:space="preserve"> Award for the QSE—</w:t>
            </w:r>
            <w:r w:rsidRPr="00A03B1B">
              <w:rPr>
                <w:iCs/>
                <w:sz w:val="20"/>
                <w:szCs w:val="20"/>
              </w:rPr>
              <w:t xml:space="preserve">The </w:t>
            </w:r>
            <w:r w:rsidRPr="00A03B1B">
              <w:rPr>
                <w:sz w:val="20"/>
                <w:szCs w:val="20"/>
              </w:rPr>
              <w:t>ECRS</w:t>
            </w:r>
            <w:r w:rsidRPr="00A03B1B">
              <w:rPr>
                <w:iCs/>
                <w:sz w:val="20"/>
                <w:szCs w:val="20"/>
              </w:rPr>
              <w:t xml:space="preserve"> Only capacity awarded in the DAM to QSE </w:t>
            </w:r>
            <w:r w:rsidRPr="00A03B1B">
              <w:rPr>
                <w:i/>
                <w:iCs/>
                <w:sz w:val="20"/>
                <w:szCs w:val="20"/>
              </w:rPr>
              <w:t>q</w:t>
            </w:r>
            <w:r w:rsidRPr="00A03B1B">
              <w:rPr>
                <w:iCs/>
                <w:sz w:val="20"/>
                <w:szCs w:val="20"/>
              </w:rPr>
              <w:t xml:space="preserve"> for the Operating Hour.  </w:t>
            </w:r>
          </w:p>
        </w:tc>
      </w:tr>
      <w:tr w:rsidR="00A03B1B" w:rsidRPr="00A03B1B" w14:paraId="30718E2E" w14:textId="77777777" w:rsidTr="00B31BB1">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72A00819" w14:textId="77777777" w:rsidR="00A03B1B" w:rsidRPr="00A03B1B" w:rsidRDefault="00A03B1B" w:rsidP="00A03B1B">
            <w:pPr>
              <w:spacing w:after="60"/>
              <w:rPr>
                <w:i/>
                <w:iCs/>
                <w:sz w:val="20"/>
                <w:szCs w:val="20"/>
              </w:rPr>
            </w:pPr>
            <w:r w:rsidRPr="00A03B1B">
              <w:rPr>
                <w:sz w:val="20"/>
                <w:szCs w:val="20"/>
              </w:rPr>
              <w:t xml:space="preserve">DAECRAMT </w:t>
            </w:r>
            <w:r w:rsidRPr="00A03B1B">
              <w:rPr>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00639980" w14:textId="77777777" w:rsidR="00A03B1B" w:rsidRPr="00A03B1B" w:rsidRDefault="00A03B1B" w:rsidP="00A03B1B">
            <w:pPr>
              <w:spacing w:after="60"/>
              <w:rPr>
                <w:iCs/>
                <w:sz w:val="20"/>
                <w:szCs w:val="20"/>
              </w:rPr>
            </w:pPr>
            <w:r w:rsidRPr="00A03B1B">
              <w:rPr>
                <w:iCs/>
                <w:sz w:val="20"/>
                <w:szCs w:val="20"/>
              </w:rPr>
              <w:t>$</w:t>
            </w:r>
          </w:p>
        </w:tc>
        <w:tc>
          <w:tcPr>
            <w:tcW w:w="6386" w:type="dxa"/>
            <w:tcBorders>
              <w:top w:val="single" w:sz="4" w:space="0" w:color="auto"/>
              <w:left w:val="single" w:sz="4" w:space="0" w:color="auto"/>
              <w:bottom w:val="single" w:sz="4" w:space="0" w:color="auto"/>
              <w:right w:val="single" w:sz="4" w:space="0" w:color="auto"/>
            </w:tcBorders>
            <w:hideMark/>
          </w:tcPr>
          <w:p w14:paraId="08048511" w14:textId="77777777" w:rsidR="00A03B1B" w:rsidRPr="00A03B1B" w:rsidRDefault="00A03B1B" w:rsidP="00A03B1B">
            <w:pPr>
              <w:spacing w:after="60"/>
              <w:rPr>
                <w:iCs/>
                <w:sz w:val="20"/>
                <w:szCs w:val="20"/>
              </w:rPr>
            </w:pPr>
            <w:r w:rsidRPr="00A03B1B">
              <w:rPr>
                <w:i/>
                <w:iCs/>
                <w:sz w:val="20"/>
                <w:szCs w:val="20"/>
              </w:rPr>
              <w:t>Day-Ahead ERCOT Contingency Reserve Amount per QSE</w:t>
            </w:r>
            <w:r w:rsidRPr="00A03B1B">
              <w:rPr>
                <w:iCs/>
                <w:sz w:val="20"/>
                <w:szCs w:val="20"/>
              </w:rPr>
              <w:t xml:space="preserve">—QSE </w:t>
            </w:r>
            <w:r w:rsidRPr="00A03B1B">
              <w:rPr>
                <w:i/>
                <w:iCs/>
                <w:sz w:val="20"/>
                <w:szCs w:val="20"/>
              </w:rPr>
              <w:t>q</w:t>
            </w:r>
            <w:r w:rsidRPr="00A03B1B">
              <w:rPr>
                <w:iCs/>
                <w:sz w:val="20"/>
                <w:szCs w:val="20"/>
              </w:rPr>
              <w:t>’s share of the DAM cost for ECRS for the Operating Hour.</w:t>
            </w:r>
          </w:p>
        </w:tc>
      </w:tr>
      <w:tr w:rsidR="00A03B1B" w:rsidRPr="00A03B1B" w14:paraId="4A7E3F01" w14:textId="77777777" w:rsidTr="00B31BB1">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0F685AFD" w14:textId="77777777" w:rsidR="00A03B1B" w:rsidRPr="00A03B1B" w:rsidRDefault="00A03B1B" w:rsidP="00A03B1B">
            <w:pPr>
              <w:spacing w:after="60"/>
              <w:rPr>
                <w:iCs/>
                <w:sz w:val="20"/>
                <w:szCs w:val="20"/>
              </w:rPr>
            </w:pPr>
            <w:r w:rsidRPr="00A03B1B">
              <w:rPr>
                <w:iCs/>
                <w:sz w:val="20"/>
                <w:szCs w:val="20"/>
              </w:rPr>
              <w:t>HLRS</w:t>
            </w:r>
            <w:r w:rsidRPr="00A03B1B">
              <w:rPr>
                <w:i/>
                <w:iCs/>
                <w:sz w:val="20"/>
                <w:szCs w:val="20"/>
                <w:vertAlign w:val="subscript"/>
              </w:rPr>
              <w:t xml:space="preserve"> q</w:t>
            </w:r>
          </w:p>
        </w:tc>
        <w:tc>
          <w:tcPr>
            <w:tcW w:w="887" w:type="dxa"/>
            <w:tcBorders>
              <w:top w:val="single" w:sz="4" w:space="0" w:color="auto"/>
              <w:left w:val="single" w:sz="4" w:space="0" w:color="auto"/>
              <w:bottom w:val="single" w:sz="4" w:space="0" w:color="auto"/>
              <w:right w:val="single" w:sz="4" w:space="0" w:color="auto"/>
            </w:tcBorders>
            <w:hideMark/>
          </w:tcPr>
          <w:p w14:paraId="31774FCD" w14:textId="77777777" w:rsidR="00A03B1B" w:rsidRPr="00A03B1B" w:rsidRDefault="00A03B1B" w:rsidP="00A03B1B">
            <w:pPr>
              <w:spacing w:after="60"/>
              <w:rPr>
                <w:iCs/>
                <w:sz w:val="20"/>
                <w:szCs w:val="20"/>
              </w:rPr>
            </w:pPr>
            <w:r w:rsidRPr="00A03B1B">
              <w:rPr>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493D29ED" w14:textId="77777777" w:rsidR="00A03B1B" w:rsidRPr="00A03B1B" w:rsidRDefault="00A03B1B" w:rsidP="00A03B1B">
            <w:pPr>
              <w:spacing w:after="60"/>
              <w:rPr>
                <w:iCs/>
                <w:sz w:val="20"/>
                <w:szCs w:val="20"/>
              </w:rPr>
            </w:pPr>
            <w:r w:rsidRPr="00A03B1B">
              <w:rPr>
                <w:i/>
                <w:iCs/>
                <w:sz w:val="20"/>
                <w:szCs w:val="20"/>
              </w:rPr>
              <w:t>Hourly Load Ratio Share per QSE</w:t>
            </w:r>
            <w:r w:rsidRPr="00A03B1B">
              <w:rPr>
                <w:iCs/>
                <w:sz w:val="20"/>
                <w:szCs w:val="20"/>
              </w:rPr>
              <w:t xml:space="preserve">—The Real-Time LRS as defined in Section 6.6.2.4, QSE Load Ratio Share for an Operating Hour, for QSE </w:t>
            </w:r>
            <w:r w:rsidRPr="00A03B1B">
              <w:rPr>
                <w:i/>
                <w:iCs/>
                <w:sz w:val="20"/>
                <w:szCs w:val="20"/>
              </w:rPr>
              <w:t>q</w:t>
            </w:r>
            <w:r w:rsidRPr="00A03B1B">
              <w:rPr>
                <w:iCs/>
                <w:sz w:val="20"/>
                <w:szCs w:val="20"/>
              </w:rPr>
              <w:t xml:space="preserve"> for the Operating Hour.</w:t>
            </w:r>
          </w:p>
        </w:tc>
      </w:tr>
      <w:tr w:rsidR="00A03B1B" w:rsidRPr="00A03B1B" w14:paraId="7A0181DC" w14:textId="77777777" w:rsidTr="00B31BB1">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6843D9AF" w14:textId="77777777" w:rsidR="00A03B1B" w:rsidRPr="00A03B1B" w:rsidRDefault="00A03B1B" w:rsidP="00A03B1B">
            <w:pPr>
              <w:spacing w:after="60"/>
              <w:rPr>
                <w:iCs/>
                <w:sz w:val="20"/>
                <w:szCs w:val="20"/>
              </w:rPr>
            </w:pPr>
            <w:r w:rsidRPr="00A03B1B">
              <w:rPr>
                <w:iCs/>
                <w:sz w:val="20"/>
                <w:szCs w:val="20"/>
              </w:rPr>
              <w:t xml:space="preserve">DAPCECRQTOT  </w:t>
            </w:r>
          </w:p>
        </w:tc>
        <w:tc>
          <w:tcPr>
            <w:tcW w:w="887" w:type="dxa"/>
            <w:tcBorders>
              <w:top w:val="single" w:sz="4" w:space="0" w:color="auto"/>
              <w:left w:val="single" w:sz="4" w:space="0" w:color="auto"/>
              <w:bottom w:val="single" w:sz="4" w:space="0" w:color="auto"/>
              <w:right w:val="single" w:sz="4" w:space="0" w:color="auto"/>
            </w:tcBorders>
            <w:hideMark/>
          </w:tcPr>
          <w:p w14:paraId="0E0303FD" w14:textId="77777777" w:rsidR="00A03B1B" w:rsidRPr="00A03B1B" w:rsidRDefault="00A03B1B" w:rsidP="00A03B1B">
            <w:pPr>
              <w:spacing w:after="60"/>
              <w:rPr>
                <w:iCs/>
                <w:sz w:val="20"/>
                <w:szCs w:val="20"/>
              </w:rPr>
            </w:pPr>
            <w:r w:rsidRPr="00A03B1B">
              <w:rPr>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24BCCC97" w14:textId="77777777" w:rsidR="00A03B1B" w:rsidRPr="00A03B1B" w:rsidRDefault="00A03B1B" w:rsidP="00A03B1B">
            <w:pPr>
              <w:spacing w:after="60"/>
              <w:rPr>
                <w:iCs/>
                <w:sz w:val="20"/>
                <w:szCs w:val="20"/>
              </w:rPr>
            </w:pPr>
            <w:r w:rsidRPr="00A03B1B">
              <w:rPr>
                <w:i/>
                <w:iCs/>
                <w:sz w:val="20"/>
                <w:szCs w:val="20"/>
              </w:rPr>
              <w:t>Day-Ahead Procured Capacity for ERCOT Contingency Reserve Total</w:t>
            </w:r>
            <w:r w:rsidRPr="00A03B1B">
              <w:rPr>
                <w:iCs/>
                <w:sz w:val="20"/>
                <w:szCs w:val="20"/>
              </w:rPr>
              <w:t>—The total ECRS capacity for all QSEs for all ECRS awarded and self-arranged in the DAM for the Operating Hour.</w:t>
            </w:r>
          </w:p>
        </w:tc>
      </w:tr>
      <w:tr w:rsidR="00A03B1B" w:rsidRPr="00A03B1B" w14:paraId="0BD81397" w14:textId="77777777" w:rsidTr="00B31BB1">
        <w:trPr>
          <w:cantSplit/>
          <w:trHeight w:val="440"/>
        </w:trPr>
        <w:tc>
          <w:tcPr>
            <w:tcW w:w="1962" w:type="dxa"/>
            <w:tcBorders>
              <w:top w:val="single" w:sz="4" w:space="0" w:color="auto"/>
              <w:left w:val="single" w:sz="4" w:space="0" w:color="auto"/>
              <w:bottom w:val="single" w:sz="4" w:space="0" w:color="auto"/>
              <w:right w:val="single" w:sz="4" w:space="0" w:color="auto"/>
            </w:tcBorders>
            <w:hideMark/>
          </w:tcPr>
          <w:p w14:paraId="26DFE04A" w14:textId="77777777" w:rsidR="00A03B1B" w:rsidRPr="00A03B1B" w:rsidRDefault="00A03B1B" w:rsidP="00A03B1B">
            <w:pPr>
              <w:spacing w:after="60"/>
              <w:rPr>
                <w:iCs/>
                <w:sz w:val="20"/>
                <w:szCs w:val="20"/>
              </w:rPr>
            </w:pPr>
            <w:r w:rsidRPr="00A03B1B">
              <w:rPr>
                <w:iCs/>
                <w:sz w:val="20"/>
                <w:szCs w:val="20"/>
              </w:rPr>
              <w:t xml:space="preserve">DASAECRQ </w:t>
            </w:r>
            <w:r w:rsidRPr="00A03B1B">
              <w:rPr>
                <w:i/>
                <w:iCs/>
                <w:sz w:val="20"/>
                <w:szCs w:val="20"/>
                <w:vertAlign w:val="subscript"/>
              </w:rPr>
              <w:t>q</w:t>
            </w:r>
          </w:p>
        </w:tc>
        <w:tc>
          <w:tcPr>
            <w:tcW w:w="887" w:type="dxa"/>
            <w:tcBorders>
              <w:top w:val="single" w:sz="4" w:space="0" w:color="auto"/>
              <w:left w:val="single" w:sz="4" w:space="0" w:color="auto"/>
              <w:bottom w:val="single" w:sz="4" w:space="0" w:color="auto"/>
              <w:right w:val="single" w:sz="4" w:space="0" w:color="auto"/>
            </w:tcBorders>
            <w:hideMark/>
          </w:tcPr>
          <w:p w14:paraId="75AC4B06" w14:textId="77777777" w:rsidR="00A03B1B" w:rsidRPr="00A03B1B" w:rsidRDefault="00A03B1B" w:rsidP="00A03B1B">
            <w:pPr>
              <w:spacing w:after="60"/>
              <w:rPr>
                <w:iCs/>
                <w:sz w:val="20"/>
                <w:szCs w:val="20"/>
              </w:rPr>
            </w:pPr>
            <w:r w:rsidRPr="00A03B1B">
              <w:rPr>
                <w:iCs/>
                <w:sz w:val="20"/>
                <w:szCs w:val="20"/>
              </w:rPr>
              <w:t>MW</w:t>
            </w:r>
          </w:p>
        </w:tc>
        <w:tc>
          <w:tcPr>
            <w:tcW w:w="6386" w:type="dxa"/>
            <w:tcBorders>
              <w:top w:val="single" w:sz="4" w:space="0" w:color="auto"/>
              <w:left w:val="single" w:sz="4" w:space="0" w:color="auto"/>
              <w:bottom w:val="single" w:sz="4" w:space="0" w:color="auto"/>
              <w:right w:val="single" w:sz="4" w:space="0" w:color="auto"/>
            </w:tcBorders>
            <w:hideMark/>
          </w:tcPr>
          <w:p w14:paraId="6DC724B5" w14:textId="77777777" w:rsidR="00A03B1B" w:rsidRPr="00A03B1B" w:rsidRDefault="00A03B1B" w:rsidP="00A03B1B">
            <w:pPr>
              <w:spacing w:after="60"/>
              <w:rPr>
                <w:iCs/>
                <w:sz w:val="20"/>
                <w:szCs w:val="20"/>
              </w:rPr>
            </w:pPr>
            <w:r w:rsidRPr="00A03B1B">
              <w:rPr>
                <w:i/>
                <w:iCs/>
                <w:sz w:val="20"/>
                <w:szCs w:val="20"/>
              </w:rPr>
              <w:t>Day-Ahead Self-Arranged ERCOT Contingency Reserve Quantity per QSE</w:t>
            </w:r>
            <w:r w:rsidRPr="00A03B1B">
              <w:rPr>
                <w:iCs/>
                <w:sz w:val="20"/>
                <w:szCs w:val="20"/>
              </w:rPr>
              <w:t xml:space="preserve">—The self-arranged ECRS capacity submitted by QSE </w:t>
            </w:r>
            <w:r w:rsidRPr="00A03B1B">
              <w:rPr>
                <w:i/>
                <w:iCs/>
                <w:sz w:val="20"/>
                <w:szCs w:val="20"/>
              </w:rPr>
              <w:t>q</w:t>
            </w:r>
            <w:r w:rsidRPr="00A03B1B">
              <w:rPr>
                <w:iCs/>
                <w:sz w:val="20"/>
                <w:szCs w:val="20"/>
              </w:rPr>
              <w:t xml:space="preserve"> before 1000 in the DAM for the Operating Hour.</w:t>
            </w:r>
          </w:p>
        </w:tc>
      </w:tr>
      <w:tr w:rsidR="00A03B1B" w:rsidRPr="00A03B1B" w14:paraId="0DC4ED42" w14:textId="77777777" w:rsidTr="00B31BB1">
        <w:trPr>
          <w:cantSplit/>
        </w:trPr>
        <w:tc>
          <w:tcPr>
            <w:tcW w:w="1962" w:type="dxa"/>
            <w:tcBorders>
              <w:top w:val="single" w:sz="4" w:space="0" w:color="auto"/>
              <w:left w:val="single" w:sz="4" w:space="0" w:color="auto"/>
              <w:bottom w:val="single" w:sz="4" w:space="0" w:color="auto"/>
              <w:right w:val="single" w:sz="4" w:space="0" w:color="auto"/>
            </w:tcBorders>
            <w:hideMark/>
          </w:tcPr>
          <w:p w14:paraId="7B74479E" w14:textId="77777777" w:rsidR="00A03B1B" w:rsidRPr="00A03B1B" w:rsidRDefault="00A03B1B" w:rsidP="00A03B1B">
            <w:pPr>
              <w:spacing w:after="60"/>
              <w:rPr>
                <w:i/>
                <w:iCs/>
                <w:sz w:val="20"/>
                <w:szCs w:val="20"/>
              </w:rPr>
            </w:pPr>
            <w:r w:rsidRPr="00A03B1B">
              <w:rPr>
                <w:i/>
                <w:iCs/>
                <w:sz w:val="20"/>
                <w:szCs w:val="20"/>
              </w:rPr>
              <w:t>q</w:t>
            </w:r>
          </w:p>
        </w:tc>
        <w:tc>
          <w:tcPr>
            <w:tcW w:w="887" w:type="dxa"/>
            <w:tcBorders>
              <w:top w:val="single" w:sz="4" w:space="0" w:color="auto"/>
              <w:left w:val="single" w:sz="4" w:space="0" w:color="auto"/>
              <w:bottom w:val="single" w:sz="4" w:space="0" w:color="auto"/>
              <w:right w:val="single" w:sz="4" w:space="0" w:color="auto"/>
            </w:tcBorders>
            <w:hideMark/>
          </w:tcPr>
          <w:p w14:paraId="36EC6858" w14:textId="77777777" w:rsidR="00A03B1B" w:rsidRPr="00A03B1B" w:rsidRDefault="00A03B1B" w:rsidP="00A03B1B">
            <w:pPr>
              <w:spacing w:after="60"/>
              <w:rPr>
                <w:iCs/>
                <w:sz w:val="20"/>
                <w:szCs w:val="20"/>
              </w:rPr>
            </w:pPr>
            <w:r w:rsidRPr="00A03B1B">
              <w:rPr>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266BB9D5"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471F9395" w14:textId="77777777" w:rsidTr="00B31BB1">
        <w:trPr>
          <w:cantSplit/>
        </w:trPr>
        <w:tc>
          <w:tcPr>
            <w:tcW w:w="1962" w:type="dxa"/>
            <w:tcBorders>
              <w:top w:val="single" w:sz="4" w:space="0" w:color="auto"/>
              <w:left w:val="single" w:sz="4" w:space="0" w:color="auto"/>
              <w:bottom w:val="single" w:sz="4" w:space="0" w:color="auto"/>
              <w:right w:val="single" w:sz="4" w:space="0" w:color="auto"/>
            </w:tcBorders>
            <w:hideMark/>
          </w:tcPr>
          <w:p w14:paraId="56CEBE63" w14:textId="77777777" w:rsidR="00A03B1B" w:rsidRPr="00A03B1B" w:rsidRDefault="00A03B1B" w:rsidP="00A03B1B">
            <w:pPr>
              <w:spacing w:after="60"/>
              <w:rPr>
                <w:i/>
                <w:iCs/>
                <w:sz w:val="20"/>
                <w:szCs w:val="20"/>
              </w:rPr>
            </w:pPr>
            <w:r w:rsidRPr="00A03B1B">
              <w:rPr>
                <w:i/>
                <w:iCs/>
                <w:sz w:val="20"/>
                <w:szCs w:val="20"/>
              </w:rPr>
              <w:t>r</w:t>
            </w:r>
          </w:p>
        </w:tc>
        <w:tc>
          <w:tcPr>
            <w:tcW w:w="887" w:type="dxa"/>
            <w:tcBorders>
              <w:top w:val="single" w:sz="4" w:space="0" w:color="auto"/>
              <w:left w:val="single" w:sz="4" w:space="0" w:color="auto"/>
              <w:bottom w:val="single" w:sz="4" w:space="0" w:color="auto"/>
              <w:right w:val="single" w:sz="4" w:space="0" w:color="auto"/>
            </w:tcBorders>
            <w:hideMark/>
          </w:tcPr>
          <w:p w14:paraId="546ACBC2" w14:textId="77777777" w:rsidR="00A03B1B" w:rsidRPr="00A03B1B" w:rsidRDefault="00A03B1B" w:rsidP="00A03B1B">
            <w:pPr>
              <w:spacing w:after="60"/>
              <w:rPr>
                <w:iCs/>
                <w:sz w:val="20"/>
                <w:szCs w:val="20"/>
              </w:rPr>
            </w:pPr>
            <w:r w:rsidRPr="00A03B1B">
              <w:rPr>
                <w:iCs/>
                <w:sz w:val="20"/>
                <w:szCs w:val="20"/>
              </w:rPr>
              <w:t>none</w:t>
            </w:r>
          </w:p>
        </w:tc>
        <w:tc>
          <w:tcPr>
            <w:tcW w:w="6386" w:type="dxa"/>
            <w:tcBorders>
              <w:top w:val="single" w:sz="4" w:space="0" w:color="auto"/>
              <w:left w:val="single" w:sz="4" w:space="0" w:color="auto"/>
              <w:bottom w:val="single" w:sz="4" w:space="0" w:color="auto"/>
              <w:right w:val="single" w:sz="4" w:space="0" w:color="auto"/>
            </w:tcBorders>
            <w:hideMark/>
          </w:tcPr>
          <w:p w14:paraId="2017AB9E" w14:textId="77777777" w:rsidR="00A03B1B" w:rsidRPr="00A03B1B" w:rsidRDefault="00A03B1B" w:rsidP="00A03B1B">
            <w:pPr>
              <w:spacing w:after="60"/>
              <w:rPr>
                <w:iCs/>
                <w:sz w:val="20"/>
                <w:szCs w:val="20"/>
              </w:rPr>
            </w:pPr>
            <w:r w:rsidRPr="00A03B1B">
              <w:rPr>
                <w:iCs/>
                <w:sz w:val="20"/>
                <w:szCs w:val="20"/>
              </w:rPr>
              <w:t>A Resource.</w:t>
            </w:r>
          </w:p>
        </w:tc>
      </w:tr>
    </w:tbl>
    <w:p w14:paraId="216D8409" w14:textId="77777777" w:rsidR="00A03B1B" w:rsidRPr="00A03B1B" w:rsidRDefault="00A03B1B" w:rsidP="00A03B1B">
      <w:pPr>
        <w:spacing w:before="240" w:after="240"/>
        <w:ind w:left="1440" w:hanging="720"/>
        <w:rPr>
          <w:ins w:id="1056" w:author="ERCOT" w:date="2024-01-22T09:50:00Z"/>
          <w:rFonts w:eastAsia="SimSun"/>
          <w:szCs w:val="20"/>
        </w:rPr>
      </w:pPr>
      <w:ins w:id="1057" w:author="ERCOT" w:date="2024-01-22T09:50:00Z">
        <w:r w:rsidRPr="00A03B1B">
          <w:rPr>
            <w:rFonts w:eastAsia="SimSun"/>
            <w:iCs/>
            <w:szCs w:val="20"/>
          </w:rPr>
          <w:t>(</w:t>
        </w:r>
      </w:ins>
      <w:ins w:id="1058" w:author="ERCOT" w:date="2024-02-01T14:16:00Z">
        <w:r w:rsidRPr="00A03B1B">
          <w:rPr>
            <w:rFonts w:eastAsia="SimSun"/>
            <w:iCs/>
            <w:szCs w:val="20"/>
          </w:rPr>
          <w:t>f</w:t>
        </w:r>
      </w:ins>
      <w:ins w:id="1059" w:author="ERCOT" w:date="2024-01-22T09:50:00Z">
        <w:r w:rsidRPr="00A03B1B">
          <w:rPr>
            <w:rFonts w:eastAsia="SimSun"/>
            <w:iCs/>
            <w:szCs w:val="20"/>
          </w:rPr>
          <w:t>)</w:t>
        </w:r>
        <w:r w:rsidRPr="00A03B1B">
          <w:rPr>
            <w:rFonts w:eastAsia="SimSun"/>
            <w:iCs/>
            <w:szCs w:val="20"/>
          </w:rPr>
          <w:tab/>
          <w:t>For Dispatchable Reliability Reserve Service (DRRS), if applicable:</w:t>
        </w:r>
      </w:ins>
    </w:p>
    <w:p w14:paraId="016F1CFF" w14:textId="77777777" w:rsidR="00A03B1B" w:rsidRPr="00A03B1B" w:rsidRDefault="00A03B1B" w:rsidP="00A03B1B">
      <w:pPr>
        <w:ind w:left="1440" w:hanging="720"/>
        <w:rPr>
          <w:ins w:id="1060" w:author="ERCOT" w:date="2024-01-22T09:50:00Z"/>
          <w:rFonts w:eastAsia="SimSun"/>
          <w:szCs w:val="20"/>
        </w:rPr>
      </w:pPr>
      <w:ins w:id="1061" w:author="ERCOT" w:date="2024-01-22T09:50:00Z">
        <w:r w:rsidRPr="00A03B1B">
          <w:rPr>
            <w:rFonts w:eastAsia="SimSun"/>
            <w:iCs/>
            <w:szCs w:val="20"/>
          </w:rPr>
          <w:t>DARTPC</w:t>
        </w:r>
      </w:ins>
      <w:ins w:id="1062" w:author="ERCOT" w:date="2024-01-22T09:51:00Z">
        <w:r w:rsidRPr="00A03B1B">
          <w:rPr>
            <w:rFonts w:eastAsia="SimSun"/>
            <w:iCs/>
            <w:szCs w:val="20"/>
          </w:rPr>
          <w:t>DRR</w:t>
        </w:r>
      </w:ins>
      <w:ins w:id="1063" w:author="ERCOT" w:date="2024-01-22T09:50:00Z">
        <w:r w:rsidRPr="00A03B1B">
          <w:rPr>
            <w:rFonts w:eastAsia="SimSun"/>
            <w:iCs/>
            <w:szCs w:val="20"/>
          </w:rPr>
          <w:t xml:space="preserve">AMT </w:t>
        </w:r>
        <w:r w:rsidRPr="00A03B1B">
          <w:rPr>
            <w:rFonts w:eastAsia="SimSun"/>
            <w:i/>
            <w:iCs/>
            <w:szCs w:val="20"/>
            <w:vertAlign w:val="subscript"/>
          </w:rPr>
          <w:t>q</w:t>
        </w:r>
        <w:r w:rsidRPr="00A03B1B">
          <w:rPr>
            <w:rFonts w:eastAsia="SimSun"/>
            <w:iCs/>
            <w:szCs w:val="20"/>
          </w:rPr>
          <w:t xml:space="preserve"> = (DA</w:t>
        </w:r>
      </w:ins>
      <w:ins w:id="1064" w:author="ERCOT" w:date="2024-01-22T09:51:00Z">
        <w:r w:rsidRPr="00A03B1B">
          <w:rPr>
            <w:rFonts w:eastAsia="SimSun"/>
            <w:iCs/>
            <w:szCs w:val="20"/>
          </w:rPr>
          <w:t>DRR</w:t>
        </w:r>
      </w:ins>
      <w:ins w:id="1065" w:author="ERCOT" w:date="2024-01-22T09:50:00Z">
        <w:r w:rsidRPr="00A03B1B">
          <w:rPr>
            <w:rFonts w:eastAsia="SimSun"/>
            <w:iCs/>
            <w:szCs w:val="20"/>
          </w:rPr>
          <w:t xml:space="preserve">NOBL </w:t>
        </w:r>
        <w:r w:rsidRPr="00A03B1B">
          <w:rPr>
            <w:rFonts w:eastAsia="SimSun"/>
            <w:i/>
            <w:iCs/>
            <w:szCs w:val="20"/>
            <w:vertAlign w:val="subscript"/>
          </w:rPr>
          <w:t>q</w:t>
        </w:r>
        <w:r w:rsidRPr="00A03B1B">
          <w:rPr>
            <w:rFonts w:eastAsia="SimSun"/>
            <w:iCs/>
            <w:szCs w:val="20"/>
          </w:rPr>
          <w:t xml:space="preserve"> – DASA</w:t>
        </w:r>
      </w:ins>
      <w:ins w:id="1066" w:author="ERCOT" w:date="2024-01-22T09:51:00Z">
        <w:r w:rsidRPr="00A03B1B">
          <w:rPr>
            <w:rFonts w:eastAsia="SimSun"/>
            <w:iCs/>
            <w:szCs w:val="20"/>
          </w:rPr>
          <w:t>DRR</w:t>
        </w:r>
      </w:ins>
      <w:ins w:id="1067" w:author="ERCOT" w:date="2024-01-22T09:50:00Z">
        <w:r w:rsidRPr="00A03B1B">
          <w:rPr>
            <w:rFonts w:eastAsia="SimSun"/>
            <w:iCs/>
            <w:szCs w:val="20"/>
          </w:rPr>
          <w:t xml:space="preserve">Q </w:t>
        </w:r>
        <w:r w:rsidRPr="00A03B1B">
          <w:rPr>
            <w:rFonts w:eastAsia="SimSun"/>
            <w:i/>
            <w:iCs/>
            <w:szCs w:val="20"/>
            <w:vertAlign w:val="subscript"/>
          </w:rPr>
          <w:t>q</w:t>
        </w:r>
        <w:r w:rsidRPr="00A03B1B">
          <w:rPr>
            <w:rFonts w:eastAsia="SimSun"/>
            <w:iCs/>
            <w:szCs w:val="20"/>
          </w:rPr>
          <w:t xml:space="preserve">) * </w:t>
        </w:r>
      </w:ins>
      <w:ins w:id="1068" w:author="ERCOT" w:date="2024-02-05T09:44:00Z">
        <w:r w:rsidRPr="00A03B1B">
          <w:rPr>
            <w:rFonts w:eastAsia="SimSun"/>
            <w:iCs/>
            <w:szCs w:val="20"/>
          </w:rPr>
          <w:t xml:space="preserve">                           </w:t>
        </w:r>
      </w:ins>
      <w:ins w:id="1069" w:author="ERCOT" w:date="2024-01-22T09:50:00Z">
        <w:r w:rsidRPr="00A03B1B">
          <w:rPr>
            <w:rFonts w:eastAsia="SimSun"/>
            <w:iCs/>
            <w:szCs w:val="20"/>
          </w:rPr>
          <w:t>DA</w:t>
        </w:r>
      </w:ins>
      <w:ins w:id="1070" w:author="ERCOT" w:date="2024-01-22T09:51:00Z">
        <w:r w:rsidRPr="00A03B1B">
          <w:rPr>
            <w:rFonts w:eastAsia="SimSun"/>
            <w:iCs/>
            <w:szCs w:val="20"/>
          </w:rPr>
          <w:t>DR</w:t>
        </w:r>
      </w:ins>
      <w:ins w:id="1071" w:author="ERCOT" w:date="2024-01-22T09:50:00Z">
        <w:r w:rsidRPr="00A03B1B">
          <w:rPr>
            <w:rFonts w:eastAsia="SimSun"/>
            <w:iCs/>
            <w:szCs w:val="20"/>
          </w:rPr>
          <w:t xml:space="preserve">RPR </w:t>
        </w:r>
      </w:ins>
      <w:ins w:id="1072" w:author="ERCOT" w:date="2024-02-05T09:44:00Z">
        <w:r w:rsidRPr="00A03B1B">
          <w:rPr>
            <w:rFonts w:eastAsia="SimSun"/>
            <w:iCs/>
            <w:szCs w:val="20"/>
          </w:rPr>
          <w:t xml:space="preserve"> </w:t>
        </w:r>
      </w:ins>
      <w:ins w:id="1073" w:author="ERCOT" w:date="2024-01-22T09:50:00Z">
        <w:r w:rsidRPr="00A03B1B">
          <w:rPr>
            <w:rFonts w:eastAsia="SimSun"/>
            <w:iCs/>
            <w:szCs w:val="20"/>
          </w:rPr>
          <w:t>–   DA</w:t>
        </w:r>
      </w:ins>
      <w:ins w:id="1074" w:author="ERCOT" w:date="2024-01-22T09:51:00Z">
        <w:r w:rsidRPr="00A03B1B">
          <w:rPr>
            <w:rFonts w:eastAsia="SimSun"/>
            <w:iCs/>
            <w:szCs w:val="20"/>
          </w:rPr>
          <w:t>DRR</w:t>
        </w:r>
      </w:ins>
      <w:ins w:id="1075" w:author="ERCOT" w:date="2024-01-22T09:50:00Z">
        <w:r w:rsidRPr="00A03B1B">
          <w:rPr>
            <w:rFonts w:eastAsia="SimSun"/>
            <w:iCs/>
            <w:szCs w:val="20"/>
          </w:rPr>
          <w:t xml:space="preserve">AMT </w:t>
        </w:r>
        <w:r w:rsidRPr="00A03B1B">
          <w:rPr>
            <w:rFonts w:eastAsia="SimSun"/>
            <w:i/>
            <w:iCs/>
            <w:szCs w:val="20"/>
            <w:vertAlign w:val="subscript"/>
          </w:rPr>
          <w:t>q</w:t>
        </w:r>
      </w:ins>
    </w:p>
    <w:p w14:paraId="1EB8204E" w14:textId="77777777" w:rsidR="00A03B1B" w:rsidRPr="00A03B1B" w:rsidRDefault="00A03B1B" w:rsidP="00A03B1B">
      <w:pPr>
        <w:spacing w:after="240"/>
        <w:ind w:left="720" w:hanging="720"/>
        <w:rPr>
          <w:ins w:id="1076" w:author="ERCOT" w:date="2024-01-22T09:50:00Z"/>
          <w:rFonts w:eastAsia="SimSun"/>
          <w:szCs w:val="20"/>
        </w:rPr>
      </w:pPr>
      <w:ins w:id="1077" w:author="ERCOT" w:date="2024-01-22T09:50:00Z">
        <w:r w:rsidRPr="00A03B1B">
          <w:rPr>
            <w:rFonts w:eastAsia="SimSun"/>
            <w:iCs/>
            <w:szCs w:val="20"/>
          </w:rPr>
          <w:t>Where:</w:t>
        </w:r>
      </w:ins>
    </w:p>
    <w:p w14:paraId="18BC169F" w14:textId="77777777" w:rsidR="00A03B1B" w:rsidRPr="00A03B1B" w:rsidRDefault="00A03B1B" w:rsidP="00A03B1B">
      <w:pPr>
        <w:spacing w:after="240"/>
        <w:ind w:left="1440" w:hanging="720"/>
        <w:rPr>
          <w:ins w:id="1078" w:author="ERCOT" w:date="2024-01-22T09:50:00Z"/>
          <w:rFonts w:eastAsia="SimSun"/>
          <w:szCs w:val="20"/>
        </w:rPr>
      </w:pPr>
      <w:del w:id="1079" w:author="ERCOT" w:date="2024-02-07T15:43:00Z">
        <w:r w:rsidRPr="00A03B1B" w:rsidDel="00895676">
          <w:rPr>
            <w:rFonts w:eastAsia="SimSun"/>
            <w:iCs/>
            <w:szCs w:val="20"/>
          </w:rPr>
          <w:lastRenderedPageBreak/>
          <w:fldChar w:fldCharType="begin"/>
        </w:r>
        <w:r w:rsidRPr="00A03B1B" w:rsidDel="00895676">
          <w:rPr>
            <w:rFonts w:eastAsia="SimSun"/>
            <w:iCs/>
            <w:szCs w:val="20"/>
          </w:rPr>
          <w:fldChar w:fldCharType="separate"/>
        </w:r>
        <w:r w:rsidRPr="00A03B1B" w:rsidDel="00895676">
          <w:rPr>
            <w:rFonts w:eastAsia="SimSun"/>
            <w:iCs/>
            <w:szCs w:val="20"/>
          </w:rPr>
          <w:fldChar w:fldCharType="end"/>
        </w:r>
      </w:del>
      <w:ins w:id="1080" w:author="ERCOT" w:date="2024-01-22T09:50:00Z">
        <w:r w:rsidRPr="00A03B1B">
          <w:rPr>
            <w:rFonts w:eastAsia="SimSun"/>
            <w:iCs/>
            <w:szCs w:val="20"/>
          </w:rPr>
          <w:t>DA</w:t>
        </w:r>
      </w:ins>
      <w:ins w:id="1081" w:author="ERCOT" w:date="2024-01-22T09:51:00Z">
        <w:r w:rsidRPr="00A03B1B">
          <w:rPr>
            <w:rFonts w:eastAsia="SimSun"/>
            <w:iCs/>
            <w:szCs w:val="20"/>
          </w:rPr>
          <w:t>DR</w:t>
        </w:r>
      </w:ins>
      <w:ins w:id="1082" w:author="ERCOT" w:date="2024-01-22T09:50:00Z">
        <w:r w:rsidRPr="00A03B1B">
          <w:rPr>
            <w:rFonts w:eastAsia="SimSun"/>
            <w:iCs/>
            <w:szCs w:val="20"/>
          </w:rPr>
          <w:t xml:space="preserve">RNOBL </w:t>
        </w:r>
        <w:r w:rsidRPr="00A03B1B">
          <w:rPr>
            <w:rFonts w:eastAsia="SimSun"/>
            <w:i/>
            <w:iCs/>
            <w:szCs w:val="20"/>
            <w:vertAlign w:val="subscript"/>
          </w:rPr>
          <w:t>q</w:t>
        </w:r>
        <w:r w:rsidRPr="00A03B1B">
          <w:rPr>
            <w:rFonts w:eastAsia="SimSun"/>
            <w:iCs/>
            <w:szCs w:val="20"/>
          </w:rPr>
          <w:t xml:space="preserve"> = DAPC</w:t>
        </w:r>
      </w:ins>
      <w:ins w:id="1083" w:author="ERCOT" w:date="2024-01-22T09:51:00Z">
        <w:r w:rsidRPr="00A03B1B">
          <w:rPr>
            <w:rFonts w:eastAsia="SimSun"/>
            <w:iCs/>
            <w:szCs w:val="20"/>
          </w:rPr>
          <w:t>DR</w:t>
        </w:r>
      </w:ins>
      <w:ins w:id="1084" w:author="ERCOT" w:date="2024-01-22T09:50:00Z">
        <w:r w:rsidRPr="00A03B1B">
          <w:rPr>
            <w:rFonts w:eastAsia="SimSun"/>
            <w:iCs/>
            <w:szCs w:val="20"/>
          </w:rPr>
          <w:t xml:space="preserve">RQTOT * HLRS </w:t>
        </w:r>
        <w:r w:rsidRPr="00A03B1B">
          <w:rPr>
            <w:rFonts w:eastAsia="SimSun"/>
            <w:i/>
            <w:iCs/>
            <w:szCs w:val="20"/>
            <w:vertAlign w:val="subscript"/>
          </w:rPr>
          <w:t>q</w:t>
        </w:r>
      </w:ins>
    </w:p>
    <w:p w14:paraId="02BC9F47" w14:textId="77777777" w:rsidR="00A03B1B" w:rsidRPr="00A03B1B" w:rsidRDefault="00A03B1B" w:rsidP="00A03B1B">
      <w:pPr>
        <w:spacing w:after="240"/>
        <w:ind w:left="1440" w:hanging="720"/>
        <w:rPr>
          <w:ins w:id="1085" w:author="ERCOT" w:date="2024-01-22T09:50:00Z"/>
          <w:rFonts w:eastAsia="SimSun"/>
          <w:iCs/>
          <w:szCs w:val="20"/>
        </w:rPr>
      </w:pPr>
      <w:ins w:id="1086" w:author="ERCOT" w:date="2024-01-22T09:50:00Z">
        <w:r w:rsidRPr="00A03B1B">
          <w:rPr>
            <w:rFonts w:eastAsia="SimSun"/>
            <w:iCs/>
            <w:szCs w:val="20"/>
          </w:rPr>
          <w:t>DAPC</w:t>
        </w:r>
      </w:ins>
      <w:ins w:id="1087" w:author="ERCOT" w:date="2024-01-22T09:52:00Z">
        <w:r w:rsidRPr="00A03B1B">
          <w:rPr>
            <w:rFonts w:eastAsia="SimSun"/>
            <w:iCs/>
            <w:szCs w:val="20"/>
          </w:rPr>
          <w:t>DR</w:t>
        </w:r>
      </w:ins>
      <w:ins w:id="1088" w:author="ERCOT" w:date="2024-01-22T09:50:00Z">
        <w:r w:rsidRPr="00A03B1B">
          <w:rPr>
            <w:rFonts w:eastAsia="SimSun"/>
            <w:iCs/>
            <w:szCs w:val="20"/>
          </w:rPr>
          <w:t xml:space="preserve">RQTOT  =  </w:t>
        </w:r>
      </w:ins>
      <w:ins w:id="1089" w:author="ERCOT" w:date="2025-11-20T07:08:00Z">
        <w:r w:rsidRPr="00A03B1B">
          <w:rPr>
            <w:rFonts w:eastAsia="SimSun"/>
            <w:iCs/>
            <w:position w:val="-22"/>
            <w:szCs w:val="20"/>
          </w:rPr>
          <w:object w:dxaOrig="220" w:dyaOrig="460" w14:anchorId="79001563">
            <v:shape id="_x0000_i1129" type="#_x0000_t75" style="width:20.4pt;height:27pt" o:ole="">
              <v:imagedata r:id="rId149" o:title=""/>
            </v:shape>
            <o:OLEObject Type="Embed" ProgID="Equation.3" ShapeID="_x0000_i1129" DrawAspect="Content" ObjectID="_1831214131" r:id="rId150"/>
          </w:object>
        </w:r>
      </w:ins>
      <w:ins w:id="1090" w:author="ERCOT" w:date="2024-01-22T09:50:00Z">
        <w:r w:rsidRPr="00A03B1B">
          <w:rPr>
            <w:rFonts w:eastAsia="SimSun"/>
            <w:iCs/>
            <w:szCs w:val="20"/>
          </w:rPr>
          <w:t>(</w:t>
        </w:r>
      </w:ins>
      <w:r w:rsidRPr="00A03B1B">
        <w:rPr>
          <w:rFonts w:eastAsia="SimSun"/>
          <w:iCs/>
          <w:position w:val="-18"/>
          <w:szCs w:val="20"/>
        </w:rPr>
        <w:object w:dxaOrig="285" w:dyaOrig="570" w14:anchorId="134160B1">
          <v:shape id="_x0000_i1130" type="#_x0000_t75" style="width:15.6pt;height:26.4pt" o:ole="">
            <v:imagedata r:id="rId138" o:title=""/>
          </v:shape>
          <o:OLEObject Type="Embed" ProgID="Equation.3" ShapeID="_x0000_i1130" DrawAspect="Content" ObjectID="_1831214132" r:id="rId151"/>
        </w:object>
      </w:r>
      <w:ins w:id="1091" w:author="ERCOT" w:date="2024-01-22T09:50:00Z">
        <w:r w:rsidRPr="00A03B1B">
          <w:rPr>
            <w:rFonts w:eastAsia="SimSun"/>
            <w:iCs/>
            <w:szCs w:val="20"/>
          </w:rPr>
          <w:t>PC</w:t>
        </w:r>
      </w:ins>
      <w:ins w:id="1092" w:author="ERCOT" w:date="2024-01-22T09:52:00Z">
        <w:r w:rsidRPr="00A03B1B">
          <w:rPr>
            <w:rFonts w:eastAsia="SimSun"/>
            <w:iCs/>
            <w:szCs w:val="20"/>
          </w:rPr>
          <w:t>DR</w:t>
        </w:r>
      </w:ins>
      <w:ins w:id="1093" w:author="ERCOT" w:date="2024-01-22T09:50:00Z">
        <w:r w:rsidRPr="00A03B1B">
          <w:rPr>
            <w:rFonts w:eastAsia="SimSun"/>
            <w:iCs/>
            <w:szCs w:val="20"/>
          </w:rPr>
          <w:t>RR</w:t>
        </w:r>
        <w:r w:rsidRPr="00A03B1B">
          <w:rPr>
            <w:rFonts w:eastAsia="SimSun"/>
            <w:i/>
            <w:iCs/>
            <w:szCs w:val="20"/>
          </w:rPr>
          <w:t xml:space="preserve"> </w:t>
        </w:r>
        <w:r w:rsidRPr="00A03B1B">
          <w:rPr>
            <w:rFonts w:eastAsia="SimSun"/>
            <w:i/>
            <w:iCs/>
            <w:szCs w:val="20"/>
            <w:vertAlign w:val="subscript"/>
          </w:rPr>
          <w:t>r, q, DAM</w:t>
        </w:r>
        <w:r w:rsidRPr="00A03B1B">
          <w:rPr>
            <w:rFonts w:eastAsia="SimSun"/>
            <w:iCs/>
            <w:szCs w:val="20"/>
          </w:rPr>
          <w:t xml:space="preserve"> + </w:t>
        </w:r>
      </w:ins>
      <w:ins w:id="1094" w:author="ERCOT" w:date="2025-07-28T10:51:00Z">
        <w:r w:rsidRPr="00A03B1B">
          <w:rPr>
            <w:rFonts w:eastAsia="SimSun"/>
            <w:iCs/>
            <w:szCs w:val="20"/>
          </w:rPr>
          <w:t xml:space="preserve">DAECROAWD </w:t>
        </w:r>
        <w:r w:rsidRPr="00A03B1B">
          <w:rPr>
            <w:rFonts w:eastAsia="SimSun"/>
            <w:i/>
            <w:iCs/>
            <w:szCs w:val="20"/>
            <w:vertAlign w:val="subscript"/>
          </w:rPr>
          <w:t>q</w:t>
        </w:r>
        <w:r w:rsidRPr="00A03B1B">
          <w:rPr>
            <w:rFonts w:eastAsia="SimSun"/>
            <w:iCs/>
            <w:szCs w:val="20"/>
          </w:rPr>
          <w:t xml:space="preserve"> + </w:t>
        </w:r>
      </w:ins>
      <w:ins w:id="1095" w:author="ERCOT" w:date="2024-01-22T09:50:00Z">
        <w:r w:rsidRPr="00A03B1B">
          <w:rPr>
            <w:rFonts w:eastAsia="SimSun"/>
            <w:iCs/>
            <w:szCs w:val="20"/>
          </w:rPr>
          <w:t>DASA</w:t>
        </w:r>
      </w:ins>
      <w:ins w:id="1096" w:author="ERCOT" w:date="2024-01-22T09:52:00Z">
        <w:r w:rsidRPr="00A03B1B">
          <w:rPr>
            <w:rFonts w:eastAsia="SimSun"/>
            <w:iCs/>
            <w:szCs w:val="20"/>
          </w:rPr>
          <w:t>DR</w:t>
        </w:r>
      </w:ins>
      <w:ins w:id="1097" w:author="ERCOT" w:date="2024-01-22T09:50:00Z">
        <w:r w:rsidRPr="00A03B1B">
          <w:rPr>
            <w:rFonts w:eastAsia="SimSun"/>
            <w:iCs/>
            <w:szCs w:val="20"/>
          </w:rPr>
          <w:t xml:space="preserve">RQ </w:t>
        </w:r>
        <w:r w:rsidRPr="00A03B1B">
          <w:rPr>
            <w:rFonts w:eastAsia="SimSun"/>
            <w:i/>
            <w:iCs/>
            <w:szCs w:val="20"/>
            <w:vertAlign w:val="subscript"/>
          </w:rPr>
          <w:t>q</w:t>
        </w:r>
        <w:r w:rsidRPr="00A03B1B">
          <w:rPr>
            <w:rFonts w:eastAsia="SimSun"/>
            <w:iCs/>
            <w:szCs w:val="20"/>
          </w:rPr>
          <w:t>)</w:t>
        </w:r>
      </w:ins>
    </w:p>
    <w:p w14:paraId="193729E5" w14:textId="77777777" w:rsidR="00A03B1B" w:rsidRPr="00A03B1B" w:rsidRDefault="00A03B1B" w:rsidP="00A03B1B">
      <w:pPr>
        <w:rPr>
          <w:ins w:id="1098" w:author="ERCOT" w:date="2024-01-22T09:50:00Z"/>
          <w:rFonts w:eastAsia="SimSun"/>
        </w:rPr>
      </w:pPr>
      <w:ins w:id="1099" w:author="ERCOT" w:date="2024-01-22T09:50:00Z">
        <w:r w:rsidRPr="00A03B1B">
          <w:rPr>
            <w:rFonts w:eastAsia="SimSun"/>
          </w:rPr>
          <w:t>The above variables are defined as follows:</w:t>
        </w:r>
      </w:ins>
    </w:p>
    <w:tbl>
      <w:tblPr>
        <w:tblW w:w="909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55"/>
        <w:gridCol w:w="6235"/>
      </w:tblGrid>
      <w:tr w:rsidR="00A03B1B" w:rsidRPr="00A03B1B" w14:paraId="697738B4" w14:textId="77777777" w:rsidTr="00B31BB1">
        <w:trPr>
          <w:cantSplit/>
          <w:tblHeader/>
          <w:ins w:id="110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44EEFC6" w14:textId="77777777" w:rsidR="00A03B1B" w:rsidRPr="00A03B1B" w:rsidRDefault="00A03B1B" w:rsidP="00A03B1B">
            <w:pPr>
              <w:spacing w:after="240"/>
              <w:rPr>
                <w:ins w:id="1101" w:author="ERCOT" w:date="2024-01-22T09:50:00Z"/>
                <w:rFonts w:eastAsia="SimSun"/>
                <w:b/>
                <w:iCs/>
                <w:sz w:val="20"/>
                <w:szCs w:val="20"/>
              </w:rPr>
            </w:pPr>
            <w:ins w:id="1102" w:author="ERCOT" w:date="2024-01-22T09:50:00Z">
              <w:r w:rsidRPr="00A03B1B">
                <w:rPr>
                  <w:rFonts w:eastAsia="SimSun"/>
                  <w:b/>
                  <w:sz w:val="20"/>
                  <w:szCs w:val="20"/>
                </w:rPr>
                <w:t>Variable</w:t>
              </w:r>
            </w:ins>
          </w:p>
        </w:tc>
        <w:tc>
          <w:tcPr>
            <w:tcW w:w="755" w:type="dxa"/>
            <w:tcBorders>
              <w:top w:val="single" w:sz="4" w:space="0" w:color="auto"/>
              <w:left w:val="single" w:sz="4" w:space="0" w:color="auto"/>
              <w:bottom w:val="single" w:sz="4" w:space="0" w:color="auto"/>
              <w:right w:val="single" w:sz="4" w:space="0" w:color="auto"/>
            </w:tcBorders>
            <w:hideMark/>
          </w:tcPr>
          <w:p w14:paraId="13517342" w14:textId="77777777" w:rsidR="00A03B1B" w:rsidRPr="00A03B1B" w:rsidRDefault="00A03B1B" w:rsidP="00A03B1B">
            <w:pPr>
              <w:spacing w:after="240"/>
              <w:rPr>
                <w:ins w:id="1103" w:author="ERCOT" w:date="2024-01-22T09:50:00Z"/>
                <w:rFonts w:eastAsia="SimSun"/>
                <w:b/>
                <w:iCs/>
                <w:sz w:val="20"/>
                <w:szCs w:val="20"/>
              </w:rPr>
            </w:pPr>
            <w:ins w:id="1104" w:author="ERCOT" w:date="2024-01-22T09:50:00Z">
              <w:r w:rsidRPr="00A03B1B">
                <w:rPr>
                  <w:rFonts w:eastAsia="SimSun"/>
                  <w:b/>
                  <w:iCs/>
                  <w:sz w:val="20"/>
                  <w:szCs w:val="20"/>
                </w:rPr>
                <w:t>Unit</w:t>
              </w:r>
            </w:ins>
          </w:p>
        </w:tc>
        <w:tc>
          <w:tcPr>
            <w:tcW w:w="6235" w:type="dxa"/>
            <w:tcBorders>
              <w:top w:val="single" w:sz="4" w:space="0" w:color="auto"/>
              <w:left w:val="single" w:sz="4" w:space="0" w:color="auto"/>
              <w:bottom w:val="single" w:sz="4" w:space="0" w:color="auto"/>
              <w:right w:val="single" w:sz="4" w:space="0" w:color="auto"/>
            </w:tcBorders>
            <w:hideMark/>
          </w:tcPr>
          <w:p w14:paraId="36BF71A3" w14:textId="77777777" w:rsidR="00A03B1B" w:rsidRPr="00A03B1B" w:rsidRDefault="00A03B1B" w:rsidP="00A03B1B">
            <w:pPr>
              <w:spacing w:after="240"/>
              <w:rPr>
                <w:ins w:id="1105" w:author="ERCOT" w:date="2024-01-22T09:50:00Z"/>
                <w:rFonts w:eastAsia="SimSun"/>
                <w:b/>
                <w:iCs/>
                <w:sz w:val="20"/>
                <w:szCs w:val="20"/>
              </w:rPr>
            </w:pPr>
            <w:ins w:id="1106" w:author="ERCOT" w:date="2024-01-22T09:50:00Z">
              <w:r w:rsidRPr="00A03B1B">
                <w:rPr>
                  <w:rFonts w:eastAsia="SimSun"/>
                  <w:b/>
                  <w:iCs/>
                  <w:sz w:val="20"/>
                  <w:szCs w:val="20"/>
                </w:rPr>
                <w:t>Description</w:t>
              </w:r>
            </w:ins>
          </w:p>
        </w:tc>
      </w:tr>
      <w:tr w:rsidR="00A03B1B" w:rsidRPr="00A03B1B" w14:paraId="22FE7E85" w14:textId="77777777" w:rsidTr="00B31BB1">
        <w:trPr>
          <w:cantSplit/>
          <w:ins w:id="1107"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DC73DF7" w14:textId="77777777" w:rsidR="00A03B1B" w:rsidRPr="00A03B1B" w:rsidRDefault="00A03B1B" w:rsidP="00A03B1B">
            <w:pPr>
              <w:spacing w:after="60"/>
              <w:rPr>
                <w:ins w:id="1108" w:author="ERCOT" w:date="2024-01-22T09:50:00Z"/>
                <w:rFonts w:eastAsia="SimSun"/>
                <w:iCs/>
                <w:sz w:val="20"/>
                <w:szCs w:val="20"/>
              </w:rPr>
            </w:pPr>
            <w:ins w:id="1109" w:author="ERCOT" w:date="2024-01-22T09:50:00Z">
              <w:r w:rsidRPr="00A03B1B">
                <w:rPr>
                  <w:rFonts w:eastAsia="SimSun"/>
                  <w:iCs/>
                  <w:sz w:val="20"/>
                  <w:szCs w:val="20"/>
                </w:rPr>
                <w:t>DARTPC</w:t>
              </w:r>
            </w:ins>
            <w:ins w:id="1110" w:author="ERCOT" w:date="2024-01-22T09:57:00Z">
              <w:r w:rsidRPr="00A03B1B">
                <w:rPr>
                  <w:rFonts w:eastAsia="SimSun"/>
                  <w:iCs/>
                  <w:sz w:val="20"/>
                  <w:szCs w:val="20"/>
                </w:rPr>
                <w:t>DRR</w:t>
              </w:r>
            </w:ins>
            <w:ins w:id="1111" w:author="ERCOT" w:date="2024-01-22T09:50:00Z">
              <w:r w:rsidRPr="00A03B1B">
                <w:rPr>
                  <w:rFonts w:eastAsia="SimSun"/>
                  <w:iCs/>
                  <w:sz w:val="20"/>
                  <w:szCs w:val="20"/>
                </w:rPr>
                <w:t xml:space="preserve">AMT </w:t>
              </w:r>
              <w:r w:rsidRPr="00A03B1B">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7FA0E7C5" w14:textId="77777777" w:rsidR="00A03B1B" w:rsidRPr="00A03B1B" w:rsidRDefault="00A03B1B" w:rsidP="00A03B1B">
            <w:pPr>
              <w:spacing w:after="60"/>
              <w:rPr>
                <w:ins w:id="1112" w:author="ERCOT" w:date="2024-01-22T09:50:00Z"/>
                <w:rFonts w:eastAsia="SimSun"/>
                <w:iCs/>
                <w:sz w:val="20"/>
                <w:szCs w:val="20"/>
              </w:rPr>
            </w:pPr>
            <w:ins w:id="1113" w:author="ERCOT" w:date="2024-01-22T09:50:00Z">
              <w:r w:rsidRPr="00A03B1B">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5AE875DD" w14:textId="77777777" w:rsidR="00A03B1B" w:rsidRPr="00A03B1B" w:rsidRDefault="00A03B1B" w:rsidP="00A03B1B">
            <w:pPr>
              <w:spacing w:after="60"/>
              <w:rPr>
                <w:ins w:id="1114" w:author="ERCOT" w:date="2024-01-22T09:50:00Z"/>
                <w:rFonts w:eastAsia="SimSun"/>
                <w:iCs/>
                <w:sz w:val="20"/>
                <w:szCs w:val="20"/>
              </w:rPr>
            </w:pPr>
            <w:ins w:id="1115" w:author="ERCOT" w:date="2024-01-22T09:50:00Z">
              <w:r w:rsidRPr="00A03B1B">
                <w:rPr>
                  <w:rFonts w:eastAsia="SimSun"/>
                  <w:i/>
                  <w:iCs/>
                  <w:sz w:val="20"/>
                  <w:szCs w:val="20"/>
                </w:rPr>
                <w:t xml:space="preserve">Day-Ahead Updated Real-Time Procured Capacity for </w:t>
              </w:r>
            </w:ins>
            <w:ins w:id="1116" w:author="ERCOT" w:date="2024-01-22T09:58:00Z">
              <w:r w:rsidRPr="00A03B1B">
                <w:rPr>
                  <w:rFonts w:eastAsia="SimSun"/>
                  <w:i/>
                  <w:sz w:val="20"/>
                  <w:szCs w:val="20"/>
                </w:rPr>
                <w:t>Dispatchable Reliability Reserve</w:t>
              </w:r>
            </w:ins>
            <w:ins w:id="1117" w:author="ERCOT" w:date="2024-01-22T09:50:00Z">
              <w:r w:rsidRPr="00A03B1B">
                <w:rPr>
                  <w:rFonts w:eastAsia="SimSun"/>
                  <w:i/>
                  <w:sz w:val="20"/>
                  <w:szCs w:val="20"/>
                </w:rPr>
                <w:t xml:space="preserve"> Service </w:t>
              </w:r>
              <w:r w:rsidRPr="00A03B1B">
                <w:rPr>
                  <w:rFonts w:eastAsia="SimSun"/>
                  <w:i/>
                  <w:iCs/>
                  <w:sz w:val="20"/>
                  <w:szCs w:val="20"/>
                </w:rPr>
                <w:t>Amount by QSE</w:t>
              </w:r>
              <w:r w:rsidRPr="00A03B1B">
                <w:rPr>
                  <w:rFonts w:eastAsia="SimSun"/>
                  <w:iCs/>
                  <w:sz w:val="20"/>
                  <w:szCs w:val="20"/>
                </w:rPr>
                <w:t xml:space="preserve">—The payment or charge to QSE </w:t>
              </w:r>
              <w:r w:rsidRPr="00A03B1B">
                <w:rPr>
                  <w:rFonts w:eastAsia="SimSun"/>
                  <w:i/>
                  <w:iCs/>
                  <w:sz w:val="20"/>
                  <w:szCs w:val="20"/>
                </w:rPr>
                <w:t>q</w:t>
              </w:r>
              <w:r w:rsidRPr="00A03B1B">
                <w:rPr>
                  <w:rFonts w:eastAsia="SimSun"/>
                  <w:iCs/>
                  <w:sz w:val="20"/>
                  <w:szCs w:val="20"/>
                </w:rPr>
                <w:t xml:space="preserve"> for </w:t>
              </w:r>
            </w:ins>
            <w:ins w:id="1118" w:author="ERCOT" w:date="2024-01-22T09:58:00Z">
              <w:r w:rsidRPr="00A03B1B">
                <w:rPr>
                  <w:rFonts w:eastAsia="SimSun"/>
                  <w:iCs/>
                  <w:sz w:val="20"/>
                  <w:szCs w:val="20"/>
                </w:rPr>
                <w:t>DRRS</w:t>
              </w:r>
            </w:ins>
            <w:ins w:id="1119" w:author="ERCOT" w:date="2024-01-22T09:50:00Z">
              <w:r w:rsidRPr="00A03B1B">
                <w:rPr>
                  <w:rFonts w:eastAsia="SimSun"/>
                  <w:iCs/>
                  <w:sz w:val="20"/>
                  <w:szCs w:val="20"/>
                </w:rPr>
                <w:t xml:space="preserve"> for the re-calculated Real-Time obligation for the Operating Hour.</w:t>
              </w:r>
            </w:ins>
          </w:p>
        </w:tc>
      </w:tr>
      <w:tr w:rsidR="00A03B1B" w:rsidRPr="00A03B1B" w14:paraId="260DA464" w14:textId="77777777" w:rsidTr="00B31BB1">
        <w:trPr>
          <w:cantSplit/>
          <w:ins w:id="1120"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84888FD" w14:textId="77777777" w:rsidR="00A03B1B" w:rsidRPr="00A03B1B" w:rsidRDefault="00A03B1B" w:rsidP="00A03B1B">
            <w:pPr>
              <w:spacing w:after="60"/>
              <w:rPr>
                <w:ins w:id="1121" w:author="ERCOT" w:date="2024-01-22T09:50:00Z"/>
                <w:rFonts w:eastAsia="SimSun"/>
                <w:iCs/>
                <w:sz w:val="20"/>
                <w:szCs w:val="20"/>
              </w:rPr>
            </w:pPr>
            <w:ins w:id="1122" w:author="ERCOT" w:date="2024-01-22T09:50:00Z">
              <w:r w:rsidRPr="00A03B1B">
                <w:rPr>
                  <w:rFonts w:eastAsia="SimSun"/>
                  <w:iCs/>
                  <w:sz w:val="20"/>
                  <w:szCs w:val="20"/>
                </w:rPr>
                <w:t>DA</w:t>
              </w:r>
            </w:ins>
            <w:ins w:id="1123" w:author="ERCOT" w:date="2024-01-22T09:57:00Z">
              <w:r w:rsidRPr="00A03B1B">
                <w:rPr>
                  <w:rFonts w:eastAsia="SimSun"/>
                  <w:iCs/>
                  <w:sz w:val="20"/>
                  <w:szCs w:val="20"/>
                </w:rPr>
                <w:t>DRR</w:t>
              </w:r>
            </w:ins>
            <w:ins w:id="1124" w:author="ERCOT" w:date="2024-01-22T09:50:00Z">
              <w:r w:rsidRPr="00A03B1B">
                <w:rPr>
                  <w:rFonts w:eastAsia="SimSun"/>
                  <w:iCs/>
                  <w:sz w:val="20"/>
                  <w:szCs w:val="20"/>
                </w:rPr>
                <w:t>PR</w:t>
              </w:r>
            </w:ins>
          </w:p>
        </w:tc>
        <w:tc>
          <w:tcPr>
            <w:tcW w:w="755" w:type="dxa"/>
            <w:tcBorders>
              <w:top w:val="single" w:sz="4" w:space="0" w:color="auto"/>
              <w:left w:val="single" w:sz="4" w:space="0" w:color="auto"/>
              <w:bottom w:val="single" w:sz="4" w:space="0" w:color="auto"/>
              <w:right w:val="single" w:sz="4" w:space="0" w:color="auto"/>
            </w:tcBorders>
            <w:hideMark/>
          </w:tcPr>
          <w:p w14:paraId="31BC0F21" w14:textId="77777777" w:rsidR="00A03B1B" w:rsidRPr="00A03B1B" w:rsidRDefault="00A03B1B" w:rsidP="00A03B1B">
            <w:pPr>
              <w:spacing w:after="60"/>
              <w:rPr>
                <w:ins w:id="1125" w:author="ERCOT" w:date="2024-01-22T09:50:00Z"/>
                <w:rFonts w:eastAsia="SimSun"/>
                <w:iCs/>
                <w:sz w:val="20"/>
                <w:szCs w:val="20"/>
              </w:rPr>
            </w:pPr>
            <w:ins w:id="1126" w:author="ERCOT" w:date="2024-01-22T09:50:00Z">
              <w:r w:rsidRPr="00A03B1B">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169D27D4" w14:textId="77777777" w:rsidR="00A03B1B" w:rsidRPr="00A03B1B" w:rsidRDefault="00A03B1B" w:rsidP="00A03B1B">
            <w:pPr>
              <w:spacing w:after="60"/>
              <w:rPr>
                <w:ins w:id="1127" w:author="ERCOT" w:date="2024-01-22T09:50:00Z"/>
                <w:rFonts w:eastAsia="SimSun"/>
                <w:i/>
                <w:iCs/>
                <w:sz w:val="20"/>
                <w:szCs w:val="20"/>
              </w:rPr>
            </w:pPr>
            <w:ins w:id="1128" w:author="ERCOT" w:date="2024-01-22T09:50:00Z">
              <w:r w:rsidRPr="00A03B1B">
                <w:rPr>
                  <w:rFonts w:eastAsia="SimSun"/>
                  <w:i/>
                  <w:iCs/>
                  <w:sz w:val="20"/>
                  <w:szCs w:val="20"/>
                </w:rPr>
                <w:t xml:space="preserve">Day-Ahead </w:t>
              </w:r>
            </w:ins>
            <w:ins w:id="1129" w:author="ERCOT" w:date="2024-01-22T09:58:00Z">
              <w:r w:rsidRPr="00A03B1B">
                <w:rPr>
                  <w:rFonts w:eastAsia="SimSun"/>
                  <w:i/>
                  <w:iCs/>
                  <w:sz w:val="20"/>
                  <w:szCs w:val="20"/>
                </w:rPr>
                <w:t xml:space="preserve">Dispatchable Reliability Reserve Service </w:t>
              </w:r>
            </w:ins>
            <w:ins w:id="1130" w:author="ERCOT" w:date="2024-01-22T09:50:00Z">
              <w:r w:rsidRPr="00A03B1B">
                <w:rPr>
                  <w:rFonts w:eastAsia="SimSun"/>
                  <w:i/>
                  <w:iCs/>
                  <w:sz w:val="20"/>
                  <w:szCs w:val="20"/>
                </w:rPr>
                <w:t>Price</w:t>
              </w:r>
              <w:r w:rsidRPr="00A03B1B">
                <w:rPr>
                  <w:rFonts w:eastAsia="SimSun"/>
                  <w:iCs/>
                  <w:sz w:val="20"/>
                  <w:szCs w:val="20"/>
                </w:rPr>
                <w:t xml:space="preserve">—The DAM </w:t>
              </w:r>
            </w:ins>
            <w:ins w:id="1131" w:author="ERCOT" w:date="2024-01-22T10:02:00Z">
              <w:r w:rsidRPr="00A03B1B">
                <w:rPr>
                  <w:rFonts w:eastAsia="SimSun"/>
                  <w:iCs/>
                  <w:sz w:val="20"/>
                  <w:szCs w:val="20"/>
                </w:rPr>
                <w:t xml:space="preserve">DRRS </w:t>
              </w:r>
            </w:ins>
            <w:ins w:id="1132" w:author="ERCOT" w:date="2024-01-22T09:50:00Z">
              <w:r w:rsidRPr="00A03B1B">
                <w:rPr>
                  <w:rFonts w:eastAsia="SimSun"/>
                  <w:iCs/>
                  <w:sz w:val="20"/>
                  <w:szCs w:val="20"/>
                </w:rPr>
                <w:t>price for the Operating Hour.</w:t>
              </w:r>
            </w:ins>
          </w:p>
        </w:tc>
      </w:tr>
      <w:tr w:rsidR="00A03B1B" w:rsidRPr="00A03B1B" w14:paraId="7C8B72DC" w14:textId="77777777" w:rsidTr="00B31BB1">
        <w:trPr>
          <w:cantSplit/>
          <w:ins w:id="1133"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46868E4" w14:textId="77777777" w:rsidR="00A03B1B" w:rsidRPr="00A03B1B" w:rsidRDefault="00A03B1B" w:rsidP="00A03B1B">
            <w:pPr>
              <w:spacing w:after="60"/>
              <w:rPr>
                <w:ins w:id="1134" w:author="ERCOT" w:date="2024-01-22T09:50:00Z"/>
                <w:rFonts w:eastAsia="SimSun"/>
                <w:iCs/>
                <w:sz w:val="20"/>
                <w:szCs w:val="20"/>
              </w:rPr>
            </w:pPr>
            <w:ins w:id="1135" w:author="ERCOT" w:date="2024-01-22T09:50:00Z">
              <w:r w:rsidRPr="00A03B1B">
                <w:rPr>
                  <w:rFonts w:eastAsia="SimSun"/>
                  <w:iCs/>
                  <w:sz w:val="20"/>
                  <w:szCs w:val="20"/>
                </w:rPr>
                <w:t>DA</w:t>
              </w:r>
            </w:ins>
            <w:ins w:id="1136" w:author="ERCOT" w:date="2024-01-22T10:02:00Z">
              <w:r w:rsidRPr="00A03B1B">
                <w:rPr>
                  <w:rFonts w:eastAsia="SimSun"/>
                  <w:iCs/>
                  <w:sz w:val="20"/>
                  <w:szCs w:val="20"/>
                </w:rPr>
                <w:t>DRR</w:t>
              </w:r>
            </w:ins>
            <w:ins w:id="1137" w:author="ERCOT" w:date="2024-01-22T09:50:00Z">
              <w:r w:rsidRPr="00A03B1B">
                <w:rPr>
                  <w:rFonts w:eastAsia="SimSun"/>
                  <w:iCs/>
                  <w:sz w:val="20"/>
                  <w:szCs w:val="20"/>
                </w:rPr>
                <w:t>NOBL</w:t>
              </w:r>
              <w:r w:rsidRPr="00A03B1B">
                <w:rPr>
                  <w:rFonts w:eastAsia="SimSun"/>
                  <w:iCs/>
                  <w:sz w:val="20"/>
                  <w:szCs w:val="20"/>
                  <w:vertAlign w:val="subscript"/>
                </w:rPr>
                <w:t xml:space="preserve"> </w:t>
              </w:r>
              <w:r w:rsidRPr="00A03B1B">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648CE77D" w14:textId="77777777" w:rsidR="00A03B1B" w:rsidRPr="00A03B1B" w:rsidRDefault="00A03B1B" w:rsidP="00A03B1B">
            <w:pPr>
              <w:spacing w:after="60"/>
              <w:rPr>
                <w:ins w:id="1138" w:author="ERCOT" w:date="2024-01-22T09:50:00Z"/>
                <w:rFonts w:eastAsia="SimSun"/>
                <w:iCs/>
                <w:sz w:val="20"/>
                <w:szCs w:val="20"/>
              </w:rPr>
            </w:pPr>
            <w:ins w:id="1139" w:author="ERCOT" w:date="2024-01-22T09:50:00Z">
              <w:r w:rsidRPr="00A03B1B">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0C999F93" w14:textId="77777777" w:rsidR="00A03B1B" w:rsidRPr="00A03B1B" w:rsidRDefault="00A03B1B" w:rsidP="00A03B1B">
            <w:pPr>
              <w:spacing w:after="60"/>
              <w:rPr>
                <w:ins w:id="1140" w:author="ERCOT" w:date="2024-01-22T09:50:00Z"/>
                <w:rFonts w:eastAsia="SimSun"/>
                <w:iCs/>
                <w:sz w:val="20"/>
                <w:szCs w:val="20"/>
              </w:rPr>
            </w:pPr>
            <w:ins w:id="1141" w:author="ERCOT" w:date="2024-01-22T09:50:00Z">
              <w:r w:rsidRPr="00A03B1B">
                <w:rPr>
                  <w:rFonts w:eastAsia="SimSun"/>
                  <w:i/>
                  <w:iCs/>
                  <w:sz w:val="20"/>
                  <w:szCs w:val="20"/>
                </w:rPr>
                <w:t xml:space="preserve">Day-Ahead </w:t>
              </w:r>
            </w:ins>
            <w:ins w:id="1142" w:author="ERCOT" w:date="2024-01-22T09:58:00Z">
              <w:r w:rsidRPr="00A03B1B">
                <w:rPr>
                  <w:rFonts w:eastAsia="SimSun"/>
                  <w:i/>
                  <w:iCs/>
                  <w:sz w:val="20"/>
                  <w:szCs w:val="20"/>
                </w:rPr>
                <w:t xml:space="preserve">Dispatchable Reliability Reserve Service </w:t>
              </w:r>
            </w:ins>
            <w:ins w:id="1143" w:author="ERCOT" w:date="2024-01-22T09:50:00Z">
              <w:r w:rsidRPr="00A03B1B">
                <w:rPr>
                  <w:rFonts w:eastAsia="SimSun"/>
                  <w:i/>
                  <w:iCs/>
                  <w:sz w:val="20"/>
                  <w:szCs w:val="20"/>
                </w:rPr>
                <w:t>New Obligation per QSE</w:t>
              </w:r>
              <w:r w:rsidRPr="00A03B1B">
                <w:rPr>
                  <w:rFonts w:eastAsia="SimSun"/>
                  <w:iCs/>
                  <w:sz w:val="20"/>
                  <w:szCs w:val="20"/>
                </w:rPr>
                <w:t xml:space="preserve">—The updated </w:t>
              </w:r>
            </w:ins>
            <w:ins w:id="1144" w:author="ERCOT" w:date="2024-01-22T10:02:00Z">
              <w:r w:rsidRPr="00A03B1B">
                <w:rPr>
                  <w:rFonts w:eastAsia="SimSun"/>
                  <w:iCs/>
                  <w:sz w:val="20"/>
                  <w:szCs w:val="20"/>
                </w:rPr>
                <w:t xml:space="preserve">DRRS </w:t>
              </w:r>
            </w:ins>
            <w:ins w:id="1145" w:author="ERCOT" w:date="2024-01-22T09:50:00Z">
              <w:r w:rsidRPr="00A03B1B">
                <w:rPr>
                  <w:rFonts w:eastAsia="SimSun"/>
                  <w:iCs/>
                  <w:sz w:val="20"/>
                  <w:szCs w:val="20"/>
                </w:rPr>
                <w:t xml:space="preserve">Ancillary Service Obligation in Real-Time for QSE </w:t>
              </w:r>
              <w:r w:rsidRPr="00A03B1B">
                <w:rPr>
                  <w:rFonts w:eastAsia="SimSun"/>
                  <w:i/>
                  <w:iCs/>
                  <w:sz w:val="20"/>
                  <w:szCs w:val="20"/>
                </w:rPr>
                <w:t>q</w:t>
              </w:r>
              <w:r w:rsidRPr="00A03B1B">
                <w:rPr>
                  <w:rFonts w:eastAsia="SimSun"/>
                  <w:iCs/>
                  <w:sz w:val="20"/>
                  <w:szCs w:val="20"/>
                </w:rPr>
                <w:t xml:space="preserve"> for the Operating Hour.</w:t>
              </w:r>
            </w:ins>
          </w:p>
        </w:tc>
      </w:tr>
      <w:tr w:rsidR="00A03B1B" w:rsidRPr="00A03B1B" w14:paraId="52665909" w14:textId="77777777" w:rsidTr="00B31BB1">
        <w:trPr>
          <w:cantSplit/>
          <w:ins w:id="114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CC2656D" w14:textId="77777777" w:rsidR="00A03B1B" w:rsidRPr="00A03B1B" w:rsidRDefault="00A03B1B" w:rsidP="00A03B1B">
            <w:pPr>
              <w:spacing w:after="60"/>
              <w:rPr>
                <w:ins w:id="1147" w:author="ERCOT" w:date="2024-01-22T09:50:00Z"/>
                <w:rFonts w:eastAsia="SimSun"/>
                <w:sz w:val="20"/>
                <w:szCs w:val="20"/>
              </w:rPr>
            </w:pPr>
            <w:ins w:id="1148" w:author="ERCOT" w:date="2024-01-22T09:50:00Z">
              <w:r w:rsidRPr="00A03B1B">
                <w:rPr>
                  <w:rFonts w:eastAsia="SimSun"/>
                  <w:iCs/>
                  <w:sz w:val="20"/>
                  <w:szCs w:val="20"/>
                </w:rPr>
                <w:t>PC</w:t>
              </w:r>
            </w:ins>
            <w:ins w:id="1149" w:author="ERCOT" w:date="2024-01-22T10:02:00Z">
              <w:r w:rsidRPr="00A03B1B">
                <w:rPr>
                  <w:rFonts w:eastAsia="SimSun"/>
                  <w:iCs/>
                  <w:sz w:val="20"/>
                  <w:szCs w:val="20"/>
                </w:rPr>
                <w:t>DRR</w:t>
              </w:r>
            </w:ins>
            <w:ins w:id="1150" w:author="ERCOT" w:date="2024-01-22T09:50:00Z">
              <w:r w:rsidRPr="00A03B1B">
                <w:rPr>
                  <w:rFonts w:eastAsia="SimSun"/>
                  <w:iCs/>
                  <w:sz w:val="20"/>
                  <w:szCs w:val="20"/>
                </w:rPr>
                <w:t xml:space="preserve">R </w:t>
              </w:r>
              <w:r w:rsidRPr="00A03B1B">
                <w:rPr>
                  <w:rFonts w:eastAsia="SimSun"/>
                  <w:i/>
                  <w:iCs/>
                  <w:sz w:val="20"/>
                  <w:szCs w:val="20"/>
                  <w:vertAlign w:val="subscript"/>
                </w:rPr>
                <w:t>r,</w:t>
              </w:r>
              <w:r w:rsidRPr="00A03B1B">
                <w:rPr>
                  <w:rFonts w:eastAsia="SimSun"/>
                  <w:i/>
                  <w:iCs/>
                  <w:sz w:val="20"/>
                  <w:szCs w:val="20"/>
                </w:rPr>
                <w:t xml:space="preserve"> </w:t>
              </w:r>
              <w:r w:rsidRPr="00A03B1B">
                <w:rPr>
                  <w:rFonts w:eastAsia="SimSun"/>
                  <w:i/>
                  <w:iCs/>
                  <w:sz w:val="20"/>
                  <w:szCs w:val="20"/>
                  <w:vertAlign w:val="subscript"/>
                </w:rPr>
                <w:t>q, DAM</w:t>
              </w:r>
            </w:ins>
          </w:p>
        </w:tc>
        <w:tc>
          <w:tcPr>
            <w:tcW w:w="755" w:type="dxa"/>
            <w:tcBorders>
              <w:top w:val="single" w:sz="4" w:space="0" w:color="auto"/>
              <w:left w:val="single" w:sz="4" w:space="0" w:color="auto"/>
              <w:bottom w:val="single" w:sz="4" w:space="0" w:color="auto"/>
              <w:right w:val="single" w:sz="4" w:space="0" w:color="auto"/>
            </w:tcBorders>
            <w:hideMark/>
          </w:tcPr>
          <w:p w14:paraId="18B9B1AF" w14:textId="77777777" w:rsidR="00A03B1B" w:rsidRPr="00A03B1B" w:rsidRDefault="00A03B1B" w:rsidP="00A03B1B">
            <w:pPr>
              <w:spacing w:after="60"/>
              <w:rPr>
                <w:ins w:id="1151" w:author="ERCOT" w:date="2024-01-22T09:50:00Z"/>
                <w:rFonts w:eastAsia="SimSun"/>
                <w:sz w:val="20"/>
                <w:szCs w:val="20"/>
              </w:rPr>
            </w:pPr>
            <w:ins w:id="1152" w:author="ERCOT" w:date="2024-01-22T09:50:00Z">
              <w:r w:rsidRPr="00A03B1B">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26E24B0F" w14:textId="77777777" w:rsidR="00A03B1B" w:rsidRPr="00A03B1B" w:rsidRDefault="00A03B1B" w:rsidP="00A03B1B">
            <w:pPr>
              <w:spacing w:after="60"/>
              <w:rPr>
                <w:ins w:id="1153" w:author="ERCOT" w:date="2024-01-22T09:50:00Z"/>
                <w:rFonts w:eastAsia="SimSun"/>
                <w:i/>
                <w:iCs/>
                <w:sz w:val="20"/>
                <w:szCs w:val="20"/>
              </w:rPr>
            </w:pPr>
            <w:ins w:id="1154" w:author="ERCOT" w:date="2024-01-22T09:50:00Z">
              <w:r w:rsidRPr="00A03B1B">
                <w:rPr>
                  <w:rFonts w:eastAsia="SimSun"/>
                  <w:i/>
                  <w:sz w:val="20"/>
                  <w:szCs w:val="20"/>
                </w:rPr>
                <w:t xml:space="preserve">Procured Capacity for </w:t>
              </w:r>
            </w:ins>
            <w:ins w:id="1155" w:author="ERCOT" w:date="2024-01-22T09:59:00Z">
              <w:r w:rsidRPr="00A03B1B">
                <w:rPr>
                  <w:rFonts w:eastAsia="SimSun"/>
                  <w:i/>
                  <w:iCs/>
                  <w:sz w:val="20"/>
                  <w:szCs w:val="20"/>
                </w:rPr>
                <w:t xml:space="preserve">Dispatchable Reliability Reserve Service </w:t>
              </w:r>
            </w:ins>
            <w:ins w:id="1156" w:author="ERCOT" w:date="2024-01-22T09:50:00Z">
              <w:r w:rsidRPr="00A03B1B">
                <w:rPr>
                  <w:rFonts w:eastAsia="SimSun"/>
                  <w:i/>
                  <w:sz w:val="20"/>
                  <w:szCs w:val="20"/>
                </w:rPr>
                <w:t>per Resource per QSE in DAM</w:t>
              </w:r>
              <w:r w:rsidRPr="00A03B1B">
                <w:rPr>
                  <w:rFonts w:eastAsia="SimSun"/>
                  <w:sz w:val="20"/>
                  <w:szCs w:val="20"/>
                </w:rPr>
                <w:t xml:space="preserve">—The </w:t>
              </w:r>
            </w:ins>
            <w:ins w:id="1157" w:author="ERCOT" w:date="2024-01-22T10:02:00Z">
              <w:r w:rsidRPr="00A03B1B">
                <w:rPr>
                  <w:rFonts w:eastAsia="SimSun"/>
                  <w:iCs/>
                  <w:sz w:val="20"/>
                  <w:szCs w:val="20"/>
                </w:rPr>
                <w:t>DRRS</w:t>
              </w:r>
              <w:r w:rsidRPr="00A03B1B">
                <w:rPr>
                  <w:rFonts w:eastAsia="SimSun"/>
                  <w:sz w:val="20"/>
                  <w:szCs w:val="20"/>
                </w:rPr>
                <w:t xml:space="preserve"> </w:t>
              </w:r>
            </w:ins>
            <w:ins w:id="1158" w:author="ERCOT" w:date="2024-01-22T09:50:00Z">
              <w:r w:rsidRPr="00A03B1B">
                <w:rPr>
                  <w:rFonts w:eastAsia="SimSun"/>
                  <w:sz w:val="20"/>
                  <w:szCs w:val="20"/>
                </w:rPr>
                <w:t xml:space="preserve">capacity awarded to QSE </w:t>
              </w:r>
              <w:r w:rsidRPr="00A03B1B">
                <w:rPr>
                  <w:rFonts w:eastAsia="SimSun"/>
                  <w:i/>
                  <w:sz w:val="20"/>
                  <w:szCs w:val="20"/>
                </w:rPr>
                <w:t>q</w:t>
              </w:r>
              <w:r w:rsidRPr="00A03B1B">
                <w:rPr>
                  <w:rFonts w:eastAsia="SimSun"/>
                  <w:sz w:val="20"/>
                  <w:szCs w:val="20"/>
                </w:rPr>
                <w:t xml:space="preserve"> in the DAM for Resource </w:t>
              </w:r>
              <w:r w:rsidRPr="00A03B1B">
                <w:rPr>
                  <w:rFonts w:eastAsia="SimSun"/>
                  <w:i/>
                  <w:sz w:val="20"/>
                  <w:szCs w:val="20"/>
                </w:rPr>
                <w:t>r</w:t>
              </w:r>
              <w:r w:rsidRPr="00A03B1B">
                <w:rPr>
                  <w:rFonts w:eastAsia="SimSun"/>
                  <w:sz w:val="20"/>
                  <w:szCs w:val="20"/>
                </w:rPr>
                <w:t xml:space="preserve"> for the </w:t>
              </w:r>
              <w:r w:rsidRPr="00A03B1B">
                <w:rPr>
                  <w:rFonts w:eastAsia="SimSun"/>
                  <w:iCs/>
                  <w:sz w:val="20"/>
                  <w:szCs w:val="20"/>
                </w:rPr>
                <w:t>Operating Hour</w:t>
              </w:r>
              <w:r w:rsidRPr="00A03B1B">
                <w:rPr>
                  <w:rFonts w:eastAsia="SimSun"/>
                  <w:sz w:val="20"/>
                  <w:szCs w:val="20"/>
                </w:rPr>
                <w:t xml:space="preserve">.  Where for a Combined Cycle Train, the Resource </w:t>
              </w:r>
              <w:r w:rsidRPr="00A03B1B">
                <w:rPr>
                  <w:rFonts w:eastAsia="SimSun"/>
                  <w:i/>
                  <w:sz w:val="20"/>
                  <w:szCs w:val="20"/>
                </w:rPr>
                <w:t xml:space="preserve">r </w:t>
              </w:r>
              <w:r w:rsidRPr="00A03B1B">
                <w:rPr>
                  <w:rFonts w:eastAsia="SimSun"/>
                  <w:sz w:val="20"/>
                  <w:szCs w:val="20"/>
                </w:rPr>
                <w:t>is a Combined Cycle Generation Resource within the Combined Cycle Train.</w:t>
              </w:r>
            </w:ins>
          </w:p>
        </w:tc>
      </w:tr>
      <w:tr w:rsidR="00A03B1B" w:rsidRPr="00A03B1B" w14:paraId="73F092CD" w14:textId="77777777" w:rsidTr="00B31BB1">
        <w:trPr>
          <w:cantSplit/>
          <w:ins w:id="1159" w:author="ERCOT" w:date="2025-07-28T10:52:00Z"/>
        </w:trPr>
        <w:tc>
          <w:tcPr>
            <w:tcW w:w="2100" w:type="dxa"/>
            <w:tcBorders>
              <w:top w:val="single" w:sz="4" w:space="0" w:color="auto"/>
              <w:left w:val="single" w:sz="4" w:space="0" w:color="auto"/>
              <w:bottom w:val="single" w:sz="4" w:space="0" w:color="auto"/>
              <w:right w:val="single" w:sz="4" w:space="0" w:color="auto"/>
            </w:tcBorders>
          </w:tcPr>
          <w:p w14:paraId="3B729F43" w14:textId="77777777" w:rsidR="00A03B1B" w:rsidRPr="00A03B1B" w:rsidRDefault="00A03B1B" w:rsidP="00A03B1B">
            <w:pPr>
              <w:spacing w:after="60"/>
              <w:rPr>
                <w:ins w:id="1160" w:author="ERCOT" w:date="2025-07-28T10:52:00Z"/>
                <w:rFonts w:eastAsia="SimSun"/>
                <w:iCs/>
                <w:sz w:val="20"/>
                <w:szCs w:val="20"/>
              </w:rPr>
            </w:pPr>
            <w:ins w:id="1161" w:author="ERCOT" w:date="2025-07-28T10:52:00Z">
              <w:r w:rsidRPr="00A03B1B">
                <w:rPr>
                  <w:rFonts w:eastAsia="SimSun"/>
                  <w:iCs/>
                  <w:sz w:val="20"/>
                  <w:szCs w:val="20"/>
                </w:rPr>
                <w:t>DADRROAWD</w:t>
              </w:r>
              <w:r w:rsidRPr="00A03B1B">
                <w:rPr>
                  <w:rFonts w:eastAsia="SimSun"/>
                  <w:i/>
                  <w:sz w:val="20"/>
                  <w:szCs w:val="20"/>
                </w:rPr>
                <w:t xml:space="preserve"> </w:t>
              </w:r>
              <w:r w:rsidRPr="00A03B1B">
                <w:rPr>
                  <w:rFonts w:eastAsia="SimSun"/>
                  <w:i/>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tcPr>
          <w:p w14:paraId="3754A3E2" w14:textId="77777777" w:rsidR="00A03B1B" w:rsidRPr="00A03B1B" w:rsidRDefault="00A03B1B" w:rsidP="00A03B1B">
            <w:pPr>
              <w:spacing w:after="60"/>
              <w:rPr>
                <w:ins w:id="1162" w:author="ERCOT" w:date="2025-07-28T10:52:00Z"/>
                <w:rFonts w:eastAsia="SimSun"/>
                <w:iCs/>
                <w:sz w:val="20"/>
                <w:szCs w:val="20"/>
              </w:rPr>
            </w:pPr>
            <w:ins w:id="1163" w:author="ERCOT" w:date="2025-07-28T10:52:00Z">
              <w:r w:rsidRPr="00A03B1B">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tcPr>
          <w:p w14:paraId="451FE713" w14:textId="77777777" w:rsidR="00A03B1B" w:rsidRPr="00A03B1B" w:rsidRDefault="00A03B1B" w:rsidP="00A03B1B">
            <w:pPr>
              <w:spacing w:after="60"/>
              <w:rPr>
                <w:ins w:id="1164" w:author="ERCOT" w:date="2025-07-28T10:52:00Z"/>
                <w:rFonts w:eastAsia="SimSun"/>
                <w:i/>
                <w:sz w:val="20"/>
                <w:szCs w:val="20"/>
              </w:rPr>
            </w:pPr>
            <w:ins w:id="1165" w:author="ERCOT" w:date="2025-07-28T10:52:00Z">
              <w:r w:rsidRPr="00A03B1B">
                <w:rPr>
                  <w:rFonts w:eastAsia="SimSun"/>
                  <w:i/>
                  <w:iCs/>
                  <w:sz w:val="20"/>
                  <w:szCs w:val="20"/>
                </w:rPr>
                <w:t xml:space="preserve">Day-Ahead Dispatchable Reliability </w:t>
              </w:r>
              <w:r w:rsidRPr="00A03B1B">
                <w:rPr>
                  <w:rFonts w:eastAsia="SimSun"/>
                  <w:i/>
                  <w:sz w:val="20"/>
                  <w:szCs w:val="20"/>
                </w:rPr>
                <w:t>Reserve Service</w:t>
              </w:r>
            </w:ins>
            <w:ins w:id="1166" w:author="ERCOT" w:date="2025-10-24T21:13:00Z">
              <w:r w:rsidRPr="00A03B1B">
                <w:rPr>
                  <w:rFonts w:eastAsia="SimSun"/>
                  <w:i/>
                  <w:iCs/>
                  <w:sz w:val="20"/>
                  <w:szCs w:val="20"/>
                </w:rPr>
                <w:t>-</w:t>
              </w:r>
            </w:ins>
            <w:ins w:id="1167" w:author="ERCOT" w:date="2025-07-28T10:52:00Z">
              <w:del w:id="1168" w:author="ERCOT" w:date="2025-10-24T21:13:00Z">
                <w:r w:rsidRPr="00A03B1B">
                  <w:rPr>
                    <w:rFonts w:eastAsia="SimSun"/>
                    <w:i/>
                    <w:sz w:val="20"/>
                    <w:szCs w:val="20"/>
                  </w:rPr>
                  <w:delText xml:space="preserve"> </w:delText>
                </w:r>
              </w:del>
              <w:r w:rsidRPr="00A03B1B">
                <w:rPr>
                  <w:rFonts w:eastAsia="SimSun"/>
                  <w:i/>
                  <w:sz w:val="20"/>
                  <w:szCs w:val="20"/>
                </w:rPr>
                <w:t>Only</w:t>
              </w:r>
              <w:r w:rsidRPr="00A03B1B">
                <w:rPr>
                  <w:rFonts w:eastAsia="SimSun"/>
                  <w:i/>
                  <w:iCs/>
                  <w:sz w:val="20"/>
                  <w:szCs w:val="20"/>
                </w:rPr>
                <w:t xml:space="preserve"> Award for the QSE — </w:t>
              </w:r>
              <w:r w:rsidRPr="00A03B1B">
                <w:rPr>
                  <w:rFonts w:eastAsia="SimSun"/>
                  <w:iCs/>
                  <w:sz w:val="20"/>
                  <w:szCs w:val="20"/>
                </w:rPr>
                <w:t xml:space="preserve">The </w:t>
              </w:r>
              <w:r w:rsidRPr="00A03B1B">
                <w:rPr>
                  <w:rFonts w:eastAsia="SimSun"/>
                  <w:sz w:val="20"/>
                  <w:szCs w:val="20"/>
                </w:rPr>
                <w:t>DRRS</w:t>
              </w:r>
            </w:ins>
            <w:ins w:id="1169" w:author="ERCOT" w:date="2025-10-24T21:13:00Z">
              <w:r w:rsidRPr="00A03B1B">
                <w:rPr>
                  <w:rFonts w:eastAsia="SimSun"/>
                  <w:iCs/>
                  <w:sz w:val="20"/>
                  <w:szCs w:val="20"/>
                </w:rPr>
                <w:t>-o</w:t>
              </w:r>
            </w:ins>
            <w:ins w:id="1170" w:author="ERCOT" w:date="2025-07-28T10:52:00Z">
              <w:r w:rsidRPr="00A03B1B">
                <w:rPr>
                  <w:rFonts w:eastAsia="SimSun"/>
                  <w:iCs/>
                  <w:sz w:val="20"/>
                  <w:szCs w:val="20"/>
                </w:rPr>
                <w:t xml:space="preserve">nly capacity awarded in the DAM to QSE </w:t>
              </w:r>
              <w:r w:rsidRPr="00A03B1B">
                <w:rPr>
                  <w:rFonts w:eastAsia="SimSun"/>
                  <w:i/>
                  <w:iCs/>
                  <w:sz w:val="20"/>
                  <w:szCs w:val="20"/>
                </w:rPr>
                <w:t>q</w:t>
              </w:r>
              <w:r w:rsidRPr="00A03B1B">
                <w:rPr>
                  <w:rFonts w:eastAsia="SimSun"/>
                  <w:iCs/>
                  <w:sz w:val="20"/>
                  <w:szCs w:val="20"/>
                </w:rPr>
                <w:t xml:space="preserve"> for the Operating Hour.  </w:t>
              </w:r>
            </w:ins>
          </w:p>
        </w:tc>
      </w:tr>
      <w:tr w:rsidR="00A03B1B" w:rsidRPr="00A03B1B" w14:paraId="364494D0" w14:textId="77777777" w:rsidTr="00B31BB1">
        <w:trPr>
          <w:cantSplit/>
          <w:trHeight w:val="440"/>
          <w:ins w:id="117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6F3CA693" w14:textId="77777777" w:rsidR="00A03B1B" w:rsidRPr="00A03B1B" w:rsidRDefault="00A03B1B" w:rsidP="00A03B1B">
            <w:pPr>
              <w:spacing w:after="60"/>
              <w:rPr>
                <w:ins w:id="1172" w:author="ERCOT" w:date="2024-01-22T09:50:00Z"/>
                <w:rFonts w:eastAsia="SimSun"/>
                <w:i/>
                <w:iCs/>
                <w:sz w:val="20"/>
                <w:szCs w:val="20"/>
              </w:rPr>
            </w:pPr>
            <w:ins w:id="1173" w:author="ERCOT" w:date="2024-01-22T09:50:00Z">
              <w:r w:rsidRPr="00A03B1B">
                <w:rPr>
                  <w:rFonts w:eastAsia="SimSun"/>
                  <w:sz w:val="20"/>
                  <w:szCs w:val="20"/>
                </w:rPr>
                <w:t>DA</w:t>
              </w:r>
            </w:ins>
            <w:ins w:id="1174" w:author="ERCOT" w:date="2024-01-22T10:02:00Z">
              <w:r w:rsidRPr="00A03B1B">
                <w:rPr>
                  <w:rFonts w:eastAsia="SimSun"/>
                  <w:sz w:val="20"/>
                  <w:szCs w:val="20"/>
                </w:rPr>
                <w:t>DRR</w:t>
              </w:r>
            </w:ins>
            <w:ins w:id="1175" w:author="ERCOT" w:date="2024-01-22T09:50:00Z">
              <w:r w:rsidRPr="00A03B1B">
                <w:rPr>
                  <w:rFonts w:eastAsia="SimSun"/>
                  <w:sz w:val="20"/>
                  <w:szCs w:val="20"/>
                </w:rPr>
                <w:t xml:space="preserve">AMT </w:t>
              </w:r>
              <w:r w:rsidRPr="00A03B1B">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04CF4905" w14:textId="77777777" w:rsidR="00A03B1B" w:rsidRPr="00A03B1B" w:rsidRDefault="00A03B1B" w:rsidP="00A03B1B">
            <w:pPr>
              <w:spacing w:after="60"/>
              <w:rPr>
                <w:ins w:id="1176" w:author="ERCOT" w:date="2024-01-22T09:50:00Z"/>
                <w:rFonts w:eastAsia="SimSun"/>
                <w:iCs/>
                <w:sz w:val="20"/>
                <w:szCs w:val="20"/>
              </w:rPr>
            </w:pPr>
            <w:ins w:id="1177" w:author="ERCOT" w:date="2024-01-22T09:50:00Z">
              <w:r w:rsidRPr="00A03B1B">
                <w:rPr>
                  <w:rFonts w:eastAsia="SimSun"/>
                  <w:iCs/>
                  <w:sz w:val="20"/>
                  <w:szCs w:val="20"/>
                </w:rPr>
                <w:t>$</w:t>
              </w:r>
            </w:ins>
          </w:p>
        </w:tc>
        <w:tc>
          <w:tcPr>
            <w:tcW w:w="6235" w:type="dxa"/>
            <w:tcBorders>
              <w:top w:val="single" w:sz="4" w:space="0" w:color="auto"/>
              <w:left w:val="single" w:sz="4" w:space="0" w:color="auto"/>
              <w:bottom w:val="single" w:sz="4" w:space="0" w:color="auto"/>
              <w:right w:val="single" w:sz="4" w:space="0" w:color="auto"/>
            </w:tcBorders>
            <w:hideMark/>
          </w:tcPr>
          <w:p w14:paraId="1F3102C9" w14:textId="77777777" w:rsidR="00A03B1B" w:rsidRPr="00A03B1B" w:rsidRDefault="00A03B1B" w:rsidP="00A03B1B">
            <w:pPr>
              <w:spacing w:after="60"/>
              <w:rPr>
                <w:ins w:id="1178" w:author="ERCOT" w:date="2024-01-22T09:50:00Z"/>
                <w:rFonts w:eastAsia="SimSun"/>
                <w:iCs/>
                <w:sz w:val="20"/>
                <w:szCs w:val="20"/>
              </w:rPr>
            </w:pPr>
            <w:ins w:id="1179" w:author="ERCOT" w:date="2024-01-22T09:50:00Z">
              <w:r w:rsidRPr="00A03B1B">
                <w:rPr>
                  <w:rFonts w:eastAsia="SimSun"/>
                  <w:i/>
                  <w:iCs/>
                  <w:sz w:val="20"/>
                  <w:szCs w:val="20"/>
                </w:rPr>
                <w:t xml:space="preserve">Day-Ahead </w:t>
              </w:r>
            </w:ins>
            <w:ins w:id="1180" w:author="ERCOT" w:date="2024-01-22T10:01:00Z">
              <w:r w:rsidRPr="00A03B1B">
                <w:rPr>
                  <w:rFonts w:eastAsia="SimSun"/>
                  <w:i/>
                  <w:iCs/>
                  <w:sz w:val="20"/>
                  <w:szCs w:val="20"/>
                </w:rPr>
                <w:t xml:space="preserve">Dispatchable Reliability Reserve Service </w:t>
              </w:r>
            </w:ins>
            <w:ins w:id="1181" w:author="ERCOT" w:date="2024-01-22T09:50:00Z">
              <w:r w:rsidRPr="00A03B1B">
                <w:rPr>
                  <w:rFonts w:eastAsia="SimSun"/>
                  <w:i/>
                  <w:iCs/>
                  <w:sz w:val="20"/>
                  <w:szCs w:val="20"/>
                </w:rPr>
                <w:t>Amount per QSE</w:t>
              </w:r>
              <w:r w:rsidRPr="00A03B1B">
                <w:rPr>
                  <w:rFonts w:eastAsia="SimSun"/>
                  <w:iCs/>
                  <w:sz w:val="20"/>
                  <w:szCs w:val="20"/>
                </w:rPr>
                <w:t xml:space="preserve">—QSE </w:t>
              </w:r>
              <w:r w:rsidRPr="00A03B1B">
                <w:rPr>
                  <w:rFonts w:eastAsia="SimSun"/>
                  <w:i/>
                  <w:iCs/>
                  <w:sz w:val="20"/>
                  <w:szCs w:val="20"/>
                </w:rPr>
                <w:t>q</w:t>
              </w:r>
              <w:r w:rsidRPr="00A03B1B">
                <w:rPr>
                  <w:rFonts w:eastAsia="SimSun"/>
                  <w:iCs/>
                  <w:sz w:val="20"/>
                  <w:szCs w:val="20"/>
                </w:rPr>
                <w:t xml:space="preserve">’s share of the DAM cost for </w:t>
              </w:r>
            </w:ins>
            <w:ins w:id="1182" w:author="ERCOT" w:date="2024-01-22T10:02:00Z">
              <w:r w:rsidRPr="00A03B1B">
                <w:rPr>
                  <w:rFonts w:eastAsia="SimSun"/>
                  <w:iCs/>
                  <w:sz w:val="20"/>
                  <w:szCs w:val="20"/>
                </w:rPr>
                <w:t xml:space="preserve">DRRS </w:t>
              </w:r>
            </w:ins>
            <w:ins w:id="1183" w:author="ERCOT" w:date="2024-01-22T09:50:00Z">
              <w:r w:rsidRPr="00A03B1B">
                <w:rPr>
                  <w:rFonts w:eastAsia="SimSun"/>
                  <w:iCs/>
                  <w:sz w:val="20"/>
                  <w:szCs w:val="20"/>
                </w:rPr>
                <w:t>for the Operating Hour.</w:t>
              </w:r>
            </w:ins>
          </w:p>
        </w:tc>
      </w:tr>
      <w:tr w:rsidR="00A03B1B" w:rsidRPr="00A03B1B" w14:paraId="19EF8AFB" w14:textId="77777777" w:rsidTr="00B31BB1">
        <w:trPr>
          <w:cantSplit/>
          <w:trHeight w:val="440"/>
          <w:ins w:id="1184"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000DC775" w14:textId="77777777" w:rsidR="00A03B1B" w:rsidRPr="00A03B1B" w:rsidRDefault="00A03B1B" w:rsidP="00A03B1B">
            <w:pPr>
              <w:spacing w:after="60"/>
              <w:rPr>
                <w:ins w:id="1185" w:author="ERCOT" w:date="2024-01-22T09:50:00Z"/>
                <w:rFonts w:eastAsia="SimSun"/>
                <w:iCs/>
                <w:sz w:val="20"/>
                <w:szCs w:val="20"/>
              </w:rPr>
            </w:pPr>
            <w:ins w:id="1186" w:author="ERCOT" w:date="2024-01-22T09:50:00Z">
              <w:r w:rsidRPr="00A03B1B">
                <w:rPr>
                  <w:rFonts w:eastAsia="SimSun"/>
                  <w:iCs/>
                  <w:sz w:val="20"/>
                  <w:szCs w:val="20"/>
                </w:rPr>
                <w:t>HLRS</w:t>
              </w:r>
              <w:r w:rsidRPr="00A03B1B">
                <w:rPr>
                  <w:rFonts w:eastAsia="SimSun"/>
                  <w:i/>
                  <w:iCs/>
                  <w:sz w:val="20"/>
                  <w:szCs w:val="20"/>
                  <w:vertAlign w:val="subscript"/>
                </w:rPr>
                <w:t xml:space="preserve"> q</w:t>
              </w:r>
            </w:ins>
          </w:p>
        </w:tc>
        <w:tc>
          <w:tcPr>
            <w:tcW w:w="755" w:type="dxa"/>
            <w:tcBorders>
              <w:top w:val="single" w:sz="4" w:space="0" w:color="auto"/>
              <w:left w:val="single" w:sz="4" w:space="0" w:color="auto"/>
              <w:bottom w:val="single" w:sz="4" w:space="0" w:color="auto"/>
              <w:right w:val="single" w:sz="4" w:space="0" w:color="auto"/>
            </w:tcBorders>
            <w:hideMark/>
          </w:tcPr>
          <w:p w14:paraId="2BA98974" w14:textId="77777777" w:rsidR="00A03B1B" w:rsidRPr="00A03B1B" w:rsidRDefault="00A03B1B" w:rsidP="00A03B1B">
            <w:pPr>
              <w:spacing w:after="60"/>
              <w:rPr>
                <w:ins w:id="1187" w:author="ERCOT" w:date="2024-01-22T09:50:00Z"/>
                <w:rFonts w:eastAsia="SimSun"/>
                <w:iCs/>
                <w:sz w:val="20"/>
                <w:szCs w:val="20"/>
              </w:rPr>
            </w:pPr>
            <w:ins w:id="1188" w:author="ERCOT" w:date="2024-01-22T09:50:00Z">
              <w:r w:rsidRPr="00A03B1B">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220AF897" w14:textId="77777777" w:rsidR="00A03B1B" w:rsidRPr="00A03B1B" w:rsidRDefault="00A03B1B" w:rsidP="00A03B1B">
            <w:pPr>
              <w:spacing w:after="60"/>
              <w:rPr>
                <w:ins w:id="1189" w:author="ERCOT" w:date="2024-01-22T09:50:00Z"/>
                <w:rFonts w:eastAsia="SimSun"/>
                <w:iCs/>
                <w:sz w:val="20"/>
                <w:szCs w:val="20"/>
              </w:rPr>
            </w:pPr>
            <w:ins w:id="1190" w:author="ERCOT" w:date="2024-01-22T09:50:00Z">
              <w:r w:rsidRPr="00A03B1B">
                <w:rPr>
                  <w:rFonts w:eastAsia="SimSun"/>
                  <w:i/>
                  <w:iCs/>
                  <w:sz w:val="20"/>
                  <w:szCs w:val="20"/>
                </w:rPr>
                <w:t>Hourly Load Ratio Share per QSE</w:t>
              </w:r>
              <w:r w:rsidRPr="00A03B1B">
                <w:rPr>
                  <w:rFonts w:eastAsia="SimSun"/>
                  <w:iCs/>
                  <w:sz w:val="20"/>
                  <w:szCs w:val="20"/>
                </w:rPr>
                <w:t xml:space="preserve">—The Real-Time LRS as defined in Section 6.6.2.4, QSE Load Ratio Share for an Operating Hour for QSE </w:t>
              </w:r>
              <w:r w:rsidRPr="00A03B1B">
                <w:rPr>
                  <w:rFonts w:eastAsia="SimSun"/>
                  <w:i/>
                  <w:iCs/>
                  <w:sz w:val="20"/>
                  <w:szCs w:val="20"/>
                </w:rPr>
                <w:t>q</w:t>
              </w:r>
              <w:r w:rsidRPr="00A03B1B">
                <w:rPr>
                  <w:rFonts w:eastAsia="SimSun"/>
                  <w:iCs/>
                  <w:sz w:val="20"/>
                  <w:szCs w:val="20"/>
                </w:rPr>
                <w:t xml:space="preserve"> for the Operating Hour.</w:t>
              </w:r>
            </w:ins>
          </w:p>
        </w:tc>
      </w:tr>
      <w:tr w:rsidR="00A03B1B" w:rsidRPr="00A03B1B" w14:paraId="657A0902" w14:textId="77777777" w:rsidTr="00B31BB1">
        <w:trPr>
          <w:cantSplit/>
          <w:trHeight w:val="440"/>
          <w:ins w:id="1191"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5B375A9" w14:textId="77777777" w:rsidR="00A03B1B" w:rsidRPr="00A03B1B" w:rsidRDefault="00A03B1B" w:rsidP="00A03B1B">
            <w:pPr>
              <w:spacing w:after="60"/>
              <w:rPr>
                <w:ins w:id="1192" w:author="ERCOT" w:date="2024-01-22T09:50:00Z"/>
                <w:rFonts w:eastAsia="SimSun"/>
                <w:iCs/>
                <w:sz w:val="20"/>
                <w:szCs w:val="20"/>
              </w:rPr>
            </w:pPr>
            <w:ins w:id="1193" w:author="ERCOT" w:date="2024-01-22T09:50:00Z">
              <w:r w:rsidRPr="00A03B1B">
                <w:rPr>
                  <w:rFonts w:eastAsia="SimSun"/>
                  <w:iCs/>
                  <w:sz w:val="20"/>
                  <w:szCs w:val="20"/>
                </w:rPr>
                <w:t>DAPC</w:t>
              </w:r>
            </w:ins>
            <w:ins w:id="1194" w:author="ERCOT" w:date="2024-01-22T10:02:00Z">
              <w:r w:rsidRPr="00A03B1B">
                <w:rPr>
                  <w:rFonts w:eastAsia="SimSun"/>
                  <w:iCs/>
                  <w:sz w:val="20"/>
                  <w:szCs w:val="20"/>
                </w:rPr>
                <w:t>DRR</w:t>
              </w:r>
            </w:ins>
            <w:ins w:id="1195" w:author="ERCOT" w:date="2024-01-22T09:50:00Z">
              <w:r w:rsidRPr="00A03B1B">
                <w:rPr>
                  <w:rFonts w:eastAsia="SimSun"/>
                  <w:iCs/>
                  <w:sz w:val="20"/>
                  <w:szCs w:val="20"/>
                </w:rPr>
                <w:t xml:space="preserve">QTOT  </w:t>
              </w:r>
            </w:ins>
          </w:p>
        </w:tc>
        <w:tc>
          <w:tcPr>
            <w:tcW w:w="755" w:type="dxa"/>
            <w:tcBorders>
              <w:top w:val="single" w:sz="4" w:space="0" w:color="auto"/>
              <w:left w:val="single" w:sz="4" w:space="0" w:color="auto"/>
              <w:bottom w:val="single" w:sz="4" w:space="0" w:color="auto"/>
              <w:right w:val="single" w:sz="4" w:space="0" w:color="auto"/>
            </w:tcBorders>
            <w:hideMark/>
          </w:tcPr>
          <w:p w14:paraId="20B589E5" w14:textId="77777777" w:rsidR="00A03B1B" w:rsidRPr="00A03B1B" w:rsidRDefault="00A03B1B" w:rsidP="00A03B1B">
            <w:pPr>
              <w:spacing w:after="60"/>
              <w:rPr>
                <w:ins w:id="1196" w:author="ERCOT" w:date="2024-01-22T09:50:00Z"/>
                <w:rFonts w:eastAsia="SimSun"/>
                <w:iCs/>
                <w:sz w:val="20"/>
                <w:szCs w:val="20"/>
              </w:rPr>
            </w:pPr>
            <w:ins w:id="1197" w:author="ERCOT" w:date="2024-01-22T09:50:00Z">
              <w:r w:rsidRPr="00A03B1B">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6F77E430" w14:textId="77777777" w:rsidR="00A03B1B" w:rsidRPr="00A03B1B" w:rsidRDefault="00A03B1B" w:rsidP="00A03B1B">
            <w:pPr>
              <w:spacing w:after="60"/>
              <w:rPr>
                <w:ins w:id="1198" w:author="ERCOT" w:date="2024-01-22T09:50:00Z"/>
                <w:rFonts w:eastAsia="SimSun"/>
                <w:iCs/>
                <w:sz w:val="20"/>
                <w:szCs w:val="20"/>
              </w:rPr>
            </w:pPr>
            <w:ins w:id="1199" w:author="ERCOT" w:date="2024-01-22T09:50:00Z">
              <w:r w:rsidRPr="00A03B1B">
                <w:rPr>
                  <w:rFonts w:eastAsia="SimSun"/>
                  <w:i/>
                  <w:iCs/>
                  <w:sz w:val="20"/>
                  <w:szCs w:val="20"/>
                </w:rPr>
                <w:t xml:space="preserve">Day-Ahead Procured Capacity for </w:t>
              </w:r>
            </w:ins>
            <w:ins w:id="1200" w:author="ERCOT" w:date="2024-01-22T10:01:00Z">
              <w:r w:rsidRPr="00A03B1B">
                <w:rPr>
                  <w:rFonts w:eastAsia="SimSun"/>
                  <w:i/>
                  <w:iCs/>
                  <w:sz w:val="20"/>
                  <w:szCs w:val="20"/>
                </w:rPr>
                <w:t xml:space="preserve">Dispatchable Reliability Reserve Service </w:t>
              </w:r>
            </w:ins>
            <w:ins w:id="1201" w:author="ERCOT" w:date="2024-01-22T09:50:00Z">
              <w:r w:rsidRPr="00A03B1B">
                <w:rPr>
                  <w:rFonts w:eastAsia="SimSun"/>
                  <w:i/>
                  <w:iCs/>
                  <w:sz w:val="20"/>
                  <w:szCs w:val="20"/>
                </w:rPr>
                <w:t>Total</w:t>
              </w:r>
              <w:r w:rsidRPr="00A03B1B">
                <w:rPr>
                  <w:rFonts w:eastAsia="SimSun"/>
                  <w:iCs/>
                  <w:sz w:val="20"/>
                  <w:szCs w:val="20"/>
                </w:rPr>
                <w:t xml:space="preserve">—The total </w:t>
              </w:r>
            </w:ins>
            <w:ins w:id="1202" w:author="ERCOT" w:date="2024-02-01T14:50:00Z">
              <w:r w:rsidRPr="00A03B1B">
                <w:rPr>
                  <w:rFonts w:eastAsia="SimSun"/>
                  <w:iCs/>
                  <w:sz w:val="20"/>
                  <w:szCs w:val="20"/>
                </w:rPr>
                <w:t>DRRS</w:t>
              </w:r>
            </w:ins>
            <w:ins w:id="1203" w:author="ERCOT" w:date="2024-01-22T09:50:00Z">
              <w:r w:rsidRPr="00A03B1B">
                <w:rPr>
                  <w:rFonts w:eastAsia="SimSun"/>
                  <w:iCs/>
                  <w:sz w:val="20"/>
                  <w:szCs w:val="20"/>
                </w:rPr>
                <w:t xml:space="preserve"> capacity for all QSEs for all </w:t>
              </w:r>
            </w:ins>
            <w:ins w:id="1204" w:author="ERCOT" w:date="2024-01-22T10:02:00Z">
              <w:r w:rsidRPr="00A03B1B">
                <w:rPr>
                  <w:rFonts w:eastAsia="SimSun"/>
                  <w:iCs/>
                  <w:sz w:val="20"/>
                  <w:szCs w:val="20"/>
                </w:rPr>
                <w:t xml:space="preserve">DRRS </w:t>
              </w:r>
            </w:ins>
            <w:ins w:id="1205" w:author="ERCOT" w:date="2024-01-22T09:50:00Z">
              <w:r w:rsidRPr="00A03B1B">
                <w:rPr>
                  <w:rFonts w:eastAsia="SimSun"/>
                  <w:iCs/>
                  <w:sz w:val="20"/>
                  <w:szCs w:val="20"/>
                </w:rPr>
                <w:t>awarded and self-arranged in the DAM for the Operating Hour.</w:t>
              </w:r>
            </w:ins>
          </w:p>
        </w:tc>
      </w:tr>
      <w:tr w:rsidR="00A03B1B" w:rsidRPr="00A03B1B" w14:paraId="21FDC132" w14:textId="77777777" w:rsidTr="00B31BB1">
        <w:trPr>
          <w:cantSplit/>
          <w:trHeight w:val="440"/>
          <w:ins w:id="120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5B8906F" w14:textId="77777777" w:rsidR="00A03B1B" w:rsidRPr="00A03B1B" w:rsidRDefault="00A03B1B" w:rsidP="00A03B1B">
            <w:pPr>
              <w:spacing w:after="60"/>
              <w:rPr>
                <w:ins w:id="1207" w:author="ERCOT" w:date="2024-01-22T09:50:00Z"/>
                <w:rFonts w:eastAsia="SimSun"/>
                <w:iCs/>
                <w:sz w:val="20"/>
                <w:szCs w:val="20"/>
              </w:rPr>
            </w:pPr>
            <w:ins w:id="1208" w:author="ERCOT" w:date="2024-01-22T09:50:00Z">
              <w:r w:rsidRPr="00A03B1B">
                <w:rPr>
                  <w:rFonts w:eastAsia="SimSun"/>
                  <w:iCs/>
                  <w:sz w:val="20"/>
                  <w:szCs w:val="20"/>
                </w:rPr>
                <w:t>DASA</w:t>
              </w:r>
            </w:ins>
            <w:ins w:id="1209" w:author="ERCOT" w:date="2024-01-22T10:03:00Z">
              <w:r w:rsidRPr="00A03B1B">
                <w:rPr>
                  <w:rFonts w:eastAsia="SimSun"/>
                  <w:iCs/>
                  <w:sz w:val="20"/>
                  <w:szCs w:val="20"/>
                </w:rPr>
                <w:t>DRR</w:t>
              </w:r>
            </w:ins>
            <w:ins w:id="1210" w:author="ERCOT" w:date="2024-01-22T09:50:00Z">
              <w:r w:rsidRPr="00A03B1B">
                <w:rPr>
                  <w:rFonts w:eastAsia="SimSun"/>
                  <w:iCs/>
                  <w:sz w:val="20"/>
                  <w:szCs w:val="20"/>
                </w:rPr>
                <w:t xml:space="preserve">Q </w:t>
              </w:r>
              <w:r w:rsidRPr="00A03B1B">
                <w:rPr>
                  <w:rFonts w:eastAsia="SimSun"/>
                  <w:i/>
                  <w:iCs/>
                  <w:sz w:val="20"/>
                  <w:szCs w:val="20"/>
                  <w:vertAlign w:val="subscript"/>
                </w:rPr>
                <w:t>q</w:t>
              </w:r>
            </w:ins>
          </w:p>
        </w:tc>
        <w:tc>
          <w:tcPr>
            <w:tcW w:w="755" w:type="dxa"/>
            <w:tcBorders>
              <w:top w:val="single" w:sz="4" w:space="0" w:color="auto"/>
              <w:left w:val="single" w:sz="4" w:space="0" w:color="auto"/>
              <w:bottom w:val="single" w:sz="4" w:space="0" w:color="auto"/>
              <w:right w:val="single" w:sz="4" w:space="0" w:color="auto"/>
            </w:tcBorders>
            <w:hideMark/>
          </w:tcPr>
          <w:p w14:paraId="6489ABB8" w14:textId="77777777" w:rsidR="00A03B1B" w:rsidRPr="00A03B1B" w:rsidRDefault="00A03B1B" w:rsidP="00A03B1B">
            <w:pPr>
              <w:spacing w:after="60"/>
              <w:rPr>
                <w:ins w:id="1211" w:author="ERCOT" w:date="2024-01-22T09:50:00Z"/>
                <w:rFonts w:eastAsia="SimSun"/>
                <w:iCs/>
                <w:sz w:val="20"/>
                <w:szCs w:val="20"/>
              </w:rPr>
            </w:pPr>
            <w:ins w:id="1212" w:author="ERCOT" w:date="2024-01-22T09:50:00Z">
              <w:r w:rsidRPr="00A03B1B">
                <w:rPr>
                  <w:rFonts w:eastAsia="SimSun"/>
                  <w:iCs/>
                  <w:sz w:val="20"/>
                  <w:szCs w:val="20"/>
                </w:rPr>
                <w:t>MW</w:t>
              </w:r>
            </w:ins>
          </w:p>
        </w:tc>
        <w:tc>
          <w:tcPr>
            <w:tcW w:w="6235" w:type="dxa"/>
            <w:tcBorders>
              <w:top w:val="single" w:sz="4" w:space="0" w:color="auto"/>
              <w:left w:val="single" w:sz="4" w:space="0" w:color="auto"/>
              <w:bottom w:val="single" w:sz="4" w:space="0" w:color="auto"/>
              <w:right w:val="single" w:sz="4" w:space="0" w:color="auto"/>
            </w:tcBorders>
            <w:hideMark/>
          </w:tcPr>
          <w:p w14:paraId="108D90EE" w14:textId="77777777" w:rsidR="00A03B1B" w:rsidRPr="00A03B1B" w:rsidRDefault="00A03B1B" w:rsidP="00A03B1B">
            <w:pPr>
              <w:spacing w:after="60"/>
              <w:rPr>
                <w:ins w:id="1213" w:author="ERCOT" w:date="2024-01-22T09:50:00Z"/>
                <w:rFonts w:eastAsia="SimSun"/>
                <w:iCs/>
                <w:sz w:val="20"/>
                <w:szCs w:val="20"/>
              </w:rPr>
            </w:pPr>
            <w:ins w:id="1214" w:author="ERCOT" w:date="2024-01-22T09:50:00Z">
              <w:r w:rsidRPr="00A03B1B">
                <w:rPr>
                  <w:rFonts w:eastAsia="SimSun"/>
                  <w:i/>
                  <w:iCs/>
                  <w:sz w:val="20"/>
                  <w:szCs w:val="20"/>
                </w:rPr>
                <w:t xml:space="preserve">Day-Ahead Self-Arranged </w:t>
              </w:r>
            </w:ins>
            <w:ins w:id="1215" w:author="ERCOT" w:date="2024-01-22T10:01:00Z">
              <w:r w:rsidRPr="00A03B1B">
                <w:rPr>
                  <w:rFonts w:eastAsia="SimSun"/>
                  <w:i/>
                  <w:iCs/>
                  <w:sz w:val="20"/>
                  <w:szCs w:val="20"/>
                </w:rPr>
                <w:t xml:space="preserve">Dispatchable Reliability Reserve Service </w:t>
              </w:r>
            </w:ins>
            <w:ins w:id="1216" w:author="ERCOT" w:date="2024-01-22T09:50:00Z">
              <w:r w:rsidRPr="00A03B1B">
                <w:rPr>
                  <w:rFonts w:eastAsia="SimSun"/>
                  <w:i/>
                  <w:iCs/>
                  <w:sz w:val="20"/>
                  <w:szCs w:val="20"/>
                </w:rPr>
                <w:t>Quantity per QSE</w:t>
              </w:r>
              <w:r w:rsidRPr="00A03B1B">
                <w:rPr>
                  <w:rFonts w:eastAsia="SimSun"/>
                  <w:iCs/>
                  <w:sz w:val="20"/>
                  <w:szCs w:val="20"/>
                </w:rPr>
                <w:t xml:space="preserve">—The self-arranged </w:t>
              </w:r>
            </w:ins>
            <w:ins w:id="1217" w:author="ERCOT" w:date="2024-01-22T10:01:00Z">
              <w:r w:rsidRPr="00A03B1B">
                <w:rPr>
                  <w:rFonts w:eastAsia="SimSun"/>
                  <w:iCs/>
                  <w:sz w:val="20"/>
                  <w:szCs w:val="20"/>
                </w:rPr>
                <w:t>DRRS</w:t>
              </w:r>
            </w:ins>
            <w:ins w:id="1218" w:author="ERCOT" w:date="2024-01-22T09:50:00Z">
              <w:r w:rsidRPr="00A03B1B">
                <w:rPr>
                  <w:rFonts w:eastAsia="SimSun"/>
                  <w:iCs/>
                  <w:sz w:val="20"/>
                  <w:szCs w:val="20"/>
                </w:rPr>
                <w:t xml:space="preserve"> capacity submitted by QSE </w:t>
              </w:r>
              <w:r w:rsidRPr="00A03B1B">
                <w:rPr>
                  <w:rFonts w:eastAsia="SimSun"/>
                  <w:i/>
                  <w:iCs/>
                  <w:sz w:val="20"/>
                  <w:szCs w:val="20"/>
                </w:rPr>
                <w:t>q</w:t>
              </w:r>
              <w:r w:rsidRPr="00A03B1B">
                <w:rPr>
                  <w:rFonts w:eastAsia="SimSun"/>
                  <w:iCs/>
                  <w:sz w:val="20"/>
                  <w:szCs w:val="20"/>
                </w:rPr>
                <w:t xml:space="preserve"> before 1000 in the DAM for the Operating Hour.</w:t>
              </w:r>
            </w:ins>
          </w:p>
        </w:tc>
      </w:tr>
      <w:tr w:rsidR="00A03B1B" w:rsidRPr="00A03B1B" w14:paraId="4EE3158B" w14:textId="77777777" w:rsidTr="00B31BB1">
        <w:trPr>
          <w:cantSplit/>
          <w:ins w:id="1219"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1EE960A0" w14:textId="77777777" w:rsidR="00A03B1B" w:rsidRPr="00A03B1B" w:rsidRDefault="00A03B1B" w:rsidP="00A03B1B">
            <w:pPr>
              <w:spacing w:after="60"/>
              <w:rPr>
                <w:ins w:id="1220" w:author="ERCOT" w:date="2024-01-22T09:50:00Z"/>
                <w:rFonts w:eastAsia="SimSun"/>
                <w:i/>
                <w:iCs/>
                <w:sz w:val="20"/>
                <w:szCs w:val="20"/>
              </w:rPr>
            </w:pPr>
            <w:ins w:id="1221" w:author="ERCOT" w:date="2024-01-22T09:50:00Z">
              <w:r w:rsidRPr="00A03B1B">
                <w:rPr>
                  <w:rFonts w:eastAsia="SimSun"/>
                  <w:i/>
                  <w:iCs/>
                  <w:sz w:val="20"/>
                  <w:szCs w:val="20"/>
                </w:rPr>
                <w:t>q</w:t>
              </w:r>
            </w:ins>
          </w:p>
        </w:tc>
        <w:tc>
          <w:tcPr>
            <w:tcW w:w="755" w:type="dxa"/>
            <w:tcBorders>
              <w:top w:val="single" w:sz="4" w:space="0" w:color="auto"/>
              <w:left w:val="single" w:sz="4" w:space="0" w:color="auto"/>
              <w:bottom w:val="single" w:sz="4" w:space="0" w:color="auto"/>
              <w:right w:val="single" w:sz="4" w:space="0" w:color="auto"/>
            </w:tcBorders>
            <w:hideMark/>
          </w:tcPr>
          <w:p w14:paraId="7A2C9C35" w14:textId="77777777" w:rsidR="00A03B1B" w:rsidRPr="00A03B1B" w:rsidRDefault="00A03B1B" w:rsidP="00A03B1B">
            <w:pPr>
              <w:spacing w:after="60"/>
              <w:rPr>
                <w:ins w:id="1222" w:author="ERCOT" w:date="2024-01-22T09:50:00Z"/>
                <w:rFonts w:eastAsia="SimSun"/>
                <w:iCs/>
                <w:sz w:val="20"/>
                <w:szCs w:val="20"/>
              </w:rPr>
            </w:pPr>
            <w:ins w:id="1223" w:author="ERCOT" w:date="2024-01-22T09:50:00Z">
              <w:r w:rsidRPr="00A03B1B">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1C71A567" w14:textId="77777777" w:rsidR="00A03B1B" w:rsidRPr="00A03B1B" w:rsidRDefault="00A03B1B" w:rsidP="00A03B1B">
            <w:pPr>
              <w:spacing w:after="60"/>
              <w:rPr>
                <w:ins w:id="1224" w:author="ERCOT" w:date="2024-01-22T09:50:00Z"/>
                <w:rFonts w:eastAsia="SimSun"/>
                <w:iCs/>
                <w:sz w:val="20"/>
                <w:szCs w:val="20"/>
              </w:rPr>
            </w:pPr>
            <w:ins w:id="1225" w:author="ERCOT" w:date="2024-01-22T09:50:00Z">
              <w:r w:rsidRPr="00A03B1B">
                <w:rPr>
                  <w:rFonts w:eastAsia="SimSun"/>
                  <w:iCs/>
                  <w:sz w:val="20"/>
                  <w:szCs w:val="20"/>
                </w:rPr>
                <w:t>A QSE.</w:t>
              </w:r>
            </w:ins>
          </w:p>
        </w:tc>
      </w:tr>
      <w:tr w:rsidR="00A03B1B" w:rsidRPr="00A03B1B" w14:paraId="5DAE11A4" w14:textId="77777777" w:rsidTr="00B31BB1">
        <w:trPr>
          <w:cantSplit/>
          <w:ins w:id="1226" w:author="ERCOT" w:date="2024-01-22T09:50:00Z"/>
        </w:trPr>
        <w:tc>
          <w:tcPr>
            <w:tcW w:w="2100" w:type="dxa"/>
            <w:tcBorders>
              <w:top w:val="single" w:sz="4" w:space="0" w:color="auto"/>
              <w:left w:val="single" w:sz="4" w:space="0" w:color="auto"/>
              <w:bottom w:val="single" w:sz="4" w:space="0" w:color="auto"/>
              <w:right w:val="single" w:sz="4" w:space="0" w:color="auto"/>
            </w:tcBorders>
            <w:hideMark/>
          </w:tcPr>
          <w:p w14:paraId="78BE4704" w14:textId="77777777" w:rsidR="00A03B1B" w:rsidRPr="00A03B1B" w:rsidRDefault="00A03B1B" w:rsidP="00A03B1B">
            <w:pPr>
              <w:spacing w:after="60"/>
              <w:rPr>
                <w:ins w:id="1227" w:author="ERCOT" w:date="2024-01-22T09:50:00Z"/>
                <w:rFonts w:eastAsia="SimSun"/>
                <w:i/>
                <w:iCs/>
                <w:sz w:val="20"/>
                <w:szCs w:val="20"/>
              </w:rPr>
            </w:pPr>
            <w:ins w:id="1228" w:author="ERCOT" w:date="2024-01-22T09:50:00Z">
              <w:r w:rsidRPr="00A03B1B">
                <w:rPr>
                  <w:rFonts w:eastAsia="SimSun"/>
                  <w:i/>
                  <w:iCs/>
                  <w:sz w:val="20"/>
                  <w:szCs w:val="20"/>
                </w:rPr>
                <w:t>r</w:t>
              </w:r>
            </w:ins>
          </w:p>
        </w:tc>
        <w:tc>
          <w:tcPr>
            <w:tcW w:w="755" w:type="dxa"/>
            <w:tcBorders>
              <w:top w:val="single" w:sz="4" w:space="0" w:color="auto"/>
              <w:left w:val="single" w:sz="4" w:space="0" w:color="auto"/>
              <w:bottom w:val="single" w:sz="4" w:space="0" w:color="auto"/>
              <w:right w:val="single" w:sz="4" w:space="0" w:color="auto"/>
            </w:tcBorders>
            <w:hideMark/>
          </w:tcPr>
          <w:p w14:paraId="36B75645" w14:textId="77777777" w:rsidR="00A03B1B" w:rsidRPr="00A03B1B" w:rsidRDefault="00A03B1B" w:rsidP="00A03B1B">
            <w:pPr>
              <w:spacing w:after="60"/>
              <w:rPr>
                <w:ins w:id="1229" w:author="ERCOT" w:date="2024-01-22T09:50:00Z"/>
                <w:rFonts w:eastAsia="SimSun"/>
                <w:iCs/>
                <w:sz w:val="20"/>
                <w:szCs w:val="20"/>
              </w:rPr>
            </w:pPr>
            <w:ins w:id="1230" w:author="ERCOT" w:date="2024-01-22T09:50:00Z">
              <w:r w:rsidRPr="00A03B1B">
                <w:rPr>
                  <w:rFonts w:eastAsia="SimSun"/>
                  <w:iCs/>
                  <w:sz w:val="20"/>
                  <w:szCs w:val="20"/>
                </w:rPr>
                <w:t>none</w:t>
              </w:r>
            </w:ins>
          </w:p>
        </w:tc>
        <w:tc>
          <w:tcPr>
            <w:tcW w:w="6235" w:type="dxa"/>
            <w:tcBorders>
              <w:top w:val="single" w:sz="4" w:space="0" w:color="auto"/>
              <w:left w:val="single" w:sz="4" w:space="0" w:color="auto"/>
              <w:bottom w:val="single" w:sz="4" w:space="0" w:color="auto"/>
              <w:right w:val="single" w:sz="4" w:space="0" w:color="auto"/>
            </w:tcBorders>
            <w:hideMark/>
          </w:tcPr>
          <w:p w14:paraId="32756B9C" w14:textId="77777777" w:rsidR="00A03B1B" w:rsidRPr="00A03B1B" w:rsidRDefault="00A03B1B" w:rsidP="00A03B1B">
            <w:pPr>
              <w:spacing w:after="60"/>
              <w:rPr>
                <w:ins w:id="1231" w:author="ERCOT" w:date="2024-01-22T09:50:00Z"/>
                <w:rFonts w:eastAsia="SimSun"/>
                <w:iCs/>
                <w:sz w:val="20"/>
                <w:szCs w:val="20"/>
              </w:rPr>
            </w:pPr>
            <w:ins w:id="1232" w:author="ERCOT" w:date="2024-01-22T09:50:00Z">
              <w:r w:rsidRPr="00A03B1B">
                <w:rPr>
                  <w:rFonts w:eastAsia="SimSun"/>
                  <w:iCs/>
                  <w:sz w:val="20"/>
                  <w:szCs w:val="20"/>
                </w:rPr>
                <w:t>A Resource.</w:t>
              </w:r>
            </w:ins>
          </w:p>
        </w:tc>
      </w:tr>
    </w:tbl>
    <w:p w14:paraId="79E7B5D6" w14:textId="77777777" w:rsidR="00A03B1B" w:rsidRPr="00A03B1B" w:rsidRDefault="00A03B1B" w:rsidP="00A03B1B">
      <w:pPr>
        <w:keepNext/>
        <w:widowControl w:val="0"/>
        <w:tabs>
          <w:tab w:val="left" w:pos="1260"/>
        </w:tabs>
        <w:spacing w:before="480" w:after="240"/>
        <w:ind w:left="1260" w:hanging="1260"/>
        <w:outlineLvl w:val="3"/>
        <w:rPr>
          <w:ins w:id="1233" w:author="ERCOT" w:date="2025-09-18T20:17:00Z"/>
          <w:b/>
          <w:bCs/>
          <w:snapToGrid w:val="0"/>
          <w:szCs w:val="20"/>
        </w:rPr>
      </w:pPr>
      <w:bookmarkStart w:id="1234" w:name="_Toc60045906"/>
      <w:bookmarkStart w:id="1235" w:name="_Toc65157801"/>
      <w:bookmarkStart w:id="1236" w:name="_Toc116564825"/>
      <w:bookmarkStart w:id="1237" w:name="_Toc135994482"/>
      <w:bookmarkStart w:id="1238" w:name="_Toc138931493"/>
      <w:ins w:id="1239" w:author="ERCOT" w:date="2025-09-18T20:17:00Z">
        <w:r w:rsidRPr="00A03B1B">
          <w:rPr>
            <w:b/>
            <w:bCs/>
            <w:snapToGrid w:val="0"/>
            <w:szCs w:val="20"/>
          </w:rPr>
          <w:t>6.7.</w:t>
        </w:r>
      </w:ins>
      <w:ins w:id="1240" w:author="ERCOT Market Rules" w:date="2025-12-09T11:57:00Z">
        <w:r w:rsidRPr="00A03B1B">
          <w:rPr>
            <w:b/>
            <w:bCs/>
            <w:snapToGrid w:val="0"/>
            <w:szCs w:val="20"/>
          </w:rPr>
          <w:t>2</w:t>
        </w:r>
      </w:ins>
      <w:ins w:id="1241" w:author="ERCOT" w:date="2025-09-18T20:17:00Z">
        <w:del w:id="1242" w:author="ERCOT Market Rules" w:date="2025-12-09T11:57:00Z">
          <w:r w:rsidRPr="00A03B1B" w:rsidDel="00A85AD1">
            <w:rPr>
              <w:b/>
              <w:bCs/>
              <w:snapToGrid w:val="0"/>
              <w:szCs w:val="20"/>
            </w:rPr>
            <w:delText>5</w:delText>
          </w:r>
        </w:del>
        <w:r w:rsidRPr="00A03B1B">
          <w:rPr>
            <w:b/>
            <w:bCs/>
            <w:snapToGrid w:val="0"/>
            <w:szCs w:val="20"/>
          </w:rPr>
          <w:t>.7</w:t>
        </w:r>
        <w:r w:rsidRPr="00A03B1B">
          <w:rPr>
            <w:b/>
            <w:bCs/>
            <w:snapToGrid w:val="0"/>
            <w:szCs w:val="20"/>
          </w:rPr>
          <w:tab/>
          <w:t>Dispatchable Reliability Reserve Service Payments and Charges</w:t>
        </w:r>
      </w:ins>
    </w:p>
    <w:p w14:paraId="4937DD36" w14:textId="77777777" w:rsidR="00A03B1B" w:rsidRPr="00A03B1B" w:rsidRDefault="00A03B1B" w:rsidP="00A03B1B">
      <w:pPr>
        <w:rPr>
          <w:ins w:id="1243" w:author="ERCOT" w:date="2025-09-18T20:17:00Z"/>
        </w:rPr>
      </w:pPr>
      <w:ins w:id="1244" w:author="ERCOT" w:date="2025-09-18T20:17:00Z">
        <w:r w:rsidRPr="00A03B1B">
          <w:t>(1)</w:t>
        </w:r>
        <w:r w:rsidRPr="00A03B1B">
          <w:rPr>
            <w:rFonts w:eastAsia="SimSun"/>
          </w:rPr>
          <w:tab/>
        </w:r>
      </w:ins>
      <w:ins w:id="1245" w:author="ERCOT" w:date="2025-10-24T21:13:00Z">
        <w:r w:rsidRPr="00A03B1B">
          <w:t>Dispatchable Reliability Reserve Service (</w:t>
        </w:r>
      </w:ins>
      <w:ins w:id="1246" w:author="ERCOT" w:date="2025-09-18T20:17:00Z">
        <w:r w:rsidRPr="00A03B1B">
          <w:t>DRRS</w:t>
        </w:r>
      </w:ins>
      <w:ins w:id="1247" w:author="ERCOT" w:date="2025-10-24T21:13:00Z">
        <w:r w:rsidRPr="00A03B1B">
          <w:t>)</w:t>
        </w:r>
      </w:ins>
      <w:ins w:id="1248" w:author="ERCOT" w:date="2025-09-18T20:17:00Z">
        <w:r w:rsidRPr="00A03B1B">
          <w:t xml:space="preserve"> Imbalance Payment or Charge:</w:t>
        </w:r>
      </w:ins>
    </w:p>
    <w:p w14:paraId="7F2E2DDD" w14:textId="34446851" w:rsidR="00A03B1B" w:rsidRPr="00A03B1B" w:rsidRDefault="00A03B1B" w:rsidP="00A03B1B">
      <w:pPr>
        <w:tabs>
          <w:tab w:val="left" w:pos="2250"/>
          <w:tab w:val="left" w:pos="3150"/>
          <w:tab w:val="left" w:pos="3960"/>
        </w:tabs>
        <w:spacing w:after="240"/>
        <w:ind w:left="2340" w:hanging="1620"/>
        <w:rPr>
          <w:ins w:id="1249" w:author="ERCOT" w:date="2025-09-18T20:17:00Z"/>
          <w:b/>
          <w:bCs/>
        </w:rPr>
      </w:pPr>
      <w:ins w:id="1250" w:author="ERCOT" w:date="2025-09-18T20:17:00Z">
        <w:r w:rsidRPr="00A03B1B">
          <w:rPr>
            <w:b/>
            <w:bCs/>
          </w:rPr>
          <w:t>RTDRRIMBAMT</w:t>
        </w:r>
        <w:r w:rsidRPr="00A03B1B">
          <w:rPr>
            <w:b/>
            <w:bCs/>
            <w:i/>
            <w:iCs/>
            <w:vertAlign w:val="subscript"/>
          </w:rPr>
          <w:t xml:space="preserve"> q </w:t>
        </w:r>
        <w:r w:rsidRPr="00A03B1B">
          <w:rPr>
            <w:b/>
            <w:bCs/>
          </w:rPr>
          <w:t>= (-1) * [</w:t>
        </w:r>
        <w:r w:rsidRPr="00A03B1B">
          <w:rPr>
            <w:rFonts w:eastAsia="SimSun"/>
            <w:noProof/>
          </w:rPr>
          <w:drawing>
            <wp:inline distT="0" distB="0" distL="0" distR="0" wp14:anchorId="6F0AA62D" wp14:editId="0CAF1850">
              <wp:extent cx="182880" cy="358140"/>
              <wp:effectExtent l="0" t="0" r="0" b="0"/>
              <wp:docPr id="1066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2">
                        <a:extLst>
                          <a:ext uri="{28A0092B-C50C-407E-A947-70E740481C1C}">
                            <a14:useLocalDpi xmlns:a14="http://schemas.microsoft.com/office/drawing/2010/main" val="0"/>
                          </a:ext>
                        </a:extLst>
                      </a:blip>
                      <a:srcRect/>
                      <a:stretch>
                        <a:fillRect/>
                      </a:stretch>
                    </pic:blipFill>
                    <pic:spPr bwMode="auto">
                      <a:xfrm>
                        <a:off x="0" y="0"/>
                        <a:ext cx="182880" cy="358140"/>
                      </a:xfrm>
                      <a:prstGeom prst="rect">
                        <a:avLst/>
                      </a:prstGeom>
                      <a:noFill/>
                      <a:ln>
                        <a:noFill/>
                      </a:ln>
                    </pic:spPr>
                  </pic:pic>
                </a:graphicData>
              </a:graphic>
            </wp:inline>
          </w:drawing>
        </w:r>
        <w:r w:rsidRPr="00A03B1B">
          <w:rPr>
            <w:b/>
            <w:bCs/>
          </w:rPr>
          <w:t xml:space="preserve">[RTDRRREV </w:t>
        </w:r>
        <w:r w:rsidRPr="00A03B1B">
          <w:rPr>
            <w:b/>
            <w:bCs/>
            <w:i/>
            <w:iCs/>
            <w:vertAlign w:val="subscript"/>
          </w:rPr>
          <w:t xml:space="preserve">q, r </w:t>
        </w:r>
        <w:r w:rsidRPr="00A03B1B">
          <w:rPr>
            <w:b/>
            <w:bCs/>
          </w:rPr>
          <w:t>– (1/4) * (PCDRRR</w:t>
        </w:r>
        <w:r w:rsidRPr="00A03B1B">
          <w:rPr>
            <w:b/>
            <w:bCs/>
            <w:i/>
            <w:iCs/>
          </w:rPr>
          <w:t xml:space="preserve"> </w:t>
        </w:r>
        <w:r w:rsidRPr="00A03B1B">
          <w:rPr>
            <w:b/>
            <w:bCs/>
            <w:i/>
            <w:iCs/>
            <w:vertAlign w:val="subscript"/>
          </w:rPr>
          <w:t>r, q, DAM</w:t>
        </w:r>
        <w:r w:rsidRPr="00A03B1B">
          <w:rPr>
            <w:b/>
            <w:bCs/>
          </w:rPr>
          <w:t xml:space="preserve"> *</w:t>
        </w:r>
      </w:ins>
    </w:p>
    <w:p w14:paraId="29A281E7" w14:textId="77777777" w:rsidR="00A03B1B" w:rsidRPr="00A03B1B" w:rsidRDefault="00A03B1B" w:rsidP="00A03B1B">
      <w:pPr>
        <w:tabs>
          <w:tab w:val="left" w:pos="2250"/>
          <w:tab w:val="left" w:pos="3150"/>
          <w:tab w:val="left" w:pos="3960"/>
        </w:tabs>
        <w:spacing w:after="240"/>
        <w:ind w:left="2340" w:firstLine="270"/>
        <w:rPr>
          <w:ins w:id="1251" w:author="ERCOT" w:date="2025-09-18T20:17:00Z"/>
          <w:b/>
          <w:bCs/>
        </w:rPr>
      </w:pPr>
      <w:ins w:id="1252" w:author="ERCOT" w:date="2025-09-18T20:17:00Z">
        <w:r w:rsidRPr="00A03B1B">
          <w:rPr>
            <w:b/>
            <w:bCs/>
          </w:rPr>
          <w:t xml:space="preserve">RTMCPCDRR)] – (1/4) * (DASADRRQ </w:t>
        </w:r>
        <w:r w:rsidRPr="00A03B1B">
          <w:rPr>
            <w:b/>
            <w:bCs/>
            <w:i/>
            <w:vertAlign w:val="subscript"/>
          </w:rPr>
          <w:t>q</w:t>
        </w:r>
        <w:r w:rsidRPr="00A03B1B">
          <w:rPr>
            <w:b/>
            <w:bCs/>
          </w:rPr>
          <w:t xml:space="preserve"> * RTMCPCDRR) + (1/4) * (DRRTP </w:t>
        </w:r>
        <w:r w:rsidRPr="00A03B1B">
          <w:rPr>
            <w:b/>
            <w:bCs/>
            <w:i/>
            <w:vertAlign w:val="subscript"/>
          </w:rPr>
          <w:t>q</w:t>
        </w:r>
        <w:r w:rsidRPr="00A03B1B">
          <w:rPr>
            <w:b/>
            <w:bCs/>
          </w:rPr>
          <w:t xml:space="preserve"> – DRRTS </w:t>
        </w:r>
        <w:r w:rsidRPr="00A03B1B">
          <w:rPr>
            <w:b/>
            <w:bCs/>
            <w:i/>
            <w:vertAlign w:val="subscript"/>
          </w:rPr>
          <w:t>q</w:t>
        </w:r>
        <w:r w:rsidRPr="00A03B1B">
          <w:rPr>
            <w:b/>
            <w:bCs/>
          </w:rPr>
          <w:t>) * RTMCPCDRR]</w:t>
        </w:r>
      </w:ins>
    </w:p>
    <w:p w14:paraId="5A5E5641" w14:textId="77777777" w:rsidR="00A03B1B" w:rsidRPr="00A03B1B" w:rsidRDefault="00A03B1B" w:rsidP="00A03B1B">
      <w:pPr>
        <w:tabs>
          <w:tab w:val="left" w:pos="2250"/>
          <w:tab w:val="left" w:pos="3150"/>
          <w:tab w:val="left" w:pos="3960"/>
        </w:tabs>
        <w:spacing w:after="240"/>
        <w:ind w:left="3960" w:hanging="3240"/>
        <w:rPr>
          <w:ins w:id="1253" w:author="ERCOT" w:date="2025-09-18T20:17:00Z"/>
          <w:b/>
          <w:bCs/>
        </w:rPr>
      </w:pPr>
      <w:ins w:id="1254" w:author="ERCOT" w:date="2025-09-18T20:17:00Z">
        <w:r w:rsidRPr="00A03B1B">
          <w:rPr>
            <w:b/>
            <w:bCs/>
          </w:rPr>
          <w:lastRenderedPageBreak/>
          <w:t xml:space="preserve">Where:   </w:t>
        </w:r>
      </w:ins>
    </w:p>
    <w:p w14:paraId="701FE58F" w14:textId="77777777" w:rsidR="00A03B1B" w:rsidRPr="00A03B1B" w:rsidRDefault="00A03B1B" w:rsidP="00A03B1B">
      <w:pPr>
        <w:tabs>
          <w:tab w:val="left" w:pos="2250"/>
          <w:tab w:val="left" w:pos="3150"/>
          <w:tab w:val="left" w:pos="3960"/>
        </w:tabs>
        <w:spacing w:after="240"/>
        <w:ind w:left="3960" w:hanging="3240"/>
        <w:rPr>
          <w:ins w:id="1255" w:author="ERCOT" w:date="2025-09-18T20:17:00Z"/>
          <w:b/>
          <w:bCs/>
        </w:rPr>
      </w:pPr>
      <w:ins w:id="1256" w:author="ERCOT" w:date="2025-09-18T20:17:00Z">
        <w:r w:rsidRPr="00A03B1B">
          <w:rPr>
            <w:b/>
            <w:bCs/>
            <w:szCs w:val="20"/>
          </w:rPr>
          <w:t>RT</w:t>
        </w:r>
        <w:r w:rsidRPr="00A03B1B">
          <w:rPr>
            <w:b/>
            <w:bCs/>
          </w:rPr>
          <w:t>DRR</w:t>
        </w:r>
        <w:r w:rsidRPr="00A03B1B">
          <w:rPr>
            <w:b/>
            <w:bCs/>
            <w:szCs w:val="20"/>
          </w:rPr>
          <w:t xml:space="preserve">REV </w:t>
        </w:r>
        <w:r w:rsidRPr="00A03B1B">
          <w:rPr>
            <w:b/>
            <w:bCs/>
            <w:i/>
            <w:vertAlign w:val="subscript"/>
          </w:rPr>
          <w:t xml:space="preserve">q, r </w:t>
        </w:r>
        <w:r w:rsidRPr="00A03B1B">
          <w:rPr>
            <w:b/>
            <w:bCs/>
            <w:i/>
          </w:rPr>
          <w:t xml:space="preserve"> =     </w:t>
        </w:r>
        <w:r w:rsidRPr="00A03B1B">
          <w:rPr>
            <w:b/>
            <w:bCs/>
          </w:rPr>
          <w:t>(1/4) * RTDRRAWD</w:t>
        </w:r>
        <w:r w:rsidRPr="00A03B1B">
          <w:rPr>
            <w:b/>
            <w:bCs/>
            <w:i/>
            <w:vertAlign w:val="subscript"/>
          </w:rPr>
          <w:t xml:space="preserve"> q, r</w:t>
        </w:r>
        <w:r w:rsidRPr="00A03B1B">
          <w:rPr>
            <w:b/>
            <w:bCs/>
          </w:rPr>
          <w:t xml:space="preserve"> * RTMCPCDRRR </w:t>
        </w:r>
        <w:r w:rsidRPr="00A03B1B">
          <w:rPr>
            <w:b/>
            <w:bCs/>
            <w:i/>
            <w:vertAlign w:val="subscript"/>
          </w:rPr>
          <w:t>q,</w:t>
        </w:r>
        <w:r w:rsidRPr="00A03B1B">
          <w:rPr>
            <w:b/>
            <w:bCs/>
            <w:i/>
          </w:rPr>
          <w:t xml:space="preserve"> </w:t>
        </w:r>
        <w:r w:rsidRPr="00A03B1B">
          <w:rPr>
            <w:b/>
            <w:bCs/>
            <w:i/>
            <w:vertAlign w:val="subscript"/>
          </w:rPr>
          <w:t>r</w:t>
        </w:r>
      </w:ins>
    </w:p>
    <w:p w14:paraId="12B69903" w14:textId="135B20B9" w:rsidR="00A03B1B" w:rsidRPr="00A03B1B" w:rsidRDefault="00A03B1B" w:rsidP="00A03B1B">
      <w:pPr>
        <w:tabs>
          <w:tab w:val="left" w:pos="2250"/>
          <w:tab w:val="left" w:pos="3150"/>
          <w:tab w:val="left" w:pos="3960"/>
        </w:tabs>
        <w:spacing w:after="240"/>
        <w:ind w:left="3960" w:hanging="3240"/>
        <w:rPr>
          <w:ins w:id="1257" w:author="ERCOT" w:date="2025-09-18T20:17:00Z"/>
          <w:b/>
          <w:bCs/>
        </w:rPr>
      </w:pPr>
      <w:ins w:id="1258" w:author="ERCOT" w:date="2025-09-18T20:17:00Z">
        <w:r w:rsidRPr="00A03B1B">
          <w:rPr>
            <w:b/>
            <w:bCs/>
          </w:rPr>
          <w:t xml:space="preserve">RTMCPCDRRR </w:t>
        </w:r>
        <w:r w:rsidRPr="00A03B1B">
          <w:rPr>
            <w:b/>
            <w:bCs/>
            <w:i/>
            <w:iCs/>
            <w:vertAlign w:val="subscript"/>
          </w:rPr>
          <w:t>q, r</w:t>
        </w:r>
        <w:r w:rsidRPr="00A03B1B">
          <w:rPr>
            <w:b/>
            <w:bCs/>
            <w:i/>
            <w:iCs/>
          </w:rPr>
          <w:t xml:space="preserve"> = </w:t>
        </w:r>
        <w:r w:rsidRPr="00A03B1B">
          <w:rPr>
            <w:rFonts w:eastAsia="SimSun"/>
            <w:noProof/>
          </w:rPr>
          <w:drawing>
            <wp:inline distT="0" distB="0" distL="0" distR="0" wp14:anchorId="015323BC" wp14:editId="59EA7A1A">
              <wp:extent cx="274320" cy="274320"/>
              <wp:effectExtent l="0" t="0" r="0" b="0"/>
              <wp:docPr id="1066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Pr="00A03B1B">
          <w:rPr>
            <w:b/>
            <w:bCs/>
          </w:rPr>
          <w:t>(DRRRWF</w:t>
        </w:r>
        <w:r w:rsidRPr="00A03B1B">
          <w:rPr>
            <w:b/>
            <w:bCs/>
            <w:i/>
            <w:iCs/>
            <w:vertAlign w:val="subscript"/>
          </w:rPr>
          <w:t xml:space="preserve"> q, r, y</w:t>
        </w:r>
        <w:r w:rsidRPr="00A03B1B">
          <w:rPr>
            <w:b/>
            <w:bCs/>
          </w:rPr>
          <w:t xml:space="preserve"> * (RTMCPCDRRS</w:t>
        </w:r>
        <w:r w:rsidRPr="00A03B1B">
          <w:rPr>
            <w:b/>
            <w:bCs/>
            <w:i/>
            <w:iCs/>
            <w:vertAlign w:val="subscript"/>
          </w:rPr>
          <w:t xml:space="preserve"> y</w:t>
        </w:r>
        <w:r w:rsidRPr="00A03B1B">
          <w:rPr>
            <w:b/>
            <w:bCs/>
          </w:rPr>
          <w:t xml:space="preserve"> + RTRDPADRRS </w:t>
        </w:r>
        <w:r w:rsidRPr="00A03B1B">
          <w:rPr>
            <w:b/>
            <w:bCs/>
            <w:i/>
            <w:iCs/>
            <w:vertAlign w:val="subscript"/>
          </w:rPr>
          <w:t>y</w:t>
        </w:r>
        <w:r w:rsidRPr="00A03B1B">
          <w:rPr>
            <w:b/>
            <w:bCs/>
            <w:i/>
            <w:iCs/>
          </w:rPr>
          <w:t>))</w:t>
        </w:r>
      </w:ins>
    </w:p>
    <w:p w14:paraId="0218B786" w14:textId="2AF4EE38" w:rsidR="00A03B1B" w:rsidRPr="00A03B1B" w:rsidRDefault="00A03B1B" w:rsidP="00A03B1B">
      <w:pPr>
        <w:tabs>
          <w:tab w:val="left" w:pos="2250"/>
          <w:tab w:val="left" w:pos="3150"/>
          <w:tab w:val="left" w:pos="3960"/>
        </w:tabs>
        <w:spacing w:after="240"/>
        <w:ind w:left="3960" w:hanging="3240"/>
        <w:rPr>
          <w:ins w:id="1259" w:author="ERCOT" w:date="2025-09-18T20:17:00Z"/>
          <w:b/>
          <w:bCs/>
          <w:i/>
          <w:iCs/>
          <w:vertAlign w:val="subscript"/>
        </w:rPr>
      </w:pPr>
      <w:ins w:id="1260" w:author="ERCOT" w:date="2025-09-18T20:17:00Z">
        <w:r w:rsidRPr="00A03B1B">
          <w:rPr>
            <w:b/>
            <w:bCs/>
          </w:rPr>
          <w:t>RTDRRAWD</w:t>
        </w:r>
        <w:r w:rsidRPr="00A03B1B">
          <w:rPr>
            <w:b/>
            <w:bCs/>
            <w:i/>
            <w:iCs/>
            <w:vertAlign w:val="subscript"/>
          </w:rPr>
          <w:t xml:space="preserve"> q, r  </w:t>
        </w:r>
        <w:r w:rsidRPr="00A03B1B">
          <w:rPr>
            <w:b/>
            <w:bCs/>
          </w:rPr>
          <w:t xml:space="preserve"> =  </w:t>
        </w:r>
        <w:r w:rsidRPr="00A03B1B">
          <w:rPr>
            <w:rFonts w:eastAsia="SimSun"/>
            <w:noProof/>
          </w:rPr>
          <w:drawing>
            <wp:inline distT="0" distB="0" distL="0" distR="0" wp14:anchorId="2FD926A1" wp14:editId="4D3CA78F">
              <wp:extent cx="274320" cy="274320"/>
              <wp:effectExtent l="0" t="0" r="0" b="0"/>
              <wp:docPr id="1066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Pr="00A03B1B">
          <w:rPr>
            <w:b/>
            <w:bCs/>
          </w:rPr>
          <w:t xml:space="preserve"> (RNWF </w:t>
        </w:r>
        <w:r w:rsidRPr="00A03B1B">
          <w:rPr>
            <w:b/>
            <w:bCs/>
            <w:i/>
            <w:iCs/>
            <w:vertAlign w:val="subscript"/>
          </w:rPr>
          <w:t>y</w:t>
        </w:r>
        <w:r w:rsidRPr="00A03B1B">
          <w:rPr>
            <w:b/>
            <w:bCs/>
            <w:vertAlign w:val="subscript"/>
          </w:rPr>
          <w:t xml:space="preserve"> </w:t>
        </w:r>
        <w:r w:rsidRPr="00A03B1B">
          <w:rPr>
            <w:b/>
            <w:bCs/>
          </w:rPr>
          <w:t>* RTDRRAWDS</w:t>
        </w:r>
        <w:r w:rsidRPr="00A03B1B">
          <w:rPr>
            <w:b/>
            <w:bCs/>
            <w:i/>
            <w:iCs/>
            <w:vertAlign w:val="subscript"/>
          </w:rPr>
          <w:t xml:space="preserve"> q, r, y</w:t>
        </w:r>
        <w:r w:rsidRPr="00A03B1B">
          <w:rPr>
            <w:b/>
            <w:bCs/>
          </w:rPr>
          <w:t>)</w:t>
        </w:r>
      </w:ins>
    </w:p>
    <w:p w14:paraId="09454256" w14:textId="77777777" w:rsidR="00A03B1B" w:rsidRPr="00A03B1B" w:rsidRDefault="00A03B1B" w:rsidP="00A03B1B">
      <w:pPr>
        <w:spacing w:after="240"/>
        <w:ind w:firstLine="720"/>
        <w:rPr>
          <w:ins w:id="1261" w:author="ERCOT" w:date="2025-09-18T20:17:00Z"/>
          <w:szCs w:val="20"/>
        </w:rPr>
      </w:pPr>
      <w:ins w:id="1262" w:author="ERCOT" w:date="2025-09-18T20:17:00Z">
        <w:r w:rsidRPr="00A03B1B">
          <w:rPr>
            <w:szCs w:val="20"/>
          </w:rPr>
          <w:t>Where:</w:t>
        </w:r>
      </w:ins>
    </w:p>
    <w:p w14:paraId="410E88A1" w14:textId="137B4AE4" w:rsidR="00A03B1B" w:rsidRPr="00A03B1B" w:rsidRDefault="00A03B1B" w:rsidP="00A03B1B">
      <w:pPr>
        <w:ind w:left="1440" w:hanging="720"/>
        <w:rPr>
          <w:ins w:id="1263" w:author="ERCOT" w:date="2025-09-18T20:17:00Z"/>
        </w:rPr>
      </w:pPr>
      <w:ins w:id="1264" w:author="ERCOT" w:date="2025-09-18T20:17:00Z">
        <w:r w:rsidRPr="00A03B1B">
          <w:t>DRRRWF</w:t>
        </w:r>
        <w:r w:rsidRPr="00A03B1B">
          <w:rPr>
            <w:i/>
            <w:iCs/>
            <w:vertAlign w:val="subscript"/>
          </w:rPr>
          <w:t xml:space="preserve"> q, r, y</w:t>
        </w:r>
        <w:r w:rsidRPr="00A03B1B">
          <w:rPr>
            <w:vertAlign w:val="subscript"/>
          </w:rPr>
          <w:t xml:space="preserve"> </w:t>
        </w:r>
        <w:r w:rsidRPr="00A03B1B">
          <w:t xml:space="preserve"> =    [max(0.001, RTDRRAWDS</w:t>
        </w:r>
        <w:r w:rsidRPr="00A03B1B">
          <w:rPr>
            <w:i/>
            <w:iCs/>
            <w:vertAlign w:val="subscript"/>
          </w:rPr>
          <w:t xml:space="preserve"> q, r, y</w:t>
        </w:r>
        <w:r w:rsidRPr="00A03B1B">
          <w:t>) * TLMP</w:t>
        </w:r>
        <w:r w:rsidRPr="00A03B1B">
          <w:rPr>
            <w:i/>
            <w:iCs/>
            <w:vertAlign w:val="subscript"/>
          </w:rPr>
          <w:t xml:space="preserve"> y</w:t>
        </w:r>
        <w:r w:rsidRPr="00A03B1B">
          <w:t>] / [</w:t>
        </w:r>
        <w:r w:rsidRPr="00A03B1B">
          <w:rPr>
            <w:rFonts w:eastAsia="SimSun"/>
            <w:noProof/>
          </w:rPr>
          <w:drawing>
            <wp:inline distT="0" distB="0" distL="0" distR="0" wp14:anchorId="2154033E" wp14:editId="2CFD7B98">
              <wp:extent cx="274320" cy="274320"/>
              <wp:effectExtent l="0" t="0" r="0" b="0"/>
              <wp:docPr id="1066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Pr="00A03B1B">
          <w:t>max(0.001,</w:t>
        </w:r>
      </w:ins>
    </w:p>
    <w:p w14:paraId="659C5979" w14:textId="77777777" w:rsidR="00A03B1B" w:rsidRPr="00A03B1B" w:rsidRDefault="00A03B1B" w:rsidP="00A03B1B">
      <w:pPr>
        <w:spacing w:after="240"/>
        <w:ind w:left="2160" w:firstLine="720"/>
        <w:rPr>
          <w:ins w:id="1265" w:author="ERCOT" w:date="2025-09-18T20:17:00Z"/>
        </w:rPr>
      </w:pPr>
      <w:ins w:id="1266" w:author="ERCOT" w:date="2025-09-18T20:17:00Z">
        <w:r w:rsidRPr="00A03B1B">
          <w:t>RTDRRAWDS</w:t>
        </w:r>
        <w:r w:rsidRPr="00A03B1B">
          <w:rPr>
            <w:i/>
            <w:vertAlign w:val="subscript"/>
          </w:rPr>
          <w:t xml:space="preserve"> q, r, y</w:t>
        </w:r>
        <w:r w:rsidRPr="00A03B1B">
          <w:t>) * TLMP</w:t>
        </w:r>
        <w:r w:rsidRPr="00A03B1B">
          <w:rPr>
            <w:i/>
            <w:vertAlign w:val="subscript"/>
          </w:rPr>
          <w:t xml:space="preserve"> y</w:t>
        </w:r>
        <w:r w:rsidRPr="00A03B1B">
          <w:t>]</w:t>
        </w:r>
        <w:r w:rsidRPr="00A03B1B">
          <w:rPr>
            <w:vertAlign w:val="subscript"/>
          </w:rPr>
          <w:t xml:space="preserve"> </w:t>
        </w:r>
      </w:ins>
    </w:p>
    <w:p w14:paraId="3A217570" w14:textId="77777777" w:rsidR="00A03B1B" w:rsidRPr="00A03B1B" w:rsidRDefault="00A03B1B" w:rsidP="00A03B1B">
      <w:pPr>
        <w:spacing w:after="240"/>
        <w:ind w:left="1440" w:hanging="720"/>
        <w:rPr>
          <w:ins w:id="1267" w:author="ERCOT" w:date="2025-09-18T20:17:00Z"/>
        </w:rPr>
      </w:pPr>
      <w:ins w:id="1268" w:author="ERCOT" w:date="2025-09-18T20:17:00Z">
        <w:r w:rsidRPr="00A03B1B">
          <w:t>And:</w:t>
        </w:r>
      </w:ins>
    </w:p>
    <w:p w14:paraId="30A3148B" w14:textId="097FCD3B" w:rsidR="00A03B1B" w:rsidRPr="00A03B1B" w:rsidRDefault="00A03B1B" w:rsidP="00A03B1B">
      <w:pPr>
        <w:spacing w:after="240"/>
        <w:ind w:left="1440" w:hanging="720"/>
        <w:rPr>
          <w:ins w:id="1269" w:author="ERCOT" w:date="2025-09-18T20:17:00Z"/>
          <w:i/>
          <w:iCs/>
          <w:vertAlign w:val="subscript"/>
        </w:rPr>
      </w:pPr>
      <w:ins w:id="1270" w:author="ERCOT" w:date="2025-09-18T20:17:00Z">
        <w:r w:rsidRPr="00A03B1B">
          <w:t xml:space="preserve">RNWF </w:t>
        </w:r>
        <w:r w:rsidRPr="00A03B1B">
          <w:rPr>
            <w:i/>
            <w:iCs/>
            <w:vertAlign w:val="subscript"/>
          </w:rPr>
          <w:t xml:space="preserve">y   </w:t>
        </w:r>
        <w:r w:rsidRPr="00A03B1B">
          <w:t xml:space="preserve">=  TLMP </w:t>
        </w:r>
        <w:r w:rsidRPr="00A03B1B">
          <w:rPr>
            <w:i/>
            <w:iCs/>
            <w:vertAlign w:val="subscript"/>
          </w:rPr>
          <w:t>y</w:t>
        </w:r>
        <w:r w:rsidRPr="00A03B1B">
          <w:t xml:space="preserve"> </w:t>
        </w:r>
        <w:r w:rsidRPr="00A03B1B">
          <w:rPr>
            <w:color w:val="000000"/>
            <w:sz w:val="32"/>
            <w:szCs w:val="32"/>
          </w:rPr>
          <w:t>/</w:t>
        </w:r>
        <w:r w:rsidRPr="00A03B1B">
          <w:rPr>
            <w:color w:val="000000"/>
          </w:rPr>
          <w:t xml:space="preserve"> </w:t>
        </w:r>
        <w:r w:rsidRPr="00A03B1B">
          <w:rPr>
            <w:rFonts w:eastAsia="SimSun"/>
            <w:noProof/>
          </w:rPr>
          <w:drawing>
            <wp:inline distT="0" distB="0" distL="0" distR="0" wp14:anchorId="09CA5257" wp14:editId="17A7554B">
              <wp:extent cx="274320" cy="274320"/>
              <wp:effectExtent l="0" t="0" r="0" b="0"/>
              <wp:docPr id="1066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3">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Pr="00A03B1B">
          <w:t xml:space="preserve">TLMP </w:t>
        </w:r>
        <w:r w:rsidRPr="00A03B1B">
          <w:rPr>
            <w:i/>
            <w:iCs/>
            <w:vertAlign w:val="subscript"/>
          </w:rPr>
          <w:t>y</w:t>
        </w:r>
      </w:ins>
    </w:p>
    <w:p w14:paraId="7B57DD94" w14:textId="77777777" w:rsidR="00A03B1B" w:rsidRPr="00A03B1B" w:rsidRDefault="00A03B1B" w:rsidP="00A03B1B">
      <w:pPr>
        <w:ind w:left="720" w:hanging="720"/>
        <w:rPr>
          <w:ins w:id="1271" w:author="ERCOT" w:date="2025-09-18T20:17:00Z"/>
          <w:b/>
          <w:iCs/>
        </w:rPr>
      </w:pPr>
      <w:ins w:id="1272" w:author="ERCOT" w:date="2025-09-18T20:17:00Z">
        <w:r w:rsidRPr="00A03B1B">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A03B1B" w:rsidRPr="00A03B1B" w14:paraId="7DA20174" w14:textId="77777777" w:rsidTr="00B31BB1">
        <w:trPr>
          <w:cantSplit/>
          <w:tblHeader/>
          <w:ins w:id="127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4DC62BC" w14:textId="77777777" w:rsidR="00A03B1B" w:rsidRPr="00A03B1B" w:rsidRDefault="00A03B1B" w:rsidP="00A03B1B">
            <w:pPr>
              <w:spacing w:after="120"/>
              <w:rPr>
                <w:ins w:id="1274" w:author="ERCOT" w:date="2025-09-18T20:17:00Z"/>
                <w:b/>
                <w:iCs/>
                <w:sz w:val="20"/>
                <w:szCs w:val="20"/>
              </w:rPr>
            </w:pPr>
            <w:ins w:id="1275" w:author="ERCOT" w:date="2025-09-18T20:17:00Z">
              <w:r w:rsidRPr="00A03B1B">
                <w:rPr>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45C4BCC2" w14:textId="77777777" w:rsidR="00A03B1B" w:rsidRPr="00A03B1B" w:rsidRDefault="00A03B1B" w:rsidP="00A03B1B">
            <w:pPr>
              <w:spacing w:after="120"/>
              <w:rPr>
                <w:ins w:id="1276" w:author="ERCOT" w:date="2025-09-18T20:17:00Z"/>
                <w:b/>
                <w:iCs/>
                <w:sz w:val="20"/>
                <w:szCs w:val="20"/>
              </w:rPr>
            </w:pPr>
            <w:ins w:id="1277" w:author="ERCOT" w:date="2025-09-18T20:17:00Z">
              <w:r w:rsidRPr="00A03B1B">
                <w:rPr>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278A3F10" w14:textId="77777777" w:rsidR="00A03B1B" w:rsidRPr="00A03B1B" w:rsidRDefault="00A03B1B" w:rsidP="00A03B1B">
            <w:pPr>
              <w:spacing w:after="120"/>
              <w:rPr>
                <w:ins w:id="1278" w:author="ERCOT" w:date="2025-09-18T20:17:00Z"/>
                <w:b/>
                <w:iCs/>
                <w:sz w:val="20"/>
                <w:szCs w:val="20"/>
              </w:rPr>
            </w:pPr>
            <w:ins w:id="1279" w:author="ERCOT" w:date="2025-09-18T20:17:00Z">
              <w:r w:rsidRPr="00A03B1B">
                <w:rPr>
                  <w:b/>
                  <w:iCs/>
                  <w:sz w:val="20"/>
                  <w:szCs w:val="20"/>
                </w:rPr>
                <w:t>Description</w:t>
              </w:r>
            </w:ins>
          </w:p>
        </w:tc>
      </w:tr>
      <w:tr w:rsidR="00A03B1B" w:rsidRPr="00A03B1B" w14:paraId="33F5839D" w14:textId="77777777" w:rsidTr="00B31BB1">
        <w:trPr>
          <w:cantSplit/>
          <w:ins w:id="128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B1ECBA1" w14:textId="77777777" w:rsidR="00A03B1B" w:rsidRPr="00A03B1B" w:rsidRDefault="00A03B1B" w:rsidP="00A03B1B">
            <w:pPr>
              <w:spacing w:after="60"/>
              <w:rPr>
                <w:ins w:id="1281" w:author="ERCOT" w:date="2025-09-18T20:17:00Z"/>
                <w:sz w:val="20"/>
                <w:szCs w:val="20"/>
              </w:rPr>
            </w:pPr>
            <w:ins w:id="1282" w:author="ERCOT" w:date="2025-09-18T20:17:00Z">
              <w:r w:rsidRPr="00A03B1B">
                <w:rPr>
                  <w:sz w:val="20"/>
                  <w:szCs w:val="20"/>
                </w:rPr>
                <w:t xml:space="preserve">RTDRRIMBAMT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7776CF81" w14:textId="77777777" w:rsidR="00A03B1B" w:rsidRPr="00A03B1B" w:rsidRDefault="00A03B1B" w:rsidP="00A03B1B">
            <w:pPr>
              <w:spacing w:after="60"/>
              <w:rPr>
                <w:ins w:id="1283" w:author="ERCOT" w:date="2025-09-18T20:17:00Z"/>
                <w:sz w:val="20"/>
                <w:szCs w:val="20"/>
              </w:rPr>
            </w:pPr>
            <w:ins w:id="1284" w:author="ERCOT" w:date="2025-09-18T20:17:00Z">
              <w:r w:rsidRPr="00A03B1B">
                <w:rPr>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240376E9" w14:textId="77777777" w:rsidR="00A03B1B" w:rsidRPr="00A03B1B" w:rsidRDefault="00A03B1B" w:rsidP="00A03B1B">
            <w:pPr>
              <w:spacing w:after="60"/>
              <w:rPr>
                <w:ins w:id="1285" w:author="ERCOT" w:date="2025-09-18T20:17:00Z"/>
                <w:i/>
                <w:sz w:val="20"/>
                <w:szCs w:val="20"/>
              </w:rPr>
            </w:pPr>
            <w:ins w:id="1286" w:author="ERCOT" w:date="2025-09-18T20:17:00Z">
              <w:r w:rsidRPr="00A03B1B">
                <w:rPr>
                  <w:i/>
                  <w:sz w:val="20"/>
                  <w:szCs w:val="20"/>
                </w:rPr>
                <w:t>Real-Time Dispatchable Reliability Reserve Service Imbalance Amount for the QSE—</w:t>
              </w:r>
              <w:r w:rsidRPr="00A03B1B">
                <w:rPr>
                  <w:sz w:val="20"/>
                  <w:szCs w:val="20"/>
                </w:rPr>
                <w:t xml:space="preserve">The total payment or charge to QSE </w:t>
              </w:r>
              <w:r w:rsidRPr="00A03B1B">
                <w:rPr>
                  <w:i/>
                  <w:sz w:val="20"/>
                  <w:szCs w:val="20"/>
                </w:rPr>
                <w:t>q</w:t>
              </w:r>
              <w:r w:rsidRPr="00A03B1B">
                <w:rPr>
                  <w:sz w:val="20"/>
                  <w:szCs w:val="20"/>
                </w:rPr>
                <w:t xml:space="preserve"> for the Real-Time DRRS imbalance for each 15-minute Settlement Interval.</w:t>
              </w:r>
            </w:ins>
          </w:p>
        </w:tc>
      </w:tr>
      <w:tr w:rsidR="00A03B1B" w:rsidRPr="00A03B1B" w14:paraId="62E61DC6" w14:textId="77777777" w:rsidTr="00B31BB1">
        <w:trPr>
          <w:cantSplit/>
          <w:ins w:id="128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CC6F600" w14:textId="77777777" w:rsidR="00A03B1B" w:rsidRPr="00A03B1B" w:rsidRDefault="00A03B1B" w:rsidP="00A03B1B">
            <w:pPr>
              <w:spacing w:after="60"/>
              <w:rPr>
                <w:ins w:id="1288" w:author="ERCOT" w:date="2025-09-18T20:17:00Z"/>
                <w:sz w:val="20"/>
                <w:szCs w:val="20"/>
              </w:rPr>
            </w:pPr>
            <w:ins w:id="1289" w:author="ERCOT" w:date="2025-09-18T20:17:00Z">
              <w:r w:rsidRPr="00A03B1B">
                <w:rPr>
                  <w:sz w:val="20"/>
                  <w:szCs w:val="20"/>
                </w:rPr>
                <w:t xml:space="preserve">RTDRRAWD </w:t>
              </w:r>
              <w:r w:rsidRPr="00A03B1B">
                <w:rPr>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27D84148" w14:textId="77777777" w:rsidR="00A03B1B" w:rsidRPr="00A03B1B" w:rsidRDefault="00A03B1B" w:rsidP="00A03B1B">
            <w:pPr>
              <w:spacing w:after="60"/>
              <w:rPr>
                <w:ins w:id="1290" w:author="ERCOT" w:date="2025-09-18T20:17:00Z"/>
                <w:sz w:val="20"/>
                <w:szCs w:val="20"/>
              </w:rPr>
            </w:pPr>
            <w:ins w:id="1291"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2E4D348F" w14:textId="77777777" w:rsidR="00A03B1B" w:rsidRPr="00A03B1B" w:rsidRDefault="00A03B1B" w:rsidP="00A03B1B">
            <w:pPr>
              <w:spacing w:after="60"/>
              <w:rPr>
                <w:ins w:id="1292" w:author="ERCOT" w:date="2025-09-18T20:17:00Z"/>
                <w:i/>
                <w:sz w:val="20"/>
                <w:szCs w:val="20"/>
              </w:rPr>
            </w:pPr>
            <w:ins w:id="1293" w:author="ERCOT" w:date="2025-09-18T20:17:00Z">
              <w:r w:rsidRPr="00A03B1B">
                <w:rPr>
                  <w:i/>
                  <w:sz w:val="20"/>
                  <w:szCs w:val="20"/>
                </w:rPr>
                <w:t xml:space="preserve">Real-Time Dispatchable Reliability Reserve Service Award per Resource per </w:t>
              </w:r>
              <w:proofErr w:type="spellStart"/>
              <w:r w:rsidRPr="00A03B1B">
                <w:rPr>
                  <w:i/>
                  <w:sz w:val="20"/>
                  <w:szCs w:val="20"/>
                </w:rPr>
                <w:t>QSE</w:t>
              </w:r>
              <w:r w:rsidRPr="00A03B1B">
                <w:rPr>
                  <w:rFonts w:ascii="Symbol" w:eastAsia="Symbol" w:hAnsi="Symbol" w:cs="Symbol"/>
                  <w:sz w:val="20"/>
                  <w:szCs w:val="20"/>
                </w:rPr>
                <w:t>¾</w:t>
              </w:r>
              <w:r w:rsidRPr="00A03B1B">
                <w:rPr>
                  <w:sz w:val="20"/>
                  <w:szCs w:val="20"/>
                </w:rPr>
                <w:t>The</w:t>
              </w:r>
              <w:proofErr w:type="spellEnd"/>
              <w:r w:rsidRPr="00A03B1B">
                <w:rPr>
                  <w:sz w:val="20"/>
                  <w:szCs w:val="20"/>
                </w:rPr>
                <w:t xml:space="preserve"> DRRS amount awarded to QSE </w:t>
              </w:r>
              <w:r w:rsidRPr="00A03B1B">
                <w:rPr>
                  <w:i/>
                  <w:sz w:val="20"/>
                  <w:szCs w:val="20"/>
                </w:rPr>
                <w:t>q</w:t>
              </w:r>
              <w:r w:rsidRPr="00A03B1B">
                <w:rPr>
                  <w:sz w:val="20"/>
                  <w:szCs w:val="20"/>
                </w:rPr>
                <w:t xml:space="preserve"> for Resource </w:t>
              </w:r>
              <w:r w:rsidRPr="00A03B1B">
                <w:rPr>
                  <w:i/>
                  <w:sz w:val="20"/>
                  <w:szCs w:val="20"/>
                </w:rPr>
                <w:t>r</w:t>
              </w:r>
              <w:r w:rsidRPr="00A03B1B">
                <w:rPr>
                  <w:sz w:val="20"/>
                  <w:szCs w:val="20"/>
                </w:rPr>
                <w:t xml:space="preserve"> in Real-Time for the 15-minute Settlement Interval.  Where for a Combined Cycle Train, the Resource </w:t>
              </w:r>
              <w:r w:rsidRPr="00A03B1B">
                <w:rPr>
                  <w:i/>
                  <w:sz w:val="20"/>
                  <w:szCs w:val="20"/>
                </w:rPr>
                <w:t>r</w:t>
              </w:r>
              <w:r w:rsidRPr="00A03B1B">
                <w:rPr>
                  <w:sz w:val="20"/>
                  <w:szCs w:val="20"/>
                </w:rPr>
                <w:t xml:space="preserve"> is a Combined Cycle Generation Resource within the Combined Cycle Train.</w:t>
              </w:r>
            </w:ins>
          </w:p>
        </w:tc>
      </w:tr>
      <w:tr w:rsidR="00A03B1B" w:rsidRPr="00A03B1B" w14:paraId="709F02AF" w14:textId="77777777" w:rsidTr="00B31BB1">
        <w:trPr>
          <w:cantSplit/>
          <w:ins w:id="129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1112E3D" w14:textId="77777777" w:rsidR="00A03B1B" w:rsidRPr="00A03B1B" w:rsidRDefault="00A03B1B" w:rsidP="00A03B1B">
            <w:pPr>
              <w:spacing w:after="60"/>
              <w:rPr>
                <w:ins w:id="1295" w:author="ERCOT" w:date="2025-09-18T20:17:00Z"/>
                <w:sz w:val="20"/>
                <w:szCs w:val="20"/>
              </w:rPr>
            </w:pPr>
            <w:ins w:id="1296" w:author="ERCOT" w:date="2025-09-18T20:17:00Z">
              <w:r w:rsidRPr="00A03B1B">
                <w:rPr>
                  <w:sz w:val="20"/>
                  <w:szCs w:val="20"/>
                </w:rPr>
                <w:t xml:space="preserve">RTDRRREV </w:t>
              </w:r>
              <w:r w:rsidRPr="00A03B1B">
                <w:rPr>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7B27B6EB" w14:textId="77777777" w:rsidR="00A03B1B" w:rsidRPr="00A03B1B" w:rsidRDefault="00A03B1B" w:rsidP="00A03B1B">
            <w:pPr>
              <w:spacing w:after="60"/>
              <w:rPr>
                <w:ins w:id="1297" w:author="ERCOT" w:date="2025-09-18T20:17:00Z"/>
                <w:sz w:val="20"/>
                <w:szCs w:val="20"/>
              </w:rPr>
            </w:pPr>
            <w:ins w:id="1298" w:author="ERCOT" w:date="2025-09-18T20:17:00Z">
              <w:r w:rsidRPr="00A03B1B">
                <w:rPr>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3DA150A1" w14:textId="77777777" w:rsidR="00A03B1B" w:rsidRPr="00A03B1B" w:rsidRDefault="00A03B1B" w:rsidP="00A03B1B">
            <w:pPr>
              <w:spacing w:after="60"/>
              <w:rPr>
                <w:ins w:id="1299" w:author="ERCOT" w:date="2025-09-18T20:17:00Z"/>
                <w:i/>
                <w:sz w:val="20"/>
                <w:szCs w:val="20"/>
              </w:rPr>
            </w:pPr>
            <w:ins w:id="1300" w:author="ERCOT" w:date="2025-09-18T20:17:00Z">
              <w:r w:rsidRPr="00A03B1B">
                <w:rPr>
                  <w:i/>
                  <w:sz w:val="20"/>
                  <w:szCs w:val="20"/>
                </w:rPr>
                <w:t>Real-Time Dispatchable Reliability Reserve Service Revenue</w:t>
              </w:r>
              <w:r w:rsidRPr="00A03B1B">
                <w:rPr>
                  <w:sz w:val="20"/>
                  <w:szCs w:val="20"/>
                </w:rPr>
                <w:t xml:space="preserve">—The Real-Time DRRS revenue for QSE </w:t>
              </w:r>
              <w:r w:rsidRPr="00A03B1B">
                <w:rPr>
                  <w:i/>
                  <w:sz w:val="20"/>
                  <w:szCs w:val="20"/>
                </w:rPr>
                <w:t xml:space="preserve">q </w:t>
              </w:r>
              <w:r w:rsidRPr="00A03B1B">
                <w:rPr>
                  <w:sz w:val="20"/>
                  <w:szCs w:val="20"/>
                </w:rPr>
                <w:t xml:space="preserve">calculated for Resource </w:t>
              </w:r>
              <w:r w:rsidRPr="00A03B1B">
                <w:rPr>
                  <w:i/>
                  <w:sz w:val="20"/>
                  <w:szCs w:val="20"/>
                </w:rPr>
                <w:t>r</w:t>
              </w:r>
              <w:r w:rsidRPr="00A03B1B">
                <w:rPr>
                  <w:sz w:val="20"/>
                  <w:szCs w:val="20"/>
                </w:rPr>
                <w:t xml:space="preserve"> for the 15-minute Settlement Interval.  Where for a Combined Cycle Train, the Resource </w:t>
              </w:r>
              <w:r w:rsidRPr="00A03B1B">
                <w:rPr>
                  <w:i/>
                  <w:sz w:val="20"/>
                  <w:szCs w:val="20"/>
                </w:rPr>
                <w:t>r</w:t>
              </w:r>
              <w:r w:rsidRPr="00A03B1B">
                <w:rPr>
                  <w:sz w:val="20"/>
                  <w:szCs w:val="20"/>
                </w:rPr>
                <w:t xml:space="preserve"> is the Combined Cycle Train.</w:t>
              </w:r>
            </w:ins>
          </w:p>
        </w:tc>
      </w:tr>
      <w:tr w:rsidR="00A03B1B" w:rsidRPr="00A03B1B" w14:paraId="3FBDB9A4" w14:textId="77777777" w:rsidTr="00B31BB1">
        <w:trPr>
          <w:cantSplit/>
          <w:ins w:id="130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F36D762" w14:textId="77777777" w:rsidR="00A03B1B" w:rsidRPr="00A03B1B" w:rsidRDefault="00A03B1B" w:rsidP="00A03B1B">
            <w:pPr>
              <w:spacing w:after="60"/>
              <w:rPr>
                <w:ins w:id="1302" w:author="ERCOT" w:date="2025-09-18T20:17:00Z"/>
                <w:sz w:val="20"/>
                <w:szCs w:val="20"/>
              </w:rPr>
            </w:pPr>
            <w:ins w:id="1303" w:author="ERCOT" w:date="2025-09-18T20:17:00Z">
              <w:r w:rsidRPr="00A03B1B">
                <w:rPr>
                  <w:sz w:val="20"/>
                  <w:szCs w:val="20"/>
                </w:rPr>
                <w:t xml:space="preserve">RTDRRAWDS </w:t>
              </w:r>
              <w:r w:rsidRPr="00A03B1B">
                <w:rPr>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15F17BFB" w14:textId="77777777" w:rsidR="00A03B1B" w:rsidRPr="00A03B1B" w:rsidRDefault="00A03B1B" w:rsidP="00A03B1B">
            <w:pPr>
              <w:spacing w:after="60"/>
              <w:rPr>
                <w:ins w:id="1304" w:author="ERCOT" w:date="2025-09-18T20:17:00Z"/>
                <w:sz w:val="20"/>
                <w:szCs w:val="20"/>
              </w:rPr>
            </w:pPr>
            <w:ins w:id="1305"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C2E1A8E" w14:textId="77777777" w:rsidR="00A03B1B" w:rsidRPr="00A03B1B" w:rsidRDefault="00A03B1B" w:rsidP="00A03B1B">
            <w:pPr>
              <w:spacing w:after="60"/>
              <w:rPr>
                <w:ins w:id="1306" w:author="ERCOT" w:date="2025-09-18T20:17:00Z"/>
                <w:i/>
                <w:sz w:val="20"/>
                <w:szCs w:val="20"/>
              </w:rPr>
            </w:pPr>
            <w:ins w:id="1307" w:author="ERCOT" w:date="2025-09-18T20:17:00Z">
              <w:r w:rsidRPr="00A03B1B">
                <w:rPr>
                  <w:i/>
                  <w:sz w:val="20"/>
                  <w:szCs w:val="20"/>
                </w:rPr>
                <w:t>Real-Time Dispatchable Reliability Reserve Service Award per Resource per QSE per SCED interval</w:t>
              </w:r>
              <w:r w:rsidRPr="00A03B1B">
                <w:rPr>
                  <w:iCs/>
                  <w:sz w:val="20"/>
                  <w:szCs w:val="20"/>
                </w:rPr>
                <w:t>—</w:t>
              </w:r>
              <w:r w:rsidRPr="00A03B1B">
                <w:rPr>
                  <w:sz w:val="20"/>
                  <w:szCs w:val="20"/>
                </w:rPr>
                <w:t xml:space="preserve">The DRRS amount awarded to QSE </w:t>
              </w:r>
              <w:r w:rsidRPr="00A03B1B">
                <w:rPr>
                  <w:i/>
                  <w:sz w:val="20"/>
                  <w:szCs w:val="20"/>
                </w:rPr>
                <w:t>q</w:t>
              </w:r>
              <w:r w:rsidRPr="00A03B1B">
                <w:rPr>
                  <w:sz w:val="20"/>
                  <w:szCs w:val="20"/>
                </w:rPr>
                <w:t xml:space="preserve"> for Resource </w:t>
              </w:r>
              <w:r w:rsidRPr="00A03B1B">
                <w:rPr>
                  <w:i/>
                  <w:sz w:val="20"/>
                  <w:szCs w:val="20"/>
                </w:rPr>
                <w:t>r</w:t>
              </w:r>
              <w:r w:rsidRPr="00A03B1B">
                <w:rPr>
                  <w:sz w:val="20"/>
                  <w:szCs w:val="20"/>
                </w:rPr>
                <w:t xml:space="preserve"> in Real-Time for the SCED interval </w:t>
              </w:r>
              <w:r w:rsidRPr="00A03B1B">
                <w:rPr>
                  <w:i/>
                  <w:sz w:val="20"/>
                  <w:szCs w:val="20"/>
                </w:rPr>
                <w:t>y.</w:t>
              </w:r>
              <w:r w:rsidRPr="00A03B1B">
                <w:rPr>
                  <w:sz w:val="20"/>
                  <w:szCs w:val="20"/>
                </w:rPr>
                <w:t xml:space="preserve">  Where for a Combined Cycle Train, the Resource </w:t>
              </w:r>
              <w:r w:rsidRPr="00A03B1B">
                <w:rPr>
                  <w:i/>
                  <w:sz w:val="20"/>
                  <w:szCs w:val="20"/>
                </w:rPr>
                <w:t>r</w:t>
              </w:r>
              <w:r w:rsidRPr="00A03B1B">
                <w:rPr>
                  <w:sz w:val="20"/>
                  <w:szCs w:val="20"/>
                </w:rPr>
                <w:t xml:space="preserve"> is the Combined Cycle Train.</w:t>
              </w:r>
            </w:ins>
          </w:p>
        </w:tc>
      </w:tr>
      <w:tr w:rsidR="00A03B1B" w:rsidRPr="00A03B1B" w14:paraId="0443E415" w14:textId="77777777" w:rsidTr="00B31BB1">
        <w:trPr>
          <w:cantSplit/>
          <w:ins w:id="130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C878C63" w14:textId="77777777" w:rsidR="00A03B1B" w:rsidRPr="00A03B1B" w:rsidRDefault="00A03B1B" w:rsidP="00A03B1B">
            <w:pPr>
              <w:spacing w:after="60"/>
              <w:rPr>
                <w:ins w:id="1309" w:author="ERCOT" w:date="2025-09-18T20:17:00Z"/>
                <w:sz w:val="20"/>
                <w:szCs w:val="20"/>
              </w:rPr>
            </w:pPr>
            <w:ins w:id="1310" w:author="ERCOT" w:date="2025-09-18T20:17:00Z">
              <w:r w:rsidRPr="00A03B1B">
                <w:rPr>
                  <w:sz w:val="20"/>
                  <w:szCs w:val="20"/>
                </w:rPr>
                <w:t xml:space="preserve">RTMCPCDRRR </w:t>
              </w:r>
              <w:r w:rsidRPr="00A03B1B">
                <w:rPr>
                  <w:i/>
                  <w:sz w:val="20"/>
                  <w:szCs w:val="20"/>
                  <w:vertAlign w:val="subscript"/>
                </w:rPr>
                <w:t>q, r</w:t>
              </w:r>
            </w:ins>
          </w:p>
        </w:tc>
        <w:tc>
          <w:tcPr>
            <w:tcW w:w="623" w:type="pct"/>
            <w:tcBorders>
              <w:top w:val="single" w:sz="4" w:space="0" w:color="auto"/>
              <w:left w:val="single" w:sz="4" w:space="0" w:color="auto"/>
              <w:bottom w:val="single" w:sz="4" w:space="0" w:color="auto"/>
              <w:right w:val="single" w:sz="4" w:space="0" w:color="auto"/>
            </w:tcBorders>
            <w:hideMark/>
          </w:tcPr>
          <w:p w14:paraId="27219A91" w14:textId="77777777" w:rsidR="00A03B1B" w:rsidRPr="00A03B1B" w:rsidRDefault="00A03B1B" w:rsidP="00A03B1B">
            <w:pPr>
              <w:spacing w:after="60"/>
              <w:rPr>
                <w:ins w:id="1311" w:author="ERCOT" w:date="2025-09-18T20:17:00Z"/>
                <w:sz w:val="20"/>
                <w:szCs w:val="20"/>
              </w:rPr>
            </w:pPr>
            <w:ins w:id="1312"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F337608" w14:textId="77777777" w:rsidR="00A03B1B" w:rsidRPr="00A03B1B" w:rsidRDefault="00A03B1B" w:rsidP="00A03B1B">
            <w:pPr>
              <w:spacing w:after="60"/>
              <w:rPr>
                <w:ins w:id="1313" w:author="ERCOT" w:date="2025-09-18T20:17:00Z"/>
                <w:iCs/>
                <w:sz w:val="20"/>
                <w:szCs w:val="20"/>
              </w:rPr>
            </w:pPr>
            <w:ins w:id="1314" w:author="ERCOT" w:date="2025-09-18T20:17:00Z">
              <w:r w:rsidRPr="00A03B1B">
                <w:rPr>
                  <w:i/>
                  <w:sz w:val="20"/>
                  <w:szCs w:val="20"/>
                </w:rPr>
                <w:t xml:space="preserve">Real-Time Market Clearing Price for Capacity for Dispatchable Reliability Reserve Service per Resource per </w:t>
              </w:r>
              <w:proofErr w:type="spellStart"/>
              <w:r w:rsidRPr="00A03B1B">
                <w:rPr>
                  <w:i/>
                  <w:sz w:val="20"/>
                  <w:szCs w:val="20"/>
                </w:rPr>
                <w:t>QSE</w:t>
              </w:r>
              <w:r w:rsidRPr="00A03B1B">
                <w:rPr>
                  <w:rFonts w:ascii="Symbol" w:eastAsia="Symbol" w:hAnsi="Symbol" w:cs="Symbol"/>
                  <w:sz w:val="20"/>
                  <w:szCs w:val="20"/>
                </w:rPr>
                <w:t>¾</w:t>
              </w:r>
              <w:r w:rsidRPr="00A03B1B">
                <w:rPr>
                  <w:sz w:val="20"/>
                  <w:szCs w:val="20"/>
                </w:rPr>
                <w:t>The</w:t>
              </w:r>
              <w:proofErr w:type="spellEnd"/>
              <w:r w:rsidRPr="00A03B1B">
                <w:rPr>
                  <w:sz w:val="20"/>
                  <w:szCs w:val="20"/>
                </w:rPr>
                <w:t xml:space="preserve"> Real-Time MCPC for DRRS for Resource </w:t>
              </w:r>
              <w:r w:rsidRPr="00A03B1B">
                <w:rPr>
                  <w:i/>
                  <w:sz w:val="20"/>
                  <w:szCs w:val="20"/>
                </w:rPr>
                <w:t>r</w:t>
              </w:r>
              <w:r w:rsidRPr="00A03B1B">
                <w:rPr>
                  <w:sz w:val="20"/>
                  <w:szCs w:val="20"/>
                </w:rPr>
                <w:t xml:space="preserve">, represented by QSE </w:t>
              </w:r>
              <w:r w:rsidRPr="00A03B1B">
                <w:rPr>
                  <w:i/>
                  <w:sz w:val="20"/>
                  <w:szCs w:val="20"/>
                </w:rPr>
                <w:t xml:space="preserve">q </w:t>
              </w:r>
              <w:r w:rsidRPr="00A03B1B">
                <w:rPr>
                  <w:sz w:val="20"/>
                  <w:szCs w:val="20"/>
                </w:rPr>
                <w:t xml:space="preserve">for the 15-minute Settlement Interval.  Where for a Combined Cycle Train, the Resource </w:t>
              </w:r>
              <w:r w:rsidRPr="00A03B1B">
                <w:rPr>
                  <w:i/>
                  <w:sz w:val="20"/>
                  <w:szCs w:val="20"/>
                </w:rPr>
                <w:t>r</w:t>
              </w:r>
              <w:r w:rsidRPr="00A03B1B">
                <w:rPr>
                  <w:sz w:val="20"/>
                  <w:szCs w:val="20"/>
                </w:rPr>
                <w:t xml:space="preserve"> is the Combined Cycle Train.</w:t>
              </w:r>
            </w:ins>
          </w:p>
        </w:tc>
      </w:tr>
      <w:tr w:rsidR="00A03B1B" w:rsidRPr="00A03B1B" w14:paraId="40AEEDCB" w14:textId="77777777" w:rsidTr="00B31BB1">
        <w:trPr>
          <w:cantSplit/>
          <w:ins w:id="131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B919E92" w14:textId="77777777" w:rsidR="00A03B1B" w:rsidRPr="00A03B1B" w:rsidRDefault="00A03B1B" w:rsidP="00A03B1B">
            <w:pPr>
              <w:spacing w:after="60"/>
              <w:rPr>
                <w:ins w:id="1316" w:author="ERCOT" w:date="2025-09-18T20:17:00Z"/>
                <w:sz w:val="20"/>
                <w:szCs w:val="20"/>
              </w:rPr>
            </w:pPr>
            <w:ins w:id="1317" w:author="ERCOT" w:date="2025-09-18T20:17:00Z">
              <w:r w:rsidRPr="00A03B1B">
                <w:rPr>
                  <w:sz w:val="20"/>
                  <w:szCs w:val="20"/>
                </w:rPr>
                <w:t>RTMCPCDRRS</w:t>
              </w:r>
              <w:r w:rsidRPr="00A03B1B">
                <w:rPr>
                  <w:i/>
                  <w:sz w:val="20"/>
                  <w:szCs w:val="20"/>
                  <w:vertAlign w:val="subscript"/>
                </w:rPr>
                <w:t xml:space="preserve"> y</w:t>
              </w:r>
            </w:ins>
          </w:p>
        </w:tc>
        <w:tc>
          <w:tcPr>
            <w:tcW w:w="623" w:type="pct"/>
            <w:tcBorders>
              <w:top w:val="single" w:sz="4" w:space="0" w:color="auto"/>
              <w:left w:val="single" w:sz="4" w:space="0" w:color="auto"/>
              <w:bottom w:val="single" w:sz="4" w:space="0" w:color="auto"/>
              <w:right w:val="single" w:sz="4" w:space="0" w:color="auto"/>
            </w:tcBorders>
            <w:hideMark/>
          </w:tcPr>
          <w:p w14:paraId="5C7D0F91" w14:textId="77777777" w:rsidR="00A03B1B" w:rsidRPr="00A03B1B" w:rsidRDefault="00A03B1B" w:rsidP="00A03B1B">
            <w:pPr>
              <w:spacing w:after="60"/>
              <w:rPr>
                <w:ins w:id="1318" w:author="ERCOT" w:date="2025-09-18T20:17:00Z"/>
                <w:sz w:val="20"/>
                <w:szCs w:val="20"/>
              </w:rPr>
            </w:pPr>
            <w:ins w:id="1319"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44CB2749" w14:textId="77777777" w:rsidR="00A03B1B" w:rsidRPr="00A03B1B" w:rsidRDefault="00A03B1B" w:rsidP="00A03B1B">
            <w:pPr>
              <w:spacing w:after="60"/>
              <w:rPr>
                <w:ins w:id="1320" w:author="ERCOT" w:date="2025-09-18T20:17:00Z"/>
                <w:i/>
                <w:sz w:val="20"/>
                <w:szCs w:val="20"/>
              </w:rPr>
            </w:pPr>
            <w:ins w:id="1321" w:author="ERCOT" w:date="2025-09-18T20:17:00Z">
              <w:r w:rsidRPr="00A03B1B">
                <w:rPr>
                  <w:i/>
                  <w:sz w:val="20"/>
                  <w:szCs w:val="20"/>
                </w:rPr>
                <w:t>Real-Time Market Clearing Price</w:t>
              </w:r>
              <w:r w:rsidRPr="00A03B1B">
                <w:rPr>
                  <w:bCs/>
                  <w:i/>
                  <w:sz w:val="20"/>
                  <w:szCs w:val="20"/>
                  <w:lang w:val="pt-BR"/>
                </w:rPr>
                <w:t xml:space="preserve"> for Capacity</w:t>
              </w:r>
              <w:r w:rsidRPr="00A03B1B">
                <w:rPr>
                  <w:i/>
                  <w:sz w:val="20"/>
                  <w:szCs w:val="20"/>
                </w:rPr>
                <w:t xml:space="preserve"> for Dispatchable Reliability Reserve Service per SCED Interval</w:t>
              </w:r>
              <w:r w:rsidRPr="00A03B1B">
                <w:rPr>
                  <w:sz w:val="20"/>
                  <w:szCs w:val="20"/>
                </w:rPr>
                <w:t xml:space="preserve">—The Real-Time MCPC for DRRS for the SCED interval </w:t>
              </w:r>
              <w:r w:rsidRPr="00A03B1B">
                <w:rPr>
                  <w:i/>
                  <w:sz w:val="20"/>
                  <w:szCs w:val="20"/>
                </w:rPr>
                <w:t>y.</w:t>
              </w:r>
            </w:ins>
          </w:p>
        </w:tc>
      </w:tr>
      <w:tr w:rsidR="00A03B1B" w:rsidRPr="00A03B1B" w14:paraId="2FEDAA8A" w14:textId="77777777" w:rsidTr="00B31BB1">
        <w:trPr>
          <w:cantSplit/>
          <w:ins w:id="132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1E54929" w14:textId="77777777" w:rsidR="00A03B1B" w:rsidRPr="00A03B1B" w:rsidRDefault="00A03B1B" w:rsidP="00A03B1B">
            <w:pPr>
              <w:spacing w:after="60"/>
              <w:rPr>
                <w:ins w:id="1323" w:author="ERCOT" w:date="2025-09-18T20:17:00Z"/>
                <w:sz w:val="20"/>
                <w:szCs w:val="20"/>
              </w:rPr>
            </w:pPr>
            <w:ins w:id="1324" w:author="ERCOT" w:date="2025-09-18T20:17:00Z">
              <w:r w:rsidRPr="00A03B1B">
                <w:rPr>
                  <w:iCs/>
                  <w:sz w:val="20"/>
                  <w:szCs w:val="20"/>
                </w:rPr>
                <w:lastRenderedPageBreak/>
                <w:t xml:space="preserve">PCDRRR </w:t>
              </w:r>
              <w:r w:rsidRPr="00A03B1B">
                <w:rPr>
                  <w:i/>
                  <w:iCs/>
                  <w:sz w:val="20"/>
                  <w:szCs w:val="20"/>
                  <w:vertAlign w:val="subscript"/>
                </w:rPr>
                <w:t>r,</w:t>
              </w:r>
              <w:r w:rsidRPr="00A03B1B">
                <w:rPr>
                  <w:i/>
                  <w:iCs/>
                  <w:sz w:val="20"/>
                  <w:szCs w:val="20"/>
                </w:rPr>
                <w:t xml:space="preserve"> </w:t>
              </w:r>
              <w:r w:rsidRPr="00A03B1B">
                <w:rPr>
                  <w:i/>
                  <w:iCs/>
                  <w:sz w:val="20"/>
                  <w:szCs w:val="20"/>
                  <w:vertAlign w:val="subscript"/>
                </w:rPr>
                <w:t>q, DAM</w:t>
              </w:r>
            </w:ins>
          </w:p>
        </w:tc>
        <w:tc>
          <w:tcPr>
            <w:tcW w:w="623" w:type="pct"/>
            <w:tcBorders>
              <w:top w:val="single" w:sz="4" w:space="0" w:color="auto"/>
              <w:left w:val="single" w:sz="4" w:space="0" w:color="auto"/>
              <w:bottom w:val="single" w:sz="4" w:space="0" w:color="auto"/>
              <w:right w:val="single" w:sz="4" w:space="0" w:color="auto"/>
            </w:tcBorders>
            <w:hideMark/>
          </w:tcPr>
          <w:p w14:paraId="24345727" w14:textId="77777777" w:rsidR="00A03B1B" w:rsidRPr="00A03B1B" w:rsidRDefault="00A03B1B" w:rsidP="00A03B1B">
            <w:pPr>
              <w:spacing w:after="60"/>
              <w:rPr>
                <w:ins w:id="1325" w:author="ERCOT" w:date="2025-09-18T20:17:00Z"/>
                <w:sz w:val="20"/>
                <w:szCs w:val="20"/>
              </w:rPr>
            </w:pPr>
            <w:ins w:id="1326"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070041EC" w14:textId="77777777" w:rsidR="00A03B1B" w:rsidRPr="00A03B1B" w:rsidRDefault="00A03B1B" w:rsidP="00A03B1B">
            <w:pPr>
              <w:spacing w:after="60"/>
              <w:rPr>
                <w:ins w:id="1327" w:author="ERCOT" w:date="2025-09-18T20:17:00Z"/>
                <w:i/>
                <w:sz w:val="20"/>
                <w:szCs w:val="20"/>
              </w:rPr>
            </w:pPr>
            <w:ins w:id="1328" w:author="ERCOT" w:date="2025-09-18T20:17:00Z">
              <w:r w:rsidRPr="00A03B1B">
                <w:rPr>
                  <w:i/>
                  <w:iCs/>
                  <w:sz w:val="20"/>
                  <w:szCs w:val="20"/>
                </w:rPr>
                <w:t xml:space="preserve">Procured Capacity for </w:t>
              </w:r>
              <w:r w:rsidRPr="00A03B1B">
                <w:rPr>
                  <w:i/>
                  <w:sz w:val="20"/>
                  <w:szCs w:val="20"/>
                </w:rPr>
                <w:t>Dispatchable Reliability</w:t>
              </w:r>
              <w:r w:rsidRPr="00A03B1B">
                <w:rPr>
                  <w:i/>
                  <w:iCs/>
                  <w:sz w:val="20"/>
                  <w:szCs w:val="20"/>
                </w:rPr>
                <w:t xml:space="preserve"> Reserve Service per Resource per QSE in DAM</w:t>
              </w:r>
              <w:r w:rsidRPr="00A03B1B">
                <w:rPr>
                  <w:iCs/>
                  <w:sz w:val="20"/>
                  <w:szCs w:val="20"/>
                </w:rPr>
                <w:t xml:space="preserve">—The DRRS capacity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w:t>
              </w:r>
              <w:r w:rsidRPr="00A03B1B">
                <w:rPr>
                  <w:sz w:val="20"/>
                  <w:szCs w:val="18"/>
                </w:rPr>
                <w:t>Operating Hour</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ins>
          </w:p>
        </w:tc>
      </w:tr>
      <w:tr w:rsidR="00A03B1B" w:rsidRPr="00A03B1B" w14:paraId="0F6E09B5" w14:textId="77777777" w:rsidTr="00B31BB1">
        <w:trPr>
          <w:cantSplit/>
          <w:ins w:id="132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BB445A0" w14:textId="77777777" w:rsidR="00A03B1B" w:rsidRPr="00A03B1B" w:rsidRDefault="00A03B1B" w:rsidP="00A03B1B">
            <w:pPr>
              <w:spacing w:after="60"/>
              <w:rPr>
                <w:ins w:id="1330" w:author="ERCOT" w:date="2025-09-18T20:17:00Z"/>
                <w:sz w:val="20"/>
                <w:szCs w:val="20"/>
              </w:rPr>
            </w:pPr>
            <w:ins w:id="1331" w:author="ERCOT" w:date="2025-09-18T20:17:00Z">
              <w:r w:rsidRPr="00A03B1B">
                <w:rPr>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5DDFEEA1" w14:textId="77777777" w:rsidR="00A03B1B" w:rsidRPr="00A03B1B" w:rsidRDefault="00A03B1B" w:rsidP="00A03B1B">
            <w:pPr>
              <w:spacing w:after="60"/>
              <w:rPr>
                <w:ins w:id="1332" w:author="ERCOT" w:date="2025-09-18T20:17:00Z"/>
                <w:sz w:val="20"/>
                <w:szCs w:val="20"/>
              </w:rPr>
            </w:pPr>
            <w:ins w:id="1333"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72D278B7" w14:textId="77777777" w:rsidR="00A03B1B" w:rsidRPr="00A03B1B" w:rsidRDefault="00A03B1B" w:rsidP="00A03B1B">
            <w:pPr>
              <w:spacing w:after="60"/>
              <w:rPr>
                <w:ins w:id="1334" w:author="ERCOT" w:date="2025-09-18T20:17:00Z"/>
                <w:i/>
                <w:sz w:val="20"/>
                <w:szCs w:val="20"/>
              </w:rPr>
            </w:pPr>
            <w:ins w:id="1335" w:author="ERCOT" w:date="2025-09-18T20:17:00Z">
              <w:r w:rsidRPr="00A03B1B">
                <w:rPr>
                  <w:i/>
                  <w:sz w:val="20"/>
                  <w:szCs w:val="20"/>
                </w:rPr>
                <w:t>Real-Time Market Clearing Price for Capacity for Dispatchable Reliability Reserve Service</w:t>
              </w:r>
              <w:r w:rsidRPr="00A03B1B">
                <w:rPr>
                  <w:sz w:val="20"/>
                  <w:szCs w:val="20"/>
                </w:rPr>
                <w:t>—The Real-Time MCPC for DRRS for the 15-minute Settlement Interval.</w:t>
              </w:r>
            </w:ins>
          </w:p>
        </w:tc>
      </w:tr>
      <w:tr w:rsidR="00A03B1B" w:rsidRPr="00A03B1B" w14:paraId="151988C6" w14:textId="77777777" w:rsidTr="00B31BB1">
        <w:trPr>
          <w:cantSplit/>
          <w:ins w:id="133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B7716BC" w14:textId="77777777" w:rsidR="00A03B1B" w:rsidRPr="00A03B1B" w:rsidRDefault="00A03B1B" w:rsidP="00A03B1B">
            <w:pPr>
              <w:spacing w:after="60"/>
              <w:rPr>
                <w:ins w:id="1337" w:author="ERCOT" w:date="2025-09-18T20:17:00Z"/>
                <w:sz w:val="20"/>
                <w:szCs w:val="20"/>
              </w:rPr>
            </w:pPr>
            <w:ins w:id="1338" w:author="ERCOT" w:date="2025-09-18T20:17:00Z">
              <w:r w:rsidRPr="00A03B1B">
                <w:rPr>
                  <w:sz w:val="20"/>
                  <w:szCs w:val="20"/>
                </w:rPr>
                <w:t xml:space="preserve">RTRDPADRRS </w:t>
              </w:r>
              <w:r w:rsidRPr="00A03B1B">
                <w:rPr>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72AFE3B0" w14:textId="77777777" w:rsidR="00A03B1B" w:rsidRPr="00A03B1B" w:rsidRDefault="00A03B1B" w:rsidP="00A03B1B">
            <w:pPr>
              <w:spacing w:after="60"/>
              <w:rPr>
                <w:ins w:id="1339" w:author="ERCOT" w:date="2025-09-18T20:17:00Z"/>
                <w:sz w:val="20"/>
                <w:szCs w:val="20"/>
              </w:rPr>
            </w:pPr>
            <w:ins w:id="1340"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0BEDC62" w14:textId="77777777" w:rsidR="00A03B1B" w:rsidRPr="00A03B1B" w:rsidRDefault="00A03B1B" w:rsidP="00A03B1B">
            <w:pPr>
              <w:spacing w:after="60"/>
              <w:rPr>
                <w:ins w:id="1341" w:author="ERCOT" w:date="2025-09-18T20:17:00Z"/>
                <w:i/>
                <w:sz w:val="20"/>
                <w:szCs w:val="20"/>
              </w:rPr>
            </w:pPr>
            <w:ins w:id="1342" w:author="ERCOT" w:date="2025-09-18T20:17:00Z">
              <w:r w:rsidRPr="00A03B1B">
                <w:rPr>
                  <w:i/>
                  <w:sz w:val="20"/>
                  <w:szCs w:val="20"/>
                </w:rPr>
                <w:t>Real-Time Reliability Deployment Price Adder for Ancillary Service for Dispatchable Reliability Reserve Service per SCED interval</w:t>
              </w:r>
              <w:r w:rsidRPr="00A03B1B">
                <w:rPr>
                  <w:iCs/>
                  <w:sz w:val="20"/>
                  <w:szCs w:val="20"/>
                </w:rPr>
                <w:t>—</w:t>
              </w:r>
              <w:r w:rsidRPr="00A03B1B">
                <w:rPr>
                  <w:sz w:val="20"/>
                  <w:szCs w:val="20"/>
                </w:rPr>
                <w:t xml:space="preserve">The Real-Time price adder for DRRS that captures the impact of reliability deployments on DRRS prices for the SCED interval </w:t>
              </w:r>
              <w:r w:rsidRPr="00A03B1B">
                <w:rPr>
                  <w:i/>
                  <w:sz w:val="20"/>
                  <w:szCs w:val="20"/>
                </w:rPr>
                <w:t>y</w:t>
              </w:r>
              <w:r w:rsidRPr="00A03B1B">
                <w:rPr>
                  <w:sz w:val="20"/>
                  <w:szCs w:val="20"/>
                </w:rPr>
                <w:t xml:space="preserve">. </w:t>
              </w:r>
            </w:ins>
          </w:p>
        </w:tc>
      </w:tr>
      <w:tr w:rsidR="00A03B1B" w:rsidRPr="00A03B1B" w14:paraId="4516B427" w14:textId="77777777" w:rsidTr="00B31BB1">
        <w:trPr>
          <w:cantSplit/>
          <w:ins w:id="1343"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FA0E05C" w14:textId="77777777" w:rsidR="00A03B1B" w:rsidRPr="00A03B1B" w:rsidRDefault="00A03B1B" w:rsidP="00A03B1B">
            <w:pPr>
              <w:spacing w:after="60"/>
              <w:rPr>
                <w:ins w:id="1344" w:author="ERCOT" w:date="2025-09-18T20:17:00Z"/>
                <w:sz w:val="20"/>
                <w:szCs w:val="20"/>
              </w:rPr>
            </w:pPr>
            <w:ins w:id="1345" w:author="ERCOT" w:date="2025-09-18T20:17:00Z">
              <w:r w:rsidRPr="00A03B1B">
                <w:rPr>
                  <w:sz w:val="20"/>
                  <w:szCs w:val="20"/>
                </w:rPr>
                <w:t>DASADRRQ</w:t>
              </w:r>
              <w:r w:rsidRPr="00A03B1B">
                <w:rPr>
                  <w:i/>
                  <w:sz w:val="20"/>
                  <w:szCs w:val="20"/>
                  <w:vertAlign w:val="subscript"/>
                </w:rPr>
                <w:t xml:space="preserve"> q</w:t>
              </w:r>
            </w:ins>
          </w:p>
        </w:tc>
        <w:tc>
          <w:tcPr>
            <w:tcW w:w="623" w:type="pct"/>
            <w:tcBorders>
              <w:top w:val="single" w:sz="4" w:space="0" w:color="auto"/>
              <w:left w:val="single" w:sz="4" w:space="0" w:color="auto"/>
              <w:bottom w:val="single" w:sz="4" w:space="0" w:color="auto"/>
              <w:right w:val="single" w:sz="4" w:space="0" w:color="auto"/>
            </w:tcBorders>
            <w:hideMark/>
          </w:tcPr>
          <w:p w14:paraId="29CBE764" w14:textId="77777777" w:rsidR="00A03B1B" w:rsidRPr="00A03B1B" w:rsidRDefault="00A03B1B" w:rsidP="00A03B1B">
            <w:pPr>
              <w:spacing w:after="60"/>
              <w:rPr>
                <w:ins w:id="1346" w:author="ERCOT" w:date="2025-09-18T20:17:00Z"/>
                <w:sz w:val="20"/>
                <w:szCs w:val="20"/>
              </w:rPr>
            </w:pPr>
            <w:ins w:id="1347"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0E78A320" w14:textId="77777777" w:rsidR="00A03B1B" w:rsidRPr="00A03B1B" w:rsidRDefault="00A03B1B" w:rsidP="00A03B1B">
            <w:pPr>
              <w:spacing w:after="60"/>
              <w:rPr>
                <w:ins w:id="1348" w:author="ERCOT" w:date="2025-09-18T20:17:00Z"/>
                <w:i/>
                <w:sz w:val="20"/>
                <w:szCs w:val="20"/>
              </w:rPr>
            </w:pPr>
            <w:ins w:id="1349" w:author="ERCOT" w:date="2025-09-18T20:17:00Z">
              <w:r w:rsidRPr="00A03B1B">
                <w:rPr>
                  <w:i/>
                  <w:iCs/>
                  <w:sz w:val="20"/>
                  <w:szCs w:val="20"/>
                </w:rPr>
                <w:t xml:space="preserve">Day-Ahead Self-Arranged </w:t>
              </w:r>
              <w:r w:rsidRPr="00A03B1B">
                <w:rPr>
                  <w:i/>
                  <w:sz w:val="20"/>
                  <w:szCs w:val="20"/>
                </w:rPr>
                <w:t>Dispatchable Reliability</w:t>
              </w:r>
              <w:r w:rsidRPr="00A03B1B">
                <w:rPr>
                  <w:i/>
                  <w:iCs/>
                  <w:sz w:val="20"/>
                  <w:szCs w:val="20"/>
                </w:rPr>
                <w:t xml:space="preserve"> Reserve Service Quantity per QSE</w:t>
              </w:r>
              <w:r w:rsidRPr="00A03B1B">
                <w:rPr>
                  <w:iCs/>
                  <w:sz w:val="20"/>
                  <w:szCs w:val="20"/>
                </w:rPr>
                <w:t xml:space="preserve">—The self-arranged DRRS quantity submitted by QSE </w:t>
              </w:r>
              <w:r w:rsidRPr="00A03B1B">
                <w:rPr>
                  <w:i/>
                  <w:iCs/>
                  <w:sz w:val="20"/>
                  <w:szCs w:val="20"/>
                </w:rPr>
                <w:t>q</w:t>
              </w:r>
              <w:r w:rsidRPr="00A03B1B">
                <w:rPr>
                  <w:iCs/>
                  <w:sz w:val="20"/>
                  <w:szCs w:val="20"/>
                </w:rPr>
                <w:t xml:space="preserve"> before 1000 in the DAM for the Operating Hour.</w:t>
              </w:r>
            </w:ins>
          </w:p>
        </w:tc>
      </w:tr>
      <w:tr w:rsidR="00A03B1B" w:rsidRPr="00A03B1B" w14:paraId="3F0D9055" w14:textId="77777777" w:rsidTr="00B31BB1">
        <w:trPr>
          <w:cantSplit/>
          <w:ins w:id="1350"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30A187C" w14:textId="77777777" w:rsidR="00A03B1B" w:rsidRPr="00A03B1B" w:rsidRDefault="00A03B1B" w:rsidP="00A03B1B">
            <w:pPr>
              <w:spacing w:after="60"/>
              <w:rPr>
                <w:ins w:id="1351" w:author="ERCOT" w:date="2025-09-18T20:17:00Z"/>
                <w:sz w:val="20"/>
                <w:szCs w:val="20"/>
              </w:rPr>
            </w:pPr>
            <w:ins w:id="1352" w:author="ERCOT" w:date="2025-09-18T20:17:00Z">
              <w:r w:rsidRPr="00A03B1B">
                <w:rPr>
                  <w:sz w:val="20"/>
                  <w:szCs w:val="20"/>
                </w:rPr>
                <w:t xml:space="preserve">DRRTP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0559F822" w14:textId="77777777" w:rsidR="00A03B1B" w:rsidRPr="00A03B1B" w:rsidRDefault="00A03B1B" w:rsidP="00A03B1B">
            <w:pPr>
              <w:spacing w:after="60"/>
              <w:rPr>
                <w:ins w:id="1353" w:author="ERCOT" w:date="2025-09-18T20:17:00Z"/>
                <w:sz w:val="20"/>
                <w:szCs w:val="20"/>
              </w:rPr>
            </w:pPr>
            <w:ins w:id="1354"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790F4D5" w14:textId="77777777" w:rsidR="00A03B1B" w:rsidRPr="00A03B1B" w:rsidRDefault="00A03B1B" w:rsidP="00A03B1B">
            <w:pPr>
              <w:spacing w:after="60"/>
              <w:rPr>
                <w:ins w:id="1355" w:author="ERCOT" w:date="2025-09-18T20:17:00Z"/>
                <w:i/>
                <w:sz w:val="20"/>
                <w:szCs w:val="20"/>
              </w:rPr>
            </w:pPr>
            <w:ins w:id="1356" w:author="ERCOT" w:date="2025-09-18T20:17:00Z">
              <w:r w:rsidRPr="00A03B1B">
                <w:rPr>
                  <w:i/>
                  <w:sz w:val="20"/>
                  <w:szCs w:val="20"/>
                </w:rPr>
                <w:t>Trade Purchases for Dispatchable Reliability Reserve Service for the QSE—</w:t>
              </w:r>
              <w:r w:rsidRPr="00A03B1B">
                <w:rPr>
                  <w:sz w:val="20"/>
                  <w:szCs w:val="20"/>
                </w:rPr>
                <w:t xml:space="preserve">The trade purchases for QSE </w:t>
              </w:r>
              <w:r w:rsidRPr="00A03B1B">
                <w:rPr>
                  <w:i/>
                  <w:sz w:val="20"/>
                  <w:szCs w:val="20"/>
                </w:rPr>
                <w:t>q</w:t>
              </w:r>
              <w:r w:rsidRPr="00A03B1B">
                <w:rPr>
                  <w:sz w:val="20"/>
                  <w:szCs w:val="20"/>
                </w:rPr>
                <w:t xml:space="preserve"> for DRRS for the </w:t>
              </w:r>
              <w:r w:rsidRPr="00A03B1B">
                <w:rPr>
                  <w:sz w:val="20"/>
                  <w:szCs w:val="18"/>
                </w:rPr>
                <w:t>Operating Hour</w:t>
              </w:r>
              <w:r w:rsidRPr="00A03B1B">
                <w:rPr>
                  <w:sz w:val="20"/>
                  <w:szCs w:val="20"/>
                </w:rPr>
                <w:t>.</w:t>
              </w:r>
            </w:ins>
          </w:p>
        </w:tc>
      </w:tr>
      <w:tr w:rsidR="00A03B1B" w:rsidRPr="00A03B1B" w14:paraId="0693E409" w14:textId="77777777" w:rsidTr="00B31BB1">
        <w:trPr>
          <w:cantSplit/>
          <w:ins w:id="1357"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666D783" w14:textId="77777777" w:rsidR="00A03B1B" w:rsidRPr="00A03B1B" w:rsidRDefault="00A03B1B" w:rsidP="00A03B1B">
            <w:pPr>
              <w:spacing w:after="60"/>
              <w:rPr>
                <w:ins w:id="1358" w:author="ERCOT" w:date="2025-09-18T20:17:00Z"/>
                <w:sz w:val="20"/>
                <w:szCs w:val="20"/>
              </w:rPr>
            </w:pPr>
            <w:ins w:id="1359" w:author="ERCOT" w:date="2025-09-18T20:17:00Z">
              <w:r w:rsidRPr="00A03B1B">
                <w:rPr>
                  <w:sz w:val="20"/>
                  <w:szCs w:val="20"/>
                </w:rPr>
                <w:t xml:space="preserve">DRRTS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32666CC5" w14:textId="77777777" w:rsidR="00A03B1B" w:rsidRPr="00A03B1B" w:rsidRDefault="00A03B1B" w:rsidP="00A03B1B">
            <w:pPr>
              <w:spacing w:after="60"/>
              <w:rPr>
                <w:ins w:id="1360" w:author="ERCOT" w:date="2025-09-18T20:17:00Z"/>
                <w:sz w:val="20"/>
                <w:szCs w:val="20"/>
              </w:rPr>
            </w:pPr>
            <w:ins w:id="1361"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1E67938A" w14:textId="77777777" w:rsidR="00A03B1B" w:rsidRPr="00A03B1B" w:rsidRDefault="00A03B1B" w:rsidP="00A03B1B">
            <w:pPr>
              <w:spacing w:after="60"/>
              <w:rPr>
                <w:ins w:id="1362" w:author="ERCOT" w:date="2025-09-18T20:17:00Z"/>
                <w:i/>
                <w:sz w:val="20"/>
                <w:szCs w:val="20"/>
              </w:rPr>
            </w:pPr>
            <w:ins w:id="1363" w:author="ERCOT" w:date="2025-09-18T20:17:00Z">
              <w:r w:rsidRPr="00A03B1B">
                <w:rPr>
                  <w:i/>
                  <w:sz w:val="20"/>
                  <w:szCs w:val="20"/>
                </w:rPr>
                <w:t>Trade Sales for Dispatchable Reliability Reserve Service for the QSE—</w:t>
              </w:r>
              <w:r w:rsidRPr="00A03B1B">
                <w:rPr>
                  <w:sz w:val="20"/>
                  <w:szCs w:val="20"/>
                </w:rPr>
                <w:t xml:space="preserve">The trade sales for QSE </w:t>
              </w:r>
              <w:r w:rsidRPr="00A03B1B">
                <w:rPr>
                  <w:i/>
                  <w:sz w:val="20"/>
                  <w:szCs w:val="20"/>
                </w:rPr>
                <w:t>q</w:t>
              </w:r>
              <w:r w:rsidRPr="00A03B1B">
                <w:rPr>
                  <w:sz w:val="20"/>
                  <w:szCs w:val="20"/>
                </w:rPr>
                <w:t xml:space="preserve"> for DRRS for the </w:t>
              </w:r>
              <w:r w:rsidRPr="00A03B1B">
                <w:rPr>
                  <w:sz w:val="20"/>
                  <w:szCs w:val="18"/>
                </w:rPr>
                <w:t>Operating Hour</w:t>
              </w:r>
              <w:r w:rsidRPr="00A03B1B">
                <w:rPr>
                  <w:sz w:val="20"/>
                  <w:szCs w:val="20"/>
                </w:rPr>
                <w:t>.</w:t>
              </w:r>
            </w:ins>
          </w:p>
        </w:tc>
      </w:tr>
      <w:tr w:rsidR="00A03B1B" w:rsidRPr="00A03B1B" w14:paraId="7028A30D" w14:textId="77777777" w:rsidTr="00B31BB1">
        <w:trPr>
          <w:cantSplit/>
          <w:ins w:id="1364"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729FEB02" w14:textId="77777777" w:rsidR="00A03B1B" w:rsidRPr="00A03B1B" w:rsidRDefault="00A03B1B" w:rsidP="00A03B1B">
            <w:pPr>
              <w:spacing w:after="60"/>
              <w:rPr>
                <w:ins w:id="1365" w:author="ERCOT" w:date="2025-09-18T20:17:00Z"/>
                <w:sz w:val="20"/>
                <w:szCs w:val="20"/>
              </w:rPr>
            </w:pPr>
            <w:ins w:id="1366" w:author="ERCOT" w:date="2025-09-18T20:17:00Z">
              <w:r w:rsidRPr="00A03B1B">
                <w:rPr>
                  <w:sz w:val="20"/>
                  <w:szCs w:val="20"/>
                </w:rPr>
                <w:t xml:space="preserve">TLMP </w:t>
              </w:r>
              <w:r w:rsidRPr="00A03B1B">
                <w:rPr>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7C079F56" w14:textId="77777777" w:rsidR="00A03B1B" w:rsidRPr="00A03B1B" w:rsidRDefault="00A03B1B" w:rsidP="00A03B1B">
            <w:pPr>
              <w:spacing w:after="60"/>
              <w:rPr>
                <w:ins w:id="1367" w:author="ERCOT" w:date="2025-09-18T20:17:00Z"/>
                <w:sz w:val="20"/>
                <w:szCs w:val="20"/>
              </w:rPr>
            </w:pPr>
            <w:ins w:id="1368" w:author="ERCOT" w:date="2025-09-18T20:17:00Z">
              <w:r w:rsidRPr="00A03B1B">
                <w:rPr>
                  <w:sz w:val="20"/>
                  <w:szCs w:val="20"/>
                </w:rPr>
                <w:t>second</w:t>
              </w:r>
            </w:ins>
          </w:p>
        </w:tc>
        <w:tc>
          <w:tcPr>
            <w:tcW w:w="3098" w:type="pct"/>
            <w:tcBorders>
              <w:top w:val="single" w:sz="4" w:space="0" w:color="auto"/>
              <w:left w:val="single" w:sz="4" w:space="0" w:color="auto"/>
              <w:bottom w:val="single" w:sz="4" w:space="0" w:color="auto"/>
              <w:right w:val="single" w:sz="4" w:space="0" w:color="auto"/>
            </w:tcBorders>
            <w:hideMark/>
          </w:tcPr>
          <w:p w14:paraId="4B78B0EF" w14:textId="77777777" w:rsidR="00A03B1B" w:rsidRPr="00A03B1B" w:rsidRDefault="00A03B1B" w:rsidP="00A03B1B">
            <w:pPr>
              <w:spacing w:after="60"/>
              <w:rPr>
                <w:ins w:id="1369" w:author="ERCOT" w:date="2025-09-18T20:17:00Z"/>
                <w:i/>
                <w:sz w:val="20"/>
                <w:szCs w:val="20"/>
              </w:rPr>
            </w:pPr>
            <w:ins w:id="1370" w:author="ERCOT" w:date="2025-09-18T20:17:00Z">
              <w:r w:rsidRPr="00A03B1B">
                <w:rPr>
                  <w:i/>
                  <w:iCs/>
                  <w:sz w:val="20"/>
                  <w:szCs w:val="20"/>
                </w:rPr>
                <w:t xml:space="preserve">Duration of </w:t>
              </w:r>
              <w:r w:rsidRPr="00A03B1B">
                <w:rPr>
                  <w:i/>
                  <w:sz w:val="20"/>
                  <w:szCs w:val="20"/>
                </w:rPr>
                <w:t>SCED</w:t>
              </w:r>
              <w:r w:rsidRPr="00A03B1B">
                <w:rPr>
                  <w:i/>
                  <w:iCs/>
                  <w:sz w:val="20"/>
                  <w:szCs w:val="20"/>
                </w:rPr>
                <w:t xml:space="preserve"> interval per interval</w:t>
              </w:r>
              <w:r w:rsidRPr="00A03B1B">
                <w:rPr>
                  <w:iCs/>
                  <w:sz w:val="20"/>
                  <w:szCs w:val="20"/>
                </w:rPr>
                <w:t>—</w:t>
              </w:r>
              <w:r w:rsidRPr="00A03B1B">
                <w:rPr>
                  <w:sz w:val="20"/>
                  <w:szCs w:val="20"/>
                </w:rPr>
                <w:t xml:space="preserve">The duration of the SCED interval </w:t>
              </w:r>
              <w:r w:rsidRPr="00A03B1B">
                <w:rPr>
                  <w:i/>
                  <w:iCs/>
                  <w:sz w:val="20"/>
                  <w:szCs w:val="20"/>
                </w:rPr>
                <w:t>y</w:t>
              </w:r>
              <w:r w:rsidRPr="00A03B1B">
                <w:rPr>
                  <w:sz w:val="20"/>
                  <w:szCs w:val="20"/>
                </w:rPr>
                <w:t>.</w:t>
              </w:r>
            </w:ins>
          </w:p>
        </w:tc>
      </w:tr>
      <w:tr w:rsidR="00A03B1B" w:rsidRPr="00A03B1B" w14:paraId="64E00698" w14:textId="77777777" w:rsidTr="00B31BB1">
        <w:trPr>
          <w:cantSplit/>
          <w:ins w:id="137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2042EF2" w14:textId="77777777" w:rsidR="00A03B1B" w:rsidRPr="00A03B1B" w:rsidRDefault="00A03B1B" w:rsidP="00A03B1B">
            <w:pPr>
              <w:spacing w:after="60"/>
              <w:rPr>
                <w:ins w:id="1372" w:author="ERCOT" w:date="2025-09-18T20:17:00Z"/>
                <w:sz w:val="20"/>
                <w:szCs w:val="20"/>
              </w:rPr>
            </w:pPr>
            <w:ins w:id="1373" w:author="ERCOT" w:date="2025-09-18T20:17:00Z">
              <w:r w:rsidRPr="00A03B1B">
                <w:rPr>
                  <w:sz w:val="20"/>
                  <w:szCs w:val="20"/>
                </w:rPr>
                <w:t xml:space="preserve">RNWF </w:t>
              </w:r>
              <w:r w:rsidRPr="00A03B1B">
                <w:rPr>
                  <w:i/>
                  <w:sz w:val="20"/>
                  <w:szCs w:val="20"/>
                  <w:vertAlign w:val="subscript"/>
                </w:rPr>
                <w:t>y</w:t>
              </w:r>
            </w:ins>
          </w:p>
        </w:tc>
        <w:tc>
          <w:tcPr>
            <w:tcW w:w="623" w:type="pct"/>
            <w:tcBorders>
              <w:top w:val="single" w:sz="4" w:space="0" w:color="auto"/>
              <w:left w:val="single" w:sz="4" w:space="0" w:color="auto"/>
              <w:bottom w:val="single" w:sz="4" w:space="0" w:color="auto"/>
              <w:right w:val="single" w:sz="4" w:space="0" w:color="auto"/>
            </w:tcBorders>
            <w:hideMark/>
          </w:tcPr>
          <w:p w14:paraId="5589D241" w14:textId="77777777" w:rsidR="00A03B1B" w:rsidRPr="00A03B1B" w:rsidRDefault="00A03B1B" w:rsidP="00A03B1B">
            <w:pPr>
              <w:spacing w:after="60"/>
              <w:rPr>
                <w:ins w:id="1374" w:author="ERCOT" w:date="2025-09-18T20:17:00Z"/>
                <w:sz w:val="20"/>
                <w:szCs w:val="20"/>
              </w:rPr>
            </w:pPr>
            <w:ins w:id="1375"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2353E760" w14:textId="77777777" w:rsidR="00A03B1B" w:rsidRPr="00A03B1B" w:rsidRDefault="00A03B1B" w:rsidP="00A03B1B">
            <w:pPr>
              <w:spacing w:after="60"/>
              <w:rPr>
                <w:ins w:id="1376" w:author="ERCOT" w:date="2025-09-18T20:17:00Z"/>
                <w:i/>
                <w:sz w:val="20"/>
                <w:szCs w:val="20"/>
              </w:rPr>
            </w:pPr>
            <w:ins w:id="1377" w:author="ERCOT" w:date="2025-09-18T20:17:00Z">
              <w:r w:rsidRPr="00A03B1B">
                <w:rPr>
                  <w:i/>
                  <w:sz w:val="20"/>
                  <w:szCs w:val="20"/>
                </w:rPr>
                <w:t>Resource Node Weighting Factor per interval</w:t>
              </w:r>
              <w:r w:rsidRPr="00A03B1B">
                <w:rPr>
                  <w:iCs/>
                  <w:sz w:val="20"/>
                  <w:szCs w:val="20"/>
                </w:rPr>
                <w:t>—</w:t>
              </w:r>
              <w:r w:rsidRPr="00A03B1B">
                <w:rPr>
                  <w:sz w:val="20"/>
                  <w:szCs w:val="20"/>
                </w:rPr>
                <w:t xml:space="preserve">The weight used in the Ancillary Service award calculation for the portion of the SCED interval </w:t>
              </w:r>
              <w:r w:rsidRPr="00A03B1B">
                <w:rPr>
                  <w:i/>
                  <w:sz w:val="20"/>
                  <w:szCs w:val="20"/>
                </w:rPr>
                <w:t>y</w:t>
              </w:r>
              <w:r w:rsidRPr="00A03B1B">
                <w:rPr>
                  <w:sz w:val="20"/>
                  <w:szCs w:val="20"/>
                </w:rPr>
                <w:t xml:space="preserve"> within the Settlement Interval.</w:t>
              </w:r>
            </w:ins>
          </w:p>
        </w:tc>
      </w:tr>
      <w:tr w:rsidR="00A03B1B" w:rsidRPr="00A03B1B" w14:paraId="33FB8E78" w14:textId="77777777" w:rsidTr="00B31BB1">
        <w:trPr>
          <w:cantSplit/>
          <w:ins w:id="137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169E252" w14:textId="77777777" w:rsidR="00A03B1B" w:rsidRPr="00A03B1B" w:rsidRDefault="00A03B1B" w:rsidP="00A03B1B">
            <w:pPr>
              <w:spacing w:after="60"/>
              <w:rPr>
                <w:ins w:id="1379" w:author="ERCOT" w:date="2025-09-18T20:17:00Z"/>
                <w:sz w:val="20"/>
                <w:szCs w:val="20"/>
              </w:rPr>
            </w:pPr>
            <w:ins w:id="1380" w:author="ERCOT" w:date="2025-09-18T20:17:00Z">
              <w:r w:rsidRPr="00A03B1B">
                <w:rPr>
                  <w:sz w:val="20"/>
                  <w:szCs w:val="20"/>
                </w:rPr>
                <w:t xml:space="preserve">DRRRWF </w:t>
              </w:r>
              <w:r w:rsidRPr="00A03B1B">
                <w:rPr>
                  <w:i/>
                  <w:sz w:val="20"/>
                  <w:szCs w:val="20"/>
                  <w:vertAlign w:val="subscript"/>
                </w:rPr>
                <w:t>q, r, y</w:t>
              </w:r>
            </w:ins>
          </w:p>
        </w:tc>
        <w:tc>
          <w:tcPr>
            <w:tcW w:w="623" w:type="pct"/>
            <w:tcBorders>
              <w:top w:val="single" w:sz="4" w:space="0" w:color="auto"/>
              <w:left w:val="single" w:sz="4" w:space="0" w:color="auto"/>
              <w:bottom w:val="single" w:sz="4" w:space="0" w:color="auto"/>
              <w:right w:val="single" w:sz="4" w:space="0" w:color="auto"/>
            </w:tcBorders>
            <w:hideMark/>
          </w:tcPr>
          <w:p w14:paraId="561C02E2" w14:textId="77777777" w:rsidR="00A03B1B" w:rsidRPr="00A03B1B" w:rsidRDefault="00A03B1B" w:rsidP="00A03B1B">
            <w:pPr>
              <w:spacing w:after="60"/>
              <w:rPr>
                <w:ins w:id="1381" w:author="ERCOT" w:date="2025-09-18T20:17:00Z"/>
                <w:sz w:val="20"/>
                <w:szCs w:val="20"/>
              </w:rPr>
            </w:pPr>
            <w:ins w:id="1382"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0BA7808E" w14:textId="77777777" w:rsidR="00A03B1B" w:rsidRPr="00A03B1B" w:rsidRDefault="00A03B1B" w:rsidP="00A03B1B">
            <w:pPr>
              <w:spacing w:after="60"/>
              <w:rPr>
                <w:ins w:id="1383" w:author="ERCOT" w:date="2025-09-18T20:17:00Z"/>
                <w:i/>
                <w:sz w:val="20"/>
                <w:szCs w:val="20"/>
              </w:rPr>
            </w:pPr>
            <w:ins w:id="1384" w:author="ERCOT" w:date="2025-09-18T20:17:00Z">
              <w:r w:rsidRPr="00A03B1B">
                <w:rPr>
                  <w:i/>
                  <w:sz w:val="20"/>
                  <w:szCs w:val="20"/>
                </w:rPr>
                <w:t>Dispatchable Reliability Reserve Service Resource Node Weighting Factor per interval</w:t>
              </w:r>
              <w:r w:rsidRPr="00A03B1B">
                <w:rPr>
                  <w:iCs/>
                  <w:sz w:val="20"/>
                  <w:szCs w:val="20"/>
                </w:rPr>
                <w:t>—</w:t>
              </w:r>
              <w:r w:rsidRPr="00A03B1B">
                <w:rPr>
                  <w:sz w:val="20"/>
                  <w:szCs w:val="20"/>
                </w:rPr>
                <w:t xml:space="preserve">The DRRS Resource weight, based on DRRS awards, used in the Real-Time MCPC calculation for the portion of the SCED interval </w:t>
              </w:r>
              <w:r w:rsidRPr="00A03B1B">
                <w:rPr>
                  <w:i/>
                  <w:sz w:val="20"/>
                  <w:szCs w:val="20"/>
                </w:rPr>
                <w:t>y</w:t>
              </w:r>
              <w:r w:rsidRPr="00A03B1B">
                <w:rPr>
                  <w:sz w:val="20"/>
                  <w:szCs w:val="20"/>
                </w:rPr>
                <w:t xml:space="preserve"> within the Settlement Interval. </w:t>
              </w:r>
              <w:r w:rsidRPr="00A03B1B">
                <w:rPr>
                  <w:i/>
                  <w:sz w:val="20"/>
                  <w:szCs w:val="20"/>
                </w:rPr>
                <w:t xml:space="preserve"> </w:t>
              </w:r>
              <w:r w:rsidRPr="00A03B1B">
                <w:rPr>
                  <w:sz w:val="20"/>
                  <w:szCs w:val="20"/>
                </w:rPr>
                <w:t xml:space="preserve">Where for a Combined Cycle Train, the Resource </w:t>
              </w:r>
              <w:r w:rsidRPr="00A03B1B">
                <w:rPr>
                  <w:i/>
                  <w:sz w:val="20"/>
                  <w:szCs w:val="20"/>
                </w:rPr>
                <w:t xml:space="preserve">r </w:t>
              </w:r>
              <w:r w:rsidRPr="00A03B1B">
                <w:rPr>
                  <w:sz w:val="20"/>
                  <w:szCs w:val="20"/>
                </w:rPr>
                <w:t xml:space="preserve">is a Combined Cycle Generation Resource within the Combined Cycle Train.   </w:t>
              </w:r>
            </w:ins>
          </w:p>
        </w:tc>
      </w:tr>
      <w:tr w:rsidR="00A03B1B" w:rsidRPr="00A03B1B" w14:paraId="5DE11B55" w14:textId="77777777" w:rsidTr="00B31BB1">
        <w:trPr>
          <w:cantSplit/>
          <w:ins w:id="138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49564FD" w14:textId="77777777" w:rsidR="00A03B1B" w:rsidRPr="00A03B1B" w:rsidRDefault="00A03B1B" w:rsidP="00A03B1B">
            <w:pPr>
              <w:spacing w:after="60"/>
              <w:rPr>
                <w:ins w:id="1386" w:author="ERCOT" w:date="2025-09-18T20:17:00Z"/>
                <w:sz w:val="20"/>
                <w:szCs w:val="20"/>
              </w:rPr>
            </w:pPr>
            <w:ins w:id="1387" w:author="ERCOT" w:date="2025-09-18T20:17:00Z">
              <w:r w:rsidRPr="00A03B1B">
                <w:rPr>
                  <w:i/>
                  <w:sz w:val="20"/>
                  <w:szCs w:val="20"/>
                </w:rPr>
                <w:t>r</w:t>
              </w:r>
            </w:ins>
          </w:p>
        </w:tc>
        <w:tc>
          <w:tcPr>
            <w:tcW w:w="623" w:type="pct"/>
            <w:tcBorders>
              <w:top w:val="single" w:sz="4" w:space="0" w:color="auto"/>
              <w:left w:val="single" w:sz="4" w:space="0" w:color="auto"/>
              <w:bottom w:val="single" w:sz="4" w:space="0" w:color="auto"/>
              <w:right w:val="single" w:sz="4" w:space="0" w:color="auto"/>
            </w:tcBorders>
            <w:hideMark/>
          </w:tcPr>
          <w:p w14:paraId="02501E1F" w14:textId="77777777" w:rsidR="00A03B1B" w:rsidRPr="00A03B1B" w:rsidRDefault="00A03B1B" w:rsidP="00A03B1B">
            <w:pPr>
              <w:spacing w:after="60"/>
              <w:rPr>
                <w:ins w:id="1388" w:author="ERCOT" w:date="2025-09-18T20:17:00Z"/>
                <w:sz w:val="20"/>
                <w:szCs w:val="20"/>
              </w:rPr>
            </w:pPr>
            <w:ins w:id="1389"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56A0476E" w14:textId="77777777" w:rsidR="00A03B1B" w:rsidRPr="00A03B1B" w:rsidRDefault="00A03B1B" w:rsidP="00A03B1B">
            <w:pPr>
              <w:spacing w:after="60"/>
              <w:rPr>
                <w:ins w:id="1390" w:author="ERCOT" w:date="2025-09-18T20:17:00Z"/>
                <w:i/>
                <w:sz w:val="20"/>
                <w:szCs w:val="20"/>
              </w:rPr>
            </w:pPr>
            <w:ins w:id="1391" w:author="ERCOT" w:date="2025-09-18T20:17:00Z">
              <w:r w:rsidRPr="00A03B1B">
                <w:rPr>
                  <w:sz w:val="20"/>
                  <w:szCs w:val="20"/>
                </w:rPr>
                <w:t>A Resource.</w:t>
              </w:r>
            </w:ins>
          </w:p>
        </w:tc>
      </w:tr>
      <w:tr w:rsidR="00A03B1B" w:rsidRPr="00A03B1B" w14:paraId="22195560" w14:textId="77777777" w:rsidTr="00B31BB1">
        <w:trPr>
          <w:cantSplit/>
          <w:ins w:id="139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FE26A97" w14:textId="77777777" w:rsidR="00A03B1B" w:rsidRPr="00A03B1B" w:rsidRDefault="00A03B1B" w:rsidP="00A03B1B">
            <w:pPr>
              <w:spacing w:after="60"/>
              <w:rPr>
                <w:ins w:id="1393" w:author="ERCOT" w:date="2025-09-18T20:17:00Z"/>
                <w:i/>
                <w:sz w:val="20"/>
                <w:szCs w:val="20"/>
              </w:rPr>
            </w:pPr>
            <w:ins w:id="1394" w:author="ERCOT" w:date="2025-09-18T20:17:00Z">
              <w:r w:rsidRPr="00A03B1B">
                <w:rPr>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4C1FED1C" w14:textId="77777777" w:rsidR="00A03B1B" w:rsidRPr="00A03B1B" w:rsidRDefault="00A03B1B" w:rsidP="00A03B1B">
            <w:pPr>
              <w:spacing w:after="60"/>
              <w:rPr>
                <w:ins w:id="1395" w:author="ERCOT" w:date="2025-09-18T20:17:00Z"/>
                <w:sz w:val="20"/>
                <w:szCs w:val="20"/>
              </w:rPr>
            </w:pPr>
            <w:ins w:id="1396"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7FD8253B" w14:textId="77777777" w:rsidR="00A03B1B" w:rsidRPr="00A03B1B" w:rsidRDefault="00A03B1B" w:rsidP="00A03B1B">
            <w:pPr>
              <w:spacing w:after="60"/>
              <w:rPr>
                <w:ins w:id="1397" w:author="ERCOT" w:date="2025-09-18T20:17:00Z"/>
                <w:sz w:val="20"/>
                <w:szCs w:val="20"/>
              </w:rPr>
            </w:pPr>
            <w:ins w:id="1398" w:author="ERCOT" w:date="2025-09-18T20:17:00Z">
              <w:r w:rsidRPr="00A03B1B">
                <w:rPr>
                  <w:sz w:val="20"/>
                  <w:szCs w:val="20"/>
                </w:rPr>
                <w:t>A QSE.</w:t>
              </w:r>
            </w:ins>
          </w:p>
        </w:tc>
      </w:tr>
      <w:tr w:rsidR="00A03B1B" w:rsidRPr="00A03B1B" w14:paraId="3B2D85B4" w14:textId="77777777" w:rsidTr="00B31BB1">
        <w:trPr>
          <w:cantSplit/>
          <w:ins w:id="139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0ED10FA" w14:textId="77777777" w:rsidR="00A03B1B" w:rsidRPr="00A03B1B" w:rsidRDefault="00A03B1B" w:rsidP="00A03B1B">
            <w:pPr>
              <w:spacing w:after="60"/>
              <w:rPr>
                <w:ins w:id="1400" w:author="ERCOT" w:date="2025-09-18T20:17:00Z"/>
                <w:i/>
                <w:sz w:val="20"/>
                <w:szCs w:val="20"/>
              </w:rPr>
            </w:pPr>
            <w:ins w:id="1401" w:author="ERCOT" w:date="2025-09-18T20:17:00Z">
              <w:r w:rsidRPr="00A03B1B">
                <w:rPr>
                  <w:i/>
                  <w:sz w:val="20"/>
                  <w:szCs w:val="20"/>
                </w:rPr>
                <w:t>y</w:t>
              </w:r>
            </w:ins>
          </w:p>
        </w:tc>
        <w:tc>
          <w:tcPr>
            <w:tcW w:w="623" w:type="pct"/>
            <w:tcBorders>
              <w:top w:val="single" w:sz="4" w:space="0" w:color="auto"/>
              <w:left w:val="single" w:sz="4" w:space="0" w:color="auto"/>
              <w:bottom w:val="single" w:sz="4" w:space="0" w:color="auto"/>
              <w:right w:val="single" w:sz="4" w:space="0" w:color="auto"/>
            </w:tcBorders>
            <w:hideMark/>
          </w:tcPr>
          <w:p w14:paraId="61B11D23" w14:textId="77777777" w:rsidR="00A03B1B" w:rsidRPr="00A03B1B" w:rsidRDefault="00A03B1B" w:rsidP="00A03B1B">
            <w:pPr>
              <w:spacing w:after="60"/>
              <w:rPr>
                <w:ins w:id="1402" w:author="ERCOT" w:date="2025-09-18T20:17:00Z"/>
                <w:sz w:val="20"/>
                <w:szCs w:val="20"/>
              </w:rPr>
            </w:pPr>
            <w:ins w:id="1403"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62B7AB25" w14:textId="77777777" w:rsidR="00A03B1B" w:rsidRPr="00A03B1B" w:rsidRDefault="00A03B1B" w:rsidP="00A03B1B">
            <w:pPr>
              <w:spacing w:after="60"/>
              <w:rPr>
                <w:ins w:id="1404" w:author="ERCOT" w:date="2025-09-18T20:17:00Z"/>
                <w:sz w:val="20"/>
                <w:szCs w:val="20"/>
              </w:rPr>
            </w:pPr>
            <w:ins w:id="1405" w:author="ERCOT" w:date="2025-09-18T20:17:00Z">
              <w:r w:rsidRPr="00A03B1B">
                <w:rPr>
                  <w:sz w:val="20"/>
                  <w:szCs w:val="20"/>
                </w:rPr>
                <w:t>A SCED interval in the 15-minute Settlement Interval.</w:t>
              </w:r>
            </w:ins>
          </w:p>
        </w:tc>
      </w:tr>
    </w:tbl>
    <w:p w14:paraId="5C6F2D5F" w14:textId="77777777" w:rsidR="00A03B1B" w:rsidRPr="00A03B1B" w:rsidRDefault="00A03B1B" w:rsidP="00A03B1B">
      <w:pPr>
        <w:spacing w:before="240" w:after="240"/>
        <w:rPr>
          <w:ins w:id="1406" w:author="ERCOT" w:date="2025-09-18T20:17:00Z"/>
          <w:szCs w:val="20"/>
        </w:rPr>
      </w:pPr>
      <w:ins w:id="1407" w:author="ERCOT" w:date="2025-09-18T20:17:00Z">
        <w:r w:rsidRPr="00A03B1B">
          <w:rPr>
            <w:szCs w:val="20"/>
          </w:rPr>
          <w:t>(2)</w:t>
        </w:r>
        <w:r w:rsidRPr="00A03B1B">
          <w:rPr>
            <w:szCs w:val="20"/>
          </w:rPr>
          <w:tab/>
          <w:t>DRRS Only Charge:</w:t>
        </w:r>
      </w:ins>
    </w:p>
    <w:p w14:paraId="302C6D54" w14:textId="77777777" w:rsidR="00A03B1B" w:rsidRPr="00A03B1B" w:rsidRDefault="00A03B1B" w:rsidP="00A03B1B">
      <w:pPr>
        <w:tabs>
          <w:tab w:val="left" w:pos="2250"/>
          <w:tab w:val="left" w:pos="3150"/>
          <w:tab w:val="left" w:pos="3960"/>
        </w:tabs>
        <w:spacing w:after="240"/>
        <w:ind w:left="3960" w:hanging="3240"/>
        <w:rPr>
          <w:ins w:id="1408" w:author="ERCOT" w:date="2025-09-18T20:17:00Z"/>
          <w:b/>
          <w:bCs/>
        </w:rPr>
      </w:pPr>
      <w:ins w:id="1409" w:author="ERCOT" w:date="2025-09-18T20:17:00Z">
        <w:r w:rsidRPr="00A03B1B">
          <w:rPr>
            <w:b/>
            <w:bCs/>
          </w:rPr>
          <w:t>RTDRROAMT</w:t>
        </w:r>
        <w:r w:rsidRPr="00A03B1B">
          <w:rPr>
            <w:b/>
            <w:bCs/>
            <w:i/>
            <w:vertAlign w:val="subscript"/>
          </w:rPr>
          <w:t xml:space="preserve"> q  </w:t>
        </w:r>
        <w:r w:rsidRPr="00A03B1B">
          <w:rPr>
            <w:b/>
            <w:bCs/>
          </w:rPr>
          <w:t xml:space="preserve">= </w:t>
        </w:r>
        <w:r w:rsidRPr="00A03B1B">
          <w:rPr>
            <w:b/>
            <w:bCs/>
          </w:rPr>
          <w:tab/>
          <w:t xml:space="preserve">(1/4) * DADRROAWD </w:t>
        </w:r>
        <w:r w:rsidRPr="00A03B1B">
          <w:rPr>
            <w:b/>
            <w:bCs/>
            <w:i/>
            <w:vertAlign w:val="subscript"/>
          </w:rPr>
          <w:t>q</w:t>
        </w:r>
        <w:r w:rsidRPr="00A03B1B">
          <w:rPr>
            <w:b/>
            <w:bCs/>
          </w:rPr>
          <w:t xml:space="preserve"> * RTMCPCDRR</w:t>
        </w:r>
      </w:ins>
    </w:p>
    <w:p w14:paraId="336B04DC" w14:textId="77777777" w:rsidR="00A03B1B" w:rsidRPr="00A03B1B" w:rsidRDefault="00A03B1B" w:rsidP="00A03B1B">
      <w:pPr>
        <w:ind w:left="720" w:hanging="720"/>
        <w:rPr>
          <w:ins w:id="1410" w:author="ERCOT" w:date="2025-09-18T20:17:00Z"/>
          <w:b/>
          <w:iCs/>
        </w:rPr>
      </w:pPr>
      <w:ins w:id="1411" w:author="ERCOT" w:date="2025-09-18T20:17:00Z">
        <w:r w:rsidRPr="00A03B1B">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A03B1B" w:rsidRPr="00A03B1B" w14:paraId="7EA814D9" w14:textId="77777777" w:rsidTr="00B31BB1">
        <w:trPr>
          <w:cantSplit/>
          <w:tblHeader/>
          <w:ins w:id="141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BA6417E" w14:textId="77777777" w:rsidR="00A03B1B" w:rsidRPr="00A03B1B" w:rsidRDefault="00A03B1B" w:rsidP="00A03B1B">
            <w:pPr>
              <w:spacing w:after="120"/>
              <w:rPr>
                <w:ins w:id="1413" w:author="ERCOT" w:date="2025-09-18T20:17:00Z"/>
                <w:b/>
                <w:iCs/>
                <w:sz w:val="20"/>
                <w:szCs w:val="20"/>
              </w:rPr>
            </w:pPr>
            <w:ins w:id="1414" w:author="ERCOT" w:date="2025-09-18T20:17:00Z">
              <w:r w:rsidRPr="00A03B1B">
                <w:rPr>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242B42E3" w14:textId="77777777" w:rsidR="00A03B1B" w:rsidRPr="00A03B1B" w:rsidRDefault="00A03B1B" w:rsidP="00A03B1B">
            <w:pPr>
              <w:spacing w:after="120"/>
              <w:rPr>
                <w:ins w:id="1415" w:author="ERCOT" w:date="2025-09-18T20:17:00Z"/>
                <w:b/>
                <w:iCs/>
                <w:sz w:val="20"/>
                <w:szCs w:val="20"/>
              </w:rPr>
            </w:pPr>
            <w:ins w:id="1416" w:author="ERCOT" w:date="2025-09-18T20:17:00Z">
              <w:r w:rsidRPr="00A03B1B">
                <w:rPr>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2AB1B637" w14:textId="77777777" w:rsidR="00A03B1B" w:rsidRPr="00A03B1B" w:rsidRDefault="00A03B1B" w:rsidP="00A03B1B">
            <w:pPr>
              <w:spacing w:after="120"/>
              <w:rPr>
                <w:ins w:id="1417" w:author="ERCOT" w:date="2025-09-18T20:17:00Z"/>
                <w:b/>
                <w:iCs/>
                <w:sz w:val="20"/>
                <w:szCs w:val="20"/>
              </w:rPr>
            </w:pPr>
            <w:ins w:id="1418" w:author="ERCOT" w:date="2025-09-18T20:17:00Z">
              <w:r w:rsidRPr="00A03B1B">
                <w:rPr>
                  <w:b/>
                  <w:iCs/>
                  <w:sz w:val="20"/>
                  <w:szCs w:val="20"/>
                </w:rPr>
                <w:t>Description</w:t>
              </w:r>
            </w:ins>
          </w:p>
        </w:tc>
      </w:tr>
      <w:tr w:rsidR="00A03B1B" w:rsidRPr="00A03B1B" w14:paraId="00AA6692" w14:textId="77777777" w:rsidTr="00B31BB1">
        <w:trPr>
          <w:cantSplit/>
          <w:ins w:id="141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1134C3DE" w14:textId="77777777" w:rsidR="00A03B1B" w:rsidRPr="00A03B1B" w:rsidRDefault="00A03B1B" w:rsidP="00A03B1B">
            <w:pPr>
              <w:spacing w:after="60"/>
              <w:rPr>
                <w:ins w:id="1420" w:author="ERCOT" w:date="2025-09-18T20:17:00Z"/>
                <w:sz w:val="20"/>
                <w:szCs w:val="20"/>
              </w:rPr>
            </w:pPr>
            <w:ins w:id="1421" w:author="ERCOT" w:date="2025-09-18T20:17:00Z">
              <w:r w:rsidRPr="00A03B1B">
                <w:rPr>
                  <w:sz w:val="20"/>
                  <w:szCs w:val="20"/>
                </w:rPr>
                <w:t xml:space="preserve">RTDRROAMT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304AD904" w14:textId="77777777" w:rsidR="00A03B1B" w:rsidRPr="00A03B1B" w:rsidRDefault="00A03B1B" w:rsidP="00A03B1B">
            <w:pPr>
              <w:spacing w:after="60"/>
              <w:rPr>
                <w:ins w:id="1422" w:author="ERCOT" w:date="2025-09-18T20:17:00Z"/>
                <w:sz w:val="20"/>
                <w:szCs w:val="20"/>
              </w:rPr>
            </w:pPr>
            <w:ins w:id="1423" w:author="ERCOT" w:date="2025-09-18T20:17:00Z">
              <w:r w:rsidRPr="00A03B1B">
                <w:rPr>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42743F3A" w14:textId="77777777" w:rsidR="00A03B1B" w:rsidRPr="00A03B1B" w:rsidRDefault="00A03B1B" w:rsidP="00A03B1B">
            <w:pPr>
              <w:spacing w:after="60"/>
              <w:rPr>
                <w:ins w:id="1424" w:author="ERCOT" w:date="2025-09-18T20:17:00Z"/>
                <w:i/>
                <w:sz w:val="20"/>
                <w:szCs w:val="20"/>
              </w:rPr>
            </w:pPr>
            <w:ins w:id="1425" w:author="ERCOT" w:date="2025-09-18T20:17:00Z">
              <w:r w:rsidRPr="00A03B1B">
                <w:rPr>
                  <w:i/>
                  <w:sz w:val="20"/>
                  <w:szCs w:val="20"/>
                </w:rPr>
                <w:t>Real-Time Dispatchable Reliability Reserve Service Only Amount for the QSE—</w:t>
              </w:r>
              <w:r w:rsidRPr="00A03B1B">
                <w:rPr>
                  <w:sz w:val="20"/>
                  <w:szCs w:val="20"/>
                </w:rPr>
                <w:t xml:space="preserve">The total charge to QSE </w:t>
              </w:r>
              <w:r w:rsidRPr="00A03B1B">
                <w:rPr>
                  <w:i/>
                  <w:sz w:val="20"/>
                  <w:szCs w:val="20"/>
                </w:rPr>
                <w:t>q</w:t>
              </w:r>
              <w:r w:rsidRPr="00A03B1B">
                <w:rPr>
                  <w:sz w:val="20"/>
                  <w:szCs w:val="20"/>
                </w:rPr>
                <w:t xml:space="preserve"> in Real-Time for DRRS only awards for each 15-minute Settlement Interval.</w:t>
              </w:r>
            </w:ins>
          </w:p>
        </w:tc>
      </w:tr>
      <w:tr w:rsidR="00A03B1B" w:rsidRPr="00A03B1B" w14:paraId="3F7792E8" w14:textId="77777777" w:rsidTr="00B31BB1">
        <w:trPr>
          <w:cantSplit/>
          <w:ins w:id="1426"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242DA1FE" w14:textId="77777777" w:rsidR="00A03B1B" w:rsidRPr="00A03B1B" w:rsidRDefault="00A03B1B" w:rsidP="00A03B1B">
            <w:pPr>
              <w:spacing w:after="60"/>
              <w:rPr>
                <w:ins w:id="1427" w:author="ERCOT" w:date="2025-09-18T20:17:00Z"/>
                <w:sz w:val="20"/>
                <w:szCs w:val="20"/>
              </w:rPr>
            </w:pPr>
            <w:ins w:id="1428" w:author="ERCOT" w:date="2025-09-18T20:17:00Z">
              <w:r w:rsidRPr="00A03B1B">
                <w:rPr>
                  <w:sz w:val="20"/>
                  <w:szCs w:val="20"/>
                </w:rPr>
                <w:t xml:space="preserve">DADRROAWD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05AC5489" w14:textId="77777777" w:rsidR="00A03B1B" w:rsidRPr="00A03B1B" w:rsidRDefault="00A03B1B" w:rsidP="00A03B1B">
            <w:pPr>
              <w:spacing w:after="60"/>
              <w:rPr>
                <w:ins w:id="1429" w:author="ERCOT" w:date="2025-09-18T20:17:00Z"/>
                <w:sz w:val="20"/>
                <w:szCs w:val="20"/>
              </w:rPr>
            </w:pPr>
            <w:ins w:id="1430"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3F33C0C8" w14:textId="77777777" w:rsidR="00A03B1B" w:rsidRPr="00A03B1B" w:rsidRDefault="00A03B1B" w:rsidP="00A03B1B">
            <w:pPr>
              <w:spacing w:after="60"/>
              <w:rPr>
                <w:ins w:id="1431" w:author="ERCOT" w:date="2025-09-18T20:17:00Z"/>
                <w:i/>
                <w:sz w:val="20"/>
                <w:szCs w:val="20"/>
              </w:rPr>
            </w:pPr>
            <w:ins w:id="1432" w:author="ERCOT" w:date="2025-09-18T20:17:00Z">
              <w:r w:rsidRPr="00A03B1B">
                <w:rPr>
                  <w:i/>
                  <w:sz w:val="20"/>
                  <w:szCs w:val="20"/>
                </w:rPr>
                <w:t xml:space="preserve">Day-Ahead Dispatchable Reliability </w:t>
              </w:r>
            </w:ins>
            <w:ins w:id="1433" w:author="ERCOT" w:date="2025-10-24T21:13:00Z">
              <w:r w:rsidRPr="00A03B1B">
                <w:rPr>
                  <w:i/>
                  <w:iCs/>
                  <w:sz w:val="20"/>
                  <w:szCs w:val="20"/>
                </w:rPr>
                <w:t xml:space="preserve">Reserve </w:t>
              </w:r>
            </w:ins>
            <w:ins w:id="1434" w:author="ERCOT" w:date="2025-09-18T20:17:00Z">
              <w:r w:rsidRPr="00A03B1B">
                <w:rPr>
                  <w:i/>
                  <w:sz w:val="20"/>
                  <w:szCs w:val="20"/>
                </w:rPr>
                <w:t>Service</w:t>
              </w:r>
              <w:del w:id="1435" w:author="ERCOT" w:date="2025-10-24T21:13:00Z">
                <w:r w:rsidRPr="00A03B1B">
                  <w:rPr>
                    <w:i/>
                    <w:sz w:val="20"/>
                    <w:szCs w:val="20"/>
                  </w:rPr>
                  <w:delText xml:space="preserve"> </w:delText>
                </w:r>
              </w:del>
            </w:ins>
            <w:ins w:id="1436" w:author="ERCOT" w:date="2025-10-24T21:13:00Z">
              <w:r w:rsidRPr="00A03B1B">
                <w:rPr>
                  <w:i/>
                  <w:iCs/>
                  <w:sz w:val="20"/>
                  <w:szCs w:val="20"/>
                </w:rPr>
                <w:t>-</w:t>
              </w:r>
            </w:ins>
            <w:ins w:id="1437" w:author="ERCOT" w:date="2025-09-18T20:17:00Z">
              <w:r w:rsidRPr="00A03B1B">
                <w:rPr>
                  <w:i/>
                  <w:sz w:val="20"/>
                  <w:szCs w:val="20"/>
                </w:rPr>
                <w:t xml:space="preserve">Only Award for the </w:t>
              </w:r>
              <w:proofErr w:type="spellStart"/>
              <w:r w:rsidRPr="00A03B1B">
                <w:rPr>
                  <w:i/>
                  <w:sz w:val="20"/>
                  <w:szCs w:val="20"/>
                </w:rPr>
                <w:t>QSE</w:t>
              </w:r>
              <w:r w:rsidRPr="00A03B1B">
                <w:rPr>
                  <w:rFonts w:ascii="Symbol" w:eastAsia="Symbol" w:hAnsi="Symbol" w:cs="Symbol"/>
                  <w:sz w:val="20"/>
                  <w:szCs w:val="20"/>
                </w:rPr>
                <w:t>¾</w:t>
              </w:r>
              <w:r w:rsidRPr="00A03B1B">
                <w:rPr>
                  <w:sz w:val="20"/>
                  <w:szCs w:val="20"/>
                </w:rPr>
                <w:t>The</w:t>
              </w:r>
              <w:proofErr w:type="spellEnd"/>
              <w:r w:rsidRPr="00A03B1B">
                <w:rPr>
                  <w:sz w:val="20"/>
                  <w:szCs w:val="20"/>
                </w:rPr>
                <w:t xml:space="preserve"> DRRS</w:t>
              </w:r>
            </w:ins>
            <w:ins w:id="1438" w:author="ERCOT" w:date="2025-10-24T21:13:00Z">
              <w:r w:rsidRPr="00A03B1B">
                <w:rPr>
                  <w:sz w:val="20"/>
                  <w:szCs w:val="20"/>
                </w:rPr>
                <w:t>-</w:t>
              </w:r>
            </w:ins>
            <w:ins w:id="1439" w:author="ERCOT" w:date="2025-09-18T20:17:00Z">
              <w:del w:id="1440" w:author="ERCOT" w:date="2025-10-24T21:13:00Z">
                <w:r w:rsidRPr="00A03B1B">
                  <w:rPr>
                    <w:sz w:val="20"/>
                    <w:szCs w:val="20"/>
                  </w:rPr>
                  <w:delText xml:space="preserve"> </w:delText>
                </w:r>
              </w:del>
              <w:r w:rsidRPr="00A03B1B">
                <w:rPr>
                  <w:sz w:val="20"/>
                  <w:szCs w:val="20"/>
                </w:rPr>
                <w:t xml:space="preserve">only capacity awarded in the DAM to the QSE </w:t>
              </w:r>
              <w:r w:rsidRPr="00A03B1B">
                <w:rPr>
                  <w:i/>
                  <w:sz w:val="20"/>
                  <w:szCs w:val="20"/>
                </w:rPr>
                <w:t>q</w:t>
              </w:r>
              <w:r w:rsidRPr="00A03B1B">
                <w:rPr>
                  <w:sz w:val="20"/>
                  <w:szCs w:val="20"/>
                </w:rPr>
                <w:t xml:space="preserve"> for the Operating Hour.</w:t>
              </w:r>
            </w:ins>
          </w:p>
        </w:tc>
      </w:tr>
      <w:tr w:rsidR="00A03B1B" w:rsidRPr="00A03B1B" w14:paraId="6A5ECA03" w14:textId="77777777" w:rsidTr="00B31BB1">
        <w:trPr>
          <w:cantSplit/>
          <w:ins w:id="144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694BB322" w14:textId="77777777" w:rsidR="00A03B1B" w:rsidRPr="00A03B1B" w:rsidRDefault="00A03B1B" w:rsidP="00A03B1B">
            <w:pPr>
              <w:spacing w:after="60"/>
              <w:rPr>
                <w:ins w:id="1442" w:author="ERCOT" w:date="2025-09-18T20:17:00Z"/>
                <w:sz w:val="20"/>
                <w:szCs w:val="20"/>
              </w:rPr>
            </w:pPr>
            <w:ins w:id="1443" w:author="ERCOT" w:date="2025-09-18T20:17:00Z">
              <w:r w:rsidRPr="00A03B1B">
                <w:rPr>
                  <w:sz w:val="20"/>
                  <w:szCs w:val="20"/>
                </w:rPr>
                <w:lastRenderedPageBreak/>
                <w:t>RTMCPCDRR</w:t>
              </w:r>
            </w:ins>
          </w:p>
        </w:tc>
        <w:tc>
          <w:tcPr>
            <w:tcW w:w="623" w:type="pct"/>
            <w:tcBorders>
              <w:top w:val="single" w:sz="4" w:space="0" w:color="auto"/>
              <w:left w:val="single" w:sz="4" w:space="0" w:color="auto"/>
              <w:bottom w:val="single" w:sz="4" w:space="0" w:color="auto"/>
              <w:right w:val="single" w:sz="4" w:space="0" w:color="auto"/>
            </w:tcBorders>
            <w:hideMark/>
          </w:tcPr>
          <w:p w14:paraId="18240BED" w14:textId="77777777" w:rsidR="00A03B1B" w:rsidRPr="00A03B1B" w:rsidRDefault="00A03B1B" w:rsidP="00A03B1B">
            <w:pPr>
              <w:spacing w:after="60"/>
              <w:rPr>
                <w:ins w:id="1444" w:author="ERCOT" w:date="2025-09-18T20:17:00Z"/>
                <w:sz w:val="20"/>
                <w:szCs w:val="20"/>
              </w:rPr>
            </w:pPr>
            <w:ins w:id="1445"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39EA3E24" w14:textId="77777777" w:rsidR="00A03B1B" w:rsidRPr="00A03B1B" w:rsidRDefault="00A03B1B" w:rsidP="00A03B1B">
            <w:pPr>
              <w:spacing w:after="60"/>
              <w:rPr>
                <w:ins w:id="1446" w:author="ERCOT" w:date="2025-09-18T20:17:00Z"/>
                <w:i/>
                <w:sz w:val="20"/>
                <w:szCs w:val="20"/>
              </w:rPr>
            </w:pPr>
            <w:ins w:id="1447" w:author="ERCOT" w:date="2025-09-18T20:17:00Z">
              <w:r w:rsidRPr="00A03B1B">
                <w:rPr>
                  <w:i/>
                  <w:sz w:val="20"/>
                  <w:szCs w:val="20"/>
                </w:rPr>
                <w:t>Real-Time Market Clearing Price</w:t>
              </w:r>
              <w:r w:rsidRPr="00A03B1B">
                <w:rPr>
                  <w:bCs/>
                  <w:i/>
                  <w:sz w:val="20"/>
                  <w:szCs w:val="20"/>
                  <w:lang w:val="pt-BR"/>
                </w:rPr>
                <w:t xml:space="preserve"> for Capacity</w:t>
              </w:r>
              <w:r w:rsidRPr="00A03B1B">
                <w:rPr>
                  <w:i/>
                  <w:sz w:val="20"/>
                  <w:szCs w:val="20"/>
                </w:rPr>
                <w:t xml:space="preserve"> for Dispatchable Reliability Reserve Service</w:t>
              </w:r>
              <w:r w:rsidRPr="00A03B1B">
                <w:rPr>
                  <w:sz w:val="20"/>
                  <w:szCs w:val="20"/>
                </w:rPr>
                <w:t>—The Real-Time MCPC for DRRS for the 15-minute Settlement Interval.</w:t>
              </w:r>
            </w:ins>
          </w:p>
        </w:tc>
      </w:tr>
      <w:tr w:rsidR="00A03B1B" w:rsidRPr="00A03B1B" w14:paraId="7686D4A4" w14:textId="77777777" w:rsidTr="00B31BB1">
        <w:trPr>
          <w:cantSplit/>
          <w:ins w:id="144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178B43F" w14:textId="77777777" w:rsidR="00A03B1B" w:rsidRPr="00A03B1B" w:rsidRDefault="00A03B1B" w:rsidP="00A03B1B">
            <w:pPr>
              <w:spacing w:after="60"/>
              <w:rPr>
                <w:ins w:id="1449" w:author="ERCOT" w:date="2025-09-18T20:17:00Z"/>
                <w:i/>
                <w:sz w:val="20"/>
                <w:szCs w:val="20"/>
              </w:rPr>
            </w:pPr>
            <w:ins w:id="1450" w:author="ERCOT" w:date="2025-09-18T20:17:00Z">
              <w:r w:rsidRPr="00A03B1B">
                <w:rPr>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1EA7C8F4" w14:textId="77777777" w:rsidR="00A03B1B" w:rsidRPr="00A03B1B" w:rsidRDefault="00A03B1B" w:rsidP="00A03B1B">
            <w:pPr>
              <w:spacing w:after="60"/>
              <w:rPr>
                <w:ins w:id="1451" w:author="ERCOT" w:date="2025-09-18T20:17:00Z"/>
                <w:sz w:val="20"/>
                <w:szCs w:val="20"/>
              </w:rPr>
            </w:pPr>
            <w:ins w:id="1452"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25D4F9FB" w14:textId="77777777" w:rsidR="00A03B1B" w:rsidRPr="00A03B1B" w:rsidRDefault="00A03B1B" w:rsidP="00A03B1B">
            <w:pPr>
              <w:spacing w:after="60"/>
              <w:rPr>
                <w:ins w:id="1453" w:author="ERCOT" w:date="2025-09-18T20:17:00Z"/>
                <w:sz w:val="20"/>
                <w:szCs w:val="20"/>
              </w:rPr>
            </w:pPr>
            <w:ins w:id="1454" w:author="ERCOT" w:date="2025-09-18T20:17:00Z">
              <w:r w:rsidRPr="00A03B1B">
                <w:rPr>
                  <w:sz w:val="20"/>
                  <w:szCs w:val="20"/>
                </w:rPr>
                <w:t>A QSE.</w:t>
              </w:r>
            </w:ins>
          </w:p>
        </w:tc>
      </w:tr>
    </w:tbl>
    <w:p w14:paraId="2D989C34" w14:textId="77777777" w:rsidR="00A03B1B" w:rsidRPr="00A03B1B" w:rsidRDefault="00A03B1B" w:rsidP="00A03B1B">
      <w:pPr>
        <w:spacing w:before="240" w:after="240"/>
        <w:rPr>
          <w:ins w:id="1455" w:author="ERCOT" w:date="2025-09-18T20:17:00Z"/>
          <w:szCs w:val="20"/>
        </w:rPr>
      </w:pPr>
      <w:ins w:id="1456" w:author="ERCOT" w:date="2025-09-18T20:17:00Z">
        <w:r w:rsidRPr="00A03B1B">
          <w:rPr>
            <w:szCs w:val="20"/>
          </w:rPr>
          <w:t>(3)</w:t>
        </w:r>
        <w:r w:rsidRPr="00A03B1B">
          <w:rPr>
            <w:szCs w:val="20"/>
          </w:rPr>
          <w:tab/>
          <w:t>DRRS Trade Overage Charge:</w:t>
        </w:r>
      </w:ins>
    </w:p>
    <w:p w14:paraId="52AD3DD9" w14:textId="77777777" w:rsidR="00A03B1B" w:rsidRPr="00A03B1B" w:rsidRDefault="00A03B1B" w:rsidP="00A03B1B">
      <w:pPr>
        <w:tabs>
          <w:tab w:val="left" w:pos="2250"/>
          <w:tab w:val="left" w:pos="3150"/>
          <w:tab w:val="left" w:pos="3960"/>
        </w:tabs>
        <w:spacing w:after="240"/>
        <w:ind w:left="3960" w:hanging="3240"/>
        <w:rPr>
          <w:ins w:id="1457" w:author="ERCOT" w:date="2025-09-18T20:17:00Z"/>
          <w:b/>
          <w:bCs/>
        </w:rPr>
      </w:pPr>
      <w:ins w:id="1458" w:author="ERCOT" w:date="2025-09-18T20:17:00Z">
        <w:r w:rsidRPr="00A03B1B">
          <w:rPr>
            <w:b/>
            <w:bCs/>
          </w:rPr>
          <w:t>RTDRRTOAMT</w:t>
        </w:r>
        <w:r w:rsidRPr="00A03B1B">
          <w:rPr>
            <w:b/>
            <w:bCs/>
            <w:i/>
            <w:vertAlign w:val="subscript"/>
          </w:rPr>
          <w:t xml:space="preserve"> q  </w:t>
        </w:r>
        <w:r w:rsidRPr="00A03B1B">
          <w:rPr>
            <w:b/>
            <w:bCs/>
          </w:rPr>
          <w:t xml:space="preserve">= </w:t>
        </w:r>
        <w:r w:rsidRPr="00A03B1B">
          <w:rPr>
            <w:b/>
            <w:bCs/>
          </w:rPr>
          <w:tab/>
          <w:t xml:space="preserve">(1/4) * RTDRRTO </w:t>
        </w:r>
        <w:r w:rsidRPr="00A03B1B">
          <w:rPr>
            <w:b/>
            <w:bCs/>
            <w:i/>
            <w:vertAlign w:val="subscript"/>
          </w:rPr>
          <w:t>q</w:t>
        </w:r>
        <w:r w:rsidRPr="00A03B1B">
          <w:rPr>
            <w:b/>
            <w:bCs/>
          </w:rPr>
          <w:t xml:space="preserve"> * RTMCPCDRR</w:t>
        </w:r>
      </w:ins>
    </w:p>
    <w:p w14:paraId="5B2A8832" w14:textId="77777777" w:rsidR="00A03B1B" w:rsidRPr="00A03B1B" w:rsidRDefault="00A03B1B" w:rsidP="00A03B1B">
      <w:pPr>
        <w:ind w:left="720" w:hanging="720"/>
        <w:rPr>
          <w:ins w:id="1459" w:author="ERCOT" w:date="2025-09-18T20:17:00Z"/>
          <w:iCs/>
        </w:rPr>
      </w:pPr>
      <w:ins w:id="1460" w:author="ERCOT" w:date="2025-09-18T20:17:00Z">
        <w:r w:rsidRPr="00A03B1B">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92"/>
        <w:gridCol w:w="1165"/>
        <w:gridCol w:w="5793"/>
      </w:tblGrid>
      <w:tr w:rsidR="00A03B1B" w:rsidRPr="00A03B1B" w14:paraId="448929B4" w14:textId="77777777" w:rsidTr="00B31BB1">
        <w:trPr>
          <w:cantSplit/>
          <w:tblHeader/>
          <w:ins w:id="1461"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09B7C241" w14:textId="77777777" w:rsidR="00A03B1B" w:rsidRPr="00A03B1B" w:rsidRDefault="00A03B1B" w:rsidP="00A03B1B">
            <w:pPr>
              <w:spacing w:after="120"/>
              <w:rPr>
                <w:ins w:id="1462" w:author="ERCOT" w:date="2025-09-18T20:17:00Z"/>
                <w:b/>
                <w:iCs/>
                <w:sz w:val="20"/>
                <w:szCs w:val="20"/>
              </w:rPr>
            </w:pPr>
            <w:ins w:id="1463" w:author="ERCOT" w:date="2025-09-18T20:17:00Z">
              <w:r w:rsidRPr="00A03B1B">
                <w:rPr>
                  <w:b/>
                  <w:iCs/>
                  <w:sz w:val="20"/>
                  <w:szCs w:val="20"/>
                </w:rPr>
                <w:t>Variable</w:t>
              </w:r>
            </w:ins>
          </w:p>
        </w:tc>
        <w:tc>
          <w:tcPr>
            <w:tcW w:w="623" w:type="pct"/>
            <w:tcBorders>
              <w:top w:val="single" w:sz="4" w:space="0" w:color="auto"/>
              <w:left w:val="single" w:sz="4" w:space="0" w:color="auto"/>
              <w:bottom w:val="single" w:sz="4" w:space="0" w:color="auto"/>
              <w:right w:val="single" w:sz="4" w:space="0" w:color="auto"/>
            </w:tcBorders>
            <w:hideMark/>
          </w:tcPr>
          <w:p w14:paraId="69A3F427" w14:textId="77777777" w:rsidR="00A03B1B" w:rsidRPr="00A03B1B" w:rsidRDefault="00A03B1B" w:rsidP="00A03B1B">
            <w:pPr>
              <w:spacing w:after="120"/>
              <w:rPr>
                <w:ins w:id="1464" w:author="ERCOT" w:date="2025-09-18T20:17:00Z"/>
                <w:b/>
                <w:iCs/>
                <w:sz w:val="20"/>
                <w:szCs w:val="20"/>
              </w:rPr>
            </w:pPr>
            <w:ins w:id="1465" w:author="ERCOT" w:date="2025-09-18T20:17:00Z">
              <w:r w:rsidRPr="00A03B1B">
                <w:rPr>
                  <w:b/>
                  <w:iCs/>
                  <w:sz w:val="20"/>
                  <w:szCs w:val="20"/>
                </w:rPr>
                <w:t>Unit</w:t>
              </w:r>
            </w:ins>
          </w:p>
        </w:tc>
        <w:tc>
          <w:tcPr>
            <w:tcW w:w="3098" w:type="pct"/>
            <w:tcBorders>
              <w:top w:val="single" w:sz="4" w:space="0" w:color="auto"/>
              <w:left w:val="single" w:sz="4" w:space="0" w:color="auto"/>
              <w:bottom w:val="single" w:sz="4" w:space="0" w:color="auto"/>
              <w:right w:val="single" w:sz="4" w:space="0" w:color="auto"/>
            </w:tcBorders>
            <w:hideMark/>
          </w:tcPr>
          <w:p w14:paraId="51DA7361" w14:textId="77777777" w:rsidR="00A03B1B" w:rsidRPr="00A03B1B" w:rsidRDefault="00A03B1B" w:rsidP="00A03B1B">
            <w:pPr>
              <w:spacing w:after="120"/>
              <w:rPr>
                <w:ins w:id="1466" w:author="ERCOT" w:date="2025-09-18T20:17:00Z"/>
                <w:b/>
                <w:iCs/>
                <w:sz w:val="20"/>
                <w:szCs w:val="20"/>
              </w:rPr>
            </w:pPr>
            <w:ins w:id="1467" w:author="ERCOT" w:date="2025-09-18T20:17:00Z">
              <w:r w:rsidRPr="00A03B1B">
                <w:rPr>
                  <w:b/>
                  <w:iCs/>
                  <w:sz w:val="20"/>
                  <w:szCs w:val="20"/>
                </w:rPr>
                <w:t>Description</w:t>
              </w:r>
            </w:ins>
          </w:p>
        </w:tc>
      </w:tr>
      <w:tr w:rsidR="00A03B1B" w:rsidRPr="00A03B1B" w14:paraId="4F99802E" w14:textId="77777777" w:rsidTr="00B31BB1">
        <w:trPr>
          <w:cantSplit/>
          <w:ins w:id="1468"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5D11B395" w14:textId="77777777" w:rsidR="00A03B1B" w:rsidRPr="00A03B1B" w:rsidRDefault="00A03B1B" w:rsidP="00A03B1B">
            <w:pPr>
              <w:spacing w:after="60"/>
              <w:rPr>
                <w:ins w:id="1469" w:author="ERCOT" w:date="2025-09-18T20:17:00Z"/>
                <w:sz w:val="20"/>
                <w:szCs w:val="20"/>
              </w:rPr>
            </w:pPr>
            <w:ins w:id="1470" w:author="ERCOT" w:date="2025-09-18T20:17:00Z">
              <w:r w:rsidRPr="00A03B1B">
                <w:rPr>
                  <w:sz w:val="20"/>
                  <w:szCs w:val="20"/>
                </w:rPr>
                <w:t xml:space="preserve">RTDRRTOAMT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0B234921" w14:textId="77777777" w:rsidR="00A03B1B" w:rsidRPr="00A03B1B" w:rsidRDefault="00A03B1B" w:rsidP="00A03B1B">
            <w:pPr>
              <w:spacing w:after="60"/>
              <w:rPr>
                <w:ins w:id="1471" w:author="ERCOT" w:date="2025-09-18T20:17:00Z"/>
                <w:sz w:val="20"/>
                <w:szCs w:val="20"/>
              </w:rPr>
            </w:pPr>
            <w:ins w:id="1472" w:author="ERCOT" w:date="2025-09-18T20:17:00Z">
              <w:r w:rsidRPr="00A03B1B">
                <w:rPr>
                  <w:sz w:val="20"/>
                  <w:szCs w:val="20"/>
                </w:rPr>
                <w:t>$</w:t>
              </w:r>
            </w:ins>
          </w:p>
        </w:tc>
        <w:tc>
          <w:tcPr>
            <w:tcW w:w="3098" w:type="pct"/>
            <w:tcBorders>
              <w:top w:val="single" w:sz="4" w:space="0" w:color="auto"/>
              <w:left w:val="single" w:sz="4" w:space="0" w:color="auto"/>
              <w:bottom w:val="single" w:sz="4" w:space="0" w:color="auto"/>
              <w:right w:val="single" w:sz="4" w:space="0" w:color="auto"/>
            </w:tcBorders>
            <w:hideMark/>
          </w:tcPr>
          <w:p w14:paraId="63B91CFA" w14:textId="77777777" w:rsidR="00A03B1B" w:rsidRPr="00A03B1B" w:rsidRDefault="00A03B1B" w:rsidP="00A03B1B">
            <w:pPr>
              <w:spacing w:after="60"/>
              <w:rPr>
                <w:ins w:id="1473" w:author="ERCOT" w:date="2025-09-18T20:17:00Z"/>
                <w:i/>
                <w:sz w:val="20"/>
                <w:szCs w:val="20"/>
              </w:rPr>
            </w:pPr>
            <w:ins w:id="1474" w:author="ERCOT" w:date="2025-09-18T20:17:00Z">
              <w:r w:rsidRPr="00A03B1B">
                <w:rPr>
                  <w:i/>
                  <w:sz w:val="20"/>
                  <w:szCs w:val="20"/>
                </w:rPr>
                <w:t>Real-Time Dispatchable Reliability Reserve Service Trade Overage Amount for the QSE</w:t>
              </w:r>
              <w:r w:rsidRPr="00A03B1B">
                <w:rPr>
                  <w:sz w:val="20"/>
                  <w:szCs w:val="20"/>
                </w:rPr>
                <w:t xml:space="preserve">—The total charge to QSE </w:t>
              </w:r>
              <w:r w:rsidRPr="00A03B1B">
                <w:rPr>
                  <w:i/>
                  <w:sz w:val="20"/>
                  <w:szCs w:val="20"/>
                </w:rPr>
                <w:t>q</w:t>
              </w:r>
              <w:r w:rsidRPr="00A03B1B">
                <w:rPr>
                  <w:sz w:val="20"/>
                  <w:szCs w:val="20"/>
                </w:rPr>
                <w:t xml:space="preserve"> in Real-Time for DRRS trade overages for each 15-minute Settlement Interval.</w:t>
              </w:r>
            </w:ins>
          </w:p>
        </w:tc>
      </w:tr>
      <w:tr w:rsidR="00A03B1B" w:rsidRPr="00A03B1B" w14:paraId="56F29E03" w14:textId="77777777" w:rsidTr="00B31BB1">
        <w:trPr>
          <w:cantSplit/>
          <w:ins w:id="1475"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4ED74AFD" w14:textId="77777777" w:rsidR="00A03B1B" w:rsidRPr="00A03B1B" w:rsidRDefault="00A03B1B" w:rsidP="00A03B1B">
            <w:pPr>
              <w:spacing w:after="60"/>
              <w:rPr>
                <w:ins w:id="1476" w:author="ERCOT" w:date="2025-09-18T20:17:00Z"/>
                <w:sz w:val="20"/>
                <w:szCs w:val="20"/>
              </w:rPr>
            </w:pPr>
            <w:ins w:id="1477" w:author="ERCOT" w:date="2025-09-18T20:17:00Z">
              <w:r w:rsidRPr="00A03B1B">
                <w:rPr>
                  <w:sz w:val="20"/>
                  <w:szCs w:val="20"/>
                </w:rPr>
                <w:t xml:space="preserve">RTDRRTO </w:t>
              </w:r>
              <w:r w:rsidRPr="00A03B1B">
                <w:rPr>
                  <w:i/>
                  <w:sz w:val="20"/>
                  <w:szCs w:val="20"/>
                  <w:vertAlign w:val="subscript"/>
                </w:rPr>
                <w:t>q</w:t>
              </w:r>
            </w:ins>
          </w:p>
        </w:tc>
        <w:tc>
          <w:tcPr>
            <w:tcW w:w="623" w:type="pct"/>
            <w:tcBorders>
              <w:top w:val="single" w:sz="4" w:space="0" w:color="auto"/>
              <w:left w:val="single" w:sz="4" w:space="0" w:color="auto"/>
              <w:bottom w:val="single" w:sz="4" w:space="0" w:color="auto"/>
              <w:right w:val="single" w:sz="4" w:space="0" w:color="auto"/>
            </w:tcBorders>
            <w:hideMark/>
          </w:tcPr>
          <w:p w14:paraId="3464A36D" w14:textId="77777777" w:rsidR="00A03B1B" w:rsidRPr="00A03B1B" w:rsidRDefault="00A03B1B" w:rsidP="00A03B1B">
            <w:pPr>
              <w:spacing w:after="60"/>
              <w:rPr>
                <w:ins w:id="1478" w:author="ERCOT" w:date="2025-09-18T20:17:00Z"/>
                <w:sz w:val="20"/>
                <w:szCs w:val="20"/>
              </w:rPr>
            </w:pPr>
            <w:ins w:id="1479"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13DE6C6F" w14:textId="77777777" w:rsidR="00A03B1B" w:rsidRPr="00A03B1B" w:rsidRDefault="00A03B1B" w:rsidP="00A03B1B">
            <w:pPr>
              <w:spacing w:after="60"/>
              <w:rPr>
                <w:ins w:id="1480" w:author="ERCOT" w:date="2025-09-18T20:17:00Z"/>
                <w:sz w:val="20"/>
                <w:szCs w:val="20"/>
              </w:rPr>
            </w:pPr>
            <w:ins w:id="1481" w:author="ERCOT" w:date="2025-09-18T20:17:00Z">
              <w:r w:rsidRPr="00A03B1B">
                <w:rPr>
                  <w:i/>
                  <w:sz w:val="20"/>
                  <w:szCs w:val="20"/>
                </w:rPr>
                <w:t xml:space="preserve">Real-Time Dispatchable Reliability Reserve Service Trade Overage for the </w:t>
              </w:r>
              <w:proofErr w:type="spellStart"/>
              <w:r w:rsidRPr="00A03B1B">
                <w:rPr>
                  <w:i/>
                  <w:sz w:val="20"/>
                  <w:szCs w:val="20"/>
                </w:rPr>
                <w:t>QSE</w:t>
              </w:r>
              <w:r w:rsidRPr="00A03B1B">
                <w:rPr>
                  <w:rFonts w:ascii="Symbol" w:eastAsia="Symbol" w:hAnsi="Symbol" w:cs="Symbol"/>
                  <w:sz w:val="20"/>
                  <w:szCs w:val="20"/>
                </w:rPr>
                <w:t>¾</w:t>
              </w:r>
              <w:r w:rsidRPr="00A03B1B">
                <w:rPr>
                  <w:sz w:val="20"/>
                  <w:szCs w:val="20"/>
                </w:rPr>
                <w:t>The</w:t>
              </w:r>
              <w:proofErr w:type="spellEnd"/>
              <w:r w:rsidRPr="00A03B1B">
                <w:rPr>
                  <w:sz w:val="20"/>
                  <w:szCs w:val="20"/>
                </w:rPr>
                <w:t xml:space="preserve"> quantity of submitted DRRS trades </w:t>
              </w:r>
              <w:proofErr w:type="gramStart"/>
              <w:r w:rsidRPr="00A03B1B">
                <w:rPr>
                  <w:sz w:val="20"/>
                  <w:szCs w:val="20"/>
                </w:rPr>
                <w:t>in excess of</w:t>
              </w:r>
              <w:proofErr w:type="gramEnd"/>
              <w:r w:rsidRPr="00A03B1B">
                <w:rPr>
                  <w:sz w:val="20"/>
                  <w:szCs w:val="20"/>
                </w:rPr>
                <w:t xml:space="preserve"> their DAM self-arrangement quantity for the QSE </w:t>
              </w:r>
              <w:r w:rsidRPr="00A03B1B">
                <w:rPr>
                  <w:i/>
                  <w:sz w:val="20"/>
                  <w:szCs w:val="20"/>
                </w:rPr>
                <w:t>q</w:t>
              </w:r>
              <w:r w:rsidRPr="00A03B1B">
                <w:rPr>
                  <w:sz w:val="20"/>
                  <w:szCs w:val="20"/>
                </w:rPr>
                <w:t xml:space="preserve"> for the </w:t>
              </w:r>
              <w:r w:rsidRPr="00A03B1B">
                <w:rPr>
                  <w:sz w:val="20"/>
                  <w:szCs w:val="18"/>
                </w:rPr>
                <w:t>Operating Hour</w:t>
              </w:r>
              <w:r w:rsidRPr="00A03B1B">
                <w:rPr>
                  <w:sz w:val="20"/>
                  <w:szCs w:val="20"/>
                </w:rPr>
                <w:t>.</w:t>
              </w:r>
            </w:ins>
          </w:p>
        </w:tc>
      </w:tr>
      <w:tr w:rsidR="00A03B1B" w:rsidRPr="00A03B1B" w14:paraId="458FF335" w14:textId="77777777" w:rsidTr="00B31BB1">
        <w:trPr>
          <w:cantSplit/>
          <w:ins w:id="1482"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4A4C211" w14:textId="77777777" w:rsidR="00A03B1B" w:rsidRPr="00A03B1B" w:rsidRDefault="00A03B1B" w:rsidP="00A03B1B">
            <w:pPr>
              <w:spacing w:after="60"/>
              <w:rPr>
                <w:ins w:id="1483" w:author="ERCOT" w:date="2025-09-18T20:17:00Z"/>
                <w:sz w:val="20"/>
                <w:szCs w:val="20"/>
              </w:rPr>
            </w:pPr>
            <w:ins w:id="1484" w:author="ERCOT" w:date="2025-09-18T20:17:00Z">
              <w:r w:rsidRPr="00A03B1B">
                <w:rPr>
                  <w:sz w:val="20"/>
                  <w:szCs w:val="20"/>
                </w:rPr>
                <w:t>RTMCPCDRR</w:t>
              </w:r>
            </w:ins>
          </w:p>
        </w:tc>
        <w:tc>
          <w:tcPr>
            <w:tcW w:w="623" w:type="pct"/>
            <w:tcBorders>
              <w:top w:val="single" w:sz="4" w:space="0" w:color="auto"/>
              <w:left w:val="single" w:sz="4" w:space="0" w:color="auto"/>
              <w:bottom w:val="single" w:sz="4" w:space="0" w:color="auto"/>
              <w:right w:val="single" w:sz="4" w:space="0" w:color="auto"/>
            </w:tcBorders>
            <w:hideMark/>
          </w:tcPr>
          <w:p w14:paraId="2FB5CC03" w14:textId="77777777" w:rsidR="00A03B1B" w:rsidRPr="00A03B1B" w:rsidRDefault="00A03B1B" w:rsidP="00A03B1B">
            <w:pPr>
              <w:spacing w:after="60"/>
              <w:rPr>
                <w:ins w:id="1485" w:author="ERCOT" w:date="2025-09-18T20:17:00Z"/>
                <w:sz w:val="20"/>
                <w:szCs w:val="20"/>
              </w:rPr>
            </w:pPr>
            <w:ins w:id="1486" w:author="ERCOT" w:date="2025-09-18T20:17:00Z">
              <w:r w:rsidRPr="00A03B1B">
                <w:rPr>
                  <w:sz w:val="20"/>
                  <w:szCs w:val="20"/>
                </w:rPr>
                <w:t>$/MW</w:t>
              </w:r>
            </w:ins>
          </w:p>
        </w:tc>
        <w:tc>
          <w:tcPr>
            <w:tcW w:w="3098" w:type="pct"/>
            <w:tcBorders>
              <w:top w:val="single" w:sz="4" w:space="0" w:color="auto"/>
              <w:left w:val="single" w:sz="4" w:space="0" w:color="auto"/>
              <w:bottom w:val="single" w:sz="4" w:space="0" w:color="auto"/>
              <w:right w:val="single" w:sz="4" w:space="0" w:color="auto"/>
            </w:tcBorders>
            <w:hideMark/>
          </w:tcPr>
          <w:p w14:paraId="6C604DA7" w14:textId="77777777" w:rsidR="00A03B1B" w:rsidRPr="00A03B1B" w:rsidRDefault="00A03B1B" w:rsidP="00A03B1B">
            <w:pPr>
              <w:spacing w:after="60"/>
              <w:rPr>
                <w:ins w:id="1487" w:author="ERCOT" w:date="2025-09-18T20:17:00Z"/>
                <w:i/>
                <w:sz w:val="20"/>
                <w:szCs w:val="20"/>
              </w:rPr>
            </w:pPr>
            <w:ins w:id="1488" w:author="ERCOT" w:date="2025-09-18T20:17:00Z">
              <w:r w:rsidRPr="00A03B1B">
                <w:rPr>
                  <w:i/>
                  <w:sz w:val="20"/>
                  <w:szCs w:val="20"/>
                </w:rPr>
                <w:t>Real-Time Market Clearing Price</w:t>
              </w:r>
              <w:r w:rsidRPr="00A03B1B">
                <w:rPr>
                  <w:bCs/>
                  <w:i/>
                  <w:sz w:val="20"/>
                  <w:szCs w:val="20"/>
                  <w:lang w:val="pt-BR"/>
                </w:rPr>
                <w:t xml:space="preserve"> for Capacity</w:t>
              </w:r>
              <w:r w:rsidRPr="00A03B1B">
                <w:rPr>
                  <w:i/>
                  <w:sz w:val="20"/>
                  <w:szCs w:val="20"/>
                </w:rPr>
                <w:t xml:space="preserve"> for Dispatchable Reliability Reserve Service</w:t>
              </w:r>
              <w:r w:rsidRPr="00A03B1B">
                <w:rPr>
                  <w:sz w:val="20"/>
                  <w:szCs w:val="20"/>
                </w:rPr>
                <w:t>—The Real-Time MCPC for ECRS for the 15-minute Settlement Interval.</w:t>
              </w:r>
            </w:ins>
          </w:p>
        </w:tc>
      </w:tr>
      <w:tr w:rsidR="00A03B1B" w:rsidRPr="00A03B1B" w14:paraId="54A15FCD" w14:textId="77777777" w:rsidTr="00B31BB1">
        <w:trPr>
          <w:cantSplit/>
          <w:ins w:id="1489" w:author="ERCOT" w:date="2025-09-18T20:17:00Z"/>
        </w:trPr>
        <w:tc>
          <w:tcPr>
            <w:tcW w:w="1279" w:type="pct"/>
            <w:tcBorders>
              <w:top w:val="single" w:sz="4" w:space="0" w:color="auto"/>
              <w:left w:val="single" w:sz="4" w:space="0" w:color="auto"/>
              <w:bottom w:val="single" w:sz="4" w:space="0" w:color="auto"/>
              <w:right w:val="single" w:sz="4" w:space="0" w:color="auto"/>
            </w:tcBorders>
            <w:hideMark/>
          </w:tcPr>
          <w:p w14:paraId="3E7215B1" w14:textId="77777777" w:rsidR="00A03B1B" w:rsidRPr="00A03B1B" w:rsidRDefault="00A03B1B" w:rsidP="00A03B1B">
            <w:pPr>
              <w:spacing w:after="60"/>
              <w:rPr>
                <w:ins w:id="1490" w:author="ERCOT" w:date="2025-09-18T20:17:00Z"/>
                <w:i/>
                <w:sz w:val="20"/>
                <w:szCs w:val="20"/>
              </w:rPr>
            </w:pPr>
            <w:ins w:id="1491" w:author="ERCOT" w:date="2025-09-18T20:17:00Z">
              <w:r w:rsidRPr="00A03B1B">
                <w:rPr>
                  <w:i/>
                  <w:sz w:val="20"/>
                  <w:szCs w:val="20"/>
                </w:rPr>
                <w:t>q</w:t>
              </w:r>
            </w:ins>
          </w:p>
        </w:tc>
        <w:tc>
          <w:tcPr>
            <w:tcW w:w="623" w:type="pct"/>
            <w:tcBorders>
              <w:top w:val="single" w:sz="4" w:space="0" w:color="auto"/>
              <w:left w:val="single" w:sz="4" w:space="0" w:color="auto"/>
              <w:bottom w:val="single" w:sz="4" w:space="0" w:color="auto"/>
              <w:right w:val="single" w:sz="4" w:space="0" w:color="auto"/>
            </w:tcBorders>
            <w:hideMark/>
          </w:tcPr>
          <w:p w14:paraId="39B6EE2F" w14:textId="77777777" w:rsidR="00A03B1B" w:rsidRPr="00A03B1B" w:rsidRDefault="00A03B1B" w:rsidP="00A03B1B">
            <w:pPr>
              <w:spacing w:after="60"/>
              <w:rPr>
                <w:ins w:id="1492" w:author="ERCOT" w:date="2025-09-18T20:17:00Z"/>
                <w:sz w:val="20"/>
                <w:szCs w:val="20"/>
              </w:rPr>
            </w:pPr>
            <w:ins w:id="1493" w:author="ERCOT" w:date="2025-09-18T20:17:00Z">
              <w:r w:rsidRPr="00A03B1B">
                <w:rPr>
                  <w:sz w:val="20"/>
                  <w:szCs w:val="20"/>
                </w:rPr>
                <w:t>none</w:t>
              </w:r>
            </w:ins>
          </w:p>
        </w:tc>
        <w:tc>
          <w:tcPr>
            <w:tcW w:w="3098" w:type="pct"/>
            <w:tcBorders>
              <w:top w:val="single" w:sz="4" w:space="0" w:color="auto"/>
              <w:left w:val="single" w:sz="4" w:space="0" w:color="auto"/>
              <w:bottom w:val="single" w:sz="4" w:space="0" w:color="auto"/>
              <w:right w:val="single" w:sz="4" w:space="0" w:color="auto"/>
            </w:tcBorders>
            <w:hideMark/>
          </w:tcPr>
          <w:p w14:paraId="39DC5478" w14:textId="77777777" w:rsidR="00A03B1B" w:rsidRPr="00A03B1B" w:rsidRDefault="00A03B1B" w:rsidP="00A03B1B">
            <w:pPr>
              <w:spacing w:after="60"/>
              <w:rPr>
                <w:ins w:id="1494" w:author="ERCOT" w:date="2025-09-18T20:17:00Z"/>
                <w:sz w:val="20"/>
                <w:szCs w:val="20"/>
              </w:rPr>
            </w:pPr>
            <w:ins w:id="1495" w:author="ERCOT" w:date="2025-09-18T20:17:00Z">
              <w:r w:rsidRPr="00A03B1B">
                <w:rPr>
                  <w:sz w:val="20"/>
                  <w:szCs w:val="20"/>
                </w:rPr>
                <w:t>A QSE.</w:t>
              </w:r>
            </w:ins>
          </w:p>
        </w:tc>
      </w:tr>
    </w:tbl>
    <w:p w14:paraId="4DE51E01" w14:textId="77777777" w:rsidR="00A03B1B" w:rsidRPr="00A03B1B" w:rsidRDefault="00A03B1B" w:rsidP="00A03B1B">
      <w:pPr>
        <w:keepNext/>
        <w:widowControl w:val="0"/>
        <w:tabs>
          <w:tab w:val="left" w:pos="1296"/>
        </w:tabs>
        <w:spacing w:before="480" w:after="240"/>
        <w:outlineLvl w:val="3"/>
        <w:rPr>
          <w:b/>
          <w:bCs/>
          <w:snapToGrid w:val="0"/>
          <w:szCs w:val="20"/>
        </w:rPr>
      </w:pPr>
      <w:bookmarkStart w:id="1496" w:name="_Toc214879037"/>
      <w:r w:rsidRPr="00A03B1B">
        <w:rPr>
          <w:b/>
          <w:snapToGrid w:val="0"/>
          <w:szCs w:val="20"/>
        </w:rPr>
        <w:t>6.7.2.</w:t>
      </w:r>
      <w:ins w:id="1497" w:author="ERCOT" w:date="2025-12-09T11:57:00Z">
        <w:r w:rsidRPr="00A03B1B">
          <w:rPr>
            <w:b/>
            <w:snapToGrid w:val="0"/>
            <w:szCs w:val="20"/>
          </w:rPr>
          <w:t>8</w:t>
        </w:r>
      </w:ins>
      <w:del w:id="1498" w:author="ERCOT" w:date="2025-12-09T11:57:00Z">
        <w:r w:rsidRPr="00A03B1B" w:rsidDel="00A85AD1">
          <w:rPr>
            <w:b/>
            <w:snapToGrid w:val="0"/>
            <w:szCs w:val="20"/>
          </w:rPr>
          <w:delText>7</w:delText>
        </w:r>
      </w:del>
      <w:r w:rsidRPr="00A03B1B">
        <w:rPr>
          <w:b/>
          <w:snapToGrid w:val="0"/>
          <w:szCs w:val="20"/>
        </w:rPr>
        <w:tab/>
        <w:t>Real-Time Derated Ancillary Service Capability Payment</w:t>
      </w:r>
      <w:bookmarkEnd w:id="1496"/>
    </w:p>
    <w:p w14:paraId="69BCE0BB" w14:textId="77777777" w:rsidR="00A03B1B" w:rsidRPr="00A03B1B" w:rsidRDefault="00A03B1B" w:rsidP="00A03B1B">
      <w:pPr>
        <w:spacing w:after="240"/>
        <w:ind w:left="720" w:hanging="720"/>
        <w:rPr>
          <w:color w:val="000000"/>
          <w:szCs w:val="20"/>
        </w:rPr>
      </w:pPr>
      <w:r w:rsidRPr="00A03B1B">
        <w:rPr>
          <w:color w:val="000000"/>
          <w:szCs w:val="20"/>
        </w:rPr>
        <w:t>(1)</w:t>
      </w:r>
      <w:r w:rsidRPr="00A03B1B">
        <w:rPr>
          <w:color w:val="000000"/>
          <w:szCs w:val="20"/>
        </w:rPr>
        <w:tab/>
        <w:t xml:space="preserve">If ERCOT manually reduces the amount of an Ancillary Service that may be awarded to a Resource in Real-Time under paragraph (6) of Section 6.4.9.1.1, Ancillary Service Awards, and the reduction reduces the payment the QSE would have received under Section 6.7.2.1, Real-Time Ancillary Service Imbalance Payment or Charge, the QSE may be eligible for a Real-Time derated Ancillary Service capability payment under this Section. </w:t>
      </w:r>
    </w:p>
    <w:p w14:paraId="0E065402" w14:textId="77777777" w:rsidR="00A03B1B" w:rsidRPr="00A03B1B" w:rsidRDefault="00A03B1B" w:rsidP="00A03B1B">
      <w:pPr>
        <w:spacing w:after="240"/>
        <w:ind w:left="720" w:hanging="720"/>
        <w:rPr>
          <w:color w:val="000000"/>
          <w:szCs w:val="20"/>
        </w:rPr>
      </w:pPr>
      <w:r w:rsidRPr="00A03B1B">
        <w:rPr>
          <w:color w:val="000000"/>
          <w:szCs w:val="20"/>
        </w:rPr>
        <w:t>(2)</w:t>
      </w:r>
      <w:r w:rsidRPr="00A03B1B">
        <w:rPr>
          <w:color w:val="000000"/>
          <w:szCs w:val="20"/>
        </w:rPr>
        <w:tab/>
        <w:t xml:space="preserve">In order to be eligible for a Real-Time derated Ancillary Service capability payment, the QSE must: </w:t>
      </w:r>
    </w:p>
    <w:p w14:paraId="23D17DB0" w14:textId="77777777" w:rsidR="00A03B1B" w:rsidRPr="00A03B1B" w:rsidRDefault="00A03B1B" w:rsidP="00A03B1B">
      <w:pPr>
        <w:spacing w:after="240"/>
        <w:ind w:left="1440" w:hanging="720"/>
        <w:rPr>
          <w:color w:val="000000"/>
          <w:szCs w:val="20"/>
        </w:rPr>
      </w:pPr>
      <w:r w:rsidRPr="00A03B1B">
        <w:rPr>
          <w:color w:val="000000"/>
          <w:szCs w:val="20"/>
        </w:rPr>
        <w:t>(a)</w:t>
      </w:r>
      <w:r w:rsidRPr="00A03B1B">
        <w:rPr>
          <w:color w:val="000000"/>
          <w:szCs w:val="20"/>
        </w:rPr>
        <w:tab/>
        <w:t>File a timely Settlement and billing dispute, identifying the following items, by Settlement Interval:</w:t>
      </w:r>
    </w:p>
    <w:p w14:paraId="36CF7BD1" w14:textId="77777777" w:rsidR="00A03B1B" w:rsidRPr="00A03B1B" w:rsidRDefault="00A03B1B" w:rsidP="00A03B1B">
      <w:pPr>
        <w:spacing w:after="240"/>
        <w:ind w:left="2160" w:hanging="720"/>
        <w:rPr>
          <w:szCs w:val="20"/>
        </w:rPr>
      </w:pPr>
      <w:r w:rsidRPr="00A03B1B">
        <w:rPr>
          <w:szCs w:val="20"/>
        </w:rPr>
        <w:t>(i)</w:t>
      </w:r>
      <w:r w:rsidRPr="00A03B1B">
        <w:rPr>
          <w:szCs w:val="20"/>
        </w:rPr>
        <w:tab/>
        <w:t>Dollar amount and calculation of the estimated Real-Time derated Ancillary Service capability payment;</w:t>
      </w:r>
    </w:p>
    <w:p w14:paraId="50CDC137" w14:textId="77777777" w:rsidR="00A03B1B" w:rsidRPr="00A03B1B" w:rsidRDefault="00A03B1B" w:rsidP="00A03B1B">
      <w:pPr>
        <w:spacing w:after="240"/>
        <w:ind w:left="2160" w:hanging="720"/>
        <w:rPr>
          <w:szCs w:val="20"/>
        </w:rPr>
      </w:pPr>
      <w:r w:rsidRPr="00A03B1B">
        <w:rPr>
          <w:szCs w:val="20"/>
        </w:rPr>
        <w:t>(ii)</w:t>
      </w:r>
      <w:r w:rsidRPr="00A03B1B">
        <w:rPr>
          <w:szCs w:val="20"/>
        </w:rPr>
        <w:tab/>
      </w:r>
      <w:r w:rsidRPr="00A03B1B">
        <w:rPr>
          <w:color w:val="000000"/>
          <w:szCs w:val="20"/>
        </w:rPr>
        <w:t>The quantity of Ancillary Service awards, by Ancillary Service product, that were not awarded due to ERCOT’s manual reduction of the Resource’s Ancillary Service capability;</w:t>
      </w:r>
    </w:p>
    <w:p w14:paraId="007A2EFB" w14:textId="77777777" w:rsidR="00A03B1B" w:rsidRPr="00A03B1B" w:rsidRDefault="00A03B1B" w:rsidP="00A03B1B">
      <w:pPr>
        <w:spacing w:after="240"/>
        <w:ind w:left="2160" w:hanging="720"/>
        <w:rPr>
          <w:color w:val="000000"/>
          <w:szCs w:val="20"/>
        </w:rPr>
      </w:pPr>
      <w:r w:rsidRPr="00A03B1B">
        <w:rPr>
          <w:color w:val="000000"/>
          <w:szCs w:val="20"/>
        </w:rPr>
        <w:lastRenderedPageBreak/>
        <w:t>(iii)</w:t>
      </w:r>
      <w:r w:rsidRPr="00A03B1B">
        <w:rPr>
          <w:color w:val="000000"/>
          <w:szCs w:val="20"/>
        </w:rPr>
        <w:tab/>
        <w:t>Any additional revenues earned by the QSE under Section 6.6.3.1, Real-Time Energy Imbalance Payment or Charge at a Resource Node; and</w:t>
      </w:r>
    </w:p>
    <w:p w14:paraId="6A68F80C" w14:textId="77777777" w:rsidR="00A03B1B" w:rsidRPr="00A03B1B" w:rsidRDefault="00A03B1B" w:rsidP="00A03B1B">
      <w:pPr>
        <w:spacing w:after="240"/>
        <w:ind w:left="2160" w:hanging="720"/>
        <w:rPr>
          <w:color w:val="000000"/>
          <w:szCs w:val="20"/>
        </w:rPr>
      </w:pPr>
      <w:r w:rsidRPr="00A03B1B">
        <w:rPr>
          <w:color w:val="000000"/>
          <w:szCs w:val="20"/>
        </w:rPr>
        <w:t>(iv)</w:t>
      </w:r>
      <w:r w:rsidRPr="00A03B1B">
        <w:rPr>
          <w:color w:val="000000"/>
          <w:szCs w:val="20"/>
        </w:rPr>
        <w:tab/>
        <w:t>Any additional revenues earned by the QSE under Section 6.7.2.1, Real-Time Ancillary Service Imbalance Payment or Charge.</w:t>
      </w:r>
    </w:p>
    <w:p w14:paraId="5800CC49" w14:textId="77777777" w:rsidR="00A03B1B" w:rsidRPr="00A03B1B" w:rsidRDefault="00A03B1B" w:rsidP="00A03B1B">
      <w:pPr>
        <w:spacing w:after="240"/>
        <w:ind w:left="1440" w:hanging="720"/>
        <w:rPr>
          <w:color w:val="000000"/>
          <w:szCs w:val="20"/>
        </w:rPr>
      </w:pPr>
      <w:r w:rsidRPr="00A03B1B">
        <w:rPr>
          <w:color w:val="000000"/>
          <w:szCs w:val="20"/>
        </w:rPr>
        <w:t>(b)</w:t>
      </w:r>
      <w:r w:rsidRPr="00A03B1B">
        <w:rPr>
          <w:color w:val="000000"/>
          <w:szCs w:val="20"/>
        </w:rPr>
        <w:tab/>
        <w:t>Have submitted an Ancillary Service Offer for the disputed Settlement Interval(s).  The Ancillary Service Offer used to calculate the Real-Time derated Ancillary Service capability payment shall be the most recent offer received by ERCOT effective for the disputed Settlement Interval(s) before ERCOT manually reduced the amount of Ancillary Service to be awarded.</w:t>
      </w:r>
    </w:p>
    <w:p w14:paraId="31A9EF5A" w14:textId="77777777" w:rsidR="00A03B1B" w:rsidRPr="00A03B1B" w:rsidRDefault="00A03B1B" w:rsidP="00A03B1B">
      <w:pPr>
        <w:spacing w:after="240"/>
        <w:ind w:left="720" w:hanging="720"/>
        <w:rPr>
          <w:color w:val="000000"/>
          <w:szCs w:val="20"/>
        </w:rPr>
      </w:pPr>
      <w:r w:rsidRPr="00A03B1B">
        <w:rPr>
          <w:color w:val="000000"/>
          <w:szCs w:val="20"/>
        </w:rPr>
        <w:t>(3)</w:t>
      </w:r>
      <w:r w:rsidRPr="00A03B1B">
        <w:rPr>
          <w:color w:val="000000"/>
          <w:szCs w:val="20"/>
        </w:rPr>
        <w:tab/>
        <w:t xml:space="preserve">ERCOT shall attempt to validate the calculations provided by the QSE, and may request additional supporting documentation or explanation with respect to the submitted materials within 15 Business Days of receipt.  Additional information requested by ERCOT must be provided by the QSE within 15 Business Days of ERCOT’s request.  Upon determination by ERCOT that no additional supporting documentation or explanation is needed from the disputing QSE, ERCOT shall notify the QSE of its acceptance or rejection of the claim for the </w:t>
      </w:r>
      <w:r w:rsidRPr="00A03B1B">
        <w:rPr>
          <w:szCs w:val="20"/>
        </w:rPr>
        <w:t>Real-Time derated Ancillary Service capability payment</w:t>
      </w:r>
      <w:r w:rsidRPr="00A03B1B">
        <w:rPr>
          <w:color w:val="000000"/>
          <w:szCs w:val="20"/>
        </w:rPr>
        <w:t xml:space="preserve"> within 15 Business Days.</w:t>
      </w:r>
    </w:p>
    <w:p w14:paraId="5F501993" w14:textId="77777777" w:rsidR="00A03B1B" w:rsidRPr="00A03B1B" w:rsidRDefault="00A03B1B" w:rsidP="00A03B1B">
      <w:pPr>
        <w:spacing w:after="240"/>
        <w:ind w:left="720" w:hanging="720"/>
        <w:rPr>
          <w:color w:val="000000"/>
          <w:szCs w:val="20"/>
        </w:rPr>
      </w:pPr>
      <w:r w:rsidRPr="00A03B1B">
        <w:rPr>
          <w:color w:val="000000"/>
          <w:szCs w:val="20"/>
        </w:rPr>
        <w:t>(4)</w:t>
      </w:r>
      <w:r w:rsidRPr="00A03B1B">
        <w:rPr>
          <w:color w:val="000000"/>
          <w:szCs w:val="20"/>
        </w:rPr>
        <w:tab/>
        <w:t>The price used to determine the derated MWs that were not awarded due to the manual reduction shall be the Real-Time MCPC for the Ancillary Service that was reduced.</w:t>
      </w:r>
    </w:p>
    <w:p w14:paraId="1EF1F9FD" w14:textId="77777777" w:rsidR="00A03B1B" w:rsidRPr="00A03B1B" w:rsidRDefault="00A03B1B" w:rsidP="00A03B1B">
      <w:pPr>
        <w:spacing w:after="240"/>
        <w:ind w:left="720" w:hanging="720"/>
        <w:rPr>
          <w:color w:val="000000"/>
          <w:szCs w:val="20"/>
        </w:rPr>
      </w:pPr>
      <w:r w:rsidRPr="00A03B1B">
        <w:rPr>
          <w:color w:val="000000"/>
          <w:szCs w:val="20"/>
        </w:rPr>
        <w:t>(5)</w:t>
      </w:r>
      <w:r w:rsidRPr="00A03B1B">
        <w:rPr>
          <w:color w:val="000000"/>
          <w:szCs w:val="20"/>
        </w:rPr>
        <w:tab/>
        <w:t>The amount recoverable under this section shall be capped by the Real-Time MCPC for the Ancillary Service that was reduced, multiplied by the reduced quantity.</w:t>
      </w:r>
    </w:p>
    <w:p w14:paraId="441033BB" w14:textId="77777777" w:rsidR="00A03B1B" w:rsidRPr="00A03B1B" w:rsidRDefault="00A03B1B" w:rsidP="00A03B1B">
      <w:pPr>
        <w:spacing w:after="240"/>
        <w:ind w:left="720" w:hanging="720"/>
        <w:rPr>
          <w:color w:val="000000"/>
          <w:szCs w:val="20"/>
        </w:rPr>
      </w:pPr>
      <w:r w:rsidRPr="00A03B1B">
        <w:rPr>
          <w:color w:val="000000"/>
          <w:szCs w:val="20"/>
        </w:rPr>
        <w:t>(6)</w:t>
      </w:r>
      <w:r w:rsidRPr="00A03B1B">
        <w:rPr>
          <w:color w:val="000000"/>
          <w:szCs w:val="20"/>
        </w:rPr>
        <w:tab/>
        <w:t>The amount recoverable under this Section shall be reduced by any additional revenue received by the QSE, as determined in paragraphs (2)(a)(iii) and (2)(a)(iv) above. </w:t>
      </w:r>
    </w:p>
    <w:p w14:paraId="3C9D5816" w14:textId="77777777" w:rsidR="00A03B1B" w:rsidRPr="00A03B1B" w:rsidRDefault="00A03B1B" w:rsidP="00A03B1B">
      <w:pPr>
        <w:spacing w:after="240"/>
        <w:ind w:left="720" w:hanging="720"/>
        <w:rPr>
          <w:color w:val="000000"/>
          <w:szCs w:val="20"/>
        </w:rPr>
      </w:pPr>
      <w:r w:rsidRPr="00A03B1B">
        <w:rPr>
          <w:color w:val="000000"/>
          <w:szCs w:val="20"/>
        </w:rPr>
        <w:t>(7)</w:t>
      </w:r>
      <w:r w:rsidRPr="00A03B1B">
        <w:rPr>
          <w:color w:val="000000"/>
          <w:szCs w:val="20"/>
        </w:rPr>
        <w:tab/>
        <w:t xml:space="preserve">The Real-Time derated Ancillary Service capability payment for a given 15-minute Settlement Interval is calculated as follows:  </w:t>
      </w:r>
    </w:p>
    <w:p w14:paraId="7B4924F2" w14:textId="77777777" w:rsidR="00A03B1B" w:rsidRPr="00A03B1B" w:rsidRDefault="00A03B1B" w:rsidP="00A03B1B">
      <w:pPr>
        <w:spacing w:after="240"/>
        <w:ind w:left="2340" w:hanging="1620"/>
        <w:rPr>
          <w:color w:val="000000"/>
          <w:szCs w:val="20"/>
        </w:rPr>
      </w:pPr>
      <w:r w:rsidRPr="00A03B1B">
        <w:rPr>
          <w:b/>
          <w:bCs/>
          <w:szCs w:val="20"/>
          <w:lang w:val="pt-BR"/>
        </w:rPr>
        <w:t xml:space="preserve">RTDASAMT </w:t>
      </w:r>
      <w:r w:rsidRPr="00A03B1B">
        <w:rPr>
          <w:b/>
          <w:bCs/>
          <w:i/>
          <w:szCs w:val="20"/>
          <w:vertAlign w:val="subscript"/>
          <w:lang w:val="es-ES"/>
        </w:rPr>
        <w:t xml:space="preserve">q </w:t>
      </w:r>
      <w:r w:rsidRPr="00A03B1B">
        <w:rPr>
          <w:b/>
          <w:bCs/>
          <w:szCs w:val="20"/>
          <w:lang w:val="pt-BR"/>
        </w:rPr>
        <w:t xml:space="preserve">= </w:t>
      </w:r>
      <w:r w:rsidRPr="00A03B1B">
        <w:rPr>
          <w:b/>
          <w:bCs/>
          <w:szCs w:val="20"/>
          <w:vertAlign w:val="subscript"/>
          <w:lang w:val="es-ES"/>
        </w:rPr>
        <w:t xml:space="preserve"> </w:t>
      </w:r>
      <w:r w:rsidRPr="00A03B1B">
        <w:rPr>
          <w:b/>
          <w:bCs/>
          <w:szCs w:val="20"/>
          <w:lang w:val="es-ES"/>
        </w:rPr>
        <w:t xml:space="preserve">(-1) * </w:t>
      </w:r>
      <w:r w:rsidRPr="00A03B1B">
        <w:rPr>
          <w:b/>
          <w:bCs/>
          <w:szCs w:val="20"/>
        </w:rPr>
        <w:t>Max [0,</w:t>
      </w:r>
      <w:r w:rsidRPr="00A03B1B">
        <w:rPr>
          <w:szCs w:val="20"/>
        </w:rPr>
        <w:t xml:space="preserve"> </w:t>
      </w:r>
      <w:r w:rsidRPr="00A03B1B">
        <w:rPr>
          <w:b/>
          <w:bCs/>
          <w:szCs w:val="20"/>
          <w:lang w:val="es-ES"/>
        </w:rPr>
        <w:t>Min[(</w:t>
      </w:r>
      <w:r w:rsidRPr="00A03B1B">
        <w:rPr>
          <w:b/>
          <w:bCs/>
          <w:szCs w:val="20"/>
          <w:lang w:val="pt-BR"/>
        </w:rPr>
        <w:t xml:space="preserve">RTRUILD </w:t>
      </w:r>
      <w:r w:rsidRPr="00A03B1B">
        <w:rPr>
          <w:b/>
          <w:bCs/>
          <w:i/>
          <w:szCs w:val="20"/>
          <w:vertAlign w:val="subscript"/>
          <w:lang w:val="es-ES"/>
        </w:rPr>
        <w:t xml:space="preserve">q </w:t>
      </w:r>
      <w:r w:rsidRPr="00A03B1B">
        <w:rPr>
          <w:b/>
          <w:bCs/>
          <w:szCs w:val="20"/>
          <w:lang w:val="pt-BR"/>
        </w:rPr>
        <w:t xml:space="preserve">+ RTRDILD </w:t>
      </w:r>
      <w:r w:rsidRPr="00A03B1B">
        <w:rPr>
          <w:b/>
          <w:bCs/>
          <w:i/>
          <w:szCs w:val="20"/>
          <w:vertAlign w:val="subscript"/>
          <w:lang w:val="es-ES"/>
        </w:rPr>
        <w:t xml:space="preserve">q </w:t>
      </w:r>
      <w:r w:rsidRPr="00A03B1B">
        <w:rPr>
          <w:b/>
          <w:bCs/>
          <w:szCs w:val="20"/>
          <w:lang w:val="pt-BR"/>
        </w:rPr>
        <w:t xml:space="preserve">+ RTRRILD </w:t>
      </w:r>
      <w:r w:rsidRPr="00A03B1B">
        <w:rPr>
          <w:b/>
          <w:bCs/>
          <w:i/>
          <w:szCs w:val="20"/>
          <w:vertAlign w:val="subscript"/>
          <w:lang w:val="es-ES"/>
        </w:rPr>
        <w:t xml:space="preserve">q </w:t>
      </w:r>
      <w:r w:rsidRPr="00A03B1B">
        <w:rPr>
          <w:b/>
          <w:bCs/>
          <w:szCs w:val="20"/>
          <w:lang w:val="pt-BR"/>
        </w:rPr>
        <w:t xml:space="preserve">+ RTNSILD </w:t>
      </w:r>
      <w:r w:rsidRPr="00A03B1B">
        <w:rPr>
          <w:b/>
          <w:bCs/>
          <w:i/>
          <w:szCs w:val="20"/>
          <w:vertAlign w:val="subscript"/>
          <w:lang w:val="es-ES"/>
        </w:rPr>
        <w:t xml:space="preserve">q </w:t>
      </w:r>
      <w:r w:rsidRPr="00A03B1B">
        <w:rPr>
          <w:b/>
          <w:bCs/>
          <w:szCs w:val="20"/>
          <w:lang w:val="pt-BR"/>
        </w:rPr>
        <w:t xml:space="preserve">+ RTECRILD </w:t>
      </w:r>
      <w:r w:rsidRPr="00A03B1B">
        <w:rPr>
          <w:b/>
          <w:bCs/>
          <w:i/>
          <w:szCs w:val="20"/>
          <w:vertAlign w:val="subscript"/>
          <w:lang w:val="es-ES"/>
        </w:rPr>
        <w:t xml:space="preserve">q </w:t>
      </w:r>
      <w:r w:rsidRPr="00A03B1B">
        <w:rPr>
          <w:b/>
          <w:bCs/>
          <w:i/>
          <w:szCs w:val="20"/>
          <w:vertAlign w:val="subscript"/>
          <w:lang w:val="pt-BR"/>
        </w:rPr>
        <w:t xml:space="preserve"> </w:t>
      </w:r>
      <w:ins w:id="1499" w:author="ERCOT" w:date="2025-12-09T11:58:00Z">
        <w:r w:rsidRPr="00A03B1B">
          <w:rPr>
            <w:b/>
            <w:bCs/>
            <w:lang w:val="pt-BR"/>
          </w:rPr>
          <w:t xml:space="preserve">+ RTDRRILD </w:t>
        </w:r>
        <w:r w:rsidRPr="00A03B1B">
          <w:rPr>
            <w:b/>
            <w:bCs/>
            <w:i/>
            <w:iCs/>
            <w:vertAlign w:val="subscript"/>
            <w:lang w:val="es-ES"/>
          </w:rPr>
          <w:t xml:space="preserve">q </w:t>
        </w:r>
        <w:r w:rsidRPr="00A03B1B">
          <w:rPr>
            <w:b/>
            <w:bCs/>
            <w:i/>
            <w:iCs/>
            <w:vertAlign w:val="subscript"/>
            <w:lang w:val="pt-BR"/>
          </w:rPr>
          <w:t xml:space="preserve"> </w:t>
        </w:r>
      </w:ins>
      <w:r w:rsidRPr="00A03B1B">
        <w:rPr>
          <w:b/>
          <w:bCs/>
          <w:szCs w:val="20"/>
          <w:lang w:val="pt-BR"/>
        </w:rPr>
        <w:t xml:space="preserve">– RTEIRD </w:t>
      </w:r>
      <w:r w:rsidRPr="00A03B1B">
        <w:rPr>
          <w:i/>
          <w:iCs/>
          <w:sz w:val="20"/>
          <w:szCs w:val="20"/>
          <w:vertAlign w:val="subscript"/>
        </w:rPr>
        <w:t>q</w:t>
      </w:r>
      <w:r w:rsidRPr="00A03B1B">
        <w:rPr>
          <w:b/>
          <w:bCs/>
          <w:szCs w:val="20"/>
          <w:lang w:val="pt-BR"/>
        </w:rPr>
        <w:t xml:space="preserve"> – RTASIRD</w:t>
      </w:r>
      <w:r w:rsidRPr="00A03B1B">
        <w:rPr>
          <w:b/>
          <w:bCs/>
          <w:i/>
          <w:szCs w:val="20"/>
          <w:vertAlign w:val="subscript"/>
          <w:lang w:val="pt-BR"/>
        </w:rPr>
        <w:t xml:space="preserve"> q</w:t>
      </w:r>
      <w:r w:rsidRPr="00A03B1B">
        <w:rPr>
          <w:b/>
          <w:bCs/>
          <w:szCs w:val="20"/>
          <w:lang w:val="es-ES"/>
        </w:rPr>
        <w:t xml:space="preserve">), </w:t>
      </w:r>
      <w:r w:rsidRPr="00A03B1B">
        <w:rPr>
          <w:position w:val="-18"/>
        </w:rPr>
        <w:object w:dxaOrig="285" w:dyaOrig="570" w14:anchorId="4E27252A">
          <v:shape id="_x0000_i1131" type="#_x0000_t75" style="width:12pt;height:30pt" o:ole="">
            <v:imagedata r:id="rId154" o:title=""/>
          </v:shape>
          <o:OLEObject Type="Embed" ProgID="Equation.3" ShapeID="_x0000_i1131" DrawAspect="Content" ObjectID="_1831214133" r:id="rId155"/>
        </w:object>
      </w:r>
      <w:r w:rsidRPr="00A03B1B">
        <w:rPr>
          <w:b/>
          <w:szCs w:val="20"/>
        </w:rPr>
        <w:t xml:space="preserve">RTDASCAP </w:t>
      </w:r>
      <w:r w:rsidRPr="00A03B1B">
        <w:rPr>
          <w:b/>
          <w:i/>
          <w:szCs w:val="20"/>
          <w:vertAlign w:val="subscript"/>
        </w:rPr>
        <w:t>q, r</w:t>
      </w:r>
      <w:r w:rsidRPr="00A03B1B">
        <w:rPr>
          <w:b/>
          <w:szCs w:val="20"/>
        </w:rPr>
        <w:t>]]</w:t>
      </w:r>
    </w:p>
    <w:p w14:paraId="401B59C4" w14:textId="77777777" w:rsidR="00A03B1B" w:rsidRPr="00A03B1B" w:rsidRDefault="00A03B1B" w:rsidP="00A03B1B">
      <w:pPr>
        <w:tabs>
          <w:tab w:val="left" w:pos="1440"/>
          <w:tab w:val="left" w:pos="2340"/>
        </w:tabs>
        <w:spacing w:after="240"/>
        <w:ind w:left="3420" w:hanging="2700"/>
        <w:jc w:val="both"/>
        <w:rPr>
          <w:bCs/>
          <w:szCs w:val="20"/>
          <w:lang w:val="pt-BR"/>
        </w:rPr>
      </w:pPr>
      <w:r w:rsidRPr="00A03B1B">
        <w:rPr>
          <w:bCs/>
          <w:szCs w:val="20"/>
          <w:lang w:val="pt-BR"/>
        </w:rPr>
        <w:t>Where:</w:t>
      </w:r>
    </w:p>
    <w:p w14:paraId="744F85CC" w14:textId="77777777" w:rsidR="00A03B1B" w:rsidRPr="00A03B1B" w:rsidRDefault="00A03B1B" w:rsidP="00A03B1B">
      <w:pPr>
        <w:tabs>
          <w:tab w:val="left" w:pos="1440"/>
          <w:tab w:val="left" w:pos="2250"/>
        </w:tabs>
        <w:spacing w:after="240"/>
        <w:ind w:left="1980" w:hanging="1260"/>
        <w:jc w:val="both"/>
        <w:rPr>
          <w:bCs/>
          <w:i/>
          <w:szCs w:val="20"/>
          <w:vertAlign w:val="subscript"/>
          <w:lang w:val="pt-BR"/>
        </w:rPr>
      </w:pPr>
      <w:r w:rsidRPr="00A03B1B">
        <w:rPr>
          <w:szCs w:val="20"/>
        </w:rPr>
        <w:t xml:space="preserve">RTDASCAP </w:t>
      </w:r>
      <w:r w:rsidRPr="00A03B1B">
        <w:rPr>
          <w:i/>
          <w:szCs w:val="20"/>
          <w:vertAlign w:val="subscript"/>
        </w:rPr>
        <w:t>q. r</w:t>
      </w:r>
      <w:r w:rsidRPr="00A03B1B">
        <w:rPr>
          <w:szCs w:val="20"/>
        </w:rPr>
        <w:t xml:space="preserve"> =  (1/4) * (RTMCPCRU</w:t>
      </w:r>
      <w:r w:rsidRPr="00A03B1B">
        <w:rPr>
          <w:bCs/>
          <w:szCs w:val="20"/>
          <w:lang w:val="pt-BR"/>
        </w:rPr>
        <w:t xml:space="preserve"> * RTRUDQ </w:t>
      </w:r>
      <w:r w:rsidRPr="00A03B1B">
        <w:rPr>
          <w:bCs/>
          <w:i/>
          <w:szCs w:val="20"/>
          <w:vertAlign w:val="subscript"/>
          <w:lang w:val="pt-BR"/>
        </w:rPr>
        <w:t>q, r</w:t>
      </w:r>
      <w:r w:rsidRPr="00A03B1B">
        <w:rPr>
          <w:b/>
          <w:bCs/>
          <w:i/>
          <w:szCs w:val="20"/>
          <w:vertAlign w:val="subscript"/>
          <w:lang w:val="es-ES"/>
        </w:rPr>
        <w:t xml:space="preserve"> </w:t>
      </w:r>
      <w:r w:rsidRPr="00A03B1B">
        <w:rPr>
          <w:b/>
          <w:bCs/>
          <w:szCs w:val="20"/>
          <w:lang w:val="pt-BR"/>
        </w:rPr>
        <w:t xml:space="preserve">+ </w:t>
      </w:r>
      <w:r w:rsidRPr="00A03B1B">
        <w:rPr>
          <w:szCs w:val="20"/>
        </w:rPr>
        <w:t>RTMCPCRD</w:t>
      </w:r>
      <w:r w:rsidRPr="00A03B1B">
        <w:rPr>
          <w:bCs/>
          <w:szCs w:val="20"/>
          <w:lang w:val="pt-BR"/>
        </w:rPr>
        <w:t xml:space="preserve"> * RTRDDQ </w:t>
      </w:r>
      <w:r w:rsidRPr="00A03B1B">
        <w:rPr>
          <w:bCs/>
          <w:i/>
          <w:szCs w:val="20"/>
          <w:vertAlign w:val="subscript"/>
          <w:lang w:val="pt-BR"/>
        </w:rPr>
        <w:t xml:space="preserve">q, r </w:t>
      </w:r>
      <w:r w:rsidRPr="00A03B1B">
        <w:rPr>
          <w:b/>
          <w:bCs/>
          <w:szCs w:val="20"/>
          <w:lang w:val="pt-BR"/>
        </w:rPr>
        <w:t xml:space="preserve">+ </w:t>
      </w:r>
      <w:r w:rsidRPr="00A03B1B">
        <w:rPr>
          <w:szCs w:val="20"/>
        </w:rPr>
        <w:t>RTMCPCRR</w:t>
      </w:r>
      <w:r w:rsidRPr="00A03B1B">
        <w:rPr>
          <w:bCs/>
          <w:szCs w:val="20"/>
          <w:lang w:val="pt-BR"/>
        </w:rPr>
        <w:t xml:space="preserve"> * RTRRDQ </w:t>
      </w:r>
      <w:r w:rsidRPr="00A03B1B">
        <w:rPr>
          <w:bCs/>
          <w:i/>
          <w:szCs w:val="20"/>
          <w:vertAlign w:val="subscript"/>
          <w:lang w:val="pt-BR"/>
        </w:rPr>
        <w:t xml:space="preserve">q, r </w:t>
      </w:r>
      <w:r w:rsidRPr="00A03B1B">
        <w:rPr>
          <w:b/>
          <w:bCs/>
          <w:szCs w:val="20"/>
          <w:lang w:val="pt-BR"/>
        </w:rPr>
        <w:t xml:space="preserve">+ </w:t>
      </w:r>
      <w:r w:rsidRPr="00A03B1B">
        <w:rPr>
          <w:szCs w:val="20"/>
        </w:rPr>
        <w:t>RTMCPCNS</w:t>
      </w:r>
      <w:r w:rsidRPr="00A03B1B">
        <w:rPr>
          <w:bCs/>
          <w:szCs w:val="20"/>
          <w:lang w:val="pt-BR"/>
        </w:rPr>
        <w:t xml:space="preserve"> * RTNSDQ </w:t>
      </w:r>
      <w:r w:rsidRPr="00A03B1B">
        <w:rPr>
          <w:bCs/>
          <w:i/>
          <w:szCs w:val="20"/>
          <w:vertAlign w:val="subscript"/>
          <w:lang w:val="pt-BR"/>
        </w:rPr>
        <w:t xml:space="preserve">q, r </w:t>
      </w:r>
      <w:r w:rsidRPr="00A03B1B">
        <w:rPr>
          <w:b/>
          <w:bCs/>
          <w:szCs w:val="20"/>
          <w:lang w:val="pt-BR"/>
        </w:rPr>
        <w:t xml:space="preserve">+ </w:t>
      </w:r>
      <w:r w:rsidRPr="00A03B1B">
        <w:rPr>
          <w:bCs/>
          <w:i/>
          <w:szCs w:val="20"/>
          <w:vertAlign w:val="subscript"/>
          <w:lang w:val="pt-BR"/>
        </w:rPr>
        <w:t xml:space="preserve"> </w:t>
      </w:r>
    </w:p>
    <w:p w14:paraId="29CCDBE5" w14:textId="77777777" w:rsidR="00A03B1B" w:rsidRPr="00A03B1B" w:rsidRDefault="00A03B1B" w:rsidP="00A03B1B">
      <w:pPr>
        <w:tabs>
          <w:tab w:val="left" w:pos="1440"/>
          <w:tab w:val="left" w:pos="2250"/>
        </w:tabs>
        <w:spacing w:before="240" w:after="240"/>
        <w:ind w:left="1980" w:hanging="1350"/>
        <w:jc w:val="both"/>
        <w:rPr>
          <w:bCs/>
          <w:szCs w:val="20"/>
          <w:lang w:val="pt-BR"/>
        </w:rPr>
      </w:pPr>
      <w:r w:rsidRPr="00A03B1B">
        <w:rPr>
          <w:bCs/>
          <w:i/>
          <w:szCs w:val="20"/>
          <w:vertAlign w:val="subscript"/>
          <w:lang w:val="pt-BR"/>
        </w:rPr>
        <w:tab/>
      </w:r>
      <w:r w:rsidRPr="00A03B1B">
        <w:rPr>
          <w:bCs/>
          <w:i/>
          <w:szCs w:val="20"/>
          <w:vertAlign w:val="subscript"/>
          <w:lang w:val="pt-BR"/>
        </w:rPr>
        <w:tab/>
      </w:r>
      <w:r w:rsidRPr="00A03B1B">
        <w:rPr>
          <w:szCs w:val="20"/>
        </w:rPr>
        <w:t>RTMCPCECR</w:t>
      </w:r>
      <w:r w:rsidRPr="00A03B1B">
        <w:rPr>
          <w:bCs/>
          <w:szCs w:val="20"/>
          <w:lang w:val="pt-BR"/>
        </w:rPr>
        <w:t xml:space="preserve"> * RTECRDQ </w:t>
      </w:r>
      <w:r w:rsidRPr="00A03B1B">
        <w:rPr>
          <w:bCs/>
          <w:i/>
          <w:szCs w:val="20"/>
          <w:vertAlign w:val="subscript"/>
          <w:lang w:val="pt-BR"/>
        </w:rPr>
        <w:t>q, r</w:t>
      </w:r>
      <w:ins w:id="1500" w:author="ERCOT" w:date="2025-12-09T11:59:00Z">
        <w:r w:rsidRPr="00A03B1B">
          <w:rPr>
            <w:bCs/>
            <w:i/>
            <w:szCs w:val="20"/>
            <w:vertAlign w:val="subscript"/>
            <w:lang w:val="pt-BR"/>
          </w:rPr>
          <w:t xml:space="preserve"> </w:t>
        </w:r>
        <w:r w:rsidRPr="00A03B1B">
          <w:rPr>
            <w:b/>
            <w:bCs/>
            <w:szCs w:val="20"/>
            <w:lang w:val="pt-BR"/>
          </w:rPr>
          <w:t xml:space="preserve">+ </w:t>
        </w:r>
        <w:r w:rsidRPr="00A03B1B">
          <w:rPr>
            <w:bCs/>
            <w:i/>
            <w:szCs w:val="20"/>
            <w:vertAlign w:val="subscript"/>
            <w:lang w:val="pt-BR"/>
          </w:rPr>
          <w:t xml:space="preserve"> </w:t>
        </w:r>
        <w:r w:rsidRPr="00A03B1B">
          <w:rPr>
            <w:szCs w:val="20"/>
          </w:rPr>
          <w:t>RTMCPCDRR</w:t>
        </w:r>
        <w:r w:rsidRPr="00A03B1B">
          <w:rPr>
            <w:bCs/>
            <w:szCs w:val="20"/>
            <w:lang w:val="pt-BR"/>
          </w:rPr>
          <w:t xml:space="preserve"> * RTDRRDQ </w:t>
        </w:r>
        <w:r w:rsidRPr="00A03B1B">
          <w:rPr>
            <w:bCs/>
            <w:i/>
            <w:szCs w:val="20"/>
            <w:vertAlign w:val="subscript"/>
            <w:lang w:val="pt-BR"/>
          </w:rPr>
          <w:t>q, r</w:t>
        </w:r>
      </w:ins>
      <w:r w:rsidRPr="00A03B1B">
        <w:rPr>
          <w:bCs/>
          <w:szCs w:val="20"/>
          <w:lang w:val="pt-BR"/>
        </w:rPr>
        <w:t>)</w:t>
      </w:r>
    </w:p>
    <w:p w14:paraId="331CB28A" w14:textId="77777777" w:rsidR="00A03B1B" w:rsidRPr="00A03B1B" w:rsidRDefault="00A03B1B" w:rsidP="00A03B1B">
      <w:pPr>
        <w:ind w:left="720" w:hanging="720"/>
        <w:rPr>
          <w:b/>
          <w:iCs/>
        </w:rPr>
      </w:pPr>
      <w:r w:rsidRPr="00A03B1B">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3"/>
        <w:gridCol w:w="739"/>
        <w:gridCol w:w="6448"/>
      </w:tblGrid>
      <w:tr w:rsidR="00A03B1B" w:rsidRPr="00A03B1B" w14:paraId="57D02633"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6EFA2382" w14:textId="77777777" w:rsidR="00A03B1B" w:rsidRPr="00A03B1B" w:rsidRDefault="00A03B1B" w:rsidP="00A03B1B">
            <w:pPr>
              <w:spacing w:after="240"/>
              <w:rPr>
                <w:b/>
                <w:iCs/>
                <w:sz w:val="20"/>
                <w:szCs w:val="20"/>
              </w:rPr>
            </w:pPr>
            <w:r w:rsidRPr="00A03B1B">
              <w:rPr>
                <w:b/>
                <w:iCs/>
                <w:sz w:val="20"/>
                <w:szCs w:val="20"/>
              </w:rPr>
              <w:lastRenderedPageBreak/>
              <w:t>Variable</w:t>
            </w:r>
          </w:p>
        </w:tc>
        <w:tc>
          <w:tcPr>
            <w:tcW w:w="395" w:type="pct"/>
            <w:tcBorders>
              <w:top w:val="single" w:sz="4" w:space="0" w:color="auto"/>
              <w:left w:val="single" w:sz="4" w:space="0" w:color="auto"/>
              <w:bottom w:val="single" w:sz="4" w:space="0" w:color="auto"/>
              <w:right w:val="single" w:sz="4" w:space="0" w:color="auto"/>
            </w:tcBorders>
            <w:hideMark/>
          </w:tcPr>
          <w:p w14:paraId="0D312818" w14:textId="77777777" w:rsidR="00A03B1B" w:rsidRPr="00A03B1B" w:rsidRDefault="00A03B1B" w:rsidP="00A03B1B">
            <w:pPr>
              <w:spacing w:after="240"/>
              <w:rPr>
                <w:b/>
                <w:iCs/>
                <w:sz w:val="20"/>
                <w:szCs w:val="20"/>
              </w:rPr>
            </w:pPr>
            <w:r w:rsidRPr="00A03B1B">
              <w:rPr>
                <w:b/>
                <w:iCs/>
                <w:sz w:val="20"/>
                <w:szCs w:val="20"/>
              </w:rPr>
              <w:t>Unit</w:t>
            </w:r>
          </w:p>
        </w:tc>
        <w:tc>
          <w:tcPr>
            <w:tcW w:w="3448" w:type="pct"/>
            <w:tcBorders>
              <w:top w:val="single" w:sz="4" w:space="0" w:color="auto"/>
              <w:left w:val="single" w:sz="4" w:space="0" w:color="auto"/>
              <w:bottom w:val="single" w:sz="4" w:space="0" w:color="auto"/>
              <w:right w:val="single" w:sz="4" w:space="0" w:color="auto"/>
            </w:tcBorders>
            <w:hideMark/>
          </w:tcPr>
          <w:p w14:paraId="31DBC98E" w14:textId="77777777" w:rsidR="00A03B1B" w:rsidRPr="00A03B1B" w:rsidRDefault="00A03B1B" w:rsidP="00A03B1B">
            <w:pPr>
              <w:spacing w:after="240"/>
              <w:rPr>
                <w:b/>
                <w:iCs/>
                <w:sz w:val="20"/>
                <w:szCs w:val="20"/>
              </w:rPr>
            </w:pPr>
            <w:r w:rsidRPr="00A03B1B">
              <w:rPr>
                <w:b/>
                <w:iCs/>
                <w:sz w:val="20"/>
                <w:szCs w:val="20"/>
              </w:rPr>
              <w:t>Description</w:t>
            </w:r>
          </w:p>
        </w:tc>
      </w:tr>
      <w:tr w:rsidR="00A03B1B" w:rsidRPr="00A03B1B" w14:paraId="38F702A8"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675655A8" w14:textId="77777777" w:rsidR="00A03B1B" w:rsidRPr="00A03B1B" w:rsidRDefault="00A03B1B" w:rsidP="00A03B1B">
            <w:pPr>
              <w:spacing w:after="60"/>
              <w:rPr>
                <w:iCs/>
                <w:sz w:val="20"/>
                <w:szCs w:val="20"/>
              </w:rPr>
            </w:pPr>
            <w:r w:rsidRPr="00A03B1B">
              <w:rPr>
                <w:bCs/>
                <w:sz w:val="20"/>
                <w:szCs w:val="20"/>
                <w:lang w:val="pt-BR"/>
              </w:rPr>
              <w:t>RTDASAMT</w:t>
            </w:r>
            <w:r w:rsidRPr="00A03B1B">
              <w:rPr>
                <w:bCs/>
                <w:szCs w:val="20"/>
                <w:lang w:val="pt-BR"/>
              </w:rPr>
              <w:t xml:space="preserve">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7620F3C8" w14:textId="77777777" w:rsidR="00A03B1B" w:rsidRPr="00A03B1B" w:rsidRDefault="00A03B1B" w:rsidP="00A03B1B">
            <w:pPr>
              <w:spacing w:after="60"/>
              <w:rPr>
                <w:iCs/>
                <w:sz w:val="20"/>
                <w:szCs w:val="20"/>
              </w:rPr>
            </w:pPr>
            <w:r w:rsidRPr="00A03B1B">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6935331E" w14:textId="77777777" w:rsidR="00A03B1B" w:rsidRPr="00A03B1B" w:rsidRDefault="00A03B1B" w:rsidP="00A03B1B">
            <w:pPr>
              <w:spacing w:after="60"/>
              <w:rPr>
                <w:iCs/>
                <w:sz w:val="20"/>
                <w:szCs w:val="20"/>
              </w:rPr>
            </w:pPr>
            <w:r w:rsidRPr="00A03B1B">
              <w:rPr>
                <w:i/>
                <w:iCs/>
                <w:sz w:val="20"/>
                <w:szCs w:val="20"/>
              </w:rPr>
              <w:t>Real-Time Derated Ancillary Service Amount</w:t>
            </w:r>
            <w:r w:rsidRPr="00A03B1B">
              <w:rPr>
                <w:iCs/>
                <w:sz w:val="20"/>
                <w:szCs w:val="20"/>
              </w:rPr>
              <w:t xml:space="preserve">—The payment to QSE </w:t>
            </w:r>
            <w:r w:rsidRPr="00A03B1B">
              <w:rPr>
                <w:i/>
                <w:iCs/>
                <w:sz w:val="20"/>
                <w:szCs w:val="20"/>
              </w:rPr>
              <w:t>q</w:t>
            </w:r>
            <w:r w:rsidRPr="00A03B1B">
              <w:rPr>
                <w:iCs/>
                <w:sz w:val="20"/>
                <w:szCs w:val="20"/>
              </w:rPr>
              <w:t xml:space="preserve"> for amounts recoverable resulting from a manual reduction of Ancillary Services by ERCOT for the 15-minute Settlement Interval.</w:t>
            </w:r>
          </w:p>
        </w:tc>
      </w:tr>
      <w:tr w:rsidR="00A03B1B" w:rsidRPr="00A03B1B" w14:paraId="14D0ECD3"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772DAB10" w14:textId="77777777" w:rsidR="00A03B1B" w:rsidRPr="00A03B1B" w:rsidRDefault="00A03B1B" w:rsidP="00A03B1B">
            <w:pPr>
              <w:spacing w:after="60"/>
              <w:rPr>
                <w:iCs/>
                <w:sz w:val="20"/>
                <w:szCs w:val="20"/>
              </w:rPr>
            </w:pPr>
            <w:r w:rsidRPr="00A03B1B">
              <w:rPr>
                <w:bCs/>
                <w:sz w:val="20"/>
                <w:szCs w:val="20"/>
                <w:lang w:val="pt-BR"/>
              </w:rPr>
              <w:t>RTRUILD</w:t>
            </w:r>
            <w:r w:rsidRPr="00A03B1B">
              <w:rPr>
                <w:b/>
                <w:bCs/>
                <w:szCs w:val="20"/>
                <w:lang w:val="pt-BR"/>
              </w:rPr>
              <w:t xml:space="preserve">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E088252" w14:textId="77777777" w:rsidR="00A03B1B" w:rsidRPr="00A03B1B" w:rsidRDefault="00A03B1B" w:rsidP="00A03B1B">
            <w:pPr>
              <w:spacing w:after="60"/>
              <w:rPr>
                <w:iCs/>
                <w:sz w:val="20"/>
                <w:szCs w:val="20"/>
              </w:rPr>
            </w:pPr>
            <w:r w:rsidRPr="00A03B1B">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177C40DC" w14:textId="77777777" w:rsidR="00A03B1B" w:rsidRPr="00A03B1B" w:rsidRDefault="00A03B1B" w:rsidP="00A03B1B">
            <w:pPr>
              <w:spacing w:after="60"/>
              <w:rPr>
                <w:i/>
                <w:iCs/>
                <w:sz w:val="20"/>
                <w:szCs w:val="20"/>
              </w:rPr>
            </w:pPr>
            <w:r w:rsidRPr="00A03B1B">
              <w:rPr>
                <w:i/>
                <w:iCs/>
                <w:sz w:val="20"/>
                <w:szCs w:val="20"/>
              </w:rPr>
              <w:t>Real-Time Derated Regulation Up Imbalance Losses for Deration</w:t>
            </w:r>
            <w:r w:rsidRPr="00A03B1B">
              <w:rPr>
                <w:iCs/>
                <w:sz w:val="20"/>
                <w:szCs w:val="20"/>
              </w:rPr>
              <w:t xml:space="preserve">—The payments not made to QSE </w:t>
            </w:r>
            <w:r w:rsidRPr="00A03B1B">
              <w:rPr>
                <w:i/>
                <w:iCs/>
                <w:sz w:val="20"/>
                <w:szCs w:val="20"/>
              </w:rPr>
              <w:t>q</w:t>
            </w:r>
            <w:r w:rsidRPr="00A03B1B">
              <w:rPr>
                <w:iCs/>
                <w:sz w:val="20"/>
                <w:szCs w:val="20"/>
              </w:rPr>
              <w:t xml:space="preserve"> under paragraph (1) of Section 6.7.2.2, Regulation Up Service Payments and Charges, for the 15-minute Settlement Interval.</w:t>
            </w:r>
          </w:p>
        </w:tc>
      </w:tr>
      <w:tr w:rsidR="00A03B1B" w:rsidRPr="00A03B1B" w14:paraId="5B4A82FB"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2E1A1745" w14:textId="77777777" w:rsidR="00A03B1B" w:rsidRPr="00A03B1B" w:rsidRDefault="00A03B1B" w:rsidP="00A03B1B">
            <w:pPr>
              <w:spacing w:after="60"/>
              <w:rPr>
                <w:bCs/>
                <w:sz w:val="20"/>
                <w:szCs w:val="20"/>
                <w:lang w:val="pt-BR"/>
              </w:rPr>
            </w:pPr>
            <w:r w:rsidRPr="00A03B1B">
              <w:rPr>
                <w:bCs/>
                <w:sz w:val="20"/>
                <w:szCs w:val="20"/>
                <w:lang w:val="pt-BR"/>
              </w:rPr>
              <w:t xml:space="preserve">RTRDILD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39FB89E2" w14:textId="77777777" w:rsidR="00A03B1B" w:rsidRPr="00A03B1B" w:rsidRDefault="00A03B1B" w:rsidP="00A03B1B">
            <w:pPr>
              <w:spacing w:after="60"/>
              <w:rPr>
                <w:bCs/>
                <w:sz w:val="20"/>
                <w:szCs w:val="20"/>
                <w:lang w:val="pt-BR"/>
              </w:rPr>
            </w:pPr>
            <w:r w:rsidRPr="00A03B1B">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01E57873" w14:textId="77777777" w:rsidR="00A03B1B" w:rsidRPr="00A03B1B" w:rsidRDefault="00A03B1B" w:rsidP="00A03B1B">
            <w:pPr>
              <w:spacing w:after="60"/>
              <w:rPr>
                <w:bCs/>
                <w:sz w:val="20"/>
                <w:szCs w:val="20"/>
                <w:lang w:val="pt-BR"/>
              </w:rPr>
            </w:pPr>
            <w:r w:rsidRPr="00A03B1B">
              <w:rPr>
                <w:bCs/>
                <w:i/>
                <w:sz w:val="20"/>
                <w:szCs w:val="20"/>
                <w:lang w:val="pt-BR"/>
              </w:rPr>
              <w:t>Real-Time Derated Regulation Down Imbalance Losses for Deration</w:t>
            </w:r>
            <w:r w:rsidRPr="00A03B1B">
              <w:rPr>
                <w:bCs/>
                <w:sz w:val="20"/>
                <w:szCs w:val="20"/>
                <w:lang w:val="pt-BR"/>
              </w:rPr>
              <w:t xml:space="preserve">—The payments </w:t>
            </w:r>
            <w:r w:rsidRPr="00A03B1B">
              <w:rPr>
                <w:iCs/>
                <w:sz w:val="20"/>
                <w:szCs w:val="20"/>
              </w:rPr>
              <w:t xml:space="preserve">not made </w:t>
            </w:r>
            <w:r w:rsidRPr="00A03B1B">
              <w:rPr>
                <w:bCs/>
                <w:sz w:val="20"/>
                <w:szCs w:val="20"/>
                <w:lang w:val="pt-BR"/>
              </w:rPr>
              <w:t xml:space="preserve">to QSE </w:t>
            </w:r>
            <w:r w:rsidRPr="00A03B1B">
              <w:rPr>
                <w:bCs/>
                <w:i/>
                <w:sz w:val="20"/>
                <w:szCs w:val="20"/>
                <w:lang w:val="pt-BR"/>
              </w:rPr>
              <w:t>q</w:t>
            </w:r>
            <w:r w:rsidRPr="00A03B1B">
              <w:rPr>
                <w:bCs/>
                <w:sz w:val="20"/>
                <w:szCs w:val="20"/>
                <w:lang w:val="pt-BR"/>
              </w:rPr>
              <w:t xml:space="preserve"> under paragraph (1) of Section 6.7.2.3, Regulation Down Service Payments and Charges, for the 15-minute Settlement Interval.</w:t>
            </w:r>
          </w:p>
        </w:tc>
      </w:tr>
      <w:tr w:rsidR="00A03B1B" w:rsidRPr="00A03B1B" w14:paraId="09D8EA2B"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548FC1A8" w14:textId="77777777" w:rsidR="00A03B1B" w:rsidRPr="00A03B1B" w:rsidRDefault="00A03B1B" w:rsidP="00A03B1B">
            <w:pPr>
              <w:spacing w:after="60"/>
              <w:rPr>
                <w:bCs/>
                <w:sz w:val="20"/>
                <w:szCs w:val="20"/>
                <w:lang w:val="pt-BR"/>
              </w:rPr>
            </w:pPr>
            <w:r w:rsidRPr="00A03B1B">
              <w:rPr>
                <w:bCs/>
                <w:sz w:val="20"/>
                <w:szCs w:val="20"/>
                <w:lang w:val="pt-BR"/>
              </w:rPr>
              <w:t xml:space="preserve">RTRRILD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A053F25" w14:textId="77777777" w:rsidR="00A03B1B" w:rsidRPr="00A03B1B" w:rsidRDefault="00A03B1B" w:rsidP="00A03B1B">
            <w:pPr>
              <w:spacing w:after="60"/>
              <w:rPr>
                <w:bCs/>
                <w:sz w:val="20"/>
                <w:szCs w:val="20"/>
                <w:lang w:val="pt-BR"/>
              </w:rPr>
            </w:pPr>
            <w:r w:rsidRPr="00A03B1B">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2654449C" w14:textId="77777777" w:rsidR="00A03B1B" w:rsidRPr="00A03B1B" w:rsidRDefault="00A03B1B" w:rsidP="00A03B1B">
            <w:pPr>
              <w:spacing w:after="60"/>
              <w:rPr>
                <w:bCs/>
                <w:sz w:val="20"/>
                <w:szCs w:val="20"/>
                <w:lang w:val="pt-BR"/>
              </w:rPr>
            </w:pPr>
            <w:r w:rsidRPr="00A03B1B">
              <w:rPr>
                <w:bCs/>
                <w:i/>
                <w:sz w:val="20"/>
                <w:szCs w:val="20"/>
                <w:lang w:val="pt-BR"/>
              </w:rPr>
              <w:t>Real-Time Derated Responsive Reserve Imbalance Losses for Deration</w:t>
            </w:r>
            <w:r w:rsidRPr="00A03B1B">
              <w:rPr>
                <w:bCs/>
                <w:sz w:val="20"/>
                <w:szCs w:val="20"/>
                <w:lang w:val="pt-BR"/>
              </w:rPr>
              <w:t xml:space="preserve">—The payments </w:t>
            </w:r>
            <w:r w:rsidRPr="00A03B1B">
              <w:rPr>
                <w:iCs/>
                <w:sz w:val="20"/>
                <w:szCs w:val="20"/>
              </w:rPr>
              <w:t xml:space="preserve">not made </w:t>
            </w:r>
            <w:r w:rsidRPr="00A03B1B">
              <w:rPr>
                <w:bCs/>
                <w:sz w:val="20"/>
                <w:szCs w:val="20"/>
                <w:lang w:val="pt-BR"/>
              </w:rPr>
              <w:t xml:space="preserve">to QSE </w:t>
            </w:r>
            <w:r w:rsidRPr="00A03B1B">
              <w:rPr>
                <w:bCs/>
                <w:i/>
                <w:sz w:val="20"/>
                <w:szCs w:val="20"/>
                <w:lang w:val="pt-BR"/>
              </w:rPr>
              <w:t>q</w:t>
            </w:r>
            <w:r w:rsidRPr="00A03B1B">
              <w:rPr>
                <w:bCs/>
                <w:sz w:val="20"/>
                <w:szCs w:val="20"/>
                <w:lang w:val="pt-BR"/>
              </w:rPr>
              <w:t xml:space="preserve"> under paragraph (1) of Section 6.7.2.4, Responsive Reserve Payments and Charges, for the 15-minute Settlement Interval.</w:t>
            </w:r>
          </w:p>
        </w:tc>
      </w:tr>
      <w:tr w:rsidR="00A03B1B" w:rsidRPr="00A03B1B" w14:paraId="4BD4F13F"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619C30C3" w14:textId="77777777" w:rsidR="00A03B1B" w:rsidRPr="00A03B1B" w:rsidRDefault="00A03B1B" w:rsidP="00A03B1B">
            <w:pPr>
              <w:spacing w:after="60"/>
              <w:rPr>
                <w:bCs/>
                <w:sz w:val="20"/>
                <w:szCs w:val="20"/>
                <w:lang w:val="pt-BR"/>
              </w:rPr>
            </w:pPr>
            <w:r w:rsidRPr="00A03B1B">
              <w:rPr>
                <w:bCs/>
                <w:sz w:val="20"/>
                <w:szCs w:val="20"/>
                <w:lang w:val="pt-BR"/>
              </w:rPr>
              <w:t xml:space="preserve">RTNSILD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0078B12" w14:textId="77777777" w:rsidR="00A03B1B" w:rsidRPr="00A03B1B" w:rsidRDefault="00A03B1B" w:rsidP="00A03B1B">
            <w:pPr>
              <w:spacing w:after="60"/>
              <w:rPr>
                <w:bCs/>
                <w:sz w:val="20"/>
                <w:szCs w:val="20"/>
                <w:lang w:val="pt-BR"/>
              </w:rPr>
            </w:pPr>
            <w:r w:rsidRPr="00A03B1B">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7C6F1065" w14:textId="77777777" w:rsidR="00A03B1B" w:rsidRPr="00A03B1B" w:rsidRDefault="00A03B1B" w:rsidP="00A03B1B">
            <w:pPr>
              <w:spacing w:after="60"/>
              <w:rPr>
                <w:bCs/>
                <w:sz w:val="20"/>
                <w:szCs w:val="20"/>
                <w:lang w:val="pt-BR"/>
              </w:rPr>
            </w:pPr>
            <w:r w:rsidRPr="00A03B1B">
              <w:rPr>
                <w:bCs/>
                <w:i/>
                <w:sz w:val="20"/>
                <w:szCs w:val="20"/>
                <w:lang w:val="pt-BR"/>
              </w:rPr>
              <w:t>Real-Time Derated Non-Spin Imbalance Losses for Deration</w:t>
            </w:r>
            <w:r w:rsidRPr="00A03B1B">
              <w:rPr>
                <w:bCs/>
                <w:sz w:val="20"/>
                <w:szCs w:val="20"/>
                <w:lang w:val="pt-BR"/>
              </w:rPr>
              <w:t xml:space="preserve">—The payments </w:t>
            </w:r>
            <w:r w:rsidRPr="00A03B1B">
              <w:rPr>
                <w:iCs/>
                <w:sz w:val="20"/>
                <w:szCs w:val="20"/>
              </w:rPr>
              <w:t xml:space="preserve">not made </w:t>
            </w:r>
            <w:r w:rsidRPr="00A03B1B">
              <w:rPr>
                <w:bCs/>
                <w:sz w:val="20"/>
                <w:szCs w:val="20"/>
                <w:lang w:val="pt-BR"/>
              </w:rPr>
              <w:t xml:space="preserve">to QSE </w:t>
            </w:r>
            <w:r w:rsidRPr="00A03B1B">
              <w:rPr>
                <w:bCs/>
                <w:i/>
                <w:sz w:val="20"/>
                <w:szCs w:val="20"/>
                <w:lang w:val="pt-BR"/>
              </w:rPr>
              <w:t>q</w:t>
            </w:r>
            <w:r w:rsidRPr="00A03B1B">
              <w:rPr>
                <w:bCs/>
                <w:sz w:val="20"/>
                <w:szCs w:val="20"/>
                <w:lang w:val="pt-BR"/>
              </w:rPr>
              <w:t xml:space="preserve"> under paragraph (1) of Section 6.7.2.5, Non-Spinning Reserve Service Payments and Charges, for the 15-minute Settlement Interval.</w:t>
            </w:r>
          </w:p>
        </w:tc>
      </w:tr>
      <w:tr w:rsidR="00A03B1B" w:rsidRPr="00A03B1B" w14:paraId="6F828CBD"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4337CFC9" w14:textId="77777777" w:rsidR="00A03B1B" w:rsidRPr="00A03B1B" w:rsidRDefault="00A03B1B" w:rsidP="00A03B1B">
            <w:pPr>
              <w:spacing w:after="60"/>
              <w:rPr>
                <w:bCs/>
                <w:sz w:val="20"/>
                <w:szCs w:val="20"/>
                <w:lang w:val="pt-BR"/>
              </w:rPr>
            </w:pPr>
            <w:r w:rsidRPr="00A03B1B">
              <w:rPr>
                <w:bCs/>
                <w:sz w:val="20"/>
                <w:szCs w:val="20"/>
                <w:lang w:val="pt-BR"/>
              </w:rPr>
              <w:t xml:space="preserve">RTECRILD </w:t>
            </w:r>
            <w:r w:rsidRPr="00A03B1B">
              <w:rPr>
                <w:bCs/>
                <w:sz w:val="20"/>
                <w:szCs w:val="20"/>
                <w:vertAlign w:val="subscript"/>
                <w:lang w:val="pt-BR"/>
              </w:rPr>
              <w:t>q</w:t>
            </w:r>
          </w:p>
        </w:tc>
        <w:tc>
          <w:tcPr>
            <w:tcW w:w="395" w:type="pct"/>
            <w:tcBorders>
              <w:top w:val="single" w:sz="4" w:space="0" w:color="auto"/>
              <w:left w:val="single" w:sz="4" w:space="0" w:color="auto"/>
              <w:bottom w:val="single" w:sz="4" w:space="0" w:color="auto"/>
              <w:right w:val="single" w:sz="4" w:space="0" w:color="auto"/>
            </w:tcBorders>
            <w:hideMark/>
          </w:tcPr>
          <w:p w14:paraId="4F2B19F3" w14:textId="77777777" w:rsidR="00A03B1B" w:rsidRPr="00A03B1B" w:rsidRDefault="00A03B1B" w:rsidP="00A03B1B">
            <w:pPr>
              <w:spacing w:after="60"/>
              <w:rPr>
                <w:bCs/>
                <w:sz w:val="20"/>
                <w:szCs w:val="20"/>
                <w:lang w:val="pt-BR"/>
              </w:rPr>
            </w:pPr>
            <w:r w:rsidRPr="00A03B1B">
              <w:rPr>
                <w:bCs/>
                <w:sz w:val="20"/>
                <w:szCs w:val="20"/>
                <w:lang w:val="pt-BR"/>
              </w:rPr>
              <w:t>$</w:t>
            </w:r>
          </w:p>
        </w:tc>
        <w:tc>
          <w:tcPr>
            <w:tcW w:w="3448" w:type="pct"/>
            <w:tcBorders>
              <w:top w:val="single" w:sz="4" w:space="0" w:color="auto"/>
              <w:left w:val="single" w:sz="4" w:space="0" w:color="auto"/>
              <w:bottom w:val="single" w:sz="4" w:space="0" w:color="auto"/>
              <w:right w:val="single" w:sz="4" w:space="0" w:color="auto"/>
            </w:tcBorders>
            <w:hideMark/>
          </w:tcPr>
          <w:p w14:paraId="438F6781" w14:textId="77777777" w:rsidR="00A03B1B" w:rsidRPr="00A03B1B" w:rsidRDefault="00A03B1B" w:rsidP="00A03B1B">
            <w:pPr>
              <w:spacing w:after="60"/>
              <w:rPr>
                <w:bCs/>
                <w:sz w:val="20"/>
                <w:szCs w:val="20"/>
                <w:lang w:val="pt-BR"/>
              </w:rPr>
            </w:pPr>
            <w:r w:rsidRPr="00A03B1B">
              <w:rPr>
                <w:bCs/>
                <w:i/>
                <w:sz w:val="20"/>
                <w:szCs w:val="20"/>
                <w:lang w:val="pt-BR"/>
              </w:rPr>
              <w:t>Real-Time Derated ERCOT Contingency Reserve Service Imbalance Losses for Deration</w:t>
            </w:r>
            <w:r w:rsidRPr="00A03B1B">
              <w:rPr>
                <w:bCs/>
                <w:sz w:val="20"/>
                <w:szCs w:val="20"/>
                <w:lang w:val="pt-BR"/>
              </w:rPr>
              <w:t xml:space="preserve">—The payments </w:t>
            </w:r>
            <w:r w:rsidRPr="00A03B1B">
              <w:rPr>
                <w:iCs/>
                <w:sz w:val="20"/>
                <w:szCs w:val="20"/>
              </w:rPr>
              <w:t xml:space="preserve">not made </w:t>
            </w:r>
            <w:r w:rsidRPr="00A03B1B">
              <w:rPr>
                <w:bCs/>
                <w:sz w:val="20"/>
                <w:szCs w:val="20"/>
                <w:lang w:val="pt-BR"/>
              </w:rPr>
              <w:t xml:space="preserve">to QSE </w:t>
            </w:r>
            <w:r w:rsidRPr="00A03B1B">
              <w:rPr>
                <w:bCs/>
                <w:i/>
                <w:sz w:val="20"/>
                <w:szCs w:val="20"/>
                <w:lang w:val="pt-BR"/>
              </w:rPr>
              <w:t>q</w:t>
            </w:r>
            <w:r w:rsidRPr="00A03B1B">
              <w:rPr>
                <w:bCs/>
                <w:sz w:val="20"/>
                <w:szCs w:val="20"/>
                <w:lang w:val="pt-BR"/>
              </w:rPr>
              <w:t xml:space="preserve"> under paragraph (1) of Section 6.7.2.6, ERCOT Contingency Reserve Service Payments and Charges, for the 15-minute Settlement Interval.</w:t>
            </w:r>
          </w:p>
        </w:tc>
      </w:tr>
      <w:tr w:rsidR="00A03B1B" w:rsidRPr="00A03B1B" w14:paraId="19E2F5A7" w14:textId="77777777" w:rsidTr="00B31BB1">
        <w:trPr>
          <w:ins w:id="1501" w:author="ERCOT" w:date="2025-12-09T11:59:00Z"/>
        </w:trPr>
        <w:tc>
          <w:tcPr>
            <w:tcW w:w="1157" w:type="pct"/>
            <w:tcBorders>
              <w:top w:val="single" w:sz="4" w:space="0" w:color="auto"/>
              <w:left w:val="single" w:sz="4" w:space="0" w:color="auto"/>
              <w:bottom w:val="single" w:sz="4" w:space="0" w:color="auto"/>
              <w:right w:val="single" w:sz="4" w:space="0" w:color="auto"/>
            </w:tcBorders>
          </w:tcPr>
          <w:p w14:paraId="7E5E166F" w14:textId="77777777" w:rsidR="00A03B1B" w:rsidRPr="00A03B1B" w:rsidRDefault="00A03B1B" w:rsidP="00A03B1B">
            <w:pPr>
              <w:spacing w:after="60"/>
              <w:rPr>
                <w:ins w:id="1502" w:author="ERCOT" w:date="2025-12-09T11:59:00Z"/>
                <w:bCs/>
                <w:sz w:val="20"/>
                <w:szCs w:val="20"/>
                <w:lang w:val="pt-BR"/>
              </w:rPr>
            </w:pPr>
            <w:ins w:id="1503" w:author="ERCOT" w:date="2025-12-09T11:59:00Z">
              <w:r w:rsidRPr="00A03B1B">
                <w:rPr>
                  <w:bCs/>
                  <w:sz w:val="20"/>
                  <w:szCs w:val="20"/>
                  <w:lang w:val="pt-BR"/>
                </w:rPr>
                <w:t xml:space="preserve">RTDRRILD </w:t>
              </w:r>
              <w:r w:rsidRPr="00A03B1B">
                <w:rPr>
                  <w:bCs/>
                  <w:i/>
                  <w:iCs/>
                  <w:sz w:val="20"/>
                  <w:szCs w:val="20"/>
                  <w:vertAlign w:val="subscript"/>
                  <w:lang w:val="pt-BR"/>
                </w:rPr>
                <w:t>q</w:t>
              </w:r>
            </w:ins>
          </w:p>
        </w:tc>
        <w:tc>
          <w:tcPr>
            <w:tcW w:w="395" w:type="pct"/>
            <w:tcBorders>
              <w:top w:val="single" w:sz="4" w:space="0" w:color="auto"/>
              <w:left w:val="single" w:sz="4" w:space="0" w:color="auto"/>
              <w:bottom w:val="single" w:sz="4" w:space="0" w:color="auto"/>
              <w:right w:val="single" w:sz="4" w:space="0" w:color="auto"/>
            </w:tcBorders>
          </w:tcPr>
          <w:p w14:paraId="7A8F9030" w14:textId="77777777" w:rsidR="00A03B1B" w:rsidRPr="00A03B1B" w:rsidRDefault="00A03B1B" w:rsidP="00A03B1B">
            <w:pPr>
              <w:spacing w:after="60"/>
              <w:rPr>
                <w:ins w:id="1504" w:author="ERCOT" w:date="2025-12-09T11:59:00Z"/>
                <w:bCs/>
                <w:sz w:val="20"/>
                <w:szCs w:val="20"/>
                <w:lang w:val="pt-BR"/>
              </w:rPr>
            </w:pPr>
            <w:ins w:id="1505" w:author="ERCOT" w:date="2025-12-09T11:59:00Z">
              <w:r w:rsidRPr="00A03B1B">
                <w:rPr>
                  <w:bCs/>
                  <w:sz w:val="20"/>
                  <w:szCs w:val="20"/>
                  <w:lang w:val="pt-BR"/>
                </w:rPr>
                <w:t>$</w:t>
              </w:r>
            </w:ins>
          </w:p>
        </w:tc>
        <w:tc>
          <w:tcPr>
            <w:tcW w:w="3448" w:type="pct"/>
            <w:tcBorders>
              <w:top w:val="single" w:sz="4" w:space="0" w:color="auto"/>
              <w:left w:val="single" w:sz="4" w:space="0" w:color="auto"/>
              <w:bottom w:val="single" w:sz="4" w:space="0" w:color="auto"/>
              <w:right w:val="single" w:sz="4" w:space="0" w:color="auto"/>
            </w:tcBorders>
          </w:tcPr>
          <w:p w14:paraId="709B88FB" w14:textId="77777777" w:rsidR="00A03B1B" w:rsidRPr="00A03B1B" w:rsidRDefault="00A03B1B" w:rsidP="00A03B1B">
            <w:pPr>
              <w:spacing w:after="60"/>
              <w:rPr>
                <w:ins w:id="1506" w:author="ERCOT" w:date="2025-12-09T11:59:00Z"/>
                <w:bCs/>
                <w:i/>
                <w:sz w:val="20"/>
                <w:szCs w:val="20"/>
                <w:lang w:val="pt-BR"/>
              </w:rPr>
            </w:pPr>
            <w:ins w:id="1507" w:author="ERCOT" w:date="2025-12-09T11:59:00Z">
              <w:r w:rsidRPr="00A03B1B">
                <w:rPr>
                  <w:bCs/>
                  <w:i/>
                  <w:sz w:val="20"/>
                  <w:szCs w:val="20"/>
                  <w:lang w:val="pt-BR"/>
                </w:rPr>
                <w:t>Real-Time Derated Dispatchable Reliability Reserve Service Imbalance Losses for Deration</w:t>
              </w:r>
              <w:r w:rsidRPr="00A03B1B">
                <w:rPr>
                  <w:bCs/>
                  <w:sz w:val="20"/>
                  <w:szCs w:val="20"/>
                  <w:lang w:val="pt-BR"/>
                </w:rPr>
                <w:t xml:space="preserve">—The payments </w:t>
              </w:r>
              <w:r w:rsidRPr="00A03B1B">
                <w:rPr>
                  <w:iCs/>
                  <w:sz w:val="20"/>
                  <w:szCs w:val="20"/>
                </w:rPr>
                <w:t xml:space="preserve">not made </w:t>
              </w:r>
              <w:r w:rsidRPr="00A03B1B">
                <w:rPr>
                  <w:bCs/>
                  <w:sz w:val="20"/>
                  <w:szCs w:val="20"/>
                  <w:lang w:val="pt-BR"/>
                </w:rPr>
                <w:t xml:space="preserve">to QSE </w:t>
              </w:r>
              <w:r w:rsidRPr="00A03B1B">
                <w:rPr>
                  <w:bCs/>
                  <w:i/>
                  <w:sz w:val="20"/>
                  <w:szCs w:val="20"/>
                  <w:lang w:val="pt-BR"/>
                </w:rPr>
                <w:t>q</w:t>
              </w:r>
              <w:r w:rsidRPr="00A03B1B">
                <w:rPr>
                  <w:bCs/>
                  <w:sz w:val="20"/>
                  <w:szCs w:val="20"/>
                  <w:lang w:val="pt-BR"/>
                </w:rPr>
                <w:t xml:space="preserve"> under paragraph (1) of Section 6.7.</w:t>
              </w:r>
            </w:ins>
            <w:ins w:id="1508" w:author="ERCOT" w:date="2025-12-15T13:51:00Z">
              <w:r w:rsidRPr="00A03B1B">
                <w:rPr>
                  <w:bCs/>
                  <w:sz w:val="20"/>
                  <w:szCs w:val="20"/>
                  <w:lang w:val="pt-BR"/>
                </w:rPr>
                <w:t>2</w:t>
              </w:r>
            </w:ins>
            <w:ins w:id="1509" w:author="ERCOT" w:date="2025-12-09T11:59:00Z">
              <w:r w:rsidRPr="00A03B1B">
                <w:rPr>
                  <w:bCs/>
                  <w:sz w:val="20"/>
                  <w:szCs w:val="20"/>
                  <w:lang w:val="pt-BR"/>
                </w:rPr>
                <w:t>.7, Dispatchable Reliability Reserve Service Payments and Charges, for the 15-minute Settlement Interval.</w:t>
              </w:r>
            </w:ins>
          </w:p>
        </w:tc>
      </w:tr>
      <w:tr w:rsidR="00A03B1B" w:rsidRPr="00A03B1B" w14:paraId="53122E3C"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32F6D3DF" w14:textId="77777777" w:rsidR="00A03B1B" w:rsidRPr="00A03B1B" w:rsidRDefault="00A03B1B" w:rsidP="00A03B1B">
            <w:pPr>
              <w:spacing w:after="60"/>
              <w:rPr>
                <w:bCs/>
              </w:rPr>
            </w:pPr>
            <w:r w:rsidRPr="00A03B1B">
              <w:rPr>
                <w:bCs/>
                <w:sz w:val="20"/>
                <w:szCs w:val="20"/>
                <w:lang w:val="pt-BR"/>
              </w:rPr>
              <w:t>RTEIRD</w:t>
            </w:r>
            <w:r w:rsidRPr="00A03B1B">
              <w:rPr>
                <w:b/>
                <w:bCs/>
                <w:i/>
                <w:szCs w:val="20"/>
                <w:vertAlign w:val="subscript"/>
                <w:lang w:val="pt-BR"/>
              </w:rPr>
              <w:t xml:space="preserve">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422AE170" w14:textId="77777777" w:rsidR="00A03B1B" w:rsidRPr="00A03B1B" w:rsidRDefault="00A03B1B" w:rsidP="00A03B1B">
            <w:pPr>
              <w:spacing w:after="60"/>
              <w:rPr>
                <w:iCs/>
                <w:sz w:val="20"/>
                <w:szCs w:val="20"/>
              </w:rPr>
            </w:pPr>
            <w:r w:rsidRPr="00A03B1B">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02174DD9" w14:textId="77777777" w:rsidR="00A03B1B" w:rsidRPr="00A03B1B" w:rsidRDefault="00A03B1B" w:rsidP="00A03B1B">
            <w:pPr>
              <w:spacing w:after="60"/>
              <w:rPr>
                <w:i/>
                <w:iCs/>
                <w:sz w:val="20"/>
                <w:szCs w:val="20"/>
              </w:rPr>
            </w:pPr>
            <w:r w:rsidRPr="00A03B1B">
              <w:rPr>
                <w:i/>
                <w:iCs/>
                <w:sz w:val="20"/>
                <w:szCs w:val="20"/>
              </w:rPr>
              <w:t>Real-Time Energy Imbalance Revenues for Deration</w:t>
            </w:r>
            <w:r w:rsidRPr="00A03B1B">
              <w:rPr>
                <w:iCs/>
                <w:sz w:val="20"/>
                <w:szCs w:val="20"/>
              </w:rPr>
              <w:t xml:space="preserve">—The additional payments to QSE </w:t>
            </w:r>
            <w:r w:rsidRPr="00A03B1B">
              <w:rPr>
                <w:i/>
                <w:iCs/>
                <w:sz w:val="20"/>
                <w:szCs w:val="20"/>
              </w:rPr>
              <w:t>q</w:t>
            </w:r>
            <w:r w:rsidRPr="00A03B1B">
              <w:rPr>
                <w:iCs/>
                <w:sz w:val="20"/>
                <w:szCs w:val="20"/>
              </w:rPr>
              <w:t xml:space="preserve"> under Section 6.6.3.1.</w:t>
            </w:r>
          </w:p>
        </w:tc>
      </w:tr>
      <w:tr w:rsidR="00A03B1B" w:rsidRPr="00A03B1B" w14:paraId="2C16B75F"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7B849AAC" w14:textId="77777777" w:rsidR="00A03B1B" w:rsidRPr="00A03B1B" w:rsidRDefault="00A03B1B" w:rsidP="00A03B1B">
            <w:pPr>
              <w:spacing w:after="60"/>
              <w:rPr>
                <w:bCs/>
                <w:sz w:val="20"/>
                <w:szCs w:val="20"/>
                <w:lang w:val="pt-BR"/>
              </w:rPr>
            </w:pPr>
            <w:r w:rsidRPr="00A03B1B">
              <w:rPr>
                <w:bCs/>
                <w:sz w:val="20"/>
                <w:szCs w:val="20"/>
                <w:lang w:val="pt-BR"/>
              </w:rPr>
              <w:t>RTASIRD</w:t>
            </w:r>
            <w:r w:rsidRPr="00A03B1B">
              <w:rPr>
                <w:b/>
                <w:bCs/>
                <w:i/>
                <w:szCs w:val="20"/>
                <w:vertAlign w:val="subscript"/>
                <w:lang w:val="pt-BR"/>
              </w:rPr>
              <w:t xml:space="preserve"> </w:t>
            </w:r>
            <w:r w:rsidRPr="00A03B1B">
              <w:rPr>
                <w:i/>
                <w:iCs/>
                <w:sz w:val="20"/>
                <w:szCs w:val="20"/>
                <w:vertAlign w:val="subscript"/>
              </w:rPr>
              <w:t>q</w:t>
            </w:r>
          </w:p>
        </w:tc>
        <w:tc>
          <w:tcPr>
            <w:tcW w:w="395" w:type="pct"/>
            <w:tcBorders>
              <w:top w:val="single" w:sz="4" w:space="0" w:color="auto"/>
              <w:left w:val="single" w:sz="4" w:space="0" w:color="auto"/>
              <w:bottom w:val="single" w:sz="4" w:space="0" w:color="auto"/>
              <w:right w:val="single" w:sz="4" w:space="0" w:color="auto"/>
            </w:tcBorders>
            <w:hideMark/>
          </w:tcPr>
          <w:p w14:paraId="292EB864" w14:textId="77777777" w:rsidR="00A03B1B" w:rsidRPr="00A03B1B" w:rsidRDefault="00A03B1B" w:rsidP="00A03B1B">
            <w:pPr>
              <w:spacing w:after="60"/>
              <w:rPr>
                <w:iCs/>
                <w:sz w:val="20"/>
              </w:rPr>
            </w:pPr>
            <w:r w:rsidRPr="00A03B1B">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00648A35" w14:textId="77777777" w:rsidR="00A03B1B" w:rsidRPr="00A03B1B" w:rsidRDefault="00A03B1B" w:rsidP="00A03B1B">
            <w:pPr>
              <w:spacing w:after="60"/>
              <w:rPr>
                <w:i/>
                <w:iCs/>
                <w:sz w:val="20"/>
                <w:szCs w:val="20"/>
              </w:rPr>
            </w:pPr>
            <w:r w:rsidRPr="00A03B1B">
              <w:rPr>
                <w:i/>
                <w:iCs/>
                <w:sz w:val="20"/>
                <w:szCs w:val="20"/>
              </w:rPr>
              <w:t>Real-Time Ancillary Service Imbalance Revenues for Deration</w:t>
            </w:r>
            <w:r w:rsidRPr="00A03B1B">
              <w:rPr>
                <w:iCs/>
                <w:sz w:val="20"/>
                <w:szCs w:val="20"/>
              </w:rPr>
              <w:t xml:space="preserve">—The additional Ancillary Service imbalance payments to QSE </w:t>
            </w:r>
            <w:r w:rsidRPr="00A03B1B">
              <w:rPr>
                <w:i/>
                <w:iCs/>
                <w:sz w:val="20"/>
                <w:szCs w:val="20"/>
              </w:rPr>
              <w:t>q</w:t>
            </w:r>
            <w:r w:rsidRPr="00A03B1B">
              <w:rPr>
                <w:iCs/>
                <w:sz w:val="20"/>
                <w:szCs w:val="20"/>
              </w:rPr>
              <w:t xml:space="preserve"> for all Ancillary Service products for the 15-minute Settlement Interval.</w:t>
            </w:r>
          </w:p>
        </w:tc>
      </w:tr>
      <w:tr w:rsidR="00A03B1B" w:rsidRPr="00A03B1B" w14:paraId="6BC4BEBA"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7E85801D" w14:textId="77777777" w:rsidR="00A03B1B" w:rsidRPr="00A03B1B" w:rsidRDefault="00A03B1B" w:rsidP="00A03B1B">
            <w:pPr>
              <w:spacing w:after="60"/>
              <w:rPr>
                <w:bCs/>
                <w:sz w:val="20"/>
                <w:szCs w:val="20"/>
                <w:lang w:val="pt-BR"/>
              </w:rPr>
            </w:pPr>
            <w:r w:rsidRPr="00A03B1B">
              <w:rPr>
                <w:bCs/>
                <w:sz w:val="20"/>
                <w:szCs w:val="20"/>
                <w:lang w:val="pt-BR"/>
              </w:rPr>
              <w:t>RTDASCAP</w:t>
            </w:r>
            <w:r w:rsidRPr="00A03B1B">
              <w:rPr>
                <w:i/>
                <w:iCs/>
                <w:sz w:val="20"/>
                <w:szCs w:val="20"/>
                <w:vertAlign w:val="subscript"/>
              </w:rPr>
              <w:t xml:space="preserve"> q, r</w:t>
            </w:r>
          </w:p>
        </w:tc>
        <w:tc>
          <w:tcPr>
            <w:tcW w:w="395" w:type="pct"/>
            <w:tcBorders>
              <w:top w:val="single" w:sz="4" w:space="0" w:color="auto"/>
              <w:left w:val="single" w:sz="4" w:space="0" w:color="auto"/>
              <w:bottom w:val="single" w:sz="4" w:space="0" w:color="auto"/>
              <w:right w:val="single" w:sz="4" w:space="0" w:color="auto"/>
            </w:tcBorders>
            <w:hideMark/>
          </w:tcPr>
          <w:p w14:paraId="6290E77F" w14:textId="77777777" w:rsidR="00A03B1B" w:rsidRPr="00A03B1B" w:rsidRDefault="00A03B1B" w:rsidP="00A03B1B">
            <w:pPr>
              <w:spacing w:after="60"/>
              <w:rPr>
                <w:iCs/>
                <w:sz w:val="20"/>
              </w:rPr>
            </w:pPr>
            <w:r w:rsidRPr="00A03B1B">
              <w:rPr>
                <w:iCs/>
                <w:sz w:val="20"/>
                <w:szCs w:val="20"/>
              </w:rPr>
              <w:t>$</w:t>
            </w:r>
          </w:p>
        </w:tc>
        <w:tc>
          <w:tcPr>
            <w:tcW w:w="3448" w:type="pct"/>
            <w:tcBorders>
              <w:top w:val="single" w:sz="4" w:space="0" w:color="auto"/>
              <w:left w:val="single" w:sz="4" w:space="0" w:color="auto"/>
              <w:bottom w:val="single" w:sz="4" w:space="0" w:color="auto"/>
              <w:right w:val="single" w:sz="4" w:space="0" w:color="auto"/>
            </w:tcBorders>
            <w:hideMark/>
          </w:tcPr>
          <w:p w14:paraId="6C0DE2DA" w14:textId="77777777" w:rsidR="00A03B1B" w:rsidRPr="00A03B1B" w:rsidRDefault="00A03B1B" w:rsidP="00A03B1B">
            <w:pPr>
              <w:autoSpaceDE w:val="0"/>
              <w:autoSpaceDN w:val="0"/>
              <w:rPr>
                <w:sz w:val="20"/>
                <w:szCs w:val="20"/>
              </w:rPr>
            </w:pPr>
            <w:r w:rsidRPr="00A03B1B">
              <w:rPr>
                <w:i/>
                <w:iCs/>
                <w:sz w:val="20"/>
                <w:szCs w:val="20"/>
              </w:rPr>
              <w:t>Real-Time Derated Ancillary Service Payment Cap—</w:t>
            </w:r>
            <w:r w:rsidRPr="00A03B1B">
              <w:rPr>
                <w:sz w:val="20"/>
                <w:szCs w:val="20"/>
              </w:rPr>
              <w:t xml:space="preserve">The amount recoverable for Resource </w:t>
            </w:r>
            <w:r w:rsidRPr="00A03B1B">
              <w:rPr>
                <w:i/>
                <w:sz w:val="20"/>
                <w:szCs w:val="20"/>
              </w:rPr>
              <w:t xml:space="preserve">r </w:t>
            </w:r>
            <w:r w:rsidRPr="00A03B1B">
              <w:rPr>
                <w:sz w:val="20"/>
                <w:szCs w:val="20"/>
              </w:rPr>
              <w:t xml:space="preserve">represented by QSE </w:t>
            </w:r>
            <w:r w:rsidRPr="00A03B1B">
              <w:rPr>
                <w:i/>
                <w:sz w:val="20"/>
                <w:szCs w:val="20"/>
              </w:rPr>
              <w:t>q,</w:t>
            </w:r>
            <w:r w:rsidRPr="00A03B1B">
              <w:rPr>
                <w:sz w:val="20"/>
                <w:szCs w:val="20"/>
              </w:rPr>
              <w:t xml:space="preserve"> capped by the Real-Time MCPC for the Ancillary Service product that was derated, multiplied by the quantity by which the Resource’s capability to provide the Ancillary Service was reduced for the 15-minute Settlement Interval.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5E1C8B4C"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75D5D762" w14:textId="77777777" w:rsidR="00A03B1B" w:rsidRPr="00A03B1B" w:rsidRDefault="00A03B1B" w:rsidP="00A03B1B">
            <w:pPr>
              <w:spacing w:after="60"/>
              <w:rPr>
                <w:bCs/>
                <w:sz w:val="20"/>
                <w:szCs w:val="20"/>
                <w:lang w:val="pt-BR"/>
              </w:rPr>
            </w:pPr>
            <w:r w:rsidRPr="00A03B1B">
              <w:rPr>
                <w:bCs/>
                <w:sz w:val="20"/>
                <w:szCs w:val="20"/>
                <w:lang w:val="pt-BR"/>
              </w:rPr>
              <w:t xml:space="preserve">RTMCPCRU </w:t>
            </w:r>
          </w:p>
        </w:tc>
        <w:tc>
          <w:tcPr>
            <w:tcW w:w="395" w:type="pct"/>
            <w:tcBorders>
              <w:top w:val="single" w:sz="4" w:space="0" w:color="auto"/>
              <w:left w:val="single" w:sz="4" w:space="0" w:color="auto"/>
              <w:bottom w:val="single" w:sz="4" w:space="0" w:color="auto"/>
              <w:right w:val="single" w:sz="4" w:space="0" w:color="auto"/>
            </w:tcBorders>
            <w:hideMark/>
          </w:tcPr>
          <w:p w14:paraId="27B4C782"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5D569846" w14:textId="77777777" w:rsidR="00A03B1B" w:rsidRPr="00A03B1B" w:rsidRDefault="00A03B1B" w:rsidP="00A03B1B">
            <w:pPr>
              <w:spacing w:after="60"/>
              <w:rPr>
                <w:bCs/>
                <w:sz w:val="20"/>
                <w:szCs w:val="20"/>
                <w:lang w:val="pt-BR"/>
              </w:rPr>
            </w:pPr>
            <w:r w:rsidRPr="00A03B1B">
              <w:rPr>
                <w:bCs/>
                <w:i/>
                <w:sz w:val="20"/>
                <w:szCs w:val="20"/>
                <w:lang w:val="pt-BR"/>
              </w:rPr>
              <w:t>Real-Time Market Clearing Price for Capacity for Regulation Up</w:t>
            </w:r>
            <w:r w:rsidRPr="00A03B1B">
              <w:rPr>
                <w:iCs/>
                <w:sz w:val="20"/>
                <w:szCs w:val="20"/>
              </w:rPr>
              <w:t>—</w:t>
            </w:r>
            <w:r w:rsidRPr="00A03B1B">
              <w:rPr>
                <w:bCs/>
                <w:sz w:val="20"/>
                <w:szCs w:val="20"/>
                <w:lang w:val="pt-BR"/>
              </w:rPr>
              <w:t xml:space="preserve">The Real-Time MCPC for Reg-Up for the 15-minute Settlement Interval. </w:t>
            </w:r>
          </w:p>
        </w:tc>
      </w:tr>
      <w:tr w:rsidR="00A03B1B" w:rsidRPr="00A03B1B" w14:paraId="171D727A"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0818C299" w14:textId="77777777" w:rsidR="00A03B1B" w:rsidRPr="00A03B1B" w:rsidRDefault="00A03B1B" w:rsidP="00A03B1B">
            <w:pPr>
              <w:spacing w:after="60"/>
              <w:rPr>
                <w:bCs/>
                <w:sz w:val="20"/>
                <w:szCs w:val="20"/>
                <w:lang w:val="pt-BR"/>
              </w:rPr>
            </w:pPr>
            <w:r w:rsidRPr="00A03B1B">
              <w:rPr>
                <w:bCs/>
                <w:sz w:val="20"/>
                <w:szCs w:val="20"/>
                <w:lang w:val="pt-BR"/>
              </w:rPr>
              <w:t>RTMCPCRD</w:t>
            </w:r>
          </w:p>
        </w:tc>
        <w:tc>
          <w:tcPr>
            <w:tcW w:w="395" w:type="pct"/>
            <w:tcBorders>
              <w:top w:val="single" w:sz="4" w:space="0" w:color="auto"/>
              <w:left w:val="single" w:sz="4" w:space="0" w:color="auto"/>
              <w:bottom w:val="single" w:sz="4" w:space="0" w:color="auto"/>
              <w:right w:val="single" w:sz="4" w:space="0" w:color="auto"/>
            </w:tcBorders>
            <w:hideMark/>
          </w:tcPr>
          <w:p w14:paraId="38EE0ED8"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FBC5534" w14:textId="77777777" w:rsidR="00A03B1B" w:rsidRPr="00A03B1B" w:rsidRDefault="00A03B1B" w:rsidP="00A03B1B">
            <w:pPr>
              <w:spacing w:after="60"/>
              <w:rPr>
                <w:bCs/>
                <w:sz w:val="20"/>
                <w:szCs w:val="20"/>
                <w:lang w:val="pt-BR"/>
              </w:rPr>
            </w:pPr>
            <w:r w:rsidRPr="00A03B1B">
              <w:rPr>
                <w:bCs/>
                <w:i/>
                <w:sz w:val="20"/>
                <w:szCs w:val="20"/>
                <w:lang w:val="pt-BR"/>
              </w:rPr>
              <w:t>Real-Time Market Clearing Price for Capacity for Regulation Down</w:t>
            </w:r>
            <w:r w:rsidRPr="00A03B1B">
              <w:rPr>
                <w:iCs/>
                <w:sz w:val="20"/>
                <w:szCs w:val="20"/>
              </w:rPr>
              <w:t>—</w:t>
            </w:r>
            <w:r w:rsidRPr="00A03B1B">
              <w:rPr>
                <w:bCs/>
                <w:sz w:val="20"/>
                <w:szCs w:val="20"/>
                <w:lang w:val="pt-BR"/>
              </w:rPr>
              <w:t>The Real-Time MCPC for Reg-Down for the 15-minute Settlement Interval.</w:t>
            </w:r>
          </w:p>
        </w:tc>
      </w:tr>
      <w:tr w:rsidR="00A03B1B" w:rsidRPr="00A03B1B" w14:paraId="55A48389" w14:textId="77777777" w:rsidTr="00B31BB1">
        <w:tc>
          <w:tcPr>
            <w:tcW w:w="1157" w:type="pct"/>
            <w:tcBorders>
              <w:top w:val="single" w:sz="4" w:space="0" w:color="auto"/>
              <w:left w:val="single" w:sz="4" w:space="0" w:color="auto"/>
              <w:bottom w:val="single" w:sz="4" w:space="0" w:color="auto"/>
              <w:right w:val="single" w:sz="4" w:space="0" w:color="auto"/>
            </w:tcBorders>
          </w:tcPr>
          <w:p w14:paraId="5FBD69D7" w14:textId="77777777" w:rsidR="00A03B1B" w:rsidRPr="00A03B1B" w:rsidRDefault="00A03B1B" w:rsidP="00A03B1B">
            <w:pPr>
              <w:spacing w:after="60"/>
              <w:rPr>
                <w:bCs/>
                <w:lang w:val="pt-BR"/>
              </w:rPr>
            </w:pPr>
            <w:r w:rsidRPr="00A03B1B">
              <w:rPr>
                <w:bCs/>
                <w:sz w:val="20"/>
                <w:szCs w:val="20"/>
                <w:lang w:val="pt-BR"/>
              </w:rPr>
              <w:t>RTMCPCRR</w:t>
            </w:r>
          </w:p>
        </w:tc>
        <w:tc>
          <w:tcPr>
            <w:tcW w:w="395" w:type="pct"/>
            <w:tcBorders>
              <w:top w:val="single" w:sz="4" w:space="0" w:color="auto"/>
              <w:left w:val="single" w:sz="4" w:space="0" w:color="auto"/>
              <w:bottom w:val="single" w:sz="4" w:space="0" w:color="auto"/>
              <w:right w:val="single" w:sz="4" w:space="0" w:color="auto"/>
            </w:tcBorders>
            <w:hideMark/>
          </w:tcPr>
          <w:p w14:paraId="00924DCD"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07BF6C25" w14:textId="77777777" w:rsidR="00A03B1B" w:rsidRPr="00A03B1B" w:rsidRDefault="00A03B1B" w:rsidP="00A03B1B">
            <w:pPr>
              <w:spacing w:after="60"/>
              <w:rPr>
                <w:bCs/>
                <w:sz w:val="20"/>
                <w:szCs w:val="20"/>
                <w:lang w:val="pt-BR"/>
              </w:rPr>
            </w:pPr>
            <w:r w:rsidRPr="00A03B1B">
              <w:rPr>
                <w:bCs/>
                <w:i/>
                <w:sz w:val="20"/>
                <w:szCs w:val="20"/>
                <w:lang w:val="pt-BR"/>
              </w:rPr>
              <w:t>Real-Time Market Clearing Price for Capacity for Responsive Reserve</w:t>
            </w:r>
            <w:r w:rsidRPr="00A03B1B">
              <w:rPr>
                <w:iCs/>
                <w:sz w:val="20"/>
                <w:szCs w:val="20"/>
              </w:rPr>
              <w:t>—</w:t>
            </w:r>
            <w:r w:rsidRPr="00A03B1B">
              <w:rPr>
                <w:bCs/>
                <w:sz w:val="20"/>
                <w:szCs w:val="20"/>
                <w:lang w:val="pt-BR"/>
              </w:rPr>
              <w:t>The Real-Time MCPC for RRS for the 15-minute Settlement Interval.</w:t>
            </w:r>
          </w:p>
        </w:tc>
      </w:tr>
      <w:tr w:rsidR="00A03B1B" w:rsidRPr="00A03B1B" w14:paraId="7F97410E"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2356F7AD" w14:textId="77777777" w:rsidR="00A03B1B" w:rsidRPr="00A03B1B" w:rsidRDefault="00A03B1B" w:rsidP="00A03B1B">
            <w:pPr>
              <w:spacing w:after="60"/>
              <w:rPr>
                <w:bCs/>
                <w:sz w:val="20"/>
                <w:szCs w:val="20"/>
                <w:lang w:val="pt-BR"/>
              </w:rPr>
            </w:pPr>
            <w:r w:rsidRPr="00A03B1B">
              <w:rPr>
                <w:bCs/>
                <w:sz w:val="20"/>
                <w:szCs w:val="20"/>
                <w:lang w:val="pt-BR"/>
              </w:rPr>
              <w:t>RTMCPCNS</w:t>
            </w:r>
          </w:p>
        </w:tc>
        <w:tc>
          <w:tcPr>
            <w:tcW w:w="395" w:type="pct"/>
            <w:tcBorders>
              <w:top w:val="single" w:sz="4" w:space="0" w:color="auto"/>
              <w:left w:val="single" w:sz="4" w:space="0" w:color="auto"/>
              <w:bottom w:val="single" w:sz="4" w:space="0" w:color="auto"/>
              <w:right w:val="single" w:sz="4" w:space="0" w:color="auto"/>
            </w:tcBorders>
            <w:hideMark/>
          </w:tcPr>
          <w:p w14:paraId="5A685BFF"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709E2FA8" w14:textId="77777777" w:rsidR="00A03B1B" w:rsidRPr="00A03B1B" w:rsidRDefault="00A03B1B" w:rsidP="00A03B1B">
            <w:pPr>
              <w:spacing w:after="60"/>
              <w:rPr>
                <w:bCs/>
                <w:sz w:val="20"/>
                <w:szCs w:val="20"/>
                <w:lang w:val="pt-BR"/>
              </w:rPr>
            </w:pPr>
            <w:r w:rsidRPr="00A03B1B">
              <w:rPr>
                <w:bCs/>
                <w:i/>
                <w:sz w:val="20"/>
                <w:szCs w:val="20"/>
                <w:lang w:val="pt-BR"/>
              </w:rPr>
              <w:t>Real-Time Market Clearing Price for Capacity for Non-Spin</w:t>
            </w:r>
            <w:r w:rsidRPr="00A03B1B">
              <w:rPr>
                <w:iCs/>
                <w:sz w:val="20"/>
                <w:szCs w:val="20"/>
              </w:rPr>
              <w:t>—</w:t>
            </w:r>
            <w:r w:rsidRPr="00A03B1B">
              <w:rPr>
                <w:bCs/>
                <w:sz w:val="20"/>
                <w:szCs w:val="20"/>
                <w:lang w:val="pt-BR"/>
              </w:rPr>
              <w:t>The Real-Time MCPC for Non-Spin for the 15-minute Settlement Interval.</w:t>
            </w:r>
          </w:p>
        </w:tc>
      </w:tr>
      <w:tr w:rsidR="00A03B1B" w:rsidRPr="00A03B1B" w14:paraId="28F02F0A"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68A7AE32" w14:textId="77777777" w:rsidR="00A03B1B" w:rsidRPr="00A03B1B" w:rsidRDefault="00A03B1B" w:rsidP="00A03B1B">
            <w:pPr>
              <w:spacing w:after="60"/>
              <w:rPr>
                <w:bCs/>
                <w:sz w:val="20"/>
                <w:szCs w:val="20"/>
                <w:lang w:val="pt-BR"/>
              </w:rPr>
            </w:pPr>
            <w:r w:rsidRPr="00A03B1B">
              <w:rPr>
                <w:bCs/>
                <w:sz w:val="20"/>
                <w:szCs w:val="20"/>
                <w:lang w:val="pt-BR"/>
              </w:rPr>
              <w:t>RTMCPCECR</w:t>
            </w:r>
          </w:p>
        </w:tc>
        <w:tc>
          <w:tcPr>
            <w:tcW w:w="395" w:type="pct"/>
            <w:tcBorders>
              <w:top w:val="single" w:sz="4" w:space="0" w:color="auto"/>
              <w:left w:val="single" w:sz="4" w:space="0" w:color="auto"/>
              <w:bottom w:val="single" w:sz="4" w:space="0" w:color="auto"/>
              <w:right w:val="single" w:sz="4" w:space="0" w:color="auto"/>
            </w:tcBorders>
            <w:hideMark/>
          </w:tcPr>
          <w:p w14:paraId="03D2949A"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409B82A8" w14:textId="77777777" w:rsidR="00A03B1B" w:rsidRPr="00A03B1B" w:rsidRDefault="00A03B1B" w:rsidP="00A03B1B">
            <w:pPr>
              <w:spacing w:after="60"/>
              <w:rPr>
                <w:bCs/>
                <w:sz w:val="20"/>
                <w:szCs w:val="20"/>
                <w:lang w:val="pt-BR"/>
              </w:rPr>
            </w:pPr>
            <w:r w:rsidRPr="00A03B1B">
              <w:rPr>
                <w:bCs/>
                <w:i/>
                <w:sz w:val="20"/>
                <w:szCs w:val="20"/>
                <w:lang w:val="pt-BR"/>
              </w:rPr>
              <w:t>Real-Time Market Clearing Price for Capacity for ERCOT Contingency Reserve Service</w:t>
            </w:r>
            <w:r w:rsidRPr="00A03B1B">
              <w:rPr>
                <w:bCs/>
                <w:sz w:val="20"/>
                <w:szCs w:val="20"/>
                <w:lang w:val="pt-BR"/>
              </w:rPr>
              <w:t>—The Real-Time MCPC for ECRS for the 15-minute Settlement Interval.</w:t>
            </w:r>
          </w:p>
        </w:tc>
      </w:tr>
      <w:tr w:rsidR="00A03B1B" w:rsidRPr="00A03B1B" w14:paraId="006AC3F1" w14:textId="77777777" w:rsidTr="00B31BB1">
        <w:trPr>
          <w:ins w:id="1510" w:author="ERCOT" w:date="2025-12-09T12:00:00Z"/>
        </w:trPr>
        <w:tc>
          <w:tcPr>
            <w:tcW w:w="1157" w:type="pct"/>
            <w:tcBorders>
              <w:top w:val="single" w:sz="4" w:space="0" w:color="auto"/>
              <w:left w:val="single" w:sz="4" w:space="0" w:color="auto"/>
              <w:bottom w:val="single" w:sz="4" w:space="0" w:color="auto"/>
              <w:right w:val="single" w:sz="4" w:space="0" w:color="auto"/>
            </w:tcBorders>
          </w:tcPr>
          <w:p w14:paraId="21495B77" w14:textId="77777777" w:rsidR="00A03B1B" w:rsidRPr="00A03B1B" w:rsidRDefault="00A03B1B" w:rsidP="00A03B1B">
            <w:pPr>
              <w:spacing w:after="60"/>
              <w:rPr>
                <w:ins w:id="1511" w:author="ERCOT" w:date="2025-12-09T12:00:00Z"/>
                <w:bCs/>
                <w:sz w:val="20"/>
                <w:szCs w:val="20"/>
                <w:lang w:val="pt-BR"/>
              </w:rPr>
            </w:pPr>
            <w:ins w:id="1512" w:author="ERCOT" w:date="2025-12-09T12:00:00Z">
              <w:r w:rsidRPr="00A03B1B">
                <w:rPr>
                  <w:bCs/>
                  <w:sz w:val="20"/>
                  <w:szCs w:val="20"/>
                  <w:lang w:val="pt-BR"/>
                </w:rPr>
                <w:lastRenderedPageBreak/>
                <w:t>RTMCPCDRR</w:t>
              </w:r>
            </w:ins>
          </w:p>
        </w:tc>
        <w:tc>
          <w:tcPr>
            <w:tcW w:w="395" w:type="pct"/>
            <w:tcBorders>
              <w:top w:val="single" w:sz="4" w:space="0" w:color="auto"/>
              <w:left w:val="single" w:sz="4" w:space="0" w:color="auto"/>
              <w:bottom w:val="single" w:sz="4" w:space="0" w:color="auto"/>
              <w:right w:val="single" w:sz="4" w:space="0" w:color="auto"/>
            </w:tcBorders>
          </w:tcPr>
          <w:p w14:paraId="1646ACFD" w14:textId="77777777" w:rsidR="00A03B1B" w:rsidRPr="00A03B1B" w:rsidRDefault="00A03B1B" w:rsidP="00A03B1B">
            <w:pPr>
              <w:spacing w:after="60"/>
              <w:rPr>
                <w:ins w:id="1513" w:author="ERCOT" w:date="2025-12-09T12:00:00Z"/>
                <w:bCs/>
                <w:sz w:val="20"/>
                <w:szCs w:val="20"/>
                <w:lang w:val="pt-BR"/>
              </w:rPr>
            </w:pPr>
            <w:ins w:id="1514" w:author="ERCOT" w:date="2025-12-09T12:00:00Z">
              <w:r w:rsidRPr="00A03B1B">
                <w:rPr>
                  <w:bCs/>
                  <w:sz w:val="20"/>
                  <w:szCs w:val="20"/>
                  <w:lang w:val="pt-BR"/>
                </w:rPr>
                <w:t>$/MW</w:t>
              </w:r>
            </w:ins>
          </w:p>
        </w:tc>
        <w:tc>
          <w:tcPr>
            <w:tcW w:w="3448" w:type="pct"/>
            <w:tcBorders>
              <w:top w:val="single" w:sz="4" w:space="0" w:color="auto"/>
              <w:left w:val="single" w:sz="4" w:space="0" w:color="auto"/>
              <w:bottom w:val="single" w:sz="4" w:space="0" w:color="auto"/>
              <w:right w:val="single" w:sz="4" w:space="0" w:color="auto"/>
            </w:tcBorders>
          </w:tcPr>
          <w:p w14:paraId="306727B3" w14:textId="77777777" w:rsidR="00A03B1B" w:rsidRPr="00A03B1B" w:rsidRDefault="00A03B1B" w:rsidP="00A03B1B">
            <w:pPr>
              <w:spacing w:after="60"/>
              <w:rPr>
                <w:ins w:id="1515" w:author="ERCOT" w:date="2025-12-09T12:00:00Z"/>
                <w:bCs/>
                <w:i/>
                <w:sz w:val="20"/>
                <w:szCs w:val="20"/>
                <w:lang w:val="pt-BR"/>
              </w:rPr>
            </w:pPr>
            <w:ins w:id="1516" w:author="ERCOT" w:date="2025-12-09T12:00:00Z">
              <w:r w:rsidRPr="00A03B1B">
                <w:rPr>
                  <w:bCs/>
                  <w:i/>
                  <w:sz w:val="20"/>
                  <w:szCs w:val="20"/>
                  <w:lang w:val="pt-BR"/>
                </w:rPr>
                <w:t>Real-Time Market Clearing Price for Capacity for Dispatchable Reliability  Reserve Service</w:t>
              </w:r>
              <w:r w:rsidRPr="00A03B1B">
                <w:rPr>
                  <w:bCs/>
                  <w:sz w:val="20"/>
                  <w:szCs w:val="20"/>
                  <w:lang w:val="pt-BR"/>
                </w:rPr>
                <w:t>—The Real-Time MCPC for DRRS for the 15-minute Settlement Interval.</w:t>
              </w:r>
            </w:ins>
          </w:p>
        </w:tc>
      </w:tr>
      <w:tr w:rsidR="00A03B1B" w:rsidRPr="00A03B1B" w14:paraId="4DC250E6"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1AEB93B9" w14:textId="77777777" w:rsidR="00A03B1B" w:rsidRPr="00A03B1B" w:rsidRDefault="00A03B1B" w:rsidP="00A03B1B">
            <w:pPr>
              <w:spacing w:after="60"/>
              <w:rPr>
                <w:bCs/>
                <w:i/>
                <w:sz w:val="20"/>
                <w:szCs w:val="20"/>
                <w:lang w:val="pt-BR"/>
              </w:rPr>
            </w:pPr>
            <w:r w:rsidRPr="00A03B1B">
              <w:rPr>
                <w:bCs/>
                <w:sz w:val="20"/>
                <w:szCs w:val="20"/>
                <w:lang w:val="pt-BR"/>
              </w:rPr>
              <w:t>RTRUDQ</w:t>
            </w:r>
            <w:r w:rsidRPr="00A03B1B">
              <w:rPr>
                <w:i/>
                <w:iCs/>
                <w:sz w:val="20"/>
                <w:szCs w:val="20"/>
                <w:vertAlign w:val="subscript"/>
              </w:rPr>
              <w:t xml:space="preserve"> q, </w:t>
            </w:r>
            <w:r w:rsidRPr="00A03B1B">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5A8EE943"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7979881" w14:textId="77777777" w:rsidR="00A03B1B" w:rsidRPr="00A03B1B" w:rsidRDefault="00A03B1B" w:rsidP="00A03B1B">
            <w:pPr>
              <w:spacing w:after="60"/>
              <w:rPr>
                <w:bCs/>
                <w:sz w:val="20"/>
                <w:szCs w:val="20"/>
                <w:lang w:val="pt-BR"/>
              </w:rPr>
            </w:pPr>
            <w:r w:rsidRPr="00A03B1B">
              <w:rPr>
                <w:bCs/>
                <w:i/>
                <w:sz w:val="20"/>
                <w:szCs w:val="20"/>
                <w:lang w:val="pt-BR"/>
              </w:rPr>
              <w:t>Real-Time Regulation Up Derated Quantity</w:t>
            </w:r>
            <w:r w:rsidRPr="00A03B1B">
              <w:rPr>
                <w:iCs/>
                <w:sz w:val="20"/>
                <w:szCs w:val="20"/>
              </w:rPr>
              <w:t>—</w:t>
            </w:r>
            <w:r w:rsidRPr="00A03B1B">
              <w:rPr>
                <w:bCs/>
                <w:sz w:val="20"/>
                <w:szCs w:val="20"/>
                <w:lang w:val="pt-BR"/>
              </w:rPr>
              <w:t xml:space="preserve">The Reg-Up quantity manually reduced by ERCOT for the Resource </w:t>
            </w:r>
            <w:r w:rsidRPr="00A03B1B">
              <w:rPr>
                <w:bCs/>
                <w:i/>
                <w:sz w:val="20"/>
                <w:szCs w:val="20"/>
                <w:lang w:val="pt-BR"/>
              </w:rPr>
              <w:t xml:space="preserve">r </w:t>
            </w:r>
            <w:r w:rsidRPr="00A03B1B">
              <w:rPr>
                <w:bCs/>
                <w:sz w:val="20"/>
                <w:szCs w:val="20"/>
                <w:lang w:val="pt-BR"/>
              </w:rPr>
              <w:t xml:space="preserve">represented by QSE </w:t>
            </w:r>
            <w:r w:rsidRPr="00A03B1B">
              <w:rPr>
                <w:bCs/>
                <w:i/>
                <w:sz w:val="20"/>
                <w:szCs w:val="20"/>
                <w:lang w:val="pt-BR"/>
              </w:rPr>
              <w:t>q</w:t>
            </w:r>
            <w:r w:rsidRPr="00A03B1B">
              <w:rPr>
                <w:bCs/>
                <w:sz w:val="20"/>
                <w:szCs w:val="20"/>
                <w:lang w:val="pt-BR"/>
              </w:rPr>
              <w:t xml:space="preserve"> for the 15-minute Settlement Interval.</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5B07C346"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32A65EB3" w14:textId="77777777" w:rsidR="00A03B1B" w:rsidRPr="00A03B1B" w:rsidRDefault="00A03B1B" w:rsidP="00A03B1B">
            <w:pPr>
              <w:spacing w:after="60"/>
              <w:rPr>
                <w:bCs/>
                <w:sz w:val="20"/>
                <w:szCs w:val="20"/>
                <w:lang w:val="pt-BR"/>
              </w:rPr>
            </w:pPr>
            <w:r w:rsidRPr="00A03B1B">
              <w:rPr>
                <w:bCs/>
                <w:sz w:val="20"/>
                <w:szCs w:val="20"/>
                <w:lang w:val="pt-BR"/>
              </w:rPr>
              <w:t>RTRDDQ</w:t>
            </w:r>
            <w:r w:rsidRPr="00A03B1B">
              <w:rPr>
                <w:i/>
                <w:iCs/>
                <w:sz w:val="20"/>
                <w:szCs w:val="20"/>
                <w:vertAlign w:val="subscript"/>
              </w:rPr>
              <w:t xml:space="preserve"> q, </w:t>
            </w:r>
            <w:r w:rsidRPr="00A03B1B">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338BB605"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1D2B21D" w14:textId="77777777" w:rsidR="00A03B1B" w:rsidRPr="00A03B1B" w:rsidRDefault="00A03B1B" w:rsidP="00A03B1B">
            <w:pPr>
              <w:spacing w:after="60"/>
              <w:rPr>
                <w:bCs/>
                <w:sz w:val="20"/>
                <w:szCs w:val="20"/>
                <w:lang w:val="pt-BR"/>
              </w:rPr>
            </w:pPr>
            <w:r w:rsidRPr="00A03B1B">
              <w:rPr>
                <w:bCs/>
                <w:i/>
                <w:sz w:val="20"/>
                <w:szCs w:val="20"/>
                <w:lang w:val="pt-BR"/>
              </w:rPr>
              <w:t>Real-Time Regulation Down Derated</w:t>
            </w:r>
            <w:r w:rsidRPr="00A03B1B">
              <w:rPr>
                <w:bCs/>
                <w:sz w:val="20"/>
                <w:szCs w:val="20"/>
                <w:lang w:val="pt-BR"/>
              </w:rPr>
              <w:t xml:space="preserve"> </w:t>
            </w:r>
            <w:r w:rsidRPr="00A03B1B">
              <w:rPr>
                <w:bCs/>
                <w:i/>
                <w:sz w:val="20"/>
                <w:szCs w:val="20"/>
                <w:lang w:val="pt-BR"/>
              </w:rPr>
              <w:t>Quantity</w:t>
            </w:r>
            <w:r w:rsidRPr="00A03B1B">
              <w:rPr>
                <w:iCs/>
                <w:sz w:val="20"/>
                <w:szCs w:val="20"/>
              </w:rPr>
              <w:t>—</w:t>
            </w:r>
            <w:r w:rsidRPr="00A03B1B">
              <w:rPr>
                <w:bCs/>
                <w:sz w:val="20"/>
                <w:szCs w:val="20"/>
                <w:lang w:val="pt-BR"/>
              </w:rPr>
              <w:t xml:space="preserve">The Reg-Down quantity manually reduced by ERCOT for the Resource </w:t>
            </w:r>
            <w:r w:rsidRPr="00A03B1B">
              <w:rPr>
                <w:bCs/>
                <w:i/>
                <w:sz w:val="20"/>
                <w:szCs w:val="20"/>
                <w:lang w:val="pt-BR"/>
              </w:rPr>
              <w:t xml:space="preserve">r </w:t>
            </w:r>
            <w:r w:rsidRPr="00A03B1B">
              <w:rPr>
                <w:bCs/>
                <w:sz w:val="20"/>
                <w:szCs w:val="20"/>
                <w:lang w:val="pt-BR"/>
              </w:rPr>
              <w:t xml:space="preserve">represented by QSE </w:t>
            </w:r>
            <w:r w:rsidRPr="00A03B1B">
              <w:rPr>
                <w:bCs/>
                <w:i/>
                <w:sz w:val="20"/>
                <w:szCs w:val="20"/>
                <w:lang w:val="pt-BR"/>
              </w:rPr>
              <w:t>q</w:t>
            </w:r>
            <w:r w:rsidRPr="00A03B1B">
              <w:rPr>
                <w:bCs/>
                <w:sz w:val="20"/>
                <w:szCs w:val="20"/>
                <w:lang w:val="pt-BR"/>
              </w:rPr>
              <w:t xml:space="preserve"> for the 15-minute Settlement Interval.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2AF00476"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53DB2BDF" w14:textId="77777777" w:rsidR="00A03B1B" w:rsidRPr="00A03B1B" w:rsidRDefault="00A03B1B" w:rsidP="00A03B1B">
            <w:pPr>
              <w:spacing w:after="60"/>
              <w:rPr>
                <w:bCs/>
                <w:sz w:val="20"/>
                <w:szCs w:val="20"/>
                <w:lang w:val="pt-BR"/>
              </w:rPr>
            </w:pPr>
            <w:r w:rsidRPr="00A03B1B">
              <w:rPr>
                <w:bCs/>
                <w:sz w:val="20"/>
                <w:szCs w:val="20"/>
                <w:lang w:val="pt-BR"/>
              </w:rPr>
              <w:t>RTRRDQ</w:t>
            </w:r>
            <w:r w:rsidRPr="00A03B1B">
              <w:rPr>
                <w:i/>
                <w:iCs/>
                <w:sz w:val="20"/>
                <w:szCs w:val="20"/>
                <w:vertAlign w:val="subscript"/>
              </w:rPr>
              <w:t xml:space="preserve"> q, </w:t>
            </w:r>
            <w:r w:rsidRPr="00A03B1B">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1A2EE2E1"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3C2958D" w14:textId="77777777" w:rsidR="00A03B1B" w:rsidRPr="00A03B1B" w:rsidRDefault="00A03B1B" w:rsidP="00A03B1B">
            <w:pPr>
              <w:spacing w:after="60"/>
              <w:rPr>
                <w:bCs/>
                <w:sz w:val="20"/>
                <w:szCs w:val="20"/>
                <w:lang w:val="pt-BR"/>
              </w:rPr>
            </w:pPr>
            <w:r w:rsidRPr="00A03B1B">
              <w:rPr>
                <w:bCs/>
                <w:i/>
                <w:sz w:val="20"/>
                <w:szCs w:val="20"/>
                <w:lang w:val="pt-BR"/>
              </w:rPr>
              <w:t>Real-Time Responsive Reserve Derated Quantity</w:t>
            </w:r>
            <w:r w:rsidRPr="00A03B1B">
              <w:rPr>
                <w:iCs/>
                <w:sz w:val="20"/>
                <w:szCs w:val="20"/>
              </w:rPr>
              <w:t>—</w:t>
            </w:r>
            <w:r w:rsidRPr="00A03B1B">
              <w:rPr>
                <w:bCs/>
                <w:sz w:val="20"/>
                <w:szCs w:val="20"/>
                <w:lang w:val="pt-BR"/>
              </w:rPr>
              <w:t xml:space="preserve">The RRS quantity manually reduced by ERCOT for the Resource </w:t>
            </w:r>
            <w:r w:rsidRPr="00A03B1B">
              <w:rPr>
                <w:bCs/>
                <w:i/>
                <w:sz w:val="20"/>
                <w:szCs w:val="20"/>
                <w:lang w:val="pt-BR"/>
              </w:rPr>
              <w:t xml:space="preserve">r </w:t>
            </w:r>
            <w:r w:rsidRPr="00A03B1B">
              <w:rPr>
                <w:bCs/>
                <w:sz w:val="20"/>
                <w:szCs w:val="20"/>
                <w:lang w:val="pt-BR"/>
              </w:rPr>
              <w:t xml:space="preserve">represented by QSE </w:t>
            </w:r>
            <w:r w:rsidRPr="00A03B1B">
              <w:rPr>
                <w:bCs/>
                <w:i/>
                <w:sz w:val="20"/>
                <w:szCs w:val="20"/>
                <w:lang w:val="pt-BR"/>
              </w:rPr>
              <w:t>q</w:t>
            </w:r>
            <w:r w:rsidRPr="00A03B1B">
              <w:rPr>
                <w:bCs/>
                <w:sz w:val="20"/>
                <w:szCs w:val="20"/>
                <w:lang w:val="pt-BR"/>
              </w:rPr>
              <w:t xml:space="preserve"> for the 15-minute Settlement Interval.</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2BBCA687"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54E7EC39" w14:textId="77777777" w:rsidR="00A03B1B" w:rsidRPr="00A03B1B" w:rsidRDefault="00A03B1B" w:rsidP="00A03B1B">
            <w:pPr>
              <w:spacing w:after="60"/>
              <w:rPr>
                <w:bCs/>
                <w:sz w:val="20"/>
                <w:szCs w:val="20"/>
                <w:lang w:val="pt-BR"/>
              </w:rPr>
            </w:pPr>
            <w:r w:rsidRPr="00A03B1B">
              <w:rPr>
                <w:bCs/>
                <w:sz w:val="20"/>
                <w:szCs w:val="20"/>
                <w:lang w:val="pt-BR"/>
              </w:rPr>
              <w:t>RTECRDQ</w:t>
            </w:r>
            <w:r w:rsidRPr="00A03B1B">
              <w:rPr>
                <w:i/>
                <w:iCs/>
                <w:sz w:val="20"/>
                <w:szCs w:val="20"/>
                <w:vertAlign w:val="subscript"/>
              </w:rPr>
              <w:t xml:space="preserve"> q, </w:t>
            </w:r>
            <w:r w:rsidRPr="00A03B1B">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605E19E0"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1513980B" w14:textId="77777777" w:rsidR="00A03B1B" w:rsidRPr="00A03B1B" w:rsidRDefault="00A03B1B" w:rsidP="00A03B1B">
            <w:pPr>
              <w:spacing w:after="60"/>
              <w:rPr>
                <w:bCs/>
                <w:sz w:val="20"/>
                <w:szCs w:val="20"/>
                <w:lang w:val="pt-BR"/>
              </w:rPr>
            </w:pPr>
            <w:r w:rsidRPr="00A03B1B">
              <w:rPr>
                <w:bCs/>
                <w:i/>
                <w:sz w:val="20"/>
                <w:szCs w:val="20"/>
                <w:lang w:val="pt-BR"/>
              </w:rPr>
              <w:t>Real-Time ERCOT Contingency Reserve Service Derated Quantity</w:t>
            </w:r>
            <w:r w:rsidRPr="00A03B1B">
              <w:rPr>
                <w:iCs/>
                <w:sz w:val="20"/>
                <w:szCs w:val="20"/>
              </w:rPr>
              <w:t>—</w:t>
            </w:r>
            <w:r w:rsidRPr="00A03B1B">
              <w:rPr>
                <w:bCs/>
                <w:sz w:val="20"/>
                <w:szCs w:val="20"/>
                <w:lang w:val="pt-BR"/>
              </w:rPr>
              <w:t xml:space="preserve">The ECRS quantity manually reduced by ERCOT for the Resource </w:t>
            </w:r>
            <w:r w:rsidRPr="00A03B1B">
              <w:rPr>
                <w:bCs/>
                <w:i/>
                <w:sz w:val="20"/>
                <w:szCs w:val="20"/>
                <w:lang w:val="pt-BR"/>
              </w:rPr>
              <w:t xml:space="preserve">r </w:t>
            </w:r>
            <w:r w:rsidRPr="00A03B1B">
              <w:rPr>
                <w:bCs/>
                <w:sz w:val="20"/>
                <w:szCs w:val="20"/>
                <w:lang w:val="pt-BR"/>
              </w:rPr>
              <w:t xml:space="preserve">represented by QSE </w:t>
            </w:r>
            <w:r w:rsidRPr="00A03B1B">
              <w:rPr>
                <w:bCs/>
                <w:i/>
                <w:sz w:val="20"/>
                <w:szCs w:val="20"/>
                <w:lang w:val="pt-BR"/>
              </w:rPr>
              <w:t>q</w:t>
            </w:r>
            <w:r w:rsidRPr="00A03B1B">
              <w:rPr>
                <w:bCs/>
                <w:sz w:val="20"/>
                <w:szCs w:val="20"/>
                <w:lang w:val="pt-BR"/>
              </w:rPr>
              <w:t xml:space="preserve"> for the 15-minute Settlement Interval.  </w:t>
            </w:r>
            <w:r w:rsidRPr="00A03B1B">
              <w:rPr>
                <w:iCs/>
                <w:sz w:val="20"/>
                <w:szCs w:val="20"/>
              </w:rPr>
              <w:t xml:space="preserve">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3E00E7EA"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7F4D5C49" w14:textId="77777777" w:rsidR="00A03B1B" w:rsidRPr="00A03B1B" w:rsidRDefault="00A03B1B" w:rsidP="00A03B1B">
            <w:pPr>
              <w:spacing w:after="60"/>
              <w:rPr>
                <w:bCs/>
                <w:sz w:val="20"/>
                <w:szCs w:val="20"/>
                <w:lang w:val="pt-BR"/>
              </w:rPr>
            </w:pPr>
            <w:r w:rsidRPr="00A03B1B">
              <w:rPr>
                <w:bCs/>
                <w:sz w:val="20"/>
                <w:szCs w:val="20"/>
                <w:lang w:val="pt-BR"/>
              </w:rPr>
              <w:t>RTNSDQ</w:t>
            </w:r>
            <w:r w:rsidRPr="00A03B1B">
              <w:rPr>
                <w:i/>
                <w:iCs/>
                <w:sz w:val="20"/>
                <w:szCs w:val="20"/>
                <w:vertAlign w:val="subscript"/>
              </w:rPr>
              <w:t xml:space="preserve"> q, </w:t>
            </w:r>
            <w:r w:rsidRPr="00A03B1B">
              <w:rPr>
                <w:bCs/>
                <w:i/>
                <w:sz w:val="20"/>
                <w:szCs w:val="20"/>
                <w:vertAlign w:val="subscript"/>
                <w:lang w:val="pt-BR"/>
              </w:rPr>
              <w:t>r</w:t>
            </w:r>
          </w:p>
        </w:tc>
        <w:tc>
          <w:tcPr>
            <w:tcW w:w="395" w:type="pct"/>
            <w:tcBorders>
              <w:top w:val="single" w:sz="4" w:space="0" w:color="auto"/>
              <w:left w:val="single" w:sz="4" w:space="0" w:color="auto"/>
              <w:bottom w:val="single" w:sz="4" w:space="0" w:color="auto"/>
              <w:right w:val="single" w:sz="4" w:space="0" w:color="auto"/>
            </w:tcBorders>
            <w:hideMark/>
          </w:tcPr>
          <w:p w14:paraId="55DA5527" w14:textId="77777777" w:rsidR="00A03B1B" w:rsidRPr="00A03B1B" w:rsidRDefault="00A03B1B" w:rsidP="00A03B1B">
            <w:pPr>
              <w:spacing w:after="60"/>
              <w:rPr>
                <w:bCs/>
                <w:sz w:val="20"/>
                <w:szCs w:val="20"/>
                <w:lang w:val="pt-BR"/>
              </w:rPr>
            </w:pPr>
            <w:r w:rsidRPr="00A03B1B">
              <w:rPr>
                <w:bCs/>
                <w:sz w:val="20"/>
                <w:szCs w:val="20"/>
                <w:lang w:val="pt-BR"/>
              </w:rPr>
              <w:t>MW</w:t>
            </w:r>
          </w:p>
        </w:tc>
        <w:tc>
          <w:tcPr>
            <w:tcW w:w="3448" w:type="pct"/>
            <w:tcBorders>
              <w:top w:val="single" w:sz="4" w:space="0" w:color="auto"/>
              <w:left w:val="single" w:sz="4" w:space="0" w:color="auto"/>
              <w:bottom w:val="single" w:sz="4" w:space="0" w:color="auto"/>
              <w:right w:val="single" w:sz="4" w:space="0" w:color="auto"/>
            </w:tcBorders>
            <w:hideMark/>
          </w:tcPr>
          <w:p w14:paraId="3401A417" w14:textId="77777777" w:rsidR="00A03B1B" w:rsidRPr="00A03B1B" w:rsidRDefault="00A03B1B" w:rsidP="00A03B1B">
            <w:pPr>
              <w:spacing w:after="60"/>
              <w:rPr>
                <w:bCs/>
                <w:sz w:val="20"/>
                <w:szCs w:val="20"/>
                <w:lang w:val="pt-BR"/>
              </w:rPr>
            </w:pPr>
            <w:r w:rsidRPr="00A03B1B">
              <w:rPr>
                <w:bCs/>
                <w:i/>
                <w:sz w:val="20"/>
                <w:szCs w:val="20"/>
                <w:lang w:val="pt-BR"/>
              </w:rPr>
              <w:t>Real-Time Non-Spin Derated Quantity</w:t>
            </w:r>
            <w:r w:rsidRPr="00A03B1B">
              <w:rPr>
                <w:iCs/>
                <w:sz w:val="20"/>
                <w:szCs w:val="20"/>
              </w:rPr>
              <w:t>—</w:t>
            </w:r>
            <w:r w:rsidRPr="00A03B1B">
              <w:rPr>
                <w:bCs/>
                <w:sz w:val="20"/>
                <w:szCs w:val="20"/>
                <w:lang w:val="pt-BR"/>
              </w:rPr>
              <w:t xml:space="preserve">The Non-Spin quantity manually reduced by ERCOT for the Resource </w:t>
            </w:r>
            <w:r w:rsidRPr="00A03B1B">
              <w:rPr>
                <w:bCs/>
                <w:i/>
                <w:sz w:val="20"/>
                <w:szCs w:val="20"/>
                <w:lang w:val="pt-BR"/>
              </w:rPr>
              <w:t xml:space="preserve">r </w:t>
            </w:r>
            <w:r w:rsidRPr="00A03B1B">
              <w:rPr>
                <w:bCs/>
                <w:sz w:val="20"/>
                <w:szCs w:val="20"/>
                <w:lang w:val="pt-BR"/>
              </w:rPr>
              <w:t xml:space="preserve">represented by QSE </w:t>
            </w:r>
            <w:r w:rsidRPr="00A03B1B">
              <w:rPr>
                <w:bCs/>
                <w:i/>
                <w:sz w:val="20"/>
                <w:szCs w:val="20"/>
                <w:lang w:val="pt-BR"/>
              </w:rPr>
              <w:t>q</w:t>
            </w:r>
            <w:r w:rsidRPr="00A03B1B">
              <w:rPr>
                <w:bCs/>
                <w:sz w:val="20"/>
                <w:szCs w:val="20"/>
                <w:lang w:val="pt-BR"/>
              </w:rPr>
              <w:t xml:space="preserve"> for the 15-minute Settlement Interval.</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p>
        </w:tc>
      </w:tr>
      <w:tr w:rsidR="00A03B1B" w:rsidRPr="00A03B1B" w14:paraId="13361C87" w14:textId="77777777" w:rsidTr="00B31BB1">
        <w:trPr>
          <w:ins w:id="1517" w:author="ERCOT" w:date="2025-12-09T12:01:00Z"/>
        </w:trPr>
        <w:tc>
          <w:tcPr>
            <w:tcW w:w="1157" w:type="pct"/>
            <w:tcBorders>
              <w:top w:val="single" w:sz="4" w:space="0" w:color="auto"/>
              <w:left w:val="single" w:sz="4" w:space="0" w:color="auto"/>
              <w:bottom w:val="single" w:sz="4" w:space="0" w:color="auto"/>
              <w:right w:val="single" w:sz="4" w:space="0" w:color="auto"/>
            </w:tcBorders>
          </w:tcPr>
          <w:p w14:paraId="43CDC284" w14:textId="77777777" w:rsidR="00A03B1B" w:rsidRPr="00A03B1B" w:rsidRDefault="00A03B1B" w:rsidP="00A03B1B">
            <w:pPr>
              <w:spacing w:after="60"/>
              <w:rPr>
                <w:ins w:id="1518" w:author="ERCOT" w:date="2025-12-09T12:01:00Z"/>
                <w:i/>
                <w:sz w:val="20"/>
                <w:szCs w:val="20"/>
              </w:rPr>
            </w:pPr>
            <w:ins w:id="1519" w:author="ERCOT" w:date="2025-12-09T12:01:00Z">
              <w:r w:rsidRPr="00A03B1B">
                <w:rPr>
                  <w:bCs/>
                  <w:sz w:val="20"/>
                  <w:szCs w:val="20"/>
                  <w:lang w:val="pt-BR"/>
                </w:rPr>
                <w:t>RTDRRDQ</w:t>
              </w:r>
              <w:r w:rsidRPr="00A03B1B">
                <w:rPr>
                  <w:i/>
                  <w:iCs/>
                  <w:sz w:val="20"/>
                  <w:szCs w:val="20"/>
                  <w:vertAlign w:val="subscript"/>
                </w:rPr>
                <w:t xml:space="preserve"> q, </w:t>
              </w:r>
              <w:r w:rsidRPr="00A03B1B">
                <w:rPr>
                  <w:bCs/>
                  <w:i/>
                  <w:sz w:val="20"/>
                  <w:szCs w:val="20"/>
                  <w:vertAlign w:val="subscript"/>
                  <w:lang w:val="pt-BR"/>
                </w:rPr>
                <w:t>r</w:t>
              </w:r>
            </w:ins>
          </w:p>
        </w:tc>
        <w:tc>
          <w:tcPr>
            <w:tcW w:w="395" w:type="pct"/>
            <w:tcBorders>
              <w:top w:val="single" w:sz="4" w:space="0" w:color="auto"/>
              <w:left w:val="single" w:sz="4" w:space="0" w:color="auto"/>
              <w:bottom w:val="single" w:sz="4" w:space="0" w:color="auto"/>
              <w:right w:val="single" w:sz="4" w:space="0" w:color="auto"/>
            </w:tcBorders>
          </w:tcPr>
          <w:p w14:paraId="47AC18DF" w14:textId="77777777" w:rsidR="00A03B1B" w:rsidRPr="00A03B1B" w:rsidRDefault="00A03B1B" w:rsidP="00A03B1B">
            <w:pPr>
              <w:spacing w:after="60"/>
              <w:rPr>
                <w:ins w:id="1520" w:author="ERCOT" w:date="2025-12-09T12:01:00Z"/>
                <w:sz w:val="20"/>
                <w:szCs w:val="20"/>
              </w:rPr>
            </w:pPr>
            <w:ins w:id="1521" w:author="ERCOT" w:date="2025-12-09T12:01:00Z">
              <w:r w:rsidRPr="00A03B1B">
                <w:rPr>
                  <w:bCs/>
                  <w:sz w:val="20"/>
                  <w:szCs w:val="20"/>
                  <w:lang w:val="pt-BR"/>
                </w:rPr>
                <w:t>MW</w:t>
              </w:r>
            </w:ins>
          </w:p>
        </w:tc>
        <w:tc>
          <w:tcPr>
            <w:tcW w:w="3448" w:type="pct"/>
            <w:tcBorders>
              <w:top w:val="single" w:sz="4" w:space="0" w:color="auto"/>
              <w:left w:val="single" w:sz="4" w:space="0" w:color="auto"/>
              <w:bottom w:val="single" w:sz="4" w:space="0" w:color="auto"/>
              <w:right w:val="single" w:sz="4" w:space="0" w:color="auto"/>
            </w:tcBorders>
          </w:tcPr>
          <w:p w14:paraId="3042F177" w14:textId="77777777" w:rsidR="00A03B1B" w:rsidRPr="00A03B1B" w:rsidRDefault="00A03B1B" w:rsidP="00A03B1B">
            <w:pPr>
              <w:spacing w:after="60"/>
              <w:rPr>
                <w:ins w:id="1522" w:author="ERCOT" w:date="2025-12-09T12:01:00Z"/>
                <w:sz w:val="20"/>
                <w:szCs w:val="20"/>
              </w:rPr>
            </w:pPr>
            <w:ins w:id="1523" w:author="ERCOT" w:date="2025-12-09T12:01:00Z">
              <w:r w:rsidRPr="00A03B1B">
                <w:rPr>
                  <w:bCs/>
                  <w:i/>
                  <w:sz w:val="20"/>
                  <w:szCs w:val="20"/>
                  <w:lang w:val="pt-BR"/>
                </w:rPr>
                <w:t>Real-Time Dispatchable Reliability Reserve Service Derated Quantity</w:t>
              </w:r>
              <w:r w:rsidRPr="00A03B1B">
                <w:rPr>
                  <w:iCs/>
                  <w:sz w:val="20"/>
                  <w:szCs w:val="20"/>
                </w:rPr>
                <w:t>—</w:t>
              </w:r>
              <w:r w:rsidRPr="00A03B1B">
                <w:rPr>
                  <w:bCs/>
                  <w:sz w:val="20"/>
                  <w:szCs w:val="20"/>
                  <w:lang w:val="pt-BR"/>
                </w:rPr>
                <w:t xml:space="preserve">The DRRS quantity manually reduced by ERCOT for the Resource </w:t>
              </w:r>
              <w:r w:rsidRPr="00A03B1B">
                <w:rPr>
                  <w:bCs/>
                  <w:i/>
                  <w:sz w:val="20"/>
                  <w:szCs w:val="20"/>
                  <w:lang w:val="pt-BR"/>
                </w:rPr>
                <w:t xml:space="preserve">r </w:t>
              </w:r>
              <w:r w:rsidRPr="00A03B1B">
                <w:rPr>
                  <w:bCs/>
                  <w:sz w:val="20"/>
                  <w:szCs w:val="20"/>
                  <w:lang w:val="pt-BR"/>
                </w:rPr>
                <w:t xml:space="preserve">represented by QSE </w:t>
              </w:r>
              <w:r w:rsidRPr="00A03B1B">
                <w:rPr>
                  <w:bCs/>
                  <w:i/>
                  <w:sz w:val="20"/>
                  <w:szCs w:val="20"/>
                  <w:lang w:val="pt-BR"/>
                </w:rPr>
                <w:t>q</w:t>
              </w:r>
              <w:r w:rsidRPr="00A03B1B">
                <w:rPr>
                  <w:bCs/>
                  <w:sz w:val="20"/>
                  <w:szCs w:val="20"/>
                  <w:lang w:val="pt-BR"/>
                </w:rPr>
                <w:t xml:space="preserve"> for the 15-minute Settlement Interval.</w:t>
              </w:r>
              <w:r w:rsidRPr="00A03B1B">
                <w:rPr>
                  <w:iCs/>
                  <w:sz w:val="20"/>
                  <w:szCs w:val="20"/>
                </w:rPr>
                <w:t xml:space="preserve">  Where for a Combined Cycle Train, the Resource </w:t>
              </w:r>
              <w:r w:rsidRPr="00A03B1B">
                <w:rPr>
                  <w:i/>
                  <w:iCs/>
                  <w:sz w:val="20"/>
                  <w:szCs w:val="20"/>
                </w:rPr>
                <w:t xml:space="preserve">r </w:t>
              </w:r>
              <w:r w:rsidRPr="00A03B1B">
                <w:rPr>
                  <w:iCs/>
                  <w:sz w:val="20"/>
                  <w:szCs w:val="20"/>
                </w:rPr>
                <w:t>is the Combined Cycle Train.</w:t>
              </w:r>
            </w:ins>
          </w:p>
        </w:tc>
      </w:tr>
      <w:tr w:rsidR="00A03B1B" w:rsidRPr="00A03B1B" w14:paraId="7684690B" w14:textId="77777777" w:rsidTr="00B31BB1">
        <w:tc>
          <w:tcPr>
            <w:tcW w:w="1157" w:type="pct"/>
            <w:tcBorders>
              <w:top w:val="single" w:sz="4" w:space="0" w:color="auto"/>
              <w:left w:val="single" w:sz="4" w:space="0" w:color="auto"/>
              <w:bottom w:val="single" w:sz="4" w:space="0" w:color="auto"/>
              <w:right w:val="single" w:sz="4" w:space="0" w:color="auto"/>
            </w:tcBorders>
            <w:hideMark/>
          </w:tcPr>
          <w:p w14:paraId="1DF126A9" w14:textId="77777777" w:rsidR="00A03B1B" w:rsidRPr="00A03B1B" w:rsidRDefault="00A03B1B" w:rsidP="00A03B1B">
            <w:pPr>
              <w:spacing w:after="60"/>
              <w:rPr>
                <w:bCs/>
                <w:sz w:val="20"/>
                <w:szCs w:val="20"/>
                <w:lang w:val="pt-BR"/>
              </w:rPr>
            </w:pPr>
            <w:r w:rsidRPr="00A03B1B">
              <w:rPr>
                <w:i/>
                <w:sz w:val="20"/>
                <w:szCs w:val="20"/>
              </w:rPr>
              <w:t>q</w:t>
            </w:r>
          </w:p>
        </w:tc>
        <w:tc>
          <w:tcPr>
            <w:tcW w:w="395" w:type="pct"/>
            <w:tcBorders>
              <w:top w:val="single" w:sz="4" w:space="0" w:color="auto"/>
              <w:left w:val="single" w:sz="4" w:space="0" w:color="auto"/>
              <w:bottom w:val="single" w:sz="4" w:space="0" w:color="auto"/>
              <w:right w:val="single" w:sz="4" w:space="0" w:color="auto"/>
            </w:tcBorders>
            <w:hideMark/>
          </w:tcPr>
          <w:p w14:paraId="4764DD0A" w14:textId="77777777" w:rsidR="00A03B1B" w:rsidRPr="00A03B1B" w:rsidRDefault="00A03B1B" w:rsidP="00A03B1B">
            <w:pPr>
              <w:spacing w:after="60"/>
              <w:rPr>
                <w:bCs/>
                <w:sz w:val="20"/>
                <w:szCs w:val="20"/>
                <w:lang w:val="pt-BR"/>
              </w:rPr>
            </w:pPr>
            <w:r w:rsidRPr="00A03B1B">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03809297" w14:textId="77777777" w:rsidR="00A03B1B" w:rsidRPr="00A03B1B" w:rsidRDefault="00A03B1B" w:rsidP="00A03B1B">
            <w:pPr>
              <w:spacing w:after="60"/>
              <w:rPr>
                <w:bCs/>
                <w:i/>
                <w:sz w:val="20"/>
                <w:szCs w:val="20"/>
                <w:lang w:val="pt-BR"/>
              </w:rPr>
            </w:pPr>
            <w:r w:rsidRPr="00A03B1B">
              <w:rPr>
                <w:sz w:val="20"/>
                <w:szCs w:val="20"/>
              </w:rPr>
              <w:t>A QSE.</w:t>
            </w:r>
          </w:p>
        </w:tc>
      </w:tr>
      <w:tr w:rsidR="00A03B1B" w:rsidRPr="00A03B1B" w14:paraId="33983CC0" w14:textId="77777777" w:rsidTr="00B31BB1">
        <w:trPr>
          <w:trHeight w:val="89"/>
        </w:trPr>
        <w:tc>
          <w:tcPr>
            <w:tcW w:w="1157" w:type="pct"/>
            <w:tcBorders>
              <w:top w:val="single" w:sz="4" w:space="0" w:color="auto"/>
              <w:left w:val="single" w:sz="4" w:space="0" w:color="auto"/>
              <w:bottom w:val="single" w:sz="4" w:space="0" w:color="auto"/>
              <w:right w:val="single" w:sz="4" w:space="0" w:color="auto"/>
            </w:tcBorders>
            <w:hideMark/>
          </w:tcPr>
          <w:p w14:paraId="50BEC20E" w14:textId="77777777" w:rsidR="00A03B1B" w:rsidRPr="00A03B1B" w:rsidRDefault="00A03B1B" w:rsidP="00A03B1B">
            <w:pPr>
              <w:spacing w:after="60"/>
              <w:rPr>
                <w:i/>
                <w:sz w:val="20"/>
              </w:rPr>
            </w:pPr>
            <w:r w:rsidRPr="00A03B1B">
              <w:rPr>
                <w:i/>
                <w:sz w:val="20"/>
                <w:szCs w:val="20"/>
              </w:rPr>
              <w:t>r</w:t>
            </w:r>
          </w:p>
        </w:tc>
        <w:tc>
          <w:tcPr>
            <w:tcW w:w="395" w:type="pct"/>
            <w:tcBorders>
              <w:top w:val="single" w:sz="4" w:space="0" w:color="auto"/>
              <w:left w:val="single" w:sz="4" w:space="0" w:color="auto"/>
              <w:bottom w:val="single" w:sz="4" w:space="0" w:color="auto"/>
              <w:right w:val="single" w:sz="4" w:space="0" w:color="auto"/>
            </w:tcBorders>
            <w:hideMark/>
          </w:tcPr>
          <w:p w14:paraId="4127850D" w14:textId="77777777" w:rsidR="00A03B1B" w:rsidRPr="00A03B1B" w:rsidRDefault="00A03B1B" w:rsidP="00A03B1B">
            <w:pPr>
              <w:spacing w:after="60"/>
              <w:rPr>
                <w:sz w:val="20"/>
                <w:szCs w:val="20"/>
              </w:rPr>
            </w:pPr>
            <w:r w:rsidRPr="00A03B1B">
              <w:rPr>
                <w:sz w:val="20"/>
                <w:szCs w:val="20"/>
              </w:rPr>
              <w:t>none</w:t>
            </w:r>
          </w:p>
        </w:tc>
        <w:tc>
          <w:tcPr>
            <w:tcW w:w="3448" w:type="pct"/>
            <w:tcBorders>
              <w:top w:val="single" w:sz="4" w:space="0" w:color="auto"/>
              <w:left w:val="single" w:sz="4" w:space="0" w:color="auto"/>
              <w:bottom w:val="single" w:sz="4" w:space="0" w:color="auto"/>
              <w:right w:val="single" w:sz="4" w:space="0" w:color="auto"/>
            </w:tcBorders>
            <w:hideMark/>
          </w:tcPr>
          <w:p w14:paraId="24282821" w14:textId="77777777" w:rsidR="00A03B1B" w:rsidRPr="00A03B1B" w:rsidRDefault="00A03B1B" w:rsidP="00A03B1B">
            <w:pPr>
              <w:spacing w:after="60"/>
              <w:rPr>
                <w:sz w:val="20"/>
                <w:szCs w:val="20"/>
              </w:rPr>
            </w:pPr>
            <w:r w:rsidRPr="00A03B1B">
              <w:rPr>
                <w:sz w:val="20"/>
                <w:szCs w:val="20"/>
              </w:rPr>
              <w:t xml:space="preserve">A Resource. </w:t>
            </w:r>
          </w:p>
        </w:tc>
      </w:tr>
    </w:tbl>
    <w:p w14:paraId="725F6584" w14:textId="77777777" w:rsidR="00A03B1B" w:rsidRPr="00A03B1B" w:rsidRDefault="00A03B1B" w:rsidP="00A03B1B">
      <w:pPr>
        <w:rPr>
          <w:rFonts w:eastAsia="SimSun"/>
        </w:rPr>
      </w:pPr>
    </w:p>
    <w:p w14:paraId="50C67C01" w14:textId="77777777" w:rsidR="00A03B1B" w:rsidRPr="00A03B1B" w:rsidRDefault="00A03B1B" w:rsidP="00A03B1B">
      <w:pPr>
        <w:keepNext/>
        <w:widowControl w:val="0"/>
        <w:tabs>
          <w:tab w:val="left" w:pos="1296"/>
        </w:tabs>
        <w:spacing w:before="480" w:after="240"/>
        <w:outlineLvl w:val="3"/>
        <w:rPr>
          <w:b/>
          <w:bCs/>
          <w:snapToGrid w:val="0"/>
          <w:szCs w:val="20"/>
        </w:rPr>
      </w:pPr>
      <w:bookmarkStart w:id="1524" w:name="_Toc214879038"/>
      <w:r w:rsidRPr="00A03B1B">
        <w:rPr>
          <w:b/>
          <w:snapToGrid w:val="0"/>
          <w:szCs w:val="20"/>
        </w:rPr>
        <w:t>6.7.2.</w:t>
      </w:r>
      <w:ins w:id="1525" w:author="ERCOT" w:date="2025-12-09T12:01:00Z">
        <w:r w:rsidRPr="00A03B1B">
          <w:rPr>
            <w:b/>
            <w:snapToGrid w:val="0"/>
            <w:szCs w:val="20"/>
          </w:rPr>
          <w:t>9</w:t>
        </w:r>
      </w:ins>
      <w:del w:id="1526" w:author="ERCOT" w:date="2025-12-09T12:01:00Z">
        <w:r w:rsidRPr="00A03B1B" w:rsidDel="00A85AD1">
          <w:rPr>
            <w:b/>
            <w:snapToGrid w:val="0"/>
            <w:szCs w:val="20"/>
          </w:rPr>
          <w:delText>8</w:delText>
        </w:r>
      </w:del>
      <w:r w:rsidRPr="00A03B1B">
        <w:rPr>
          <w:b/>
          <w:snapToGrid w:val="0"/>
          <w:szCs w:val="20"/>
        </w:rPr>
        <w:tab/>
        <w:t>Real-Time Derated Ancillary Service Capability Charge</w:t>
      </w:r>
      <w:bookmarkEnd w:id="1524"/>
    </w:p>
    <w:p w14:paraId="6990005D" w14:textId="77777777" w:rsidR="00A03B1B" w:rsidRPr="00A03B1B" w:rsidRDefault="00A03B1B" w:rsidP="00A03B1B">
      <w:pPr>
        <w:spacing w:after="240"/>
        <w:ind w:left="720" w:hanging="720"/>
        <w:rPr>
          <w:iCs/>
          <w:szCs w:val="20"/>
        </w:rPr>
      </w:pPr>
      <w:r w:rsidRPr="00A03B1B">
        <w:rPr>
          <w:iCs/>
          <w:szCs w:val="20"/>
        </w:rPr>
        <w:t>(1)</w:t>
      </w:r>
      <w:r w:rsidRPr="00A03B1B">
        <w:rPr>
          <w:iCs/>
          <w:szCs w:val="20"/>
        </w:rPr>
        <w:tab/>
        <w:t>The total cost for Real-Time derated Ancillary Service payments is allocated to QSEs representing Load based on Load Ratio Share (LRS).  The Real-Time derated Ancillary Service Payment allocations to each QSE for a given 15-minute Settlement Interval are calculated as follows:</w:t>
      </w:r>
    </w:p>
    <w:p w14:paraId="546ACCFF" w14:textId="77777777" w:rsidR="00A03B1B" w:rsidRPr="00A03B1B" w:rsidRDefault="00A03B1B" w:rsidP="00A03B1B">
      <w:pPr>
        <w:spacing w:after="240"/>
        <w:ind w:left="1440"/>
        <w:rPr>
          <w:iCs/>
          <w:szCs w:val="20"/>
        </w:rPr>
      </w:pPr>
      <w:r w:rsidRPr="00A03B1B">
        <w:rPr>
          <w:iCs/>
          <w:szCs w:val="20"/>
        </w:rPr>
        <w:t xml:space="preserve">LARTDASAMT </w:t>
      </w:r>
      <w:r w:rsidRPr="00A03B1B">
        <w:rPr>
          <w:i/>
          <w:iCs/>
          <w:szCs w:val="20"/>
          <w:vertAlign w:val="subscript"/>
        </w:rPr>
        <w:t>q</w:t>
      </w:r>
      <w:r w:rsidRPr="00A03B1B">
        <w:rPr>
          <w:iCs/>
          <w:szCs w:val="20"/>
        </w:rPr>
        <w:t xml:space="preserve"> =</w:t>
      </w:r>
      <w:r w:rsidRPr="00A03B1B">
        <w:rPr>
          <w:iCs/>
          <w:szCs w:val="20"/>
        </w:rPr>
        <w:tab/>
        <w:t xml:space="preserve">(-1) * RTDASAMTTOT * LRS </w:t>
      </w:r>
      <w:r w:rsidRPr="00A03B1B">
        <w:rPr>
          <w:i/>
          <w:iCs/>
          <w:szCs w:val="20"/>
          <w:vertAlign w:val="subscript"/>
        </w:rPr>
        <w:t>q</w:t>
      </w:r>
    </w:p>
    <w:p w14:paraId="20472AFB" w14:textId="77777777" w:rsidR="00A03B1B" w:rsidRPr="00A03B1B" w:rsidRDefault="00A03B1B" w:rsidP="00A03B1B">
      <w:pPr>
        <w:spacing w:after="240"/>
        <w:ind w:left="720" w:hanging="720"/>
        <w:rPr>
          <w:iCs/>
          <w:szCs w:val="20"/>
        </w:rPr>
      </w:pPr>
      <w:r w:rsidRPr="00A03B1B">
        <w:rPr>
          <w:iCs/>
          <w:szCs w:val="20"/>
        </w:rPr>
        <w:tab/>
        <w:t>Where:</w:t>
      </w:r>
    </w:p>
    <w:p w14:paraId="65489894" w14:textId="77777777" w:rsidR="00A03B1B" w:rsidRPr="00A03B1B" w:rsidRDefault="00A03B1B" w:rsidP="00A03B1B">
      <w:pPr>
        <w:spacing w:after="240"/>
        <w:ind w:left="720" w:firstLine="720"/>
        <w:rPr>
          <w:bCs/>
          <w:i/>
          <w:iCs/>
          <w:szCs w:val="20"/>
          <w:vertAlign w:val="subscript"/>
          <w:lang w:val="es-ES"/>
        </w:rPr>
      </w:pPr>
      <w:r w:rsidRPr="00A03B1B">
        <w:rPr>
          <w:iCs/>
          <w:szCs w:val="20"/>
        </w:rPr>
        <w:t xml:space="preserve">RTDASAMTTOT = </w:t>
      </w:r>
      <w:r w:rsidRPr="00A03B1B">
        <w:rPr>
          <w:iCs/>
          <w:position w:val="-22"/>
        </w:rPr>
        <w:object w:dxaOrig="150" w:dyaOrig="285" w14:anchorId="4EC9A54F">
          <v:shape id="_x0000_i1132" type="#_x0000_t75" style="width:12pt;height:24pt" o:ole="">
            <v:imagedata r:id="rId156" o:title=""/>
          </v:shape>
          <o:OLEObject Type="Embed" ProgID="Equation.3" ShapeID="_x0000_i1132" DrawAspect="Content" ObjectID="_1831214134" r:id="rId157"/>
        </w:object>
      </w:r>
      <w:r w:rsidRPr="00A03B1B">
        <w:rPr>
          <w:iCs/>
          <w:szCs w:val="20"/>
        </w:rPr>
        <w:t xml:space="preserve"> </w:t>
      </w:r>
      <w:r w:rsidRPr="00A03B1B">
        <w:rPr>
          <w:bCs/>
          <w:iCs/>
          <w:szCs w:val="20"/>
          <w:lang w:val="pt-BR"/>
        </w:rPr>
        <w:t xml:space="preserve">RTDASAMT </w:t>
      </w:r>
      <w:r w:rsidRPr="00A03B1B">
        <w:rPr>
          <w:bCs/>
          <w:i/>
          <w:iCs/>
          <w:szCs w:val="20"/>
          <w:vertAlign w:val="subscript"/>
          <w:lang w:val="es-ES"/>
        </w:rPr>
        <w:t>q</w:t>
      </w:r>
    </w:p>
    <w:p w14:paraId="2D1244DA" w14:textId="77777777" w:rsidR="00A03B1B" w:rsidRPr="00A03B1B" w:rsidRDefault="00A03B1B" w:rsidP="00A03B1B">
      <w:pPr>
        <w:ind w:left="720" w:hanging="720"/>
        <w:rPr>
          <w:iCs/>
        </w:rPr>
      </w:pPr>
      <w:r w:rsidRPr="00A03B1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3"/>
        <w:gridCol w:w="722"/>
        <w:gridCol w:w="6455"/>
      </w:tblGrid>
      <w:tr w:rsidR="00A03B1B" w:rsidRPr="00A03B1B" w14:paraId="5CAC7D12" w14:textId="77777777" w:rsidTr="00B31BB1">
        <w:tc>
          <w:tcPr>
            <w:tcW w:w="1162" w:type="pct"/>
            <w:tcBorders>
              <w:top w:val="single" w:sz="4" w:space="0" w:color="auto"/>
              <w:left w:val="single" w:sz="4" w:space="0" w:color="auto"/>
              <w:bottom w:val="single" w:sz="4" w:space="0" w:color="auto"/>
              <w:right w:val="single" w:sz="4" w:space="0" w:color="auto"/>
            </w:tcBorders>
            <w:hideMark/>
          </w:tcPr>
          <w:p w14:paraId="30E825EE" w14:textId="77777777" w:rsidR="00A03B1B" w:rsidRPr="00A03B1B" w:rsidRDefault="00A03B1B" w:rsidP="00A03B1B">
            <w:pPr>
              <w:spacing w:after="240"/>
              <w:rPr>
                <w:b/>
                <w:iCs/>
                <w:sz w:val="20"/>
                <w:szCs w:val="20"/>
              </w:rPr>
            </w:pPr>
            <w:r w:rsidRPr="00A03B1B">
              <w:rPr>
                <w:b/>
                <w:iCs/>
                <w:sz w:val="20"/>
                <w:szCs w:val="20"/>
              </w:rPr>
              <w:t>Variable</w:t>
            </w:r>
          </w:p>
        </w:tc>
        <w:tc>
          <w:tcPr>
            <w:tcW w:w="386" w:type="pct"/>
            <w:tcBorders>
              <w:top w:val="single" w:sz="4" w:space="0" w:color="auto"/>
              <w:left w:val="single" w:sz="4" w:space="0" w:color="auto"/>
              <w:bottom w:val="single" w:sz="4" w:space="0" w:color="auto"/>
              <w:right w:val="single" w:sz="4" w:space="0" w:color="auto"/>
            </w:tcBorders>
            <w:hideMark/>
          </w:tcPr>
          <w:p w14:paraId="5503E0EB" w14:textId="77777777" w:rsidR="00A03B1B" w:rsidRPr="00A03B1B" w:rsidRDefault="00A03B1B" w:rsidP="00A03B1B">
            <w:pPr>
              <w:spacing w:after="240"/>
              <w:rPr>
                <w:b/>
                <w:iCs/>
                <w:sz w:val="20"/>
                <w:szCs w:val="20"/>
              </w:rPr>
            </w:pPr>
            <w:r w:rsidRPr="00A03B1B">
              <w:rPr>
                <w:b/>
                <w:iCs/>
                <w:sz w:val="20"/>
                <w:szCs w:val="20"/>
              </w:rPr>
              <w:t>Unit</w:t>
            </w:r>
          </w:p>
        </w:tc>
        <w:tc>
          <w:tcPr>
            <w:tcW w:w="3452" w:type="pct"/>
            <w:tcBorders>
              <w:top w:val="single" w:sz="4" w:space="0" w:color="auto"/>
              <w:left w:val="single" w:sz="4" w:space="0" w:color="auto"/>
              <w:bottom w:val="single" w:sz="4" w:space="0" w:color="auto"/>
              <w:right w:val="single" w:sz="4" w:space="0" w:color="auto"/>
            </w:tcBorders>
            <w:hideMark/>
          </w:tcPr>
          <w:p w14:paraId="10D87FD3" w14:textId="77777777" w:rsidR="00A03B1B" w:rsidRPr="00A03B1B" w:rsidRDefault="00A03B1B" w:rsidP="00A03B1B">
            <w:pPr>
              <w:spacing w:after="240"/>
              <w:rPr>
                <w:b/>
                <w:iCs/>
                <w:sz w:val="20"/>
                <w:szCs w:val="20"/>
              </w:rPr>
            </w:pPr>
            <w:r w:rsidRPr="00A03B1B">
              <w:rPr>
                <w:b/>
                <w:iCs/>
                <w:sz w:val="20"/>
                <w:szCs w:val="20"/>
              </w:rPr>
              <w:t>Description</w:t>
            </w:r>
          </w:p>
        </w:tc>
      </w:tr>
      <w:tr w:rsidR="00A03B1B" w:rsidRPr="00A03B1B" w14:paraId="377962C1" w14:textId="77777777" w:rsidTr="00B31BB1">
        <w:tc>
          <w:tcPr>
            <w:tcW w:w="1162" w:type="pct"/>
            <w:tcBorders>
              <w:top w:val="single" w:sz="4" w:space="0" w:color="auto"/>
              <w:left w:val="single" w:sz="4" w:space="0" w:color="auto"/>
              <w:bottom w:val="single" w:sz="4" w:space="0" w:color="auto"/>
              <w:right w:val="single" w:sz="4" w:space="0" w:color="auto"/>
            </w:tcBorders>
            <w:hideMark/>
          </w:tcPr>
          <w:p w14:paraId="6046F6F3" w14:textId="77777777" w:rsidR="00A03B1B" w:rsidRPr="00A03B1B" w:rsidRDefault="00A03B1B" w:rsidP="00A03B1B">
            <w:pPr>
              <w:spacing w:after="60"/>
              <w:rPr>
                <w:iCs/>
                <w:sz w:val="20"/>
                <w:szCs w:val="20"/>
              </w:rPr>
            </w:pPr>
            <w:r w:rsidRPr="00A03B1B">
              <w:rPr>
                <w:bCs/>
                <w:sz w:val="20"/>
                <w:szCs w:val="20"/>
                <w:lang w:val="pt-BR"/>
              </w:rPr>
              <w:lastRenderedPageBreak/>
              <w:t>LARTDASAMT</w:t>
            </w:r>
            <w:r w:rsidRPr="00A03B1B">
              <w:rPr>
                <w:bCs/>
                <w:szCs w:val="20"/>
                <w:lang w:val="pt-BR"/>
              </w:rPr>
              <w:t xml:space="preserve"> </w:t>
            </w:r>
            <w:r w:rsidRPr="00A03B1B">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1D7CB932" w14:textId="77777777" w:rsidR="00A03B1B" w:rsidRPr="00A03B1B" w:rsidRDefault="00A03B1B" w:rsidP="00A03B1B">
            <w:pPr>
              <w:spacing w:after="60"/>
              <w:rPr>
                <w:iCs/>
                <w:sz w:val="20"/>
                <w:szCs w:val="20"/>
              </w:rPr>
            </w:pPr>
            <w:r w:rsidRPr="00A03B1B">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54D982BD" w14:textId="77777777" w:rsidR="00A03B1B" w:rsidRPr="00A03B1B" w:rsidRDefault="00A03B1B" w:rsidP="00A03B1B">
            <w:pPr>
              <w:spacing w:after="60"/>
              <w:rPr>
                <w:iCs/>
                <w:sz w:val="20"/>
                <w:szCs w:val="20"/>
              </w:rPr>
            </w:pPr>
            <w:r w:rsidRPr="00A03B1B">
              <w:rPr>
                <w:i/>
                <w:iCs/>
                <w:sz w:val="20"/>
                <w:szCs w:val="20"/>
              </w:rPr>
              <w:t>Load Allocated Real-Time Derated Ancillary Service Amount per QSE</w:t>
            </w:r>
            <w:r w:rsidRPr="00A03B1B">
              <w:rPr>
                <w:iCs/>
                <w:sz w:val="20"/>
                <w:szCs w:val="20"/>
              </w:rPr>
              <w:t xml:space="preserve">—The charge to QSE </w:t>
            </w:r>
            <w:r w:rsidRPr="00A03B1B">
              <w:rPr>
                <w:i/>
                <w:iCs/>
                <w:sz w:val="20"/>
                <w:szCs w:val="20"/>
              </w:rPr>
              <w:t>q</w:t>
            </w:r>
            <w:r w:rsidRPr="00A03B1B">
              <w:rPr>
                <w:iCs/>
                <w:sz w:val="20"/>
                <w:szCs w:val="20"/>
              </w:rPr>
              <w:t xml:space="preserve"> due to a manual reduction of Ancillary Services to be awarded for the 15-minute Settlement Interval.</w:t>
            </w:r>
          </w:p>
        </w:tc>
      </w:tr>
      <w:tr w:rsidR="00A03B1B" w:rsidRPr="00A03B1B" w14:paraId="07446CE7" w14:textId="77777777" w:rsidTr="00B31BB1">
        <w:tc>
          <w:tcPr>
            <w:tcW w:w="1162" w:type="pct"/>
            <w:tcBorders>
              <w:top w:val="single" w:sz="4" w:space="0" w:color="auto"/>
              <w:left w:val="single" w:sz="4" w:space="0" w:color="auto"/>
              <w:bottom w:val="single" w:sz="4" w:space="0" w:color="auto"/>
              <w:right w:val="single" w:sz="4" w:space="0" w:color="auto"/>
            </w:tcBorders>
            <w:hideMark/>
          </w:tcPr>
          <w:p w14:paraId="46CE54A3" w14:textId="77777777" w:rsidR="00A03B1B" w:rsidRPr="00A03B1B" w:rsidRDefault="00A03B1B" w:rsidP="00A03B1B">
            <w:pPr>
              <w:spacing w:after="60"/>
              <w:rPr>
                <w:iCs/>
                <w:sz w:val="20"/>
                <w:szCs w:val="20"/>
              </w:rPr>
            </w:pPr>
            <w:r w:rsidRPr="00A03B1B">
              <w:rPr>
                <w:bCs/>
                <w:sz w:val="20"/>
                <w:szCs w:val="20"/>
                <w:lang w:val="pt-BR"/>
              </w:rPr>
              <w:t>RTDASAMTTOT</w:t>
            </w:r>
          </w:p>
        </w:tc>
        <w:tc>
          <w:tcPr>
            <w:tcW w:w="386" w:type="pct"/>
            <w:tcBorders>
              <w:top w:val="single" w:sz="4" w:space="0" w:color="auto"/>
              <w:left w:val="single" w:sz="4" w:space="0" w:color="auto"/>
              <w:bottom w:val="single" w:sz="4" w:space="0" w:color="auto"/>
              <w:right w:val="single" w:sz="4" w:space="0" w:color="auto"/>
            </w:tcBorders>
            <w:hideMark/>
          </w:tcPr>
          <w:p w14:paraId="7491D8D6" w14:textId="77777777" w:rsidR="00A03B1B" w:rsidRPr="00A03B1B" w:rsidRDefault="00A03B1B" w:rsidP="00A03B1B">
            <w:pPr>
              <w:spacing w:after="60"/>
              <w:rPr>
                <w:iCs/>
                <w:sz w:val="20"/>
                <w:szCs w:val="20"/>
              </w:rPr>
            </w:pPr>
            <w:r w:rsidRPr="00A03B1B">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1A3891F7" w14:textId="77777777" w:rsidR="00A03B1B" w:rsidRPr="00A03B1B" w:rsidRDefault="00A03B1B" w:rsidP="00A03B1B">
            <w:pPr>
              <w:spacing w:after="60"/>
              <w:rPr>
                <w:i/>
                <w:iCs/>
                <w:sz w:val="20"/>
                <w:szCs w:val="20"/>
              </w:rPr>
            </w:pPr>
            <w:r w:rsidRPr="00A03B1B">
              <w:rPr>
                <w:i/>
                <w:iCs/>
                <w:sz w:val="20"/>
                <w:szCs w:val="20"/>
              </w:rPr>
              <w:t>Real-Time Derated Ancillary Service Amount Total</w:t>
            </w:r>
            <w:r w:rsidRPr="00A03B1B">
              <w:rPr>
                <w:iCs/>
                <w:sz w:val="20"/>
                <w:szCs w:val="20"/>
              </w:rPr>
              <w:t>—The total of all payments to all QSEs for amounts recoverable due to an ERCOT issued manual reduction of Ancillary Services to be awarded for the 15-minute Settlement Interval.</w:t>
            </w:r>
          </w:p>
        </w:tc>
      </w:tr>
      <w:tr w:rsidR="00A03B1B" w:rsidRPr="00A03B1B" w14:paraId="2D7D07C6" w14:textId="77777777" w:rsidTr="00B31BB1">
        <w:tc>
          <w:tcPr>
            <w:tcW w:w="1162" w:type="pct"/>
            <w:tcBorders>
              <w:top w:val="single" w:sz="4" w:space="0" w:color="auto"/>
              <w:left w:val="single" w:sz="4" w:space="0" w:color="auto"/>
              <w:bottom w:val="single" w:sz="4" w:space="0" w:color="auto"/>
              <w:right w:val="single" w:sz="4" w:space="0" w:color="auto"/>
            </w:tcBorders>
            <w:hideMark/>
          </w:tcPr>
          <w:p w14:paraId="671287EC" w14:textId="77777777" w:rsidR="00A03B1B" w:rsidRPr="00A03B1B" w:rsidRDefault="00A03B1B" w:rsidP="00A03B1B">
            <w:pPr>
              <w:spacing w:after="60"/>
              <w:rPr>
                <w:bCs/>
                <w:sz w:val="20"/>
                <w:szCs w:val="20"/>
                <w:lang w:val="pt-BR"/>
              </w:rPr>
            </w:pPr>
            <w:r w:rsidRPr="00A03B1B">
              <w:rPr>
                <w:bCs/>
                <w:sz w:val="20"/>
                <w:szCs w:val="20"/>
                <w:lang w:val="pt-BR"/>
              </w:rPr>
              <w:t>RTDASAMT</w:t>
            </w:r>
            <w:r w:rsidRPr="00A03B1B">
              <w:rPr>
                <w:bCs/>
                <w:szCs w:val="20"/>
                <w:lang w:val="pt-BR"/>
              </w:rPr>
              <w:t xml:space="preserve"> </w:t>
            </w:r>
            <w:r w:rsidRPr="00A03B1B">
              <w:rPr>
                <w:i/>
                <w:iCs/>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4CF556CE" w14:textId="77777777" w:rsidR="00A03B1B" w:rsidRPr="00A03B1B" w:rsidRDefault="00A03B1B" w:rsidP="00A03B1B">
            <w:pPr>
              <w:spacing w:after="60"/>
              <w:rPr>
                <w:iCs/>
                <w:sz w:val="20"/>
              </w:rPr>
            </w:pPr>
            <w:r w:rsidRPr="00A03B1B">
              <w:rPr>
                <w:iCs/>
                <w:sz w:val="20"/>
                <w:szCs w:val="20"/>
              </w:rPr>
              <w:t>$</w:t>
            </w:r>
          </w:p>
        </w:tc>
        <w:tc>
          <w:tcPr>
            <w:tcW w:w="3452" w:type="pct"/>
            <w:tcBorders>
              <w:top w:val="single" w:sz="4" w:space="0" w:color="auto"/>
              <w:left w:val="single" w:sz="4" w:space="0" w:color="auto"/>
              <w:bottom w:val="single" w:sz="4" w:space="0" w:color="auto"/>
              <w:right w:val="single" w:sz="4" w:space="0" w:color="auto"/>
            </w:tcBorders>
            <w:hideMark/>
          </w:tcPr>
          <w:p w14:paraId="7B0FF027" w14:textId="77777777" w:rsidR="00A03B1B" w:rsidRPr="00A03B1B" w:rsidRDefault="00A03B1B" w:rsidP="00A03B1B">
            <w:pPr>
              <w:spacing w:after="60"/>
              <w:rPr>
                <w:i/>
                <w:iCs/>
                <w:sz w:val="20"/>
                <w:szCs w:val="20"/>
              </w:rPr>
            </w:pPr>
            <w:r w:rsidRPr="00A03B1B">
              <w:rPr>
                <w:i/>
                <w:iCs/>
                <w:sz w:val="20"/>
                <w:szCs w:val="20"/>
              </w:rPr>
              <w:t>Real-Time Derated Ancillary Service Amount</w:t>
            </w:r>
            <w:r w:rsidRPr="00A03B1B">
              <w:rPr>
                <w:iCs/>
                <w:sz w:val="20"/>
                <w:szCs w:val="20"/>
              </w:rPr>
              <w:t xml:space="preserve">—The payment to QSE </w:t>
            </w:r>
            <w:r w:rsidRPr="00A03B1B">
              <w:rPr>
                <w:i/>
                <w:iCs/>
                <w:sz w:val="20"/>
                <w:szCs w:val="20"/>
              </w:rPr>
              <w:t>q</w:t>
            </w:r>
            <w:r w:rsidRPr="00A03B1B">
              <w:rPr>
                <w:iCs/>
                <w:sz w:val="20"/>
                <w:szCs w:val="20"/>
              </w:rPr>
              <w:t xml:space="preserve"> for </w:t>
            </w:r>
            <w:proofErr w:type="gramStart"/>
            <w:r w:rsidRPr="00A03B1B">
              <w:rPr>
                <w:iCs/>
                <w:sz w:val="20"/>
                <w:szCs w:val="20"/>
              </w:rPr>
              <w:t>amounts recoverable</w:t>
            </w:r>
            <w:proofErr w:type="gramEnd"/>
            <w:r w:rsidRPr="00A03B1B">
              <w:rPr>
                <w:iCs/>
                <w:sz w:val="20"/>
                <w:szCs w:val="20"/>
              </w:rPr>
              <w:t xml:space="preserve"> due to an ERCOT issued manual reduction of Ancillary Services to be awarded for the 15-minute Settlement Interval.</w:t>
            </w:r>
          </w:p>
        </w:tc>
      </w:tr>
      <w:tr w:rsidR="00A03B1B" w:rsidRPr="00A03B1B" w14:paraId="036BF283" w14:textId="77777777" w:rsidTr="00B31BB1">
        <w:tc>
          <w:tcPr>
            <w:tcW w:w="1162" w:type="pct"/>
            <w:tcBorders>
              <w:top w:val="single" w:sz="4" w:space="0" w:color="auto"/>
              <w:left w:val="single" w:sz="4" w:space="0" w:color="auto"/>
              <w:bottom w:val="single" w:sz="4" w:space="0" w:color="auto"/>
              <w:right w:val="single" w:sz="4" w:space="0" w:color="auto"/>
            </w:tcBorders>
            <w:hideMark/>
          </w:tcPr>
          <w:p w14:paraId="309FF74B" w14:textId="77777777" w:rsidR="00A03B1B" w:rsidRPr="00A03B1B" w:rsidRDefault="00A03B1B" w:rsidP="00A03B1B">
            <w:pPr>
              <w:spacing w:after="60"/>
              <w:rPr>
                <w:bCs/>
                <w:sz w:val="20"/>
                <w:szCs w:val="20"/>
                <w:lang w:val="pt-BR"/>
              </w:rPr>
            </w:pPr>
            <w:r w:rsidRPr="00A03B1B">
              <w:rPr>
                <w:sz w:val="20"/>
                <w:szCs w:val="20"/>
              </w:rPr>
              <w:t>LRS</w:t>
            </w:r>
            <w:r w:rsidRPr="00A03B1B">
              <w:rPr>
                <w:sz w:val="20"/>
                <w:szCs w:val="20"/>
                <w:vertAlign w:val="subscript"/>
              </w:rPr>
              <w:t xml:space="preserve"> </w:t>
            </w:r>
            <w:r w:rsidRPr="00A03B1B">
              <w:rPr>
                <w:i/>
                <w:sz w:val="20"/>
                <w:szCs w:val="20"/>
                <w:vertAlign w:val="subscript"/>
              </w:rPr>
              <w:t>q</w:t>
            </w:r>
          </w:p>
        </w:tc>
        <w:tc>
          <w:tcPr>
            <w:tcW w:w="386" w:type="pct"/>
            <w:tcBorders>
              <w:top w:val="single" w:sz="4" w:space="0" w:color="auto"/>
              <w:left w:val="single" w:sz="4" w:space="0" w:color="auto"/>
              <w:bottom w:val="single" w:sz="4" w:space="0" w:color="auto"/>
              <w:right w:val="single" w:sz="4" w:space="0" w:color="auto"/>
            </w:tcBorders>
            <w:hideMark/>
          </w:tcPr>
          <w:p w14:paraId="03DED337" w14:textId="77777777" w:rsidR="00A03B1B" w:rsidRPr="00A03B1B" w:rsidRDefault="00A03B1B" w:rsidP="00A03B1B">
            <w:pPr>
              <w:spacing w:after="60"/>
              <w:rPr>
                <w:iCs/>
                <w:sz w:val="20"/>
                <w:szCs w:val="20"/>
              </w:rPr>
            </w:pPr>
            <w:r w:rsidRPr="00A03B1B">
              <w:rPr>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165985BA" w14:textId="77777777" w:rsidR="00A03B1B" w:rsidRPr="00A03B1B" w:rsidRDefault="00A03B1B" w:rsidP="00A03B1B">
            <w:pPr>
              <w:spacing w:after="60"/>
              <w:rPr>
                <w:i/>
                <w:iCs/>
                <w:sz w:val="20"/>
                <w:szCs w:val="20"/>
              </w:rPr>
            </w:pPr>
            <w:r w:rsidRPr="00A03B1B">
              <w:rPr>
                <w:i/>
                <w:sz w:val="20"/>
                <w:szCs w:val="20"/>
              </w:rPr>
              <w:t>Load Ratio Share per QSE</w:t>
            </w:r>
            <w:r w:rsidRPr="00A03B1B">
              <w:rPr>
                <w:sz w:val="20"/>
                <w:szCs w:val="20"/>
              </w:rPr>
              <w:t xml:space="preserve">—The LRS as defined in Section 6.6.2.2, QSE Load Ratio Share for a 15-Minute Settlement Interval, for QSE </w:t>
            </w:r>
            <w:r w:rsidRPr="00A03B1B">
              <w:rPr>
                <w:i/>
                <w:sz w:val="20"/>
                <w:szCs w:val="20"/>
              </w:rPr>
              <w:t>q</w:t>
            </w:r>
            <w:r w:rsidRPr="00A03B1B">
              <w:rPr>
                <w:sz w:val="20"/>
                <w:szCs w:val="20"/>
              </w:rPr>
              <w:t xml:space="preserve"> for the 15-minute Settlement Interval.</w:t>
            </w:r>
          </w:p>
        </w:tc>
      </w:tr>
      <w:tr w:rsidR="00A03B1B" w:rsidRPr="00A03B1B" w14:paraId="7AECAEB5" w14:textId="77777777" w:rsidTr="00B31BB1">
        <w:tc>
          <w:tcPr>
            <w:tcW w:w="1162" w:type="pct"/>
            <w:tcBorders>
              <w:top w:val="single" w:sz="4" w:space="0" w:color="auto"/>
              <w:left w:val="single" w:sz="4" w:space="0" w:color="auto"/>
              <w:bottom w:val="single" w:sz="4" w:space="0" w:color="auto"/>
              <w:right w:val="single" w:sz="4" w:space="0" w:color="auto"/>
            </w:tcBorders>
            <w:hideMark/>
          </w:tcPr>
          <w:p w14:paraId="5F433912" w14:textId="77777777" w:rsidR="00A03B1B" w:rsidRPr="00A03B1B" w:rsidRDefault="00A03B1B" w:rsidP="00A03B1B">
            <w:pPr>
              <w:spacing w:after="60"/>
              <w:rPr>
                <w:bCs/>
                <w:i/>
                <w:sz w:val="20"/>
                <w:szCs w:val="20"/>
                <w:lang w:val="pt-BR"/>
              </w:rPr>
            </w:pPr>
            <w:r w:rsidRPr="00A03B1B">
              <w:rPr>
                <w:bCs/>
                <w:i/>
                <w:sz w:val="20"/>
                <w:szCs w:val="20"/>
                <w:lang w:val="pt-BR"/>
              </w:rPr>
              <w:t>q</w:t>
            </w:r>
          </w:p>
        </w:tc>
        <w:tc>
          <w:tcPr>
            <w:tcW w:w="386" w:type="pct"/>
            <w:tcBorders>
              <w:top w:val="single" w:sz="4" w:space="0" w:color="auto"/>
              <w:left w:val="single" w:sz="4" w:space="0" w:color="auto"/>
              <w:bottom w:val="single" w:sz="4" w:space="0" w:color="auto"/>
              <w:right w:val="single" w:sz="4" w:space="0" w:color="auto"/>
            </w:tcBorders>
            <w:hideMark/>
          </w:tcPr>
          <w:p w14:paraId="30F14B32" w14:textId="77777777" w:rsidR="00A03B1B" w:rsidRPr="00A03B1B" w:rsidRDefault="00A03B1B" w:rsidP="00A03B1B">
            <w:pPr>
              <w:spacing w:after="60"/>
              <w:rPr>
                <w:iCs/>
                <w:sz w:val="20"/>
              </w:rPr>
            </w:pPr>
            <w:r w:rsidRPr="00A03B1B">
              <w:rPr>
                <w:iCs/>
                <w:sz w:val="20"/>
                <w:szCs w:val="20"/>
              </w:rPr>
              <w:t>none</w:t>
            </w:r>
          </w:p>
        </w:tc>
        <w:tc>
          <w:tcPr>
            <w:tcW w:w="3452" w:type="pct"/>
            <w:tcBorders>
              <w:top w:val="single" w:sz="4" w:space="0" w:color="auto"/>
              <w:left w:val="single" w:sz="4" w:space="0" w:color="auto"/>
              <w:bottom w:val="single" w:sz="4" w:space="0" w:color="auto"/>
              <w:right w:val="single" w:sz="4" w:space="0" w:color="auto"/>
            </w:tcBorders>
            <w:hideMark/>
          </w:tcPr>
          <w:p w14:paraId="33DE86F8" w14:textId="77777777" w:rsidR="00A03B1B" w:rsidRPr="00A03B1B" w:rsidRDefault="00A03B1B" w:rsidP="00A03B1B">
            <w:pPr>
              <w:spacing w:after="60"/>
              <w:rPr>
                <w:iCs/>
                <w:sz w:val="20"/>
                <w:szCs w:val="20"/>
              </w:rPr>
            </w:pPr>
            <w:r w:rsidRPr="00A03B1B">
              <w:rPr>
                <w:iCs/>
                <w:sz w:val="20"/>
                <w:szCs w:val="20"/>
              </w:rPr>
              <w:t>A QSE.</w:t>
            </w:r>
          </w:p>
        </w:tc>
      </w:tr>
    </w:tbl>
    <w:p w14:paraId="64F7550E" w14:textId="77777777" w:rsidR="00A03B1B" w:rsidRPr="00A03B1B" w:rsidRDefault="00A03B1B" w:rsidP="00A03B1B">
      <w:pPr>
        <w:keepNext/>
        <w:tabs>
          <w:tab w:val="left" w:pos="1080"/>
        </w:tabs>
        <w:spacing w:before="480" w:after="240"/>
        <w:outlineLvl w:val="2"/>
        <w:rPr>
          <w:b/>
          <w:bCs/>
          <w:i/>
          <w:szCs w:val="20"/>
        </w:rPr>
      </w:pPr>
      <w:bookmarkStart w:id="1527" w:name="_Toc204411758"/>
      <w:r w:rsidRPr="00A03B1B">
        <w:rPr>
          <w:b/>
          <w:bCs/>
          <w:i/>
          <w:szCs w:val="20"/>
        </w:rPr>
        <w:t>6.7.6</w:t>
      </w:r>
      <w:r w:rsidRPr="00A03B1B">
        <w:rPr>
          <w:b/>
          <w:bCs/>
          <w:i/>
          <w:szCs w:val="20"/>
        </w:rPr>
        <w:tab/>
        <w:t>Real-Time Ancillary Service Imbalance Revenue Neutrality Allocation</w:t>
      </w:r>
      <w:bookmarkEnd w:id="1527"/>
    </w:p>
    <w:p w14:paraId="7F86EB4D" w14:textId="77777777" w:rsidR="00A03B1B" w:rsidRPr="00A03B1B" w:rsidRDefault="00A03B1B" w:rsidP="00A03B1B">
      <w:pPr>
        <w:spacing w:after="240"/>
        <w:ind w:left="720" w:hanging="720"/>
        <w:rPr>
          <w:szCs w:val="20"/>
        </w:rPr>
      </w:pPr>
      <w:r w:rsidRPr="00A03B1B">
        <w:rPr>
          <w:iCs/>
          <w:szCs w:val="20"/>
        </w:rPr>
        <w:t>(1)</w:t>
      </w:r>
      <w:r w:rsidRPr="00A03B1B">
        <w:rPr>
          <w:iCs/>
          <w:szCs w:val="20"/>
        </w:rPr>
        <w:tab/>
        <w:t>The total cost for Ancillary Service Imbalance payments and charges associated with ORDC and reliability deployments is allocated to the QSEs representing Load based on Load Ratio Share (LRS).  The Real-Time Ancillary Service imbalance revenue neutrality allocations to each QSE for a given 15-minute Settlement Interval are calculated as follows:</w:t>
      </w:r>
    </w:p>
    <w:p w14:paraId="75FDD46B" w14:textId="77777777" w:rsidR="00A03B1B" w:rsidRPr="00A03B1B" w:rsidRDefault="00A03B1B" w:rsidP="00A03B1B">
      <w:pPr>
        <w:tabs>
          <w:tab w:val="left" w:pos="2250"/>
          <w:tab w:val="left" w:pos="3150"/>
          <w:tab w:val="left" w:pos="3960"/>
        </w:tabs>
        <w:spacing w:after="240"/>
        <w:ind w:left="3600" w:hanging="2430"/>
        <w:rPr>
          <w:b/>
          <w:bCs/>
        </w:rPr>
      </w:pPr>
      <w:r w:rsidRPr="00A03B1B">
        <w:rPr>
          <w:b/>
          <w:bCs/>
        </w:rPr>
        <w:t xml:space="preserve">LAASIRNAMT </w:t>
      </w:r>
      <w:r w:rsidRPr="00A03B1B">
        <w:rPr>
          <w:b/>
          <w:bCs/>
          <w:i/>
          <w:vertAlign w:val="subscript"/>
        </w:rPr>
        <w:t>q</w:t>
      </w:r>
      <w:r w:rsidRPr="00A03B1B">
        <w:rPr>
          <w:b/>
          <w:bCs/>
        </w:rPr>
        <w:t>=</w:t>
      </w:r>
      <w:r w:rsidRPr="00A03B1B">
        <w:rPr>
          <w:b/>
          <w:bCs/>
        </w:rPr>
        <w:tab/>
      </w:r>
      <w:r w:rsidRPr="00A03B1B">
        <w:rPr>
          <w:b/>
          <w:bCs/>
        </w:rPr>
        <w:tab/>
        <w:t xml:space="preserve">(-1) * [(RTASIAMTTOT + RTRUCRSVAMTTOT) * LRS </w:t>
      </w:r>
      <w:r w:rsidRPr="00A03B1B">
        <w:rPr>
          <w:b/>
          <w:bCs/>
          <w:i/>
          <w:vertAlign w:val="subscript"/>
        </w:rPr>
        <w:t>q</w:t>
      </w:r>
      <w:r w:rsidRPr="00A03B1B">
        <w:rPr>
          <w:b/>
          <w:bCs/>
        </w:rPr>
        <w:t>]</w:t>
      </w:r>
    </w:p>
    <w:p w14:paraId="25CAF8FF" w14:textId="77777777" w:rsidR="00A03B1B" w:rsidRPr="00A03B1B" w:rsidRDefault="00A03B1B" w:rsidP="00A03B1B">
      <w:pPr>
        <w:tabs>
          <w:tab w:val="left" w:pos="2250"/>
          <w:tab w:val="left" w:pos="3150"/>
          <w:tab w:val="left" w:pos="3960"/>
        </w:tabs>
        <w:spacing w:after="240"/>
        <w:ind w:left="3600" w:hanging="2430"/>
        <w:rPr>
          <w:b/>
          <w:bCs/>
        </w:rPr>
      </w:pPr>
      <w:r w:rsidRPr="00A03B1B">
        <w:rPr>
          <w:b/>
          <w:bCs/>
        </w:rPr>
        <w:t xml:space="preserve">LARDASIRNAMT </w:t>
      </w:r>
      <w:r w:rsidRPr="00A03B1B">
        <w:rPr>
          <w:b/>
          <w:bCs/>
          <w:i/>
          <w:vertAlign w:val="subscript"/>
        </w:rPr>
        <w:t>q</w:t>
      </w:r>
      <w:r w:rsidRPr="00A03B1B">
        <w:rPr>
          <w:b/>
          <w:bCs/>
        </w:rPr>
        <w:t>=</w:t>
      </w:r>
      <w:r w:rsidRPr="00A03B1B">
        <w:rPr>
          <w:b/>
          <w:bCs/>
        </w:rPr>
        <w:tab/>
        <w:t xml:space="preserve">(-1) * [(RTRDASIAMTTOT + RTRDRUCRSVAMTTOT) * LRS </w:t>
      </w:r>
      <w:r w:rsidRPr="00A03B1B">
        <w:rPr>
          <w:b/>
          <w:bCs/>
          <w:i/>
          <w:vertAlign w:val="subscript"/>
        </w:rPr>
        <w:t>q</w:t>
      </w:r>
      <w:r w:rsidRPr="00A03B1B">
        <w:rPr>
          <w:b/>
          <w:bCs/>
        </w:rPr>
        <w:t>]</w:t>
      </w:r>
    </w:p>
    <w:p w14:paraId="76BF064E" w14:textId="77777777" w:rsidR="00A03B1B" w:rsidRPr="00A03B1B" w:rsidRDefault="00A03B1B" w:rsidP="00A03B1B">
      <w:pPr>
        <w:spacing w:after="240"/>
        <w:rPr>
          <w:iCs/>
          <w:szCs w:val="20"/>
        </w:rPr>
      </w:pPr>
      <w:r w:rsidRPr="00A03B1B">
        <w:rPr>
          <w:iCs/>
          <w:szCs w:val="20"/>
        </w:rPr>
        <w:t>Where:</w:t>
      </w:r>
    </w:p>
    <w:p w14:paraId="1961DCF8" w14:textId="77777777" w:rsidR="00A03B1B" w:rsidRPr="00A03B1B" w:rsidRDefault="00A03B1B" w:rsidP="00A03B1B">
      <w:pPr>
        <w:tabs>
          <w:tab w:val="left" w:pos="2160"/>
          <w:tab w:val="left" w:pos="2880"/>
        </w:tabs>
        <w:spacing w:after="240"/>
        <w:ind w:leftChars="488" w:left="3600" w:hangingChars="1012" w:hanging="2429"/>
        <w:rPr>
          <w:i/>
          <w:iCs/>
          <w:vertAlign w:val="subscript"/>
        </w:rPr>
      </w:pPr>
      <w:r w:rsidRPr="00A03B1B">
        <w:t>RTASIAMTTOT</w:t>
      </w:r>
      <w:r w:rsidRPr="00A03B1B">
        <w:rPr>
          <w:bCs/>
        </w:rPr>
        <w:tab/>
      </w:r>
      <w:r w:rsidRPr="00A03B1B">
        <w:rPr>
          <w:bCs/>
        </w:rPr>
        <w:tab/>
      </w:r>
      <w:r w:rsidRPr="00A03B1B">
        <w:t>=</w:t>
      </w:r>
      <w:r w:rsidRPr="00A03B1B">
        <w:rPr>
          <w:bCs/>
        </w:rPr>
        <w:tab/>
      </w:r>
      <w:r w:rsidRPr="00A03B1B">
        <w:rPr>
          <w:bCs/>
          <w:position w:val="-22"/>
        </w:rPr>
        <w:object w:dxaOrig="210" w:dyaOrig="465" w14:anchorId="28D79481">
          <v:shape id="_x0000_i1133" type="#_x0000_t75" style="width:5.4pt;height:24pt" o:ole="">
            <v:imagedata r:id="rId158" o:title=""/>
          </v:shape>
          <o:OLEObject Type="Embed" ProgID="Equation.3" ShapeID="_x0000_i1133" DrawAspect="Content" ObjectID="_1831214135" r:id="rId159"/>
        </w:object>
      </w:r>
      <w:r w:rsidRPr="00A03B1B">
        <w:t xml:space="preserve">RTASIAMT </w:t>
      </w:r>
      <w:r w:rsidRPr="00A03B1B">
        <w:rPr>
          <w:i/>
          <w:iCs/>
          <w:vertAlign w:val="subscript"/>
        </w:rPr>
        <w:t>q</w:t>
      </w:r>
    </w:p>
    <w:p w14:paraId="5A66C8AB" w14:textId="77777777" w:rsidR="00A03B1B" w:rsidRPr="00A03B1B" w:rsidRDefault="00A03B1B" w:rsidP="00A03B1B">
      <w:pPr>
        <w:tabs>
          <w:tab w:val="left" w:pos="2160"/>
          <w:tab w:val="left" w:pos="2880"/>
        </w:tabs>
        <w:spacing w:after="240"/>
        <w:ind w:leftChars="487" w:left="3598" w:hangingChars="1012" w:hanging="2429"/>
        <w:rPr>
          <w:i/>
          <w:iCs/>
          <w:vertAlign w:val="subscript"/>
        </w:rPr>
      </w:pPr>
      <w:r w:rsidRPr="00A03B1B">
        <w:t>RTRUCRSVAMTTOT</w:t>
      </w:r>
      <w:r w:rsidRPr="00A03B1B">
        <w:rPr>
          <w:bCs/>
        </w:rPr>
        <w:tab/>
      </w:r>
      <w:r w:rsidRPr="00A03B1B">
        <w:t>=</w:t>
      </w:r>
      <w:r w:rsidRPr="00A03B1B">
        <w:rPr>
          <w:bCs/>
        </w:rPr>
        <w:tab/>
      </w:r>
      <w:r w:rsidRPr="00A03B1B">
        <w:rPr>
          <w:bCs/>
          <w:position w:val="-22"/>
        </w:rPr>
        <w:object w:dxaOrig="210" w:dyaOrig="465" w14:anchorId="7168D34E">
          <v:shape id="_x0000_i1134" type="#_x0000_t75" style="width:5.4pt;height:24pt" o:ole="">
            <v:imagedata r:id="rId158" o:title=""/>
          </v:shape>
          <o:OLEObject Type="Embed" ProgID="Equation.3" ShapeID="_x0000_i1134" DrawAspect="Content" ObjectID="_1831214136" r:id="rId160"/>
        </w:object>
      </w:r>
      <w:r w:rsidRPr="00A03B1B">
        <w:t xml:space="preserve"> RTRUCRSVAMT </w:t>
      </w:r>
      <w:r w:rsidRPr="00A03B1B">
        <w:rPr>
          <w:i/>
          <w:iCs/>
          <w:vertAlign w:val="subscript"/>
        </w:rPr>
        <w:t>q</w:t>
      </w:r>
    </w:p>
    <w:p w14:paraId="342D3944" w14:textId="77777777" w:rsidR="00A03B1B" w:rsidRPr="00A03B1B" w:rsidRDefault="00A03B1B" w:rsidP="00A03B1B">
      <w:pPr>
        <w:tabs>
          <w:tab w:val="left" w:pos="2160"/>
          <w:tab w:val="left" w:pos="2880"/>
        </w:tabs>
        <w:spacing w:after="240"/>
        <w:ind w:leftChars="488" w:left="3600" w:hangingChars="1012" w:hanging="2429"/>
        <w:rPr>
          <w:i/>
          <w:iCs/>
          <w:vertAlign w:val="subscript"/>
        </w:rPr>
      </w:pPr>
      <w:r w:rsidRPr="00A03B1B">
        <w:t>RTRDASIAMTTOT</w:t>
      </w:r>
      <w:r w:rsidRPr="00A03B1B">
        <w:rPr>
          <w:bCs/>
        </w:rPr>
        <w:tab/>
      </w:r>
      <w:r w:rsidRPr="00A03B1B">
        <w:t>=</w:t>
      </w:r>
      <w:r w:rsidRPr="00A03B1B">
        <w:rPr>
          <w:bCs/>
        </w:rPr>
        <w:tab/>
      </w:r>
      <w:r w:rsidRPr="00A03B1B">
        <w:rPr>
          <w:bCs/>
          <w:position w:val="-22"/>
        </w:rPr>
        <w:object w:dxaOrig="210" w:dyaOrig="465" w14:anchorId="5D7F4B40">
          <v:shape id="_x0000_i1135" type="#_x0000_t75" style="width:5.4pt;height:24pt" o:ole="">
            <v:imagedata r:id="rId158" o:title=""/>
          </v:shape>
          <o:OLEObject Type="Embed" ProgID="Equation.3" ShapeID="_x0000_i1135" DrawAspect="Content" ObjectID="_1831214137" r:id="rId161"/>
        </w:object>
      </w:r>
      <w:r w:rsidRPr="00A03B1B">
        <w:t xml:space="preserve">RTRDASIAMT </w:t>
      </w:r>
      <w:r w:rsidRPr="00A03B1B">
        <w:rPr>
          <w:i/>
          <w:iCs/>
          <w:vertAlign w:val="subscript"/>
        </w:rPr>
        <w:t>q</w:t>
      </w:r>
    </w:p>
    <w:p w14:paraId="45FAA3D2" w14:textId="77777777" w:rsidR="00A03B1B" w:rsidRPr="00A03B1B" w:rsidRDefault="00A03B1B" w:rsidP="00A03B1B">
      <w:pPr>
        <w:tabs>
          <w:tab w:val="left" w:pos="2160"/>
          <w:tab w:val="left" w:pos="2880"/>
        </w:tabs>
        <w:spacing w:after="240"/>
        <w:ind w:leftChars="487" w:left="3598" w:hangingChars="1012" w:hanging="2429"/>
        <w:rPr>
          <w:i/>
          <w:iCs/>
          <w:vertAlign w:val="subscript"/>
        </w:rPr>
      </w:pPr>
      <w:r w:rsidRPr="00A03B1B">
        <w:t>RTRDRUCRSVAMTTOT=</w:t>
      </w:r>
      <w:r w:rsidRPr="00A03B1B">
        <w:rPr>
          <w:bCs/>
        </w:rPr>
        <w:tab/>
      </w:r>
      <w:r w:rsidRPr="00A03B1B">
        <w:rPr>
          <w:bCs/>
          <w:position w:val="-22"/>
        </w:rPr>
        <w:object w:dxaOrig="210" w:dyaOrig="465" w14:anchorId="7776B016">
          <v:shape id="_x0000_i1136" type="#_x0000_t75" style="width:5.4pt;height:24pt" o:ole="">
            <v:imagedata r:id="rId158" o:title=""/>
          </v:shape>
          <o:OLEObject Type="Embed" ProgID="Equation.3" ShapeID="_x0000_i1136" DrawAspect="Content" ObjectID="_1831214138" r:id="rId162"/>
        </w:object>
      </w:r>
      <w:r w:rsidRPr="00A03B1B">
        <w:t xml:space="preserve"> RTRDRUCRSVAMT </w:t>
      </w:r>
      <w:r w:rsidRPr="00A03B1B">
        <w:rPr>
          <w:i/>
          <w:iCs/>
          <w:vertAlign w:val="subscript"/>
        </w:rPr>
        <w:t>q</w:t>
      </w:r>
    </w:p>
    <w:p w14:paraId="3B6B7905" w14:textId="77777777" w:rsidR="00A03B1B" w:rsidRPr="00A03B1B" w:rsidRDefault="00A03B1B" w:rsidP="00A03B1B">
      <w:pPr>
        <w:rPr>
          <w:szCs w:val="20"/>
        </w:rPr>
      </w:pPr>
      <w:r w:rsidRPr="00A03B1B">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5"/>
        <w:gridCol w:w="6362"/>
      </w:tblGrid>
      <w:tr w:rsidR="00A03B1B" w:rsidRPr="00A03B1B" w14:paraId="22D6A94F" w14:textId="77777777" w:rsidTr="00B31BB1">
        <w:trPr>
          <w:tblHeader/>
        </w:trPr>
        <w:tc>
          <w:tcPr>
            <w:tcW w:w="1274" w:type="pct"/>
          </w:tcPr>
          <w:p w14:paraId="250E8478" w14:textId="77777777" w:rsidR="00A03B1B" w:rsidRPr="00A03B1B" w:rsidRDefault="00A03B1B" w:rsidP="00A03B1B">
            <w:pPr>
              <w:spacing w:after="120"/>
              <w:rPr>
                <w:b/>
                <w:iCs/>
                <w:sz w:val="20"/>
                <w:szCs w:val="20"/>
              </w:rPr>
            </w:pPr>
            <w:r w:rsidRPr="00A03B1B">
              <w:rPr>
                <w:b/>
                <w:iCs/>
                <w:sz w:val="20"/>
                <w:szCs w:val="20"/>
              </w:rPr>
              <w:t>Variable</w:t>
            </w:r>
          </w:p>
        </w:tc>
        <w:tc>
          <w:tcPr>
            <w:tcW w:w="324" w:type="pct"/>
          </w:tcPr>
          <w:p w14:paraId="38FCA64B" w14:textId="77777777" w:rsidR="00A03B1B" w:rsidRPr="00A03B1B" w:rsidRDefault="00A03B1B" w:rsidP="00A03B1B">
            <w:pPr>
              <w:spacing w:after="120"/>
              <w:rPr>
                <w:b/>
                <w:iCs/>
                <w:sz w:val="20"/>
                <w:szCs w:val="20"/>
              </w:rPr>
            </w:pPr>
            <w:r w:rsidRPr="00A03B1B">
              <w:rPr>
                <w:b/>
                <w:iCs/>
                <w:sz w:val="20"/>
                <w:szCs w:val="20"/>
              </w:rPr>
              <w:t>Unit</w:t>
            </w:r>
          </w:p>
        </w:tc>
        <w:tc>
          <w:tcPr>
            <w:tcW w:w="3402" w:type="pct"/>
          </w:tcPr>
          <w:p w14:paraId="4F8455A6"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3DD3DBA5" w14:textId="77777777" w:rsidTr="00B31BB1">
        <w:tc>
          <w:tcPr>
            <w:tcW w:w="1274" w:type="pct"/>
          </w:tcPr>
          <w:p w14:paraId="2029F3AC" w14:textId="77777777" w:rsidR="00A03B1B" w:rsidRPr="00A03B1B" w:rsidRDefault="00A03B1B" w:rsidP="00A03B1B">
            <w:pPr>
              <w:spacing w:after="60"/>
              <w:rPr>
                <w:iCs/>
                <w:sz w:val="20"/>
                <w:szCs w:val="20"/>
              </w:rPr>
            </w:pPr>
            <w:r w:rsidRPr="00A03B1B">
              <w:rPr>
                <w:iCs/>
                <w:sz w:val="20"/>
                <w:szCs w:val="20"/>
              </w:rPr>
              <w:t xml:space="preserve">LAASIRNAMT </w:t>
            </w:r>
            <w:r w:rsidRPr="00A03B1B">
              <w:rPr>
                <w:i/>
                <w:iCs/>
                <w:sz w:val="20"/>
                <w:szCs w:val="20"/>
                <w:vertAlign w:val="subscript"/>
              </w:rPr>
              <w:t>q</w:t>
            </w:r>
          </w:p>
        </w:tc>
        <w:tc>
          <w:tcPr>
            <w:tcW w:w="324" w:type="pct"/>
          </w:tcPr>
          <w:p w14:paraId="0475DB44" w14:textId="77777777" w:rsidR="00A03B1B" w:rsidRPr="00A03B1B" w:rsidRDefault="00A03B1B" w:rsidP="00A03B1B">
            <w:pPr>
              <w:spacing w:after="60"/>
              <w:rPr>
                <w:iCs/>
                <w:sz w:val="20"/>
                <w:szCs w:val="20"/>
              </w:rPr>
            </w:pPr>
            <w:r w:rsidRPr="00A03B1B">
              <w:rPr>
                <w:iCs/>
                <w:sz w:val="20"/>
                <w:szCs w:val="20"/>
              </w:rPr>
              <w:t>$</w:t>
            </w:r>
          </w:p>
        </w:tc>
        <w:tc>
          <w:tcPr>
            <w:tcW w:w="3402" w:type="pct"/>
          </w:tcPr>
          <w:p w14:paraId="386961A5" w14:textId="77777777" w:rsidR="00A03B1B" w:rsidRPr="00A03B1B" w:rsidRDefault="00A03B1B" w:rsidP="00A03B1B">
            <w:pPr>
              <w:spacing w:after="60"/>
              <w:rPr>
                <w:iCs/>
                <w:sz w:val="20"/>
                <w:szCs w:val="20"/>
              </w:rPr>
            </w:pPr>
            <w:r w:rsidRPr="00A03B1B">
              <w:rPr>
                <w:i/>
                <w:iCs/>
                <w:sz w:val="20"/>
                <w:szCs w:val="20"/>
              </w:rPr>
              <w:t>Load-Allocated Ancillary Service Imbalance Revenue Neutrality Amount per QSE</w:t>
            </w:r>
            <w:r w:rsidRPr="00A03B1B">
              <w:rPr>
                <w:iCs/>
                <w:sz w:val="20"/>
                <w:szCs w:val="20"/>
              </w:rPr>
              <w:t xml:space="preserve">—The QSE </w:t>
            </w:r>
            <w:r w:rsidRPr="00A03B1B">
              <w:rPr>
                <w:i/>
                <w:iCs/>
                <w:sz w:val="20"/>
                <w:szCs w:val="20"/>
              </w:rPr>
              <w:t>q</w:t>
            </w:r>
            <w:r w:rsidRPr="00A03B1B">
              <w:rPr>
                <w:iCs/>
                <w:sz w:val="20"/>
                <w:szCs w:val="20"/>
              </w:rPr>
              <w:t>’s share of the total Real-Time Ancillary Service imbalance revenue neutrality amount associated with ORDC for the 15-minute Settlement Interval.</w:t>
            </w:r>
          </w:p>
        </w:tc>
      </w:tr>
      <w:tr w:rsidR="00A03B1B" w:rsidRPr="00A03B1B" w14:paraId="515C367C" w14:textId="77777777" w:rsidTr="00B31BB1">
        <w:tc>
          <w:tcPr>
            <w:tcW w:w="1274" w:type="pct"/>
          </w:tcPr>
          <w:p w14:paraId="039E2794" w14:textId="77777777" w:rsidR="00A03B1B" w:rsidRPr="00A03B1B" w:rsidRDefault="00A03B1B" w:rsidP="00A03B1B">
            <w:pPr>
              <w:spacing w:after="60"/>
              <w:rPr>
                <w:iCs/>
                <w:sz w:val="20"/>
                <w:szCs w:val="20"/>
              </w:rPr>
            </w:pPr>
            <w:r w:rsidRPr="00A03B1B">
              <w:rPr>
                <w:iCs/>
                <w:sz w:val="20"/>
                <w:szCs w:val="20"/>
              </w:rPr>
              <w:lastRenderedPageBreak/>
              <w:t xml:space="preserve">LARDASIRNAMT </w:t>
            </w:r>
            <w:r w:rsidRPr="00A03B1B">
              <w:rPr>
                <w:i/>
                <w:iCs/>
                <w:sz w:val="20"/>
                <w:szCs w:val="20"/>
                <w:vertAlign w:val="subscript"/>
              </w:rPr>
              <w:t>q</w:t>
            </w:r>
          </w:p>
        </w:tc>
        <w:tc>
          <w:tcPr>
            <w:tcW w:w="324" w:type="pct"/>
          </w:tcPr>
          <w:p w14:paraId="65611C0D" w14:textId="77777777" w:rsidR="00A03B1B" w:rsidRPr="00A03B1B" w:rsidRDefault="00A03B1B" w:rsidP="00A03B1B">
            <w:pPr>
              <w:spacing w:after="60"/>
              <w:rPr>
                <w:iCs/>
                <w:sz w:val="20"/>
                <w:szCs w:val="20"/>
              </w:rPr>
            </w:pPr>
            <w:r w:rsidRPr="00A03B1B">
              <w:rPr>
                <w:iCs/>
                <w:sz w:val="20"/>
                <w:szCs w:val="20"/>
              </w:rPr>
              <w:t>$</w:t>
            </w:r>
          </w:p>
        </w:tc>
        <w:tc>
          <w:tcPr>
            <w:tcW w:w="3402" w:type="pct"/>
          </w:tcPr>
          <w:p w14:paraId="597DFCE8" w14:textId="77777777" w:rsidR="00A03B1B" w:rsidRPr="00A03B1B" w:rsidRDefault="00A03B1B" w:rsidP="00A03B1B">
            <w:pPr>
              <w:spacing w:after="60"/>
              <w:rPr>
                <w:i/>
                <w:iCs/>
                <w:sz w:val="20"/>
                <w:szCs w:val="20"/>
              </w:rPr>
            </w:pPr>
            <w:r w:rsidRPr="00A03B1B">
              <w:rPr>
                <w:i/>
                <w:iCs/>
                <w:sz w:val="20"/>
                <w:szCs w:val="20"/>
              </w:rPr>
              <w:t>Load-Allocated Reliability Deployment Ancillary Service Imbalance Revenue Neutrality Amount per QSE</w:t>
            </w:r>
            <w:r w:rsidRPr="00A03B1B">
              <w:rPr>
                <w:iCs/>
                <w:sz w:val="20"/>
                <w:szCs w:val="20"/>
              </w:rPr>
              <w:t xml:space="preserve">—The QSE </w:t>
            </w:r>
            <w:r w:rsidRPr="00A03B1B">
              <w:rPr>
                <w:i/>
                <w:iCs/>
                <w:sz w:val="20"/>
                <w:szCs w:val="20"/>
              </w:rPr>
              <w:t>q</w:t>
            </w:r>
            <w:r w:rsidRPr="00A03B1B">
              <w:rPr>
                <w:iCs/>
                <w:sz w:val="20"/>
                <w:szCs w:val="20"/>
              </w:rPr>
              <w:t>’s share of the total Real-Time Ancillary Service imbalance revenue neutrality amount associated with Reliability Deployments for the 15-minute Settlement Interval.</w:t>
            </w:r>
          </w:p>
        </w:tc>
      </w:tr>
      <w:tr w:rsidR="00A03B1B" w:rsidRPr="00A03B1B" w14:paraId="228FFAE5" w14:textId="77777777" w:rsidTr="00B31BB1">
        <w:tc>
          <w:tcPr>
            <w:tcW w:w="1274" w:type="pct"/>
          </w:tcPr>
          <w:p w14:paraId="59A30398" w14:textId="77777777" w:rsidR="00A03B1B" w:rsidRPr="00A03B1B" w:rsidRDefault="00A03B1B" w:rsidP="00A03B1B">
            <w:pPr>
              <w:spacing w:after="60"/>
              <w:rPr>
                <w:iCs/>
                <w:sz w:val="20"/>
                <w:szCs w:val="20"/>
              </w:rPr>
            </w:pPr>
            <w:r w:rsidRPr="00A03B1B">
              <w:rPr>
                <w:iCs/>
                <w:sz w:val="20"/>
                <w:szCs w:val="20"/>
              </w:rPr>
              <w:t>RTASIAMTTOT</w:t>
            </w:r>
          </w:p>
        </w:tc>
        <w:tc>
          <w:tcPr>
            <w:tcW w:w="324" w:type="pct"/>
          </w:tcPr>
          <w:p w14:paraId="5DCDC22C" w14:textId="77777777" w:rsidR="00A03B1B" w:rsidRPr="00A03B1B" w:rsidRDefault="00A03B1B" w:rsidP="00A03B1B">
            <w:pPr>
              <w:spacing w:after="60"/>
              <w:rPr>
                <w:iCs/>
                <w:sz w:val="20"/>
                <w:szCs w:val="20"/>
              </w:rPr>
            </w:pPr>
            <w:r w:rsidRPr="00A03B1B">
              <w:rPr>
                <w:iCs/>
                <w:sz w:val="20"/>
                <w:szCs w:val="20"/>
              </w:rPr>
              <w:t>$</w:t>
            </w:r>
          </w:p>
        </w:tc>
        <w:tc>
          <w:tcPr>
            <w:tcW w:w="3402" w:type="pct"/>
          </w:tcPr>
          <w:p w14:paraId="399EF7AA" w14:textId="77777777" w:rsidR="00A03B1B" w:rsidRPr="00A03B1B" w:rsidRDefault="00A03B1B" w:rsidP="00A03B1B">
            <w:pPr>
              <w:spacing w:after="60"/>
              <w:rPr>
                <w:i/>
                <w:iCs/>
                <w:sz w:val="20"/>
                <w:szCs w:val="20"/>
              </w:rPr>
            </w:pPr>
            <w:r w:rsidRPr="00A03B1B">
              <w:rPr>
                <w:i/>
                <w:iCs/>
                <w:sz w:val="20"/>
                <w:szCs w:val="20"/>
              </w:rPr>
              <w:t>Real-Time Ancillary Service Imbalance Market Total Amount</w:t>
            </w:r>
            <w:r w:rsidRPr="00A03B1B">
              <w:rPr>
                <w:iCs/>
                <w:sz w:val="20"/>
                <w:szCs w:val="20"/>
              </w:rPr>
              <w:t>—</w:t>
            </w:r>
            <w:r w:rsidRPr="00A03B1B">
              <w:rPr>
                <w:sz w:val="20"/>
                <w:szCs w:val="20"/>
              </w:rPr>
              <w:t xml:space="preserve">The total payment or charge to all QSEs </w:t>
            </w:r>
            <w:r w:rsidRPr="00A03B1B">
              <w:rPr>
                <w:iCs/>
                <w:sz w:val="20"/>
                <w:szCs w:val="20"/>
              </w:rPr>
              <w:t xml:space="preserve">for the Real-Time Ancillary Service imbalance associated with ORDC </w:t>
            </w:r>
            <w:r w:rsidRPr="00A03B1B">
              <w:rPr>
                <w:sz w:val="20"/>
                <w:szCs w:val="20"/>
              </w:rPr>
              <w:t>for each 15-minute Settlement Interval.</w:t>
            </w:r>
          </w:p>
        </w:tc>
      </w:tr>
      <w:tr w:rsidR="00A03B1B" w:rsidRPr="00A03B1B" w14:paraId="7632868F" w14:textId="77777777" w:rsidTr="00B31BB1">
        <w:tc>
          <w:tcPr>
            <w:tcW w:w="1274" w:type="pct"/>
          </w:tcPr>
          <w:p w14:paraId="0898D745" w14:textId="77777777" w:rsidR="00A03B1B" w:rsidRPr="00A03B1B" w:rsidRDefault="00A03B1B" w:rsidP="00A03B1B">
            <w:pPr>
              <w:spacing w:after="60"/>
              <w:rPr>
                <w:iCs/>
                <w:sz w:val="20"/>
                <w:szCs w:val="20"/>
              </w:rPr>
            </w:pPr>
            <w:r w:rsidRPr="00A03B1B">
              <w:rPr>
                <w:iCs/>
                <w:sz w:val="20"/>
                <w:szCs w:val="20"/>
              </w:rPr>
              <w:t>RTASIAMT</w:t>
            </w:r>
            <w:r w:rsidRPr="00A03B1B">
              <w:rPr>
                <w:i/>
                <w:iCs/>
                <w:sz w:val="20"/>
                <w:szCs w:val="20"/>
                <w:vertAlign w:val="subscript"/>
              </w:rPr>
              <w:t xml:space="preserve"> q</w:t>
            </w:r>
          </w:p>
        </w:tc>
        <w:tc>
          <w:tcPr>
            <w:tcW w:w="324" w:type="pct"/>
          </w:tcPr>
          <w:p w14:paraId="6A872EC2" w14:textId="77777777" w:rsidR="00A03B1B" w:rsidRPr="00A03B1B" w:rsidRDefault="00A03B1B" w:rsidP="00A03B1B">
            <w:pPr>
              <w:spacing w:after="60"/>
              <w:rPr>
                <w:iCs/>
                <w:sz w:val="20"/>
                <w:szCs w:val="20"/>
              </w:rPr>
            </w:pPr>
            <w:r w:rsidRPr="00A03B1B">
              <w:rPr>
                <w:iCs/>
                <w:sz w:val="20"/>
                <w:szCs w:val="20"/>
              </w:rPr>
              <w:t>$</w:t>
            </w:r>
          </w:p>
        </w:tc>
        <w:tc>
          <w:tcPr>
            <w:tcW w:w="3402" w:type="pct"/>
          </w:tcPr>
          <w:p w14:paraId="5F19A742" w14:textId="77777777" w:rsidR="00A03B1B" w:rsidRPr="00A03B1B" w:rsidRDefault="00A03B1B" w:rsidP="00A03B1B">
            <w:pPr>
              <w:spacing w:after="60"/>
              <w:rPr>
                <w:iCs/>
                <w:sz w:val="20"/>
                <w:szCs w:val="20"/>
              </w:rPr>
            </w:pPr>
            <w:r w:rsidRPr="00A03B1B">
              <w:rPr>
                <w:i/>
                <w:iCs/>
                <w:sz w:val="20"/>
                <w:szCs w:val="20"/>
              </w:rPr>
              <w:t>Real-Time Ancillary Service Imbalance Amount</w:t>
            </w:r>
            <w:r w:rsidRPr="00A03B1B">
              <w:rPr>
                <w:iCs/>
                <w:sz w:val="20"/>
                <w:szCs w:val="20"/>
              </w:rPr>
              <w:t>—</w:t>
            </w:r>
            <w:r w:rsidRPr="00A03B1B">
              <w:rPr>
                <w:sz w:val="20"/>
                <w:szCs w:val="20"/>
              </w:rPr>
              <w:t xml:space="preserve">The total payment or charge to QSE </w:t>
            </w:r>
            <w:r w:rsidRPr="00A03B1B">
              <w:rPr>
                <w:i/>
                <w:sz w:val="20"/>
                <w:szCs w:val="20"/>
              </w:rPr>
              <w:t>q</w:t>
            </w:r>
            <w:r w:rsidRPr="00A03B1B">
              <w:rPr>
                <w:sz w:val="20"/>
                <w:szCs w:val="20"/>
              </w:rPr>
              <w:t xml:space="preserve"> </w:t>
            </w:r>
            <w:r w:rsidRPr="00A03B1B">
              <w:rPr>
                <w:iCs/>
                <w:sz w:val="20"/>
                <w:szCs w:val="20"/>
              </w:rPr>
              <w:t xml:space="preserve">for the Real-Time Ancillary Service imbalance associated with ORDC </w:t>
            </w:r>
            <w:r w:rsidRPr="00A03B1B">
              <w:rPr>
                <w:sz w:val="20"/>
                <w:szCs w:val="20"/>
              </w:rPr>
              <w:t>for each 15-minute Settlement Interval.</w:t>
            </w:r>
          </w:p>
        </w:tc>
      </w:tr>
      <w:tr w:rsidR="00A03B1B" w:rsidRPr="00A03B1B" w14:paraId="37FC5FB6" w14:textId="77777777" w:rsidTr="00B31BB1">
        <w:tc>
          <w:tcPr>
            <w:tcW w:w="1274" w:type="pct"/>
          </w:tcPr>
          <w:p w14:paraId="0B611842" w14:textId="77777777" w:rsidR="00A03B1B" w:rsidRPr="00A03B1B" w:rsidRDefault="00A03B1B" w:rsidP="00A03B1B">
            <w:pPr>
              <w:spacing w:after="60"/>
              <w:rPr>
                <w:iCs/>
                <w:sz w:val="20"/>
                <w:szCs w:val="20"/>
              </w:rPr>
            </w:pPr>
            <w:r w:rsidRPr="00A03B1B">
              <w:rPr>
                <w:iCs/>
                <w:sz w:val="20"/>
                <w:szCs w:val="20"/>
              </w:rPr>
              <w:t>RTRDASIAMTTOT</w:t>
            </w:r>
          </w:p>
        </w:tc>
        <w:tc>
          <w:tcPr>
            <w:tcW w:w="324" w:type="pct"/>
          </w:tcPr>
          <w:p w14:paraId="26EC5CA4" w14:textId="77777777" w:rsidR="00A03B1B" w:rsidRPr="00A03B1B" w:rsidRDefault="00A03B1B" w:rsidP="00A03B1B">
            <w:pPr>
              <w:spacing w:after="60"/>
              <w:rPr>
                <w:iCs/>
                <w:sz w:val="20"/>
                <w:szCs w:val="20"/>
              </w:rPr>
            </w:pPr>
            <w:r w:rsidRPr="00A03B1B">
              <w:rPr>
                <w:iCs/>
                <w:sz w:val="20"/>
                <w:szCs w:val="20"/>
              </w:rPr>
              <w:t>$</w:t>
            </w:r>
          </w:p>
        </w:tc>
        <w:tc>
          <w:tcPr>
            <w:tcW w:w="3402" w:type="pct"/>
          </w:tcPr>
          <w:p w14:paraId="54AAD00D" w14:textId="77777777" w:rsidR="00A03B1B" w:rsidRPr="00A03B1B" w:rsidRDefault="00A03B1B" w:rsidP="00A03B1B">
            <w:pPr>
              <w:spacing w:after="60"/>
              <w:rPr>
                <w:i/>
                <w:iCs/>
                <w:sz w:val="20"/>
                <w:szCs w:val="20"/>
              </w:rPr>
            </w:pPr>
            <w:r w:rsidRPr="00A03B1B">
              <w:rPr>
                <w:i/>
                <w:iCs/>
                <w:sz w:val="20"/>
                <w:szCs w:val="20"/>
              </w:rPr>
              <w:t>Real-Time Reliability Deployment Ancillary Service Imbalance Market Total Amount</w:t>
            </w:r>
            <w:r w:rsidRPr="00A03B1B">
              <w:rPr>
                <w:iCs/>
                <w:sz w:val="20"/>
                <w:szCs w:val="20"/>
              </w:rPr>
              <w:t>—</w:t>
            </w:r>
            <w:r w:rsidRPr="00A03B1B">
              <w:rPr>
                <w:sz w:val="20"/>
                <w:szCs w:val="20"/>
              </w:rPr>
              <w:t xml:space="preserve">The total payment or charge to all QSEs </w:t>
            </w:r>
            <w:r w:rsidRPr="00A03B1B">
              <w:rPr>
                <w:iCs/>
                <w:sz w:val="20"/>
                <w:szCs w:val="20"/>
              </w:rPr>
              <w:t xml:space="preserve">for the Real-Time Ancillary Service imbalance associated with Reliability Deployments </w:t>
            </w:r>
            <w:r w:rsidRPr="00A03B1B">
              <w:rPr>
                <w:sz w:val="20"/>
                <w:szCs w:val="20"/>
              </w:rPr>
              <w:t>for each 15-minute Settlement Interval.</w:t>
            </w:r>
          </w:p>
        </w:tc>
      </w:tr>
      <w:tr w:rsidR="00A03B1B" w:rsidRPr="00A03B1B" w14:paraId="4EFD25C2" w14:textId="77777777" w:rsidTr="00B31BB1">
        <w:tc>
          <w:tcPr>
            <w:tcW w:w="1274" w:type="pct"/>
          </w:tcPr>
          <w:p w14:paraId="67F08C8D" w14:textId="77777777" w:rsidR="00A03B1B" w:rsidRPr="00A03B1B" w:rsidRDefault="00A03B1B" w:rsidP="00A03B1B">
            <w:pPr>
              <w:spacing w:after="60"/>
              <w:rPr>
                <w:iCs/>
                <w:sz w:val="20"/>
                <w:szCs w:val="20"/>
              </w:rPr>
            </w:pPr>
            <w:r w:rsidRPr="00A03B1B">
              <w:rPr>
                <w:iCs/>
                <w:sz w:val="20"/>
                <w:szCs w:val="20"/>
              </w:rPr>
              <w:t xml:space="preserve">RTRDASIAMT </w:t>
            </w:r>
            <w:r w:rsidRPr="00A03B1B">
              <w:rPr>
                <w:i/>
                <w:iCs/>
                <w:sz w:val="20"/>
                <w:szCs w:val="20"/>
                <w:vertAlign w:val="subscript"/>
              </w:rPr>
              <w:t>q</w:t>
            </w:r>
          </w:p>
        </w:tc>
        <w:tc>
          <w:tcPr>
            <w:tcW w:w="324" w:type="pct"/>
          </w:tcPr>
          <w:p w14:paraId="124CE959" w14:textId="77777777" w:rsidR="00A03B1B" w:rsidRPr="00A03B1B" w:rsidRDefault="00A03B1B" w:rsidP="00A03B1B">
            <w:pPr>
              <w:spacing w:after="60"/>
              <w:rPr>
                <w:iCs/>
                <w:sz w:val="20"/>
                <w:szCs w:val="20"/>
              </w:rPr>
            </w:pPr>
            <w:r w:rsidRPr="00A03B1B">
              <w:rPr>
                <w:iCs/>
                <w:sz w:val="20"/>
                <w:szCs w:val="20"/>
              </w:rPr>
              <w:t>$</w:t>
            </w:r>
          </w:p>
        </w:tc>
        <w:tc>
          <w:tcPr>
            <w:tcW w:w="3402" w:type="pct"/>
          </w:tcPr>
          <w:p w14:paraId="2BA0B2EE" w14:textId="77777777" w:rsidR="00A03B1B" w:rsidRPr="00A03B1B" w:rsidRDefault="00A03B1B" w:rsidP="00A03B1B">
            <w:pPr>
              <w:spacing w:after="60"/>
              <w:rPr>
                <w:i/>
                <w:iCs/>
                <w:sz w:val="20"/>
                <w:szCs w:val="20"/>
              </w:rPr>
            </w:pPr>
            <w:r w:rsidRPr="00A03B1B">
              <w:rPr>
                <w:i/>
                <w:iCs/>
                <w:sz w:val="20"/>
                <w:szCs w:val="20"/>
              </w:rPr>
              <w:t>Real-Time Reliability Deployment Ancillary Service Imbalance Amount</w:t>
            </w:r>
            <w:r w:rsidRPr="00A03B1B">
              <w:rPr>
                <w:iCs/>
                <w:sz w:val="20"/>
                <w:szCs w:val="20"/>
              </w:rPr>
              <w:t>—</w:t>
            </w:r>
            <w:r w:rsidRPr="00A03B1B">
              <w:rPr>
                <w:sz w:val="20"/>
                <w:szCs w:val="20"/>
              </w:rPr>
              <w:t xml:space="preserve">The total payment or charge to QSE </w:t>
            </w:r>
            <w:r w:rsidRPr="00A03B1B">
              <w:rPr>
                <w:i/>
                <w:sz w:val="20"/>
                <w:szCs w:val="20"/>
              </w:rPr>
              <w:t>q</w:t>
            </w:r>
            <w:r w:rsidRPr="00A03B1B">
              <w:rPr>
                <w:sz w:val="20"/>
                <w:szCs w:val="20"/>
              </w:rPr>
              <w:t xml:space="preserve"> </w:t>
            </w:r>
            <w:r w:rsidRPr="00A03B1B">
              <w:rPr>
                <w:iCs/>
                <w:sz w:val="20"/>
                <w:szCs w:val="20"/>
              </w:rPr>
              <w:t xml:space="preserve">for the Real-Time Ancillary Service imbalance associated with Reliability Deployments </w:t>
            </w:r>
            <w:r w:rsidRPr="00A03B1B">
              <w:rPr>
                <w:sz w:val="20"/>
                <w:szCs w:val="20"/>
              </w:rPr>
              <w:t>for each 15-minute Settlement Interval.</w:t>
            </w:r>
          </w:p>
        </w:tc>
      </w:tr>
      <w:tr w:rsidR="00A03B1B" w:rsidRPr="00A03B1B" w14:paraId="2F282E7F" w14:textId="77777777" w:rsidTr="00B31BB1">
        <w:tc>
          <w:tcPr>
            <w:tcW w:w="1274" w:type="pct"/>
          </w:tcPr>
          <w:p w14:paraId="609E6063" w14:textId="77777777" w:rsidR="00A03B1B" w:rsidRPr="00A03B1B" w:rsidRDefault="00A03B1B" w:rsidP="00A03B1B">
            <w:pPr>
              <w:spacing w:after="60"/>
              <w:rPr>
                <w:iCs/>
                <w:sz w:val="20"/>
                <w:szCs w:val="20"/>
              </w:rPr>
            </w:pPr>
            <w:r w:rsidRPr="00A03B1B">
              <w:rPr>
                <w:iCs/>
                <w:sz w:val="20"/>
                <w:szCs w:val="20"/>
              </w:rPr>
              <w:t>RTRUCRSVAMTTOT</w:t>
            </w:r>
          </w:p>
        </w:tc>
        <w:tc>
          <w:tcPr>
            <w:tcW w:w="324" w:type="pct"/>
          </w:tcPr>
          <w:p w14:paraId="36E498CC" w14:textId="77777777" w:rsidR="00A03B1B" w:rsidRPr="00A03B1B" w:rsidRDefault="00A03B1B" w:rsidP="00A03B1B">
            <w:pPr>
              <w:spacing w:after="60"/>
              <w:rPr>
                <w:iCs/>
                <w:sz w:val="20"/>
                <w:szCs w:val="20"/>
              </w:rPr>
            </w:pPr>
            <w:r w:rsidRPr="00A03B1B">
              <w:rPr>
                <w:iCs/>
                <w:sz w:val="20"/>
                <w:szCs w:val="20"/>
              </w:rPr>
              <w:t>$</w:t>
            </w:r>
          </w:p>
        </w:tc>
        <w:tc>
          <w:tcPr>
            <w:tcW w:w="3402" w:type="pct"/>
          </w:tcPr>
          <w:p w14:paraId="7AC693FC" w14:textId="77777777" w:rsidR="00A03B1B" w:rsidRPr="00A03B1B" w:rsidRDefault="00A03B1B" w:rsidP="00A03B1B">
            <w:pPr>
              <w:spacing w:after="60"/>
              <w:rPr>
                <w:i/>
                <w:iCs/>
                <w:sz w:val="20"/>
                <w:szCs w:val="20"/>
              </w:rPr>
            </w:pPr>
            <w:r w:rsidRPr="00A03B1B">
              <w:rPr>
                <w:i/>
                <w:iCs/>
                <w:sz w:val="20"/>
                <w:szCs w:val="20"/>
              </w:rPr>
              <w:t>Real-Time RUC Ancillary Service Reserve Market Total Amount</w:t>
            </w:r>
            <w:r w:rsidRPr="00A03B1B">
              <w:rPr>
                <w:iCs/>
                <w:sz w:val="20"/>
                <w:szCs w:val="20"/>
              </w:rPr>
              <w:t>—</w:t>
            </w:r>
            <w:r w:rsidRPr="00A03B1B">
              <w:rPr>
                <w:sz w:val="20"/>
                <w:szCs w:val="20"/>
              </w:rPr>
              <w:t xml:space="preserve">The total payment to all QSEs </w:t>
            </w:r>
            <w:r w:rsidRPr="00A03B1B">
              <w:rPr>
                <w:iCs/>
                <w:sz w:val="20"/>
                <w:szCs w:val="20"/>
              </w:rPr>
              <w:t xml:space="preserve">for the Real-Time RUC Ancillary Service reserve payments associated with ORDC </w:t>
            </w:r>
            <w:r w:rsidRPr="00A03B1B">
              <w:rPr>
                <w:sz w:val="20"/>
                <w:szCs w:val="20"/>
              </w:rPr>
              <w:t>for each 15-minute Settlement Interval.</w:t>
            </w:r>
          </w:p>
        </w:tc>
      </w:tr>
      <w:tr w:rsidR="00A03B1B" w:rsidRPr="00A03B1B" w14:paraId="5008D61A" w14:textId="77777777" w:rsidTr="00B31BB1">
        <w:tc>
          <w:tcPr>
            <w:tcW w:w="1274" w:type="pct"/>
          </w:tcPr>
          <w:p w14:paraId="338C9308" w14:textId="77777777" w:rsidR="00A03B1B" w:rsidRPr="00A03B1B" w:rsidRDefault="00A03B1B" w:rsidP="00A03B1B">
            <w:pPr>
              <w:spacing w:after="60"/>
              <w:rPr>
                <w:iCs/>
                <w:sz w:val="20"/>
                <w:szCs w:val="20"/>
              </w:rPr>
            </w:pPr>
            <w:r w:rsidRPr="00A03B1B">
              <w:rPr>
                <w:iCs/>
                <w:sz w:val="20"/>
                <w:szCs w:val="20"/>
              </w:rPr>
              <w:t xml:space="preserve">RTRUCRSVAMT </w:t>
            </w:r>
            <w:r w:rsidRPr="00A03B1B">
              <w:rPr>
                <w:i/>
                <w:iCs/>
                <w:sz w:val="20"/>
                <w:szCs w:val="20"/>
                <w:vertAlign w:val="subscript"/>
              </w:rPr>
              <w:t>q</w:t>
            </w:r>
          </w:p>
        </w:tc>
        <w:tc>
          <w:tcPr>
            <w:tcW w:w="324" w:type="pct"/>
          </w:tcPr>
          <w:p w14:paraId="32F16C07" w14:textId="77777777" w:rsidR="00A03B1B" w:rsidRPr="00A03B1B" w:rsidRDefault="00A03B1B" w:rsidP="00A03B1B">
            <w:pPr>
              <w:spacing w:after="60"/>
              <w:rPr>
                <w:iCs/>
                <w:sz w:val="20"/>
                <w:szCs w:val="20"/>
              </w:rPr>
            </w:pPr>
            <w:r w:rsidRPr="00A03B1B">
              <w:rPr>
                <w:iCs/>
                <w:sz w:val="20"/>
                <w:szCs w:val="20"/>
              </w:rPr>
              <w:t>$</w:t>
            </w:r>
          </w:p>
        </w:tc>
        <w:tc>
          <w:tcPr>
            <w:tcW w:w="3402" w:type="pct"/>
          </w:tcPr>
          <w:p w14:paraId="72CA2560" w14:textId="77777777" w:rsidR="00A03B1B" w:rsidRPr="00A03B1B" w:rsidRDefault="00A03B1B" w:rsidP="00A03B1B">
            <w:pPr>
              <w:spacing w:after="60"/>
              <w:rPr>
                <w:i/>
                <w:iCs/>
                <w:sz w:val="20"/>
                <w:szCs w:val="20"/>
              </w:rPr>
            </w:pPr>
            <w:r w:rsidRPr="00A03B1B">
              <w:rPr>
                <w:i/>
                <w:iCs/>
                <w:sz w:val="20"/>
                <w:szCs w:val="20"/>
              </w:rPr>
              <w:t>Real-Time RUC Ancillary Service Reserve Amount</w:t>
            </w:r>
            <w:r w:rsidRPr="00A03B1B">
              <w:rPr>
                <w:iCs/>
                <w:sz w:val="20"/>
                <w:szCs w:val="20"/>
              </w:rPr>
              <w:t>—</w:t>
            </w:r>
            <w:r w:rsidRPr="00A03B1B">
              <w:rPr>
                <w:sz w:val="20"/>
                <w:szCs w:val="20"/>
              </w:rPr>
              <w:t xml:space="preserve">The total payment to QSE </w:t>
            </w:r>
            <w:r w:rsidRPr="00A03B1B">
              <w:rPr>
                <w:i/>
                <w:sz w:val="20"/>
                <w:szCs w:val="20"/>
              </w:rPr>
              <w:t>q</w:t>
            </w:r>
            <w:r w:rsidRPr="00A03B1B">
              <w:rPr>
                <w:sz w:val="20"/>
                <w:szCs w:val="20"/>
              </w:rPr>
              <w:t xml:space="preserve"> </w:t>
            </w:r>
            <w:r w:rsidRPr="00A03B1B">
              <w:rPr>
                <w:iCs/>
                <w:sz w:val="20"/>
                <w:szCs w:val="20"/>
              </w:rPr>
              <w:t xml:space="preserve">for the Real-Time RUC Ancillary Service reserve payment associated with ORDC </w:t>
            </w:r>
            <w:r w:rsidRPr="00A03B1B">
              <w:rPr>
                <w:sz w:val="20"/>
                <w:szCs w:val="20"/>
              </w:rPr>
              <w:t>for each 15-minute Settlement Interval.</w:t>
            </w:r>
          </w:p>
        </w:tc>
      </w:tr>
      <w:tr w:rsidR="00A03B1B" w:rsidRPr="00A03B1B" w14:paraId="2AF29636" w14:textId="77777777" w:rsidTr="00B31BB1">
        <w:tc>
          <w:tcPr>
            <w:tcW w:w="1274" w:type="pct"/>
          </w:tcPr>
          <w:p w14:paraId="7E0A7198" w14:textId="77777777" w:rsidR="00A03B1B" w:rsidRPr="00A03B1B" w:rsidRDefault="00A03B1B" w:rsidP="00A03B1B">
            <w:pPr>
              <w:spacing w:after="60"/>
              <w:rPr>
                <w:iCs/>
                <w:sz w:val="20"/>
                <w:szCs w:val="20"/>
              </w:rPr>
            </w:pPr>
            <w:r w:rsidRPr="00A03B1B">
              <w:rPr>
                <w:iCs/>
                <w:sz w:val="20"/>
                <w:szCs w:val="20"/>
              </w:rPr>
              <w:t>RTRDRUCRSVAMTTOT</w:t>
            </w:r>
          </w:p>
        </w:tc>
        <w:tc>
          <w:tcPr>
            <w:tcW w:w="324" w:type="pct"/>
          </w:tcPr>
          <w:p w14:paraId="71B4BF5D" w14:textId="77777777" w:rsidR="00A03B1B" w:rsidRPr="00A03B1B" w:rsidRDefault="00A03B1B" w:rsidP="00A03B1B">
            <w:pPr>
              <w:spacing w:after="60"/>
              <w:rPr>
                <w:iCs/>
                <w:sz w:val="20"/>
                <w:szCs w:val="20"/>
              </w:rPr>
            </w:pPr>
            <w:r w:rsidRPr="00A03B1B">
              <w:rPr>
                <w:iCs/>
                <w:sz w:val="20"/>
                <w:szCs w:val="20"/>
              </w:rPr>
              <w:t>$</w:t>
            </w:r>
          </w:p>
        </w:tc>
        <w:tc>
          <w:tcPr>
            <w:tcW w:w="3402" w:type="pct"/>
          </w:tcPr>
          <w:p w14:paraId="3E1E4966" w14:textId="77777777" w:rsidR="00A03B1B" w:rsidRPr="00A03B1B" w:rsidRDefault="00A03B1B" w:rsidP="00A03B1B">
            <w:pPr>
              <w:spacing w:after="60"/>
              <w:rPr>
                <w:iCs/>
                <w:sz w:val="20"/>
                <w:szCs w:val="20"/>
              </w:rPr>
            </w:pPr>
            <w:r w:rsidRPr="00A03B1B">
              <w:rPr>
                <w:i/>
                <w:iCs/>
                <w:sz w:val="20"/>
                <w:szCs w:val="20"/>
              </w:rPr>
              <w:t>Real-Time Reliability Deployment RUC Ancillary Service Reserve Market Total Amount</w:t>
            </w:r>
            <w:r w:rsidRPr="00A03B1B">
              <w:rPr>
                <w:iCs/>
                <w:sz w:val="20"/>
                <w:szCs w:val="20"/>
              </w:rPr>
              <w:t>—</w:t>
            </w:r>
            <w:r w:rsidRPr="00A03B1B">
              <w:rPr>
                <w:sz w:val="20"/>
                <w:szCs w:val="20"/>
              </w:rPr>
              <w:t xml:space="preserve">The total payment |to all QSEs </w:t>
            </w:r>
            <w:r w:rsidRPr="00A03B1B">
              <w:rPr>
                <w:iCs/>
                <w:sz w:val="20"/>
                <w:szCs w:val="20"/>
              </w:rPr>
              <w:t xml:space="preserve">for the Real-Time RUC Ancillary Service Reserve payment </w:t>
            </w:r>
            <w:proofErr w:type="gramStart"/>
            <w:r w:rsidRPr="00A03B1B">
              <w:rPr>
                <w:iCs/>
                <w:sz w:val="20"/>
                <w:szCs w:val="20"/>
              </w:rPr>
              <w:t>as a result of</w:t>
            </w:r>
            <w:proofErr w:type="gramEnd"/>
            <w:r w:rsidRPr="00A03B1B">
              <w:rPr>
                <w:iCs/>
                <w:sz w:val="20"/>
                <w:szCs w:val="20"/>
              </w:rPr>
              <w:t xml:space="preserve"> Reliability Deployments </w:t>
            </w:r>
            <w:r w:rsidRPr="00A03B1B">
              <w:rPr>
                <w:sz w:val="20"/>
                <w:szCs w:val="20"/>
              </w:rPr>
              <w:t>for each 15-minute Settlement Interval.</w:t>
            </w:r>
          </w:p>
        </w:tc>
      </w:tr>
      <w:tr w:rsidR="00A03B1B" w:rsidRPr="00A03B1B" w14:paraId="1CD5F893" w14:textId="77777777" w:rsidTr="00B31BB1">
        <w:tc>
          <w:tcPr>
            <w:tcW w:w="1274" w:type="pct"/>
          </w:tcPr>
          <w:p w14:paraId="37796C63" w14:textId="77777777" w:rsidR="00A03B1B" w:rsidRPr="00A03B1B" w:rsidRDefault="00A03B1B" w:rsidP="00A03B1B">
            <w:pPr>
              <w:spacing w:after="60"/>
              <w:rPr>
                <w:iCs/>
                <w:sz w:val="20"/>
                <w:szCs w:val="20"/>
              </w:rPr>
            </w:pPr>
            <w:r w:rsidRPr="00A03B1B">
              <w:rPr>
                <w:iCs/>
                <w:sz w:val="20"/>
                <w:szCs w:val="20"/>
              </w:rPr>
              <w:t xml:space="preserve">RTRDRUCRSVAMT </w:t>
            </w:r>
            <w:r w:rsidRPr="00A03B1B">
              <w:rPr>
                <w:i/>
                <w:iCs/>
                <w:sz w:val="20"/>
                <w:szCs w:val="20"/>
                <w:vertAlign w:val="subscript"/>
              </w:rPr>
              <w:t>q</w:t>
            </w:r>
          </w:p>
        </w:tc>
        <w:tc>
          <w:tcPr>
            <w:tcW w:w="324" w:type="pct"/>
          </w:tcPr>
          <w:p w14:paraId="483FD27A" w14:textId="77777777" w:rsidR="00A03B1B" w:rsidRPr="00A03B1B" w:rsidRDefault="00A03B1B" w:rsidP="00A03B1B">
            <w:pPr>
              <w:spacing w:after="60"/>
              <w:rPr>
                <w:iCs/>
                <w:sz w:val="20"/>
                <w:szCs w:val="20"/>
              </w:rPr>
            </w:pPr>
            <w:r w:rsidRPr="00A03B1B">
              <w:rPr>
                <w:iCs/>
                <w:sz w:val="20"/>
                <w:szCs w:val="20"/>
              </w:rPr>
              <w:t>$</w:t>
            </w:r>
          </w:p>
        </w:tc>
        <w:tc>
          <w:tcPr>
            <w:tcW w:w="3402" w:type="pct"/>
          </w:tcPr>
          <w:p w14:paraId="537A7B38" w14:textId="77777777" w:rsidR="00A03B1B" w:rsidRPr="00A03B1B" w:rsidRDefault="00A03B1B" w:rsidP="00A03B1B">
            <w:pPr>
              <w:spacing w:after="60"/>
              <w:rPr>
                <w:iCs/>
                <w:sz w:val="20"/>
                <w:szCs w:val="20"/>
              </w:rPr>
            </w:pPr>
            <w:r w:rsidRPr="00A03B1B">
              <w:rPr>
                <w:i/>
                <w:iCs/>
                <w:sz w:val="20"/>
                <w:szCs w:val="20"/>
              </w:rPr>
              <w:t>Real-Time Reliability Deployment RUC Ancillary Service Reserve Amount</w:t>
            </w:r>
            <w:r w:rsidRPr="00A03B1B">
              <w:rPr>
                <w:iCs/>
                <w:sz w:val="20"/>
                <w:szCs w:val="20"/>
              </w:rPr>
              <w:t>—</w:t>
            </w:r>
            <w:r w:rsidRPr="00A03B1B">
              <w:rPr>
                <w:sz w:val="20"/>
                <w:szCs w:val="20"/>
              </w:rPr>
              <w:t xml:space="preserve">The total payment |to QSE </w:t>
            </w:r>
            <w:r w:rsidRPr="00A03B1B">
              <w:rPr>
                <w:i/>
                <w:sz w:val="20"/>
                <w:szCs w:val="20"/>
              </w:rPr>
              <w:t>q</w:t>
            </w:r>
            <w:r w:rsidRPr="00A03B1B">
              <w:rPr>
                <w:sz w:val="20"/>
                <w:szCs w:val="20"/>
              </w:rPr>
              <w:t xml:space="preserve"> </w:t>
            </w:r>
            <w:r w:rsidRPr="00A03B1B">
              <w:rPr>
                <w:iCs/>
                <w:sz w:val="20"/>
                <w:szCs w:val="20"/>
              </w:rPr>
              <w:t xml:space="preserve">for the Real-Time RUC Ancillary Service Reserve payment </w:t>
            </w:r>
            <w:proofErr w:type="gramStart"/>
            <w:r w:rsidRPr="00A03B1B">
              <w:rPr>
                <w:iCs/>
                <w:sz w:val="20"/>
                <w:szCs w:val="20"/>
              </w:rPr>
              <w:t>as a result of</w:t>
            </w:r>
            <w:proofErr w:type="gramEnd"/>
            <w:r w:rsidRPr="00A03B1B">
              <w:rPr>
                <w:iCs/>
                <w:sz w:val="20"/>
                <w:szCs w:val="20"/>
              </w:rPr>
              <w:t xml:space="preserve"> Reliability Deployments </w:t>
            </w:r>
            <w:r w:rsidRPr="00A03B1B">
              <w:rPr>
                <w:sz w:val="20"/>
                <w:szCs w:val="20"/>
              </w:rPr>
              <w:t>for each 15-minute Settlement Interval.</w:t>
            </w:r>
          </w:p>
        </w:tc>
      </w:tr>
      <w:tr w:rsidR="00A03B1B" w:rsidRPr="00A03B1B" w14:paraId="5248BB28" w14:textId="77777777" w:rsidTr="00B31BB1">
        <w:tc>
          <w:tcPr>
            <w:tcW w:w="1274" w:type="pct"/>
          </w:tcPr>
          <w:p w14:paraId="57ADE216" w14:textId="77777777" w:rsidR="00A03B1B" w:rsidRPr="00A03B1B" w:rsidRDefault="00A03B1B" w:rsidP="00A03B1B">
            <w:pPr>
              <w:spacing w:after="60"/>
              <w:rPr>
                <w:iCs/>
                <w:sz w:val="20"/>
                <w:szCs w:val="20"/>
              </w:rPr>
            </w:pPr>
            <w:r w:rsidRPr="00A03B1B">
              <w:rPr>
                <w:iCs/>
                <w:sz w:val="20"/>
                <w:szCs w:val="20"/>
              </w:rPr>
              <w:t xml:space="preserve">LRS </w:t>
            </w:r>
            <w:r w:rsidRPr="00A03B1B">
              <w:rPr>
                <w:i/>
                <w:iCs/>
                <w:sz w:val="20"/>
                <w:szCs w:val="20"/>
                <w:vertAlign w:val="subscript"/>
              </w:rPr>
              <w:t>q</w:t>
            </w:r>
          </w:p>
        </w:tc>
        <w:tc>
          <w:tcPr>
            <w:tcW w:w="324" w:type="pct"/>
          </w:tcPr>
          <w:p w14:paraId="44C75928" w14:textId="77777777" w:rsidR="00A03B1B" w:rsidRPr="00A03B1B" w:rsidRDefault="00A03B1B" w:rsidP="00A03B1B">
            <w:pPr>
              <w:spacing w:after="60"/>
              <w:rPr>
                <w:iCs/>
                <w:sz w:val="20"/>
                <w:szCs w:val="20"/>
              </w:rPr>
            </w:pPr>
            <w:r w:rsidRPr="00A03B1B">
              <w:rPr>
                <w:iCs/>
                <w:sz w:val="20"/>
                <w:szCs w:val="20"/>
              </w:rPr>
              <w:t>none</w:t>
            </w:r>
          </w:p>
        </w:tc>
        <w:tc>
          <w:tcPr>
            <w:tcW w:w="3402" w:type="pct"/>
          </w:tcPr>
          <w:p w14:paraId="2EB43457" w14:textId="77777777" w:rsidR="00A03B1B" w:rsidRPr="00A03B1B" w:rsidRDefault="00A03B1B" w:rsidP="00A03B1B">
            <w:pPr>
              <w:spacing w:after="60"/>
              <w:rPr>
                <w:iCs/>
                <w:sz w:val="20"/>
                <w:szCs w:val="20"/>
              </w:rPr>
            </w:pPr>
            <w:r w:rsidRPr="00A03B1B">
              <w:rPr>
                <w:iCs/>
                <w:sz w:val="20"/>
                <w:szCs w:val="20"/>
              </w:rPr>
              <w:t xml:space="preserve">The LRS calculated for QSE </w:t>
            </w:r>
            <w:r w:rsidRPr="00A03B1B">
              <w:rPr>
                <w:i/>
                <w:iCs/>
                <w:sz w:val="20"/>
                <w:szCs w:val="20"/>
              </w:rPr>
              <w:t>q</w:t>
            </w:r>
            <w:r w:rsidRPr="00A03B1B">
              <w:rPr>
                <w:iCs/>
                <w:sz w:val="20"/>
                <w:szCs w:val="20"/>
              </w:rPr>
              <w:t xml:space="preserve"> for the 15-minute Settlement Interval.  See Section 6.6.2.2, QSE Load Ratio Share for a 15-Minute Settlement Interval.</w:t>
            </w:r>
          </w:p>
        </w:tc>
      </w:tr>
      <w:tr w:rsidR="00A03B1B" w:rsidRPr="00A03B1B" w14:paraId="2E340841" w14:textId="77777777" w:rsidTr="00B31BB1">
        <w:tc>
          <w:tcPr>
            <w:tcW w:w="1274" w:type="pct"/>
          </w:tcPr>
          <w:p w14:paraId="4B40C74C" w14:textId="77777777" w:rsidR="00A03B1B" w:rsidRPr="00A03B1B" w:rsidRDefault="00A03B1B" w:rsidP="00A03B1B">
            <w:pPr>
              <w:spacing w:after="60"/>
              <w:rPr>
                <w:i/>
                <w:iCs/>
                <w:sz w:val="20"/>
                <w:szCs w:val="20"/>
              </w:rPr>
            </w:pPr>
            <w:r w:rsidRPr="00A03B1B">
              <w:rPr>
                <w:i/>
                <w:iCs/>
                <w:sz w:val="20"/>
                <w:szCs w:val="20"/>
              </w:rPr>
              <w:t>q</w:t>
            </w:r>
          </w:p>
        </w:tc>
        <w:tc>
          <w:tcPr>
            <w:tcW w:w="324" w:type="pct"/>
          </w:tcPr>
          <w:p w14:paraId="0F2A7951" w14:textId="77777777" w:rsidR="00A03B1B" w:rsidRPr="00A03B1B" w:rsidRDefault="00A03B1B" w:rsidP="00A03B1B">
            <w:pPr>
              <w:spacing w:after="60"/>
              <w:rPr>
                <w:iCs/>
                <w:sz w:val="20"/>
                <w:szCs w:val="20"/>
              </w:rPr>
            </w:pPr>
            <w:r w:rsidRPr="00A03B1B">
              <w:rPr>
                <w:iCs/>
                <w:sz w:val="20"/>
                <w:szCs w:val="20"/>
              </w:rPr>
              <w:t>none</w:t>
            </w:r>
          </w:p>
        </w:tc>
        <w:tc>
          <w:tcPr>
            <w:tcW w:w="3402" w:type="pct"/>
          </w:tcPr>
          <w:p w14:paraId="6B7CCF92" w14:textId="77777777" w:rsidR="00A03B1B" w:rsidRPr="00A03B1B" w:rsidRDefault="00A03B1B" w:rsidP="00A03B1B">
            <w:pPr>
              <w:spacing w:after="60"/>
              <w:rPr>
                <w:i/>
                <w:iCs/>
                <w:sz w:val="20"/>
                <w:szCs w:val="20"/>
              </w:rPr>
            </w:pPr>
            <w:r w:rsidRPr="00A03B1B">
              <w:rPr>
                <w:iCs/>
                <w:sz w:val="20"/>
                <w:szCs w:val="20"/>
              </w:rPr>
              <w:t>A QSE.</w:t>
            </w:r>
          </w:p>
        </w:tc>
      </w:tr>
    </w:tbl>
    <w:p w14:paraId="1D2D74F7" w14:textId="77777777" w:rsidR="00A03B1B" w:rsidRPr="00A03B1B" w:rsidRDefault="00A03B1B" w:rsidP="00A03B1B">
      <w:pPr>
        <w:keepNext/>
        <w:tabs>
          <w:tab w:val="left" w:pos="1080"/>
        </w:tabs>
        <w:spacing w:before="480" w:after="240"/>
        <w:outlineLvl w:val="2"/>
        <w:rPr>
          <w:b/>
          <w:bCs/>
          <w:i/>
          <w:szCs w:val="20"/>
        </w:rPr>
      </w:pPr>
      <w:bookmarkStart w:id="1528" w:name="_Toc214879039"/>
      <w:r w:rsidRPr="00A03B1B">
        <w:rPr>
          <w:b/>
          <w:bCs/>
          <w:i/>
          <w:szCs w:val="20"/>
        </w:rPr>
        <w:t>6.7.3</w:t>
      </w:r>
      <w:r w:rsidRPr="00A03B1B">
        <w:rPr>
          <w:b/>
          <w:bCs/>
          <w:i/>
          <w:szCs w:val="20"/>
        </w:rPr>
        <w:tab/>
        <w:t>Real-Time Ancillary Service Revenue Neutrality Allocation</w:t>
      </w:r>
      <w:bookmarkEnd w:id="1528"/>
    </w:p>
    <w:p w14:paraId="73ECE8EA" w14:textId="77777777" w:rsidR="00A03B1B" w:rsidRPr="00A03B1B" w:rsidRDefault="00A03B1B" w:rsidP="00A03B1B">
      <w:pPr>
        <w:spacing w:after="240"/>
        <w:ind w:left="720" w:hanging="720"/>
        <w:rPr>
          <w:iCs/>
        </w:rPr>
      </w:pPr>
      <w:r w:rsidRPr="00A03B1B">
        <w:rPr>
          <w:iCs/>
          <w:szCs w:val="20"/>
        </w:rPr>
        <w:t>(1)</w:t>
      </w:r>
      <w:r w:rsidRPr="00A03B1B">
        <w:rPr>
          <w:iCs/>
          <w:szCs w:val="20"/>
        </w:rPr>
        <w:tab/>
        <w:t>The total cost for Real-Time Ancillary Service payments and charges is allocated to the QSEs representing Load based on Load Ratio Share (LRS).  The Real-Time Ancillary Service allocations to each QSE for a given 15-minute Settlement Interval are calculated as follows:</w:t>
      </w:r>
    </w:p>
    <w:p w14:paraId="62B05A42" w14:textId="77777777" w:rsidR="00A03B1B" w:rsidRPr="00A03B1B" w:rsidRDefault="00A03B1B" w:rsidP="00A03B1B">
      <w:pPr>
        <w:spacing w:after="240"/>
        <w:ind w:left="1440" w:hanging="720"/>
        <w:rPr>
          <w:iCs/>
          <w:szCs w:val="20"/>
        </w:rPr>
      </w:pPr>
      <w:r w:rsidRPr="00A03B1B">
        <w:rPr>
          <w:iCs/>
          <w:szCs w:val="20"/>
        </w:rPr>
        <w:t>(a)         For Reg-Up:</w:t>
      </w:r>
    </w:p>
    <w:p w14:paraId="22837C8E" w14:textId="77777777" w:rsidR="00A03B1B" w:rsidRPr="00A03B1B" w:rsidRDefault="00A03B1B" w:rsidP="00A03B1B">
      <w:pPr>
        <w:ind w:left="1440" w:hanging="720"/>
        <w:rPr>
          <w:iCs/>
          <w:szCs w:val="20"/>
        </w:rPr>
      </w:pPr>
      <w:r w:rsidRPr="00A03B1B">
        <w:rPr>
          <w:iCs/>
          <w:szCs w:val="20"/>
        </w:rPr>
        <w:t xml:space="preserve">LARTRUAMT </w:t>
      </w:r>
      <w:r w:rsidRPr="00A03B1B">
        <w:rPr>
          <w:i/>
          <w:iCs/>
          <w:szCs w:val="20"/>
          <w:vertAlign w:val="subscript"/>
        </w:rPr>
        <w:t>q</w:t>
      </w:r>
      <w:r w:rsidRPr="00A03B1B">
        <w:rPr>
          <w:iCs/>
          <w:szCs w:val="20"/>
        </w:rPr>
        <w:t xml:space="preserve"> =</w:t>
      </w:r>
      <w:r w:rsidRPr="00A03B1B">
        <w:rPr>
          <w:iCs/>
          <w:szCs w:val="20"/>
        </w:rPr>
        <w:tab/>
        <w:t xml:space="preserve">(-1) * (RTRUIMBAMTTOT + RTRUOAMTTOT + </w:t>
      </w:r>
    </w:p>
    <w:p w14:paraId="294E209D" w14:textId="77777777" w:rsidR="00A03B1B" w:rsidRPr="00A03B1B" w:rsidRDefault="00A03B1B" w:rsidP="00A03B1B">
      <w:pPr>
        <w:spacing w:after="240"/>
        <w:ind w:left="2160" w:firstLine="720"/>
        <w:rPr>
          <w:iCs/>
          <w:szCs w:val="20"/>
        </w:rPr>
      </w:pPr>
      <w:r w:rsidRPr="00A03B1B">
        <w:rPr>
          <w:iCs/>
          <w:szCs w:val="20"/>
        </w:rPr>
        <w:t xml:space="preserve">RTRUTOAMTTOT) * LRS </w:t>
      </w:r>
      <w:r w:rsidRPr="00A03B1B">
        <w:rPr>
          <w:i/>
          <w:iCs/>
          <w:szCs w:val="20"/>
          <w:vertAlign w:val="subscript"/>
        </w:rPr>
        <w:t>q</w:t>
      </w:r>
    </w:p>
    <w:p w14:paraId="3545F663" w14:textId="77777777" w:rsidR="00A03B1B" w:rsidRPr="00A03B1B" w:rsidRDefault="00A03B1B" w:rsidP="00A03B1B">
      <w:pPr>
        <w:spacing w:after="240"/>
        <w:ind w:left="1440" w:hanging="720"/>
        <w:rPr>
          <w:iCs/>
          <w:szCs w:val="20"/>
        </w:rPr>
      </w:pPr>
      <w:r w:rsidRPr="00A03B1B">
        <w:rPr>
          <w:iCs/>
          <w:szCs w:val="20"/>
        </w:rPr>
        <w:lastRenderedPageBreak/>
        <w:t>Where:</w:t>
      </w:r>
    </w:p>
    <w:p w14:paraId="5809F527" w14:textId="78584759" w:rsidR="00A03B1B" w:rsidRPr="00A03B1B" w:rsidRDefault="00A03B1B" w:rsidP="00A03B1B">
      <w:pPr>
        <w:spacing w:after="240"/>
        <w:ind w:left="1440" w:hanging="720"/>
        <w:rPr>
          <w:iCs/>
          <w:szCs w:val="20"/>
        </w:rPr>
      </w:pPr>
      <w:r w:rsidRPr="00A03B1B">
        <w:rPr>
          <w:iCs/>
          <w:szCs w:val="20"/>
        </w:rPr>
        <w:t xml:space="preserve">RTRUIMBAMTTOT = </w:t>
      </w:r>
      <w:r w:rsidRPr="00A03B1B">
        <w:rPr>
          <w:noProof/>
          <w:szCs w:val="20"/>
        </w:rPr>
        <w:drawing>
          <wp:inline distT="0" distB="0" distL="0" distR="0" wp14:anchorId="1A9D661A" wp14:editId="5ACCA810">
            <wp:extent cx="144780" cy="289560"/>
            <wp:effectExtent l="0" t="0" r="0" b="0"/>
            <wp:docPr id="10664" name="Picture 2093296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3296482"/>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(RTRUIMBAMT </w:t>
      </w:r>
      <w:r w:rsidRPr="00A03B1B">
        <w:rPr>
          <w:i/>
          <w:iCs/>
          <w:szCs w:val="20"/>
          <w:vertAlign w:val="subscript"/>
        </w:rPr>
        <w:t>q</w:t>
      </w:r>
      <w:r w:rsidRPr="00A03B1B">
        <w:rPr>
          <w:iCs/>
          <w:szCs w:val="20"/>
        </w:rPr>
        <w:t>)</w:t>
      </w:r>
    </w:p>
    <w:p w14:paraId="110EB40F" w14:textId="0C4130B0" w:rsidR="00A03B1B" w:rsidRPr="00A03B1B" w:rsidRDefault="00A03B1B" w:rsidP="00A03B1B">
      <w:pPr>
        <w:spacing w:after="240"/>
        <w:ind w:left="1440" w:hanging="720"/>
        <w:rPr>
          <w:iCs/>
          <w:szCs w:val="20"/>
        </w:rPr>
      </w:pPr>
      <w:r w:rsidRPr="00A03B1B">
        <w:rPr>
          <w:iCs/>
          <w:szCs w:val="20"/>
        </w:rPr>
        <w:t xml:space="preserve">RTRUOAMTTOT = </w:t>
      </w:r>
      <w:r w:rsidRPr="00A03B1B">
        <w:rPr>
          <w:noProof/>
          <w:szCs w:val="20"/>
        </w:rPr>
        <w:drawing>
          <wp:inline distT="0" distB="0" distL="0" distR="0" wp14:anchorId="4FC8AB21" wp14:editId="3FD2923E">
            <wp:extent cx="144780" cy="289560"/>
            <wp:effectExtent l="0" t="0" r="0" b="0"/>
            <wp:docPr id="10663" name="Picture 1368193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8193077"/>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(RTRUOAMT </w:t>
      </w:r>
      <w:r w:rsidRPr="00A03B1B">
        <w:rPr>
          <w:i/>
          <w:iCs/>
          <w:szCs w:val="20"/>
          <w:vertAlign w:val="subscript"/>
        </w:rPr>
        <w:t>q</w:t>
      </w:r>
      <w:r w:rsidRPr="00A03B1B">
        <w:rPr>
          <w:iCs/>
          <w:szCs w:val="20"/>
        </w:rPr>
        <w:t>)</w:t>
      </w:r>
    </w:p>
    <w:p w14:paraId="7C1E6396" w14:textId="5EAA2DF9" w:rsidR="00A03B1B" w:rsidRPr="00A03B1B" w:rsidRDefault="00A03B1B" w:rsidP="00A03B1B">
      <w:pPr>
        <w:spacing w:after="240"/>
        <w:ind w:left="1440" w:hanging="720"/>
        <w:rPr>
          <w:iCs/>
          <w:szCs w:val="20"/>
        </w:rPr>
      </w:pPr>
      <w:r w:rsidRPr="00A03B1B">
        <w:rPr>
          <w:iCs/>
          <w:szCs w:val="20"/>
        </w:rPr>
        <w:t xml:space="preserve">RTRUTOAMTTOT = </w:t>
      </w:r>
      <w:r w:rsidRPr="00A03B1B">
        <w:rPr>
          <w:noProof/>
          <w:szCs w:val="20"/>
        </w:rPr>
        <w:drawing>
          <wp:inline distT="0" distB="0" distL="0" distR="0" wp14:anchorId="4671E92C" wp14:editId="16DAB04D">
            <wp:extent cx="144780" cy="289560"/>
            <wp:effectExtent l="0" t="0" r="0" b="0"/>
            <wp:docPr id="10662" name="Picture 14128535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2853577"/>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(RTRUTOAMT </w:t>
      </w:r>
      <w:r w:rsidRPr="00A03B1B">
        <w:rPr>
          <w:i/>
          <w:iCs/>
          <w:szCs w:val="20"/>
          <w:vertAlign w:val="subscript"/>
        </w:rPr>
        <w:t>q</w:t>
      </w:r>
      <w:r w:rsidRPr="00A03B1B">
        <w:rPr>
          <w:iCs/>
          <w:szCs w:val="20"/>
        </w:rPr>
        <w:t>)</w:t>
      </w:r>
    </w:p>
    <w:p w14:paraId="34DF5DEA" w14:textId="77777777" w:rsidR="00A03B1B" w:rsidRPr="00A03B1B" w:rsidRDefault="00A03B1B" w:rsidP="00A03B1B">
      <w:r w:rsidRPr="00A03B1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03B1B" w:rsidRPr="00A03B1B" w14:paraId="1E32B58D" w14:textId="77777777" w:rsidTr="00B31BB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7822AD8D" w14:textId="77777777" w:rsidR="00A03B1B" w:rsidRPr="00A03B1B" w:rsidRDefault="00A03B1B" w:rsidP="00A03B1B">
            <w:pPr>
              <w:spacing w:after="120"/>
              <w:rPr>
                <w:b/>
                <w:iCs/>
                <w:sz w:val="20"/>
                <w:szCs w:val="20"/>
              </w:rPr>
            </w:pPr>
            <w:r w:rsidRPr="00A03B1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6568E85E" w14:textId="77777777" w:rsidR="00A03B1B" w:rsidRPr="00A03B1B" w:rsidRDefault="00A03B1B" w:rsidP="00A03B1B">
            <w:pPr>
              <w:spacing w:after="120"/>
              <w:rPr>
                <w:b/>
                <w:iCs/>
                <w:sz w:val="20"/>
                <w:szCs w:val="20"/>
              </w:rPr>
            </w:pPr>
            <w:r w:rsidRPr="00A03B1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04A73897"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0770AD7C"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A6B9AA5" w14:textId="77777777" w:rsidR="00A03B1B" w:rsidRPr="00A03B1B" w:rsidRDefault="00A03B1B" w:rsidP="00A03B1B">
            <w:pPr>
              <w:spacing w:after="60"/>
              <w:rPr>
                <w:sz w:val="20"/>
                <w:szCs w:val="20"/>
              </w:rPr>
            </w:pPr>
            <w:r w:rsidRPr="00A03B1B">
              <w:rPr>
                <w:sz w:val="20"/>
                <w:szCs w:val="20"/>
              </w:rPr>
              <w:t xml:space="preserve">LARTRUAMT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D187D2A"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F868A34" w14:textId="77777777" w:rsidR="00A03B1B" w:rsidRPr="00A03B1B" w:rsidRDefault="00A03B1B" w:rsidP="00A03B1B">
            <w:pPr>
              <w:spacing w:after="60"/>
              <w:rPr>
                <w:i/>
                <w:sz w:val="20"/>
                <w:szCs w:val="20"/>
              </w:rPr>
            </w:pPr>
            <w:r w:rsidRPr="00A03B1B">
              <w:rPr>
                <w:i/>
                <w:sz w:val="20"/>
                <w:szCs w:val="20"/>
              </w:rPr>
              <w:t>Load-Allocated Real-Time Reg-Up Amount for the QSE</w:t>
            </w:r>
            <w:r w:rsidRPr="00A03B1B">
              <w:rPr>
                <w:sz w:val="20"/>
                <w:szCs w:val="20"/>
              </w:rPr>
              <w:t xml:space="preserve">— The QSE </w:t>
            </w:r>
            <w:proofErr w:type="gramStart"/>
            <w:r w:rsidRPr="00A03B1B">
              <w:rPr>
                <w:i/>
                <w:sz w:val="20"/>
                <w:szCs w:val="20"/>
              </w:rPr>
              <w:t>q</w:t>
            </w:r>
            <w:r w:rsidRPr="00A03B1B">
              <w:rPr>
                <w:sz w:val="20"/>
                <w:szCs w:val="20"/>
              </w:rPr>
              <w:softHyphen/>
              <w:t>’s</w:t>
            </w:r>
            <w:proofErr w:type="gramEnd"/>
            <w:r w:rsidRPr="00A03B1B">
              <w:rPr>
                <w:sz w:val="20"/>
                <w:szCs w:val="20"/>
              </w:rPr>
              <w:t xml:space="preserve"> share of the total Real-Time Reg-Up amount for the 15-minute Settlement Interval.</w:t>
            </w:r>
          </w:p>
        </w:tc>
      </w:tr>
      <w:tr w:rsidR="00A03B1B" w:rsidRPr="00A03B1B" w14:paraId="16804704"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08BC1131" w14:textId="77777777" w:rsidR="00A03B1B" w:rsidRPr="00A03B1B" w:rsidRDefault="00A03B1B" w:rsidP="00A03B1B">
            <w:pPr>
              <w:spacing w:after="60"/>
              <w:rPr>
                <w:sz w:val="20"/>
                <w:szCs w:val="20"/>
              </w:rPr>
            </w:pPr>
            <w:r w:rsidRPr="00A03B1B">
              <w:rPr>
                <w:sz w:val="20"/>
                <w:szCs w:val="20"/>
              </w:rPr>
              <w:t xml:space="preserve">RTRUIMBAMT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1EC3F8C"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F4EA0EB" w14:textId="77777777" w:rsidR="00A03B1B" w:rsidRPr="00A03B1B" w:rsidRDefault="00A03B1B" w:rsidP="00A03B1B">
            <w:pPr>
              <w:spacing w:after="60"/>
              <w:rPr>
                <w:i/>
                <w:sz w:val="20"/>
                <w:szCs w:val="20"/>
              </w:rPr>
            </w:pPr>
            <w:r w:rsidRPr="00A03B1B">
              <w:rPr>
                <w:i/>
                <w:sz w:val="20"/>
                <w:szCs w:val="20"/>
              </w:rPr>
              <w:t xml:space="preserve">Real-Time Reg-Up Imbalance Amount for the QSE - </w:t>
            </w:r>
            <w:r w:rsidRPr="00A03B1B">
              <w:rPr>
                <w:sz w:val="20"/>
                <w:szCs w:val="20"/>
              </w:rPr>
              <w:t xml:space="preserve">The total payment or charge to QSE </w:t>
            </w:r>
            <w:r w:rsidRPr="00A03B1B">
              <w:rPr>
                <w:i/>
                <w:sz w:val="20"/>
                <w:szCs w:val="20"/>
              </w:rPr>
              <w:t>q</w:t>
            </w:r>
            <w:r w:rsidRPr="00A03B1B">
              <w:rPr>
                <w:sz w:val="20"/>
                <w:szCs w:val="20"/>
              </w:rPr>
              <w:t xml:space="preserve"> for the Real-Time Reg-Up imbalance for each 15-minute Settlement Interval.</w:t>
            </w:r>
          </w:p>
        </w:tc>
      </w:tr>
      <w:tr w:rsidR="00A03B1B" w:rsidRPr="00A03B1B" w14:paraId="6D5E0629"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523130A8" w14:textId="77777777" w:rsidR="00A03B1B" w:rsidRPr="00A03B1B" w:rsidRDefault="00A03B1B" w:rsidP="00A03B1B">
            <w:pPr>
              <w:spacing w:after="60"/>
              <w:rPr>
                <w:sz w:val="20"/>
                <w:szCs w:val="20"/>
              </w:rPr>
            </w:pPr>
            <w:r w:rsidRPr="00A03B1B">
              <w:rPr>
                <w:sz w:val="20"/>
                <w:szCs w:val="20"/>
              </w:rPr>
              <w:t xml:space="preserve">RTRUOAMT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4246C75"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4618CA9" w14:textId="77777777" w:rsidR="00A03B1B" w:rsidRPr="00A03B1B" w:rsidRDefault="00A03B1B" w:rsidP="00A03B1B">
            <w:pPr>
              <w:spacing w:after="60"/>
              <w:rPr>
                <w:i/>
                <w:sz w:val="20"/>
                <w:szCs w:val="20"/>
              </w:rPr>
            </w:pPr>
            <w:r w:rsidRPr="00A03B1B">
              <w:rPr>
                <w:i/>
                <w:sz w:val="20"/>
                <w:szCs w:val="20"/>
              </w:rPr>
              <w:t>Real-Time Reg-Up Only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Reg-Up only awards for each 15-minute Settlement Interval.</w:t>
            </w:r>
          </w:p>
        </w:tc>
      </w:tr>
      <w:tr w:rsidR="00A03B1B" w:rsidRPr="00A03B1B" w14:paraId="03D4E873"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4B1F39C5" w14:textId="77777777" w:rsidR="00A03B1B" w:rsidRPr="00A03B1B" w:rsidRDefault="00A03B1B" w:rsidP="00A03B1B">
            <w:pPr>
              <w:spacing w:after="60"/>
              <w:rPr>
                <w:sz w:val="20"/>
                <w:szCs w:val="20"/>
              </w:rPr>
            </w:pPr>
            <w:r w:rsidRPr="00A03B1B">
              <w:rPr>
                <w:sz w:val="20"/>
                <w:szCs w:val="20"/>
              </w:rPr>
              <w:t>RTRUIMBAMTTOT</w:t>
            </w:r>
          </w:p>
        </w:tc>
        <w:tc>
          <w:tcPr>
            <w:tcW w:w="675" w:type="pct"/>
            <w:tcBorders>
              <w:top w:val="single" w:sz="4" w:space="0" w:color="auto"/>
              <w:left w:val="single" w:sz="4" w:space="0" w:color="auto"/>
              <w:bottom w:val="single" w:sz="4" w:space="0" w:color="auto"/>
              <w:right w:val="single" w:sz="4" w:space="0" w:color="auto"/>
            </w:tcBorders>
            <w:hideMark/>
          </w:tcPr>
          <w:p w14:paraId="07F8238B"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5785154" w14:textId="77777777" w:rsidR="00A03B1B" w:rsidRPr="00A03B1B" w:rsidRDefault="00A03B1B" w:rsidP="00A03B1B">
            <w:pPr>
              <w:spacing w:after="60"/>
              <w:rPr>
                <w:i/>
                <w:sz w:val="20"/>
                <w:szCs w:val="20"/>
              </w:rPr>
            </w:pPr>
            <w:r w:rsidRPr="00A03B1B">
              <w:rPr>
                <w:i/>
                <w:sz w:val="20"/>
                <w:szCs w:val="20"/>
              </w:rPr>
              <w:t xml:space="preserve">Real-Time Reg-Up Imbalance Market Total Amount - </w:t>
            </w:r>
            <w:r w:rsidRPr="00A03B1B">
              <w:rPr>
                <w:sz w:val="20"/>
                <w:szCs w:val="20"/>
              </w:rPr>
              <w:t>The total payment or charge to all QSEs for the Real-Time Reg-Up imbalance for each 15-minute Settlement Interval.</w:t>
            </w:r>
          </w:p>
        </w:tc>
      </w:tr>
      <w:tr w:rsidR="00A03B1B" w:rsidRPr="00A03B1B" w14:paraId="1C09259B"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9E62A98" w14:textId="77777777" w:rsidR="00A03B1B" w:rsidRPr="00A03B1B" w:rsidRDefault="00A03B1B" w:rsidP="00A03B1B">
            <w:pPr>
              <w:spacing w:after="60"/>
              <w:rPr>
                <w:sz w:val="20"/>
                <w:szCs w:val="20"/>
              </w:rPr>
            </w:pPr>
            <w:r w:rsidRPr="00A03B1B">
              <w:rPr>
                <w:sz w:val="20"/>
                <w:szCs w:val="20"/>
              </w:rPr>
              <w:t>RTRUOAMTTOT</w:t>
            </w:r>
          </w:p>
        </w:tc>
        <w:tc>
          <w:tcPr>
            <w:tcW w:w="675" w:type="pct"/>
            <w:tcBorders>
              <w:top w:val="single" w:sz="4" w:space="0" w:color="auto"/>
              <w:left w:val="single" w:sz="4" w:space="0" w:color="auto"/>
              <w:bottom w:val="single" w:sz="4" w:space="0" w:color="auto"/>
              <w:right w:val="single" w:sz="4" w:space="0" w:color="auto"/>
            </w:tcBorders>
            <w:hideMark/>
          </w:tcPr>
          <w:p w14:paraId="2DFCC025"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4640463" w14:textId="77777777" w:rsidR="00A03B1B" w:rsidRPr="00A03B1B" w:rsidRDefault="00A03B1B" w:rsidP="00A03B1B">
            <w:pPr>
              <w:spacing w:after="60"/>
              <w:rPr>
                <w:i/>
                <w:sz w:val="20"/>
                <w:szCs w:val="20"/>
              </w:rPr>
            </w:pPr>
            <w:r w:rsidRPr="00A03B1B">
              <w:rPr>
                <w:i/>
                <w:sz w:val="20"/>
                <w:szCs w:val="20"/>
              </w:rPr>
              <w:t xml:space="preserve">Real-Time Reg-Up Only Market Total Amount - </w:t>
            </w:r>
            <w:r w:rsidRPr="00A03B1B">
              <w:rPr>
                <w:sz w:val="20"/>
                <w:szCs w:val="20"/>
              </w:rPr>
              <w:t>The total charge to all QSEs in Real-Time for Reg-Up only awards for each 15-minute Settlement Interval.</w:t>
            </w:r>
          </w:p>
        </w:tc>
      </w:tr>
      <w:tr w:rsidR="00A03B1B" w:rsidRPr="00A03B1B" w14:paraId="01069CBD"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25F46468" w14:textId="77777777" w:rsidR="00A03B1B" w:rsidRPr="00A03B1B" w:rsidRDefault="00A03B1B" w:rsidP="00A03B1B">
            <w:pPr>
              <w:spacing w:after="60"/>
              <w:rPr>
                <w:sz w:val="20"/>
                <w:szCs w:val="20"/>
              </w:rPr>
            </w:pPr>
            <w:r w:rsidRPr="00A03B1B">
              <w:rPr>
                <w:sz w:val="20"/>
                <w:szCs w:val="20"/>
              </w:rPr>
              <w:t xml:space="preserve">RTRUTOAMT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BBCACFE"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045637F" w14:textId="77777777" w:rsidR="00A03B1B" w:rsidRPr="00A03B1B" w:rsidRDefault="00A03B1B" w:rsidP="00A03B1B">
            <w:pPr>
              <w:spacing w:after="60"/>
              <w:rPr>
                <w:i/>
                <w:sz w:val="20"/>
                <w:szCs w:val="20"/>
              </w:rPr>
            </w:pPr>
            <w:r w:rsidRPr="00A03B1B">
              <w:rPr>
                <w:i/>
                <w:sz w:val="20"/>
                <w:szCs w:val="20"/>
              </w:rPr>
              <w:t>Real-Time Reg-Up Trade Overage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Reg-Up trade overages for each 15-minute Settlement Interval.</w:t>
            </w:r>
          </w:p>
        </w:tc>
      </w:tr>
      <w:tr w:rsidR="00A03B1B" w:rsidRPr="00A03B1B" w14:paraId="1531C94F"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75B7A878" w14:textId="77777777" w:rsidR="00A03B1B" w:rsidRPr="00A03B1B" w:rsidRDefault="00A03B1B" w:rsidP="00A03B1B">
            <w:pPr>
              <w:spacing w:after="60"/>
              <w:rPr>
                <w:sz w:val="20"/>
                <w:szCs w:val="20"/>
              </w:rPr>
            </w:pPr>
            <w:r w:rsidRPr="00A03B1B">
              <w:rPr>
                <w:sz w:val="20"/>
                <w:szCs w:val="20"/>
              </w:rPr>
              <w:t>RTRUTOAMTTOT</w:t>
            </w:r>
          </w:p>
        </w:tc>
        <w:tc>
          <w:tcPr>
            <w:tcW w:w="675" w:type="pct"/>
            <w:tcBorders>
              <w:top w:val="single" w:sz="4" w:space="0" w:color="auto"/>
              <w:left w:val="single" w:sz="4" w:space="0" w:color="auto"/>
              <w:bottom w:val="single" w:sz="4" w:space="0" w:color="auto"/>
              <w:right w:val="single" w:sz="4" w:space="0" w:color="auto"/>
            </w:tcBorders>
            <w:hideMark/>
          </w:tcPr>
          <w:p w14:paraId="21C6F972"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95C4E39" w14:textId="77777777" w:rsidR="00A03B1B" w:rsidRPr="00A03B1B" w:rsidRDefault="00A03B1B" w:rsidP="00A03B1B">
            <w:pPr>
              <w:spacing w:after="60"/>
              <w:rPr>
                <w:i/>
                <w:sz w:val="20"/>
                <w:szCs w:val="20"/>
              </w:rPr>
            </w:pPr>
            <w:r w:rsidRPr="00A03B1B">
              <w:rPr>
                <w:i/>
                <w:sz w:val="20"/>
                <w:szCs w:val="20"/>
              </w:rPr>
              <w:t xml:space="preserve">Real-Time Reg-Up Trade Overage Total Amount </w:t>
            </w:r>
            <w:r w:rsidRPr="00A03B1B">
              <w:rPr>
                <w:sz w:val="20"/>
                <w:szCs w:val="20"/>
              </w:rPr>
              <w:t>— The total charge to all QSEs for Real-Time Reg-Up trade overages for each 15-minute Settlement Interval.</w:t>
            </w:r>
          </w:p>
        </w:tc>
      </w:tr>
      <w:tr w:rsidR="00A03B1B" w:rsidRPr="00A03B1B" w14:paraId="4141AAC3"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3204A50E" w14:textId="77777777" w:rsidR="00A03B1B" w:rsidRPr="00A03B1B" w:rsidRDefault="00A03B1B" w:rsidP="00A03B1B">
            <w:pPr>
              <w:spacing w:after="60"/>
              <w:rPr>
                <w:sz w:val="20"/>
                <w:szCs w:val="20"/>
              </w:rPr>
            </w:pPr>
            <w:r w:rsidRPr="00A03B1B">
              <w:rPr>
                <w:sz w:val="20"/>
                <w:szCs w:val="20"/>
              </w:rPr>
              <w:t>LRS</w:t>
            </w:r>
            <w:r w:rsidRPr="00A03B1B">
              <w:rPr>
                <w:sz w:val="20"/>
                <w:szCs w:val="20"/>
                <w:vertAlign w:val="subscript"/>
              </w:rPr>
              <w:t xml:space="preserve">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773CDD41"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500F847" w14:textId="77777777" w:rsidR="00A03B1B" w:rsidRPr="00A03B1B" w:rsidRDefault="00A03B1B" w:rsidP="00A03B1B">
            <w:pPr>
              <w:spacing w:after="60"/>
              <w:rPr>
                <w:i/>
                <w:sz w:val="20"/>
                <w:szCs w:val="20"/>
              </w:rPr>
            </w:pPr>
            <w:r w:rsidRPr="00A03B1B">
              <w:rPr>
                <w:i/>
                <w:sz w:val="20"/>
                <w:szCs w:val="20"/>
              </w:rPr>
              <w:t>Load Ratio Share per QSE</w:t>
            </w:r>
            <w:r w:rsidRPr="00A03B1B">
              <w:rPr>
                <w:sz w:val="20"/>
                <w:szCs w:val="20"/>
              </w:rPr>
              <w:t xml:space="preserve">—The LRS as defined in Section 6.6.2.2, QSE Load Ratio Share for a 15-Minute Settlement Interval, for QSE </w:t>
            </w:r>
            <w:r w:rsidRPr="00A03B1B">
              <w:rPr>
                <w:i/>
                <w:sz w:val="20"/>
                <w:szCs w:val="20"/>
              </w:rPr>
              <w:t>q</w:t>
            </w:r>
            <w:r w:rsidRPr="00A03B1B">
              <w:rPr>
                <w:sz w:val="20"/>
                <w:szCs w:val="20"/>
              </w:rPr>
              <w:t xml:space="preserve"> for the 15-minute Settlement Interval.</w:t>
            </w:r>
          </w:p>
        </w:tc>
      </w:tr>
      <w:tr w:rsidR="00A03B1B" w:rsidRPr="00A03B1B" w14:paraId="4FCD3437"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0F40D522" w14:textId="77777777" w:rsidR="00A03B1B" w:rsidRPr="00A03B1B" w:rsidRDefault="00A03B1B" w:rsidP="00A03B1B">
            <w:pPr>
              <w:spacing w:after="60"/>
              <w:rPr>
                <w:sz w:val="20"/>
                <w:szCs w:val="20"/>
              </w:rPr>
            </w:pPr>
            <w:r w:rsidRPr="00A03B1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453D281B"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6387AD5" w14:textId="77777777" w:rsidR="00A03B1B" w:rsidRPr="00A03B1B" w:rsidRDefault="00A03B1B" w:rsidP="00A03B1B">
            <w:pPr>
              <w:spacing w:after="60"/>
              <w:rPr>
                <w:i/>
                <w:sz w:val="20"/>
                <w:szCs w:val="20"/>
              </w:rPr>
            </w:pPr>
            <w:r w:rsidRPr="00A03B1B">
              <w:rPr>
                <w:sz w:val="20"/>
                <w:szCs w:val="20"/>
              </w:rPr>
              <w:t>A QSE.</w:t>
            </w:r>
          </w:p>
        </w:tc>
      </w:tr>
    </w:tbl>
    <w:p w14:paraId="0E58FEF8" w14:textId="77777777" w:rsidR="00A03B1B" w:rsidRPr="00A03B1B" w:rsidRDefault="00A03B1B" w:rsidP="00A03B1B">
      <w:pPr>
        <w:spacing w:before="240" w:after="240"/>
        <w:ind w:left="1440" w:hanging="720"/>
        <w:rPr>
          <w:iCs/>
          <w:szCs w:val="20"/>
        </w:rPr>
      </w:pPr>
      <w:r w:rsidRPr="00A03B1B">
        <w:rPr>
          <w:iCs/>
          <w:szCs w:val="20"/>
        </w:rPr>
        <w:t>(b)         For Reg-Down:</w:t>
      </w:r>
    </w:p>
    <w:p w14:paraId="073A3388" w14:textId="77777777" w:rsidR="00A03B1B" w:rsidRPr="00A03B1B" w:rsidRDefault="00A03B1B" w:rsidP="00A03B1B">
      <w:pPr>
        <w:ind w:left="1440" w:hanging="720"/>
        <w:rPr>
          <w:szCs w:val="20"/>
        </w:rPr>
      </w:pPr>
      <w:r w:rsidRPr="00A03B1B">
        <w:rPr>
          <w:szCs w:val="20"/>
        </w:rPr>
        <w:t xml:space="preserve">LARTRDAMT </w:t>
      </w:r>
      <w:r w:rsidRPr="00A03B1B">
        <w:rPr>
          <w:i/>
          <w:szCs w:val="20"/>
          <w:vertAlign w:val="subscript"/>
        </w:rPr>
        <w:t>q</w:t>
      </w:r>
      <w:r w:rsidRPr="00A03B1B">
        <w:rPr>
          <w:szCs w:val="20"/>
        </w:rPr>
        <w:t xml:space="preserve"> =</w:t>
      </w:r>
      <w:r w:rsidRPr="00A03B1B">
        <w:rPr>
          <w:szCs w:val="20"/>
        </w:rPr>
        <w:tab/>
        <w:t>(-1)</w:t>
      </w:r>
      <w:r w:rsidRPr="00A03B1B">
        <w:rPr>
          <w:b/>
          <w:szCs w:val="20"/>
        </w:rPr>
        <w:t xml:space="preserve"> * (</w:t>
      </w:r>
      <w:r w:rsidRPr="00A03B1B">
        <w:rPr>
          <w:szCs w:val="20"/>
        </w:rPr>
        <w:t xml:space="preserve">RTRDIMBAMTTOT + RTRDOAMTTOT + </w:t>
      </w:r>
    </w:p>
    <w:p w14:paraId="5ED7AE2A" w14:textId="77777777" w:rsidR="00A03B1B" w:rsidRPr="00A03B1B" w:rsidRDefault="00A03B1B" w:rsidP="00A03B1B">
      <w:pPr>
        <w:spacing w:after="240"/>
        <w:ind w:left="2160" w:firstLine="720"/>
        <w:rPr>
          <w:i/>
          <w:szCs w:val="20"/>
          <w:vertAlign w:val="subscript"/>
        </w:rPr>
      </w:pPr>
      <w:r w:rsidRPr="00A03B1B">
        <w:rPr>
          <w:szCs w:val="20"/>
        </w:rPr>
        <w:t xml:space="preserve">RTRDTOAMTTOT) * LRS </w:t>
      </w:r>
      <w:r w:rsidRPr="00A03B1B">
        <w:rPr>
          <w:i/>
          <w:szCs w:val="20"/>
          <w:vertAlign w:val="subscript"/>
        </w:rPr>
        <w:t>q</w:t>
      </w:r>
    </w:p>
    <w:p w14:paraId="13415F39" w14:textId="77777777" w:rsidR="00A03B1B" w:rsidRPr="00A03B1B" w:rsidRDefault="00A03B1B" w:rsidP="00A03B1B">
      <w:pPr>
        <w:spacing w:after="240"/>
        <w:ind w:left="1440" w:hanging="720"/>
        <w:rPr>
          <w:szCs w:val="20"/>
        </w:rPr>
      </w:pPr>
      <w:r w:rsidRPr="00A03B1B">
        <w:rPr>
          <w:szCs w:val="20"/>
        </w:rPr>
        <w:t>Where:</w:t>
      </w:r>
    </w:p>
    <w:p w14:paraId="4DEEB8A4" w14:textId="52C655BB" w:rsidR="00A03B1B" w:rsidRPr="00A03B1B" w:rsidRDefault="00A03B1B" w:rsidP="00A03B1B">
      <w:pPr>
        <w:spacing w:after="240"/>
        <w:ind w:left="1440" w:hanging="720"/>
        <w:rPr>
          <w:iCs/>
          <w:szCs w:val="20"/>
        </w:rPr>
      </w:pPr>
      <w:r w:rsidRPr="00A03B1B">
        <w:rPr>
          <w:iCs/>
          <w:szCs w:val="20"/>
        </w:rPr>
        <w:t xml:space="preserve">RTRDIMBAMTTOT = </w:t>
      </w:r>
      <w:r w:rsidRPr="00A03B1B">
        <w:rPr>
          <w:noProof/>
          <w:position w:val="-22"/>
          <w:szCs w:val="20"/>
        </w:rPr>
        <w:drawing>
          <wp:inline distT="0" distB="0" distL="0" distR="0" wp14:anchorId="493F3263" wp14:editId="23501870">
            <wp:extent cx="144780" cy="289560"/>
            <wp:effectExtent l="0" t="0" r="0" b="0"/>
            <wp:docPr id="10661" name="Picture 4496989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9698907"/>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b/>
          <w:iCs/>
          <w:szCs w:val="20"/>
        </w:rPr>
        <w:t xml:space="preserve"> </w:t>
      </w:r>
      <w:r w:rsidRPr="00A03B1B">
        <w:rPr>
          <w:iCs/>
          <w:szCs w:val="20"/>
        </w:rPr>
        <w:t xml:space="preserve">(RTRDIMBAMT </w:t>
      </w:r>
      <w:r w:rsidRPr="00A03B1B">
        <w:rPr>
          <w:i/>
          <w:iCs/>
          <w:szCs w:val="20"/>
          <w:vertAlign w:val="subscript"/>
        </w:rPr>
        <w:t>q</w:t>
      </w:r>
      <w:r w:rsidRPr="00A03B1B">
        <w:rPr>
          <w:iCs/>
          <w:szCs w:val="20"/>
        </w:rPr>
        <w:t>)</w:t>
      </w:r>
    </w:p>
    <w:p w14:paraId="5A2E487D" w14:textId="46F9AF8C" w:rsidR="00A03B1B" w:rsidRPr="00A03B1B" w:rsidRDefault="00A03B1B" w:rsidP="00A03B1B">
      <w:pPr>
        <w:spacing w:after="240"/>
        <w:ind w:left="1440" w:hanging="720"/>
        <w:rPr>
          <w:szCs w:val="20"/>
        </w:rPr>
      </w:pPr>
      <w:r w:rsidRPr="00A03B1B">
        <w:rPr>
          <w:szCs w:val="20"/>
        </w:rPr>
        <w:lastRenderedPageBreak/>
        <w:t xml:space="preserve">RTRDOAMTTOT = </w:t>
      </w:r>
      <w:r w:rsidRPr="00A03B1B">
        <w:rPr>
          <w:noProof/>
          <w:position w:val="-22"/>
          <w:szCs w:val="20"/>
        </w:rPr>
        <w:drawing>
          <wp:inline distT="0" distB="0" distL="0" distR="0" wp14:anchorId="444CE9AD" wp14:editId="2CE42204">
            <wp:extent cx="144780" cy="289560"/>
            <wp:effectExtent l="0" t="0" r="0" b="0"/>
            <wp:docPr id="10660" name="Picture 8966626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6662652"/>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b/>
          <w:szCs w:val="20"/>
        </w:rPr>
        <w:t xml:space="preserve"> </w:t>
      </w:r>
      <w:r w:rsidRPr="00A03B1B">
        <w:rPr>
          <w:szCs w:val="20"/>
        </w:rPr>
        <w:t xml:space="preserve">(RTRDOAMT </w:t>
      </w:r>
      <w:r w:rsidRPr="00A03B1B">
        <w:rPr>
          <w:i/>
          <w:szCs w:val="20"/>
          <w:vertAlign w:val="subscript"/>
        </w:rPr>
        <w:t>q</w:t>
      </w:r>
      <w:r w:rsidRPr="00A03B1B">
        <w:rPr>
          <w:szCs w:val="20"/>
        </w:rPr>
        <w:t>)</w:t>
      </w:r>
    </w:p>
    <w:p w14:paraId="3C9FC63E" w14:textId="5BFD9300" w:rsidR="00A03B1B" w:rsidRPr="00A03B1B" w:rsidRDefault="00A03B1B" w:rsidP="00A03B1B">
      <w:pPr>
        <w:spacing w:after="240"/>
        <w:ind w:left="1440" w:hanging="720"/>
        <w:rPr>
          <w:szCs w:val="20"/>
        </w:rPr>
      </w:pPr>
      <w:r w:rsidRPr="00A03B1B">
        <w:rPr>
          <w:szCs w:val="20"/>
        </w:rPr>
        <w:t xml:space="preserve">RTRDTOAMTTOT = </w:t>
      </w:r>
      <w:r w:rsidRPr="00A03B1B">
        <w:rPr>
          <w:noProof/>
          <w:position w:val="-22"/>
          <w:szCs w:val="20"/>
        </w:rPr>
        <w:drawing>
          <wp:inline distT="0" distB="0" distL="0" distR="0" wp14:anchorId="40736FBC" wp14:editId="554F3DAA">
            <wp:extent cx="144780" cy="289560"/>
            <wp:effectExtent l="0" t="0" r="0" b="0"/>
            <wp:docPr id="10659" name="Picture 1909073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9073269"/>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b/>
          <w:szCs w:val="20"/>
        </w:rPr>
        <w:t xml:space="preserve"> </w:t>
      </w:r>
      <w:r w:rsidRPr="00A03B1B">
        <w:rPr>
          <w:szCs w:val="20"/>
        </w:rPr>
        <w:t xml:space="preserve">(RTRDTOAMT </w:t>
      </w:r>
      <w:r w:rsidRPr="00A03B1B">
        <w:rPr>
          <w:i/>
          <w:szCs w:val="20"/>
          <w:vertAlign w:val="subscript"/>
        </w:rPr>
        <w:t>q</w:t>
      </w:r>
      <w:r w:rsidRPr="00A03B1B">
        <w:rPr>
          <w:szCs w:val="20"/>
        </w:rPr>
        <w:t>)</w:t>
      </w:r>
    </w:p>
    <w:p w14:paraId="58850267" w14:textId="77777777" w:rsidR="00A03B1B" w:rsidRPr="00A03B1B" w:rsidRDefault="00A03B1B" w:rsidP="00A03B1B">
      <w:r w:rsidRPr="00A03B1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03B1B" w:rsidRPr="00A03B1B" w14:paraId="1DA89D08" w14:textId="77777777" w:rsidTr="00B31BB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01BA0702" w14:textId="77777777" w:rsidR="00A03B1B" w:rsidRPr="00A03B1B" w:rsidRDefault="00A03B1B" w:rsidP="00A03B1B">
            <w:pPr>
              <w:spacing w:after="120"/>
              <w:rPr>
                <w:b/>
                <w:iCs/>
                <w:sz w:val="20"/>
                <w:szCs w:val="20"/>
              </w:rPr>
            </w:pPr>
            <w:r w:rsidRPr="00A03B1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58AB862E" w14:textId="77777777" w:rsidR="00A03B1B" w:rsidRPr="00A03B1B" w:rsidRDefault="00A03B1B" w:rsidP="00A03B1B">
            <w:pPr>
              <w:spacing w:after="120"/>
              <w:rPr>
                <w:b/>
                <w:iCs/>
                <w:sz w:val="20"/>
                <w:szCs w:val="20"/>
              </w:rPr>
            </w:pPr>
            <w:r w:rsidRPr="00A03B1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4747843B"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3425DC68"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689D0E53" w14:textId="77777777" w:rsidR="00A03B1B" w:rsidRPr="00A03B1B" w:rsidRDefault="00A03B1B" w:rsidP="00A03B1B">
            <w:pPr>
              <w:spacing w:after="60"/>
              <w:rPr>
                <w:sz w:val="20"/>
                <w:szCs w:val="20"/>
              </w:rPr>
            </w:pPr>
            <w:r w:rsidRPr="00A03B1B">
              <w:rPr>
                <w:sz w:val="20"/>
                <w:szCs w:val="20"/>
              </w:rPr>
              <w:t xml:space="preserve">LARTRDAMT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C3B7EDC"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417EAFAA" w14:textId="77777777" w:rsidR="00A03B1B" w:rsidRPr="00A03B1B" w:rsidRDefault="00A03B1B" w:rsidP="00A03B1B">
            <w:pPr>
              <w:spacing w:after="60"/>
              <w:rPr>
                <w:i/>
                <w:sz w:val="20"/>
                <w:szCs w:val="20"/>
              </w:rPr>
            </w:pPr>
            <w:r w:rsidRPr="00A03B1B">
              <w:rPr>
                <w:i/>
                <w:sz w:val="20"/>
                <w:szCs w:val="20"/>
              </w:rPr>
              <w:t>Load-Allocated Real-Time Reg-Down Amount for the QSE</w:t>
            </w:r>
            <w:r w:rsidRPr="00A03B1B">
              <w:rPr>
                <w:sz w:val="20"/>
                <w:szCs w:val="20"/>
              </w:rPr>
              <w:t xml:space="preserve"> </w:t>
            </w:r>
            <w:r w:rsidRPr="00A03B1B">
              <w:rPr>
                <w:sz w:val="20"/>
                <w:szCs w:val="20"/>
              </w:rPr>
              <w:sym w:font="Symbol" w:char="F0BE"/>
            </w:r>
            <w:r w:rsidRPr="00A03B1B">
              <w:rPr>
                <w:sz w:val="20"/>
                <w:szCs w:val="20"/>
              </w:rPr>
              <w:t xml:space="preserve"> The QSE </w:t>
            </w:r>
            <w:r w:rsidRPr="00A03B1B">
              <w:rPr>
                <w:i/>
                <w:sz w:val="20"/>
                <w:szCs w:val="20"/>
              </w:rPr>
              <w:t>q</w:t>
            </w:r>
            <w:r w:rsidRPr="00A03B1B">
              <w:rPr>
                <w:sz w:val="20"/>
                <w:szCs w:val="20"/>
              </w:rPr>
              <w:t>’s share of the total Real-Time Reg-Down amount for the 15-minute Settlement Interval.</w:t>
            </w:r>
          </w:p>
        </w:tc>
      </w:tr>
      <w:tr w:rsidR="00A03B1B" w:rsidRPr="00A03B1B" w14:paraId="653AB66C"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2B855ED8" w14:textId="77777777" w:rsidR="00A03B1B" w:rsidRPr="00A03B1B" w:rsidRDefault="00A03B1B" w:rsidP="00A03B1B">
            <w:pPr>
              <w:spacing w:after="60"/>
              <w:rPr>
                <w:sz w:val="20"/>
                <w:szCs w:val="20"/>
              </w:rPr>
            </w:pPr>
            <w:r w:rsidRPr="00A03B1B">
              <w:rPr>
                <w:sz w:val="20"/>
                <w:szCs w:val="20"/>
              </w:rPr>
              <w:t xml:space="preserve">RTRDIMBAMT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6944EE0"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2A2A902" w14:textId="77777777" w:rsidR="00A03B1B" w:rsidRPr="00A03B1B" w:rsidRDefault="00A03B1B" w:rsidP="00A03B1B">
            <w:pPr>
              <w:spacing w:after="60"/>
              <w:rPr>
                <w:i/>
                <w:sz w:val="20"/>
                <w:szCs w:val="20"/>
              </w:rPr>
            </w:pPr>
            <w:r w:rsidRPr="00A03B1B">
              <w:rPr>
                <w:i/>
                <w:sz w:val="20"/>
                <w:szCs w:val="20"/>
              </w:rPr>
              <w:t xml:space="preserve">Real-Time Reg-Down Imbalance Amount for the QSE - </w:t>
            </w:r>
            <w:r w:rsidRPr="00A03B1B">
              <w:rPr>
                <w:sz w:val="20"/>
                <w:szCs w:val="20"/>
              </w:rPr>
              <w:t xml:space="preserve">The total payment or charge to QSE </w:t>
            </w:r>
            <w:r w:rsidRPr="00A03B1B">
              <w:rPr>
                <w:i/>
                <w:sz w:val="20"/>
                <w:szCs w:val="20"/>
              </w:rPr>
              <w:t>q</w:t>
            </w:r>
            <w:r w:rsidRPr="00A03B1B">
              <w:rPr>
                <w:sz w:val="20"/>
                <w:szCs w:val="20"/>
              </w:rPr>
              <w:t xml:space="preserve"> for the Real-Time Reg-Down imbalance for each 15-minute Settlement Interval.</w:t>
            </w:r>
          </w:p>
        </w:tc>
      </w:tr>
      <w:tr w:rsidR="00A03B1B" w:rsidRPr="00A03B1B" w14:paraId="78951E58"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8754173" w14:textId="77777777" w:rsidR="00A03B1B" w:rsidRPr="00A03B1B" w:rsidRDefault="00A03B1B" w:rsidP="00A03B1B">
            <w:pPr>
              <w:spacing w:after="60"/>
              <w:rPr>
                <w:sz w:val="20"/>
                <w:szCs w:val="20"/>
              </w:rPr>
            </w:pPr>
            <w:r w:rsidRPr="00A03B1B">
              <w:rPr>
                <w:sz w:val="20"/>
                <w:szCs w:val="20"/>
              </w:rPr>
              <w:t xml:space="preserve">RTRDOAMT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655CA80D"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EA7DB4E" w14:textId="77777777" w:rsidR="00A03B1B" w:rsidRPr="00A03B1B" w:rsidRDefault="00A03B1B" w:rsidP="00A03B1B">
            <w:pPr>
              <w:spacing w:after="60"/>
              <w:rPr>
                <w:i/>
                <w:sz w:val="20"/>
                <w:szCs w:val="20"/>
              </w:rPr>
            </w:pPr>
            <w:r w:rsidRPr="00A03B1B">
              <w:rPr>
                <w:i/>
                <w:sz w:val="20"/>
                <w:szCs w:val="20"/>
              </w:rPr>
              <w:t>Real-Time Reg-Down Only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Reg-Down only awards for each 15-minute Settlement Interval.</w:t>
            </w:r>
          </w:p>
        </w:tc>
      </w:tr>
      <w:tr w:rsidR="00A03B1B" w:rsidRPr="00A03B1B" w14:paraId="3AEF6DF0"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0BB9FC19" w14:textId="77777777" w:rsidR="00A03B1B" w:rsidRPr="00A03B1B" w:rsidRDefault="00A03B1B" w:rsidP="00A03B1B">
            <w:pPr>
              <w:spacing w:after="60"/>
              <w:rPr>
                <w:sz w:val="20"/>
                <w:szCs w:val="20"/>
              </w:rPr>
            </w:pPr>
            <w:r w:rsidRPr="00A03B1B">
              <w:rPr>
                <w:sz w:val="20"/>
                <w:szCs w:val="20"/>
              </w:rPr>
              <w:t>RTRDIMBAMTTOT</w:t>
            </w:r>
          </w:p>
        </w:tc>
        <w:tc>
          <w:tcPr>
            <w:tcW w:w="675" w:type="pct"/>
            <w:tcBorders>
              <w:top w:val="single" w:sz="4" w:space="0" w:color="auto"/>
              <w:left w:val="single" w:sz="4" w:space="0" w:color="auto"/>
              <w:bottom w:val="single" w:sz="4" w:space="0" w:color="auto"/>
              <w:right w:val="single" w:sz="4" w:space="0" w:color="auto"/>
            </w:tcBorders>
            <w:hideMark/>
          </w:tcPr>
          <w:p w14:paraId="790914BC"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C6D5F57" w14:textId="77777777" w:rsidR="00A03B1B" w:rsidRPr="00A03B1B" w:rsidRDefault="00A03B1B" w:rsidP="00A03B1B">
            <w:pPr>
              <w:spacing w:after="60"/>
              <w:rPr>
                <w:i/>
                <w:sz w:val="20"/>
                <w:szCs w:val="20"/>
              </w:rPr>
            </w:pPr>
            <w:r w:rsidRPr="00A03B1B">
              <w:rPr>
                <w:i/>
                <w:sz w:val="20"/>
                <w:szCs w:val="20"/>
              </w:rPr>
              <w:t xml:space="preserve">Real-Time Reg-Down Imbalance Market Total Amount - </w:t>
            </w:r>
            <w:r w:rsidRPr="00A03B1B">
              <w:rPr>
                <w:sz w:val="20"/>
                <w:szCs w:val="20"/>
              </w:rPr>
              <w:t>The total payment or charge to all QSEs for the Real-Time Reg-Down imbalance for each 15-minute Settlement Interval.</w:t>
            </w:r>
          </w:p>
        </w:tc>
      </w:tr>
      <w:tr w:rsidR="00A03B1B" w:rsidRPr="00A03B1B" w14:paraId="615F40DE"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0E59683B" w14:textId="77777777" w:rsidR="00A03B1B" w:rsidRPr="00A03B1B" w:rsidRDefault="00A03B1B" w:rsidP="00A03B1B">
            <w:pPr>
              <w:spacing w:after="60"/>
              <w:rPr>
                <w:sz w:val="20"/>
                <w:szCs w:val="20"/>
              </w:rPr>
            </w:pPr>
            <w:r w:rsidRPr="00A03B1B">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17006352"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4EF09FF" w14:textId="77777777" w:rsidR="00A03B1B" w:rsidRPr="00A03B1B" w:rsidRDefault="00A03B1B" w:rsidP="00A03B1B">
            <w:pPr>
              <w:spacing w:after="60"/>
              <w:rPr>
                <w:i/>
                <w:sz w:val="20"/>
                <w:szCs w:val="20"/>
              </w:rPr>
            </w:pPr>
            <w:r w:rsidRPr="00A03B1B">
              <w:rPr>
                <w:i/>
                <w:sz w:val="20"/>
                <w:szCs w:val="20"/>
              </w:rPr>
              <w:t xml:space="preserve">Real-Time Reg-Down Only Market Total Amount - </w:t>
            </w:r>
            <w:r w:rsidRPr="00A03B1B">
              <w:rPr>
                <w:sz w:val="20"/>
                <w:szCs w:val="20"/>
              </w:rPr>
              <w:t>The total charge to all QSEs in Real-Time for Reg-Down only awards for each 15-minute Settlement Interval.</w:t>
            </w:r>
          </w:p>
        </w:tc>
      </w:tr>
      <w:tr w:rsidR="00A03B1B" w:rsidRPr="00A03B1B" w14:paraId="3805D2D4"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E487E8F" w14:textId="77777777" w:rsidR="00A03B1B" w:rsidRPr="00A03B1B" w:rsidRDefault="00A03B1B" w:rsidP="00A03B1B">
            <w:pPr>
              <w:spacing w:after="60"/>
              <w:rPr>
                <w:sz w:val="20"/>
                <w:szCs w:val="20"/>
              </w:rPr>
            </w:pPr>
            <w:r w:rsidRPr="00A03B1B">
              <w:rPr>
                <w:sz w:val="20"/>
                <w:szCs w:val="20"/>
              </w:rPr>
              <w:t xml:space="preserve">RTRDTOAMT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E2BFBBB"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8650F39" w14:textId="77777777" w:rsidR="00A03B1B" w:rsidRPr="00A03B1B" w:rsidRDefault="00A03B1B" w:rsidP="00A03B1B">
            <w:pPr>
              <w:spacing w:after="60"/>
              <w:rPr>
                <w:i/>
                <w:sz w:val="20"/>
                <w:szCs w:val="20"/>
              </w:rPr>
            </w:pPr>
            <w:r w:rsidRPr="00A03B1B">
              <w:rPr>
                <w:i/>
                <w:sz w:val="20"/>
                <w:szCs w:val="20"/>
              </w:rPr>
              <w:t>Real-Time Reg-Down Trade Overage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Reg-Down trade overages for each 15-minute Settlement Interval.</w:t>
            </w:r>
          </w:p>
        </w:tc>
      </w:tr>
      <w:tr w:rsidR="00A03B1B" w:rsidRPr="00A03B1B" w14:paraId="6CBD9BBF"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5275CFAE" w14:textId="77777777" w:rsidR="00A03B1B" w:rsidRPr="00A03B1B" w:rsidRDefault="00A03B1B" w:rsidP="00A03B1B">
            <w:pPr>
              <w:spacing w:after="60"/>
              <w:rPr>
                <w:sz w:val="20"/>
                <w:szCs w:val="20"/>
              </w:rPr>
            </w:pPr>
            <w:r w:rsidRPr="00A03B1B">
              <w:rPr>
                <w:sz w:val="20"/>
                <w:szCs w:val="20"/>
              </w:rPr>
              <w:t>RTRDOAMTTOT</w:t>
            </w:r>
          </w:p>
        </w:tc>
        <w:tc>
          <w:tcPr>
            <w:tcW w:w="675" w:type="pct"/>
            <w:tcBorders>
              <w:top w:val="single" w:sz="4" w:space="0" w:color="auto"/>
              <w:left w:val="single" w:sz="4" w:space="0" w:color="auto"/>
              <w:bottom w:val="single" w:sz="4" w:space="0" w:color="auto"/>
              <w:right w:val="single" w:sz="4" w:space="0" w:color="auto"/>
            </w:tcBorders>
            <w:hideMark/>
          </w:tcPr>
          <w:p w14:paraId="0CAD16B0"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74C148F" w14:textId="77777777" w:rsidR="00A03B1B" w:rsidRPr="00A03B1B" w:rsidRDefault="00A03B1B" w:rsidP="00A03B1B">
            <w:pPr>
              <w:spacing w:after="60"/>
              <w:rPr>
                <w:i/>
                <w:sz w:val="20"/>
                <w:szCs w:val="20"/>
              </w:rPr>
            </w:pPr>
            <w:r w:rsidRPr="00A03B1B">
              <w:rPr>
                <w:i/>
                <w:sz w:val="20"/>
                <w:szCs w:val="20"/>
              </w:rPr>
              <w:t xml:space="preserve">Real-Time Reg-Down Trade Overage Total Amount </w:t>
            </w:r>
            <w:r w:rsidRPr="00A03B1B">
              <w:rPr>
                <w:sz w:val="20"/>
                <w:szCs w:val="20"/>
              </w:rPr>
              <w:t>— The total charge to all QSEs for Real-Time Reg-Down trade overages for each 15-minute Settlement Interval.</w:t>
            </w:r>
          </w:p>
        </w:tc>
      </w:tr>
      <w:tr w:rsidR="00A03B1B" w:rsidRPr="00A03B1B" w14:paraId="6AAB5019"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410CDA82" w14:textId="77777777" w:rsidR="00A03B1B" w:rsidRPr="00A03B1B" w:rsidRDefault="00A03B1B" w:rsidP="00A03B1B">
            <w:pPr>
              <w:spacing w:after="60"/>
              <w:rPr>
                <w:sz w:val="20"/>
                <w:szCs w:val="20"/>
              </w:rPr>
            </w:pPr>
            <w:r w:rsidRPr="00A03B1B">
              <w:rPr>
                <w:sz w:val="20"/>
                <w:szCs w:val="20"/>
              </w:rPr>
              <w:t>LRS</w:t>
            </w:r>
            <w:r w:rsidRPr="00A03B1B">
              <w:rPr>
                <w:sz w:val="20"/>
                <w:szCs w:val="20"/>
                <w:vertAlign w:val="subscript"/>
              </w:rPr>
              <w:t xml:space="preserve">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5278B43"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916619A" w14:textId="77777777" w:rsidR="00A03B1B" w:rsidRPr="00A03B1B" w:rsidRDefault="00A03B1B" w:rsidP="00A03B1B">
            <w:pPr>
              <w:spacing w:after="60"/>
              <w:rPr>
                <w:i/>
                <w:sz w:val="20"/>
                <w:szCs w:val="20"/>
              </w:rPr>
            </w:pPr>
            <w:r w:rsidRPr="00A03B1B">
              <w:rPr>
                <w:i/>
                <w:sz w:val="20"/>
                <w:szCs w:val="20"/>
              </w:rPr>
              <w:t>Load Ratio Share per QSE</w:t>
            </w:r>
            <w:r w:rsidRPr="00A03B1B">
              <w:rPr>
                <w:sz w:val="20"/>
                <w:szCs w:val="20"/>
              </w:rPr>
              <w:t xml:space="preserve">—The LRS as defined in Section 6.6.2.2 for QSE </w:t>
            </w:r>
            <w:r w:rsidRPr="00A03B1B">
              <w:rPr>
                <w:i/>
                <w:sz w:val="20"/>
                <w:szCs w:val="20"/>
              </w:rPr>
              <w:t>q</w:t>
            </w:r>
            <w:r w:rsidRPr="00A03B1B">
              <w:rPr>
                <w:sz w:val="20"/>
                <w:szCs w:val="20"/>
              </w:rPr>
              <w:t xml:space="preserve"> for the 15-minute Settlement Interval.</w:t>
            </w:r>
          </w:p>
        </w:tc>
      </w:tr>
      <w:tr w:rsidR="00A03B1B" w:rsidRPr="00A03B1B" w14:paraId="121861C3"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492CB25D" w14:textId="77777777" w:rsidR="00A03B1B" w:rsidRPr="00A03B1B" w:rsidRDefault="00A03B1B" w:rsidP="00A03B1B">
            <w:pPr>
              <w:spacing w:after="60"/>
              <w:rPr>
                <w:sz w:val="20"/>
                <w:szCs w:val="20"/>
              </w:rPr>
            </w:pPr>
            <w:r w:rsidRPr="00A03B1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52C3671C"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D578865" w14:textId="77777777" w:rsidR="00A03B1B" w:rsidRPr="00A03B1B" w:rsidRDefault="00A03B1B" w:rsidP="00A03B1B">
            <w:pPr>
              <w:spacing w:after="60"/>
              <w:rPr>
                <w:i/>
                <w:sz w:val="20"/>
                <w:szCs w:val="20"/>
              </w:rPr>
            </w:pPr>
            <w:r w:rsidRPr="00A03B1B">
              <w:rPr>
                <w:sz w:val="20"/>
                <w:szCs w:val="20"/>
              </w:rPr>
              <w:t>A QSE.</w:t>
            </w:r>
          </w:p>
        </w:tc>
      </w:tr>
    </w:tbl>
    <w:p w14:paraId="4C6B2BDD" w14:textId="77777777" w:rsidR="00A03B1B" w:rsidRPr="00A03B1B" w:rsidRDefault="00A03B1B" w:rsidP="00A03B1B">
      <w:pPr>
        <w:spacing w:before="240" w:after="240"/>
        <w:ind w:left="1440" w:hanging="720"/>
        <w:rPr>
          <w:iCs/>
          <w:szCs w:val="20"/>
        </w:rPr>
      </w:pPr>
      <w:r w:rsidRPr="00A03B1B">
        <w:rPr>
          <w:iCs/>
          <w:szCs w:val="20"/>
        </w:rPr>
        <w:t xml:space="preserve"> (c)         For Responsive Reserve (RRS):</w:t>
      </w:r>
    </w:p>
    <w:p w14:paraId="467E95B3" w14:textId="77777777" w:rsidR="00A03B1B" w:rsidRPr="00A03B1B" w:rsidRDefault="00A03B1B" w:rsidP="00A03B1B">
      <w:pPr>
        <w:spacing w:before="240"/>
        <w:ind w:left="1440" w:hanging="720"/>
        <w:rPr>
          <w:szCs w:val="20"/>
        </w:rPr>
      </w:pPr>
      <w:r w:rsidRPr="00A03B1B">
        <w:rPr>
          <w:szCs w:val="20"/>
        </w:rPr>
        <w:t xml:space="preserve">LARTRRAMT </w:t>
      </w:r>
      <w:r w:rsidRPr="00A03B1B">
        <w:rPr>
          <w:i/>
          <w:szCs w:val="20"/>
          <w:vertAlign w:val="subscript"/>
        </w:rPr>
        <w:t>q</w:t>
      </w:r>
      <w:r w:rsidRPr="00A03B1B">
        <w:rPr>
          <w:szCs w:val="20"/>
        </w:rPr>
        <w:t xml:space="preserve"> =</w:t>
      </w:r>
      <w:r w:rsidRPr="00A03B1B">
        <w:rPr>
          <w:szCs w:val="20"/>
        </w:rPr>
        <w:tab/>
        <w:t>(-1)</w:t>
      </w:r>
      <w:r w:rsidRPr="00A03B1B">
        <w:rPr>
          <w:b/>
          <w:szCs w:val="20"/>
        </w:rPr>
        <w:t xml:space="preserve"> * (</w:t>
      </w:r>
      <w:r w:rsidRPr="00A03B1B">
        <w:rPr>
          <w:szCs w:val="20"/>
        </w:rPr>
        <w:t xml:space="preserve">RTRRIMBAMTTOT + RTRROAMTTOT + </w:t>
      </w:r>
    </w:p>
    <w:p w14:paraId="0141DAC2" w14:textId="77777777" w:rsidR="00A03B1B" w:rsidRPr="00A03B1B" w:rsidRDefault="00A03B1B" w:rsidP="00A03B1B">
      <w:pPr>
        <w:spacing w:after="240"/>
        <w:ind w:left="2160" w:firstLine="720"/>
        <w:rPr>
          <w:i/>
          <w:szCs w:val="20"/>
          <w:vertAlign w:val="subscript"/>
        </w:rPr>
      </w:pPr>
      <w:r w:rsidRPr="00A03B1B">
        <w:rPr>
          <w:szCs w:val="20"/>
        </w:rPr>
        <w:t xml:space="preserve">RTRRTOAMTTOT) * LRS </w:t>
      </w:r>
      <w:r w:rsidRPr="00A03B1B">
        <w:rPr>
          <w:i/>
          <w:szCs w:val="20"/>
          <w:vertAlign w:val="subscript"/>
        </w:rPr>
        <w:t>q</w:t>
      </w:r>
    </w:p>
    <w:p w14:paraId="5671F913" w14:textId="77777777" w:rsidR="00A03B1B" w:rsidRPr="00A03B1B" w:rsidRDefault="00A03B1B" w:rsidP="00A03B1B">
      <w:pPr>
        <w:spacing w:before="240"/>
        <w:ind w:left="1440" w:hanging="720"/>
        <w:rPr>
          <w:szCs w:val="20"/>
        </w:rPr>
      </w:pPr>
      <w:r w:rsidRPr="00A03B1B">
        <w:rPr>
          <w:szCs w:val="20"/>
        </w:rPr>
        <w:t>Where:</w:t>
      </w:r>
    </w:p>
    <w:p w14:paraId="6D6D3B5F" w14:textId="5A2C58AE" w:rsidR="00A03B1B" w:rsidRPr="00A03B1B" w:rsidRDefault="00A03B1B" w:rsidP="00A03B1B">
      <w:pPr>
        <w:spacing w:after="240"/>
        <w:ind w:left="1440" w:hanging="720"/>
        <w:rPr>
          <w:szCs w:val="20"/>
        </w:rPr>
      </w:pPr>
      <w:r w:rsidRPr="00A03B1B">
        <w:rPr>
          <w:szCs w:val="20"/>
        </w:rPr>
        <w:t xml:space="preserve">RTRRIMBAMTTOT = </w:t>
      </w:r>
      <w:r w:rsidRPr="00A03B1B">
        <w:rPr>
          <w:noProof/>
          <w:szCs w:val="20"/>
        </w:rPr>
        <w:drawing>
          <wp:inline distT="0" distB="0" distL="0" distR="0" wp14:anchorId="13B2282B" wp14:editId="5CF2657D">
            <wp:extent cx="144780" cy="289560"/>
            <wp:effectExtent l="0" t="0" r="0" b="0"/>
            <wp:docPr id="10658" name="Picture 915918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5918404"/>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szCs w:val="20"/>
        </w:rPr>
        <w:t xml:space="preserve"> (RTRRIMBAMT </w:t>
      </w:r>
      <w:r w:rsidRPr="00A03B1B">
        <w:rPr>
          <w:i/>
          <w:szCs w:val="20"/>
          <w:vertAlign w:val="subscript"/>
        </w:rPr>
        <w:t>q</w:t>
      </w:r>
      <w:r w:rsidRPr="00A03B1B">
        <w:rPr>
          <w:szCs w:val="20"/>
        </w:rPr>
        <w:t>)</w:t>
      </w:r>
    </w:p>
    <w:p w14:paraId="128B9F47" w14:textId="41CD040C" w:rsidR="00A03B1B" w:rsidRPr="00A03B1B" w:rsidRDefault="00A03B1B" w:rsidP="00A03B1B">
      <w:pPr>
        <w:spacing w:after="240"/>
        <w:ind w:left="1440" w:hanging="720"/>
        <w:rPr>
          <w:szCs w:val="20"/>
        </w:rPr>
      </w:pPr>
      <w:r w:rsidRPr="00A03B1B">
        <w:rPr>
          <w:szCs w:val="20"/>
        </w:rPr>
        <w:t xml:space="preserve">RTRROAMTTOT = </w:t>
      </w:r>
      <w:r w:rsidRPr="00A03B1B">
        <w:rPr>
          <w:noProof/>
          <w:szCs w:val="20"/>
        </w:rPr>
        <w:drawing>
          <wp:inline distT="0" distB="0" distL="0" distR="0" wp14:anchorId="43EB4751" wp14:editId="3ED9BA4D">
            <wp:extent cx="144780" cy="289560"/>
            <wp:effectExtent l="0" t="0" r="0" b="0"/>
            <wp:docPr id="10657" name="Picture 18447907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4790714"/>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szCs w:val="20"/>
        </w:rPr>
        <w:t xml:space="preserve"> (RTRROAMT </w:t>
      </w:r>
      <w:r w:rsidRPr="00A03B1B">
        <w:rPr>
          <w:i/>
          <w:szCs w:val="20"/>
          <w:vertAlign w:val="subscript"/>
        </w:rPr>
        <w:t>q</w:t>
      </w:r>
      <w:r w:rsidRPr="00A03B1B">
        <w:rPr>
          <w:szCs w:val="20"/>
        </w:rPr>
        <w:t>)</w:t>
      </w:r>
    </w:p>
    <w:p w14:paraId="116A32B3" w14:textId="5BA14071" w:rsidR="00A03B1B" w:rsidRPr="00A03B1B" w:rsidRDefault="00A03B1B" w:rsidP="00A03B1B">
      <w:pPr>
        <w:spacing w:after="240"/>
        <w:ind w:left="1440" w:hanging="720"/>
        <w:rPr>
          <w:szCs w:val="20"/>
        </w:rPr>
      </w:pPr>
      <w:r w:rsidRPr="00A03B1B">
        <w:rPr>
          <w:szCs w:val="20"/>
        </w:rPr>
        <w:t xml:space="preserve">RTRRTOAMTTOT = </w:t>
      </w:r>
      <w:r w:rsidRPr="00A03B1B">
        <w:rPr>
          <w:noProof/>
          <w:szCs w:val="20"/>
        </w:rPr>
        <w:drawing>
          <wp:inline distT="0" distB="0" distL="0" distR="0" wp14:anchorId="5018E947" wp14:editId="5B8D6D26">
            <wp:extent cx="144780" cy="289560"/>
            <wp:effectExtent l="0" t="0" r="0" b="0"/>
            <wp:docPr id="10656" name="Picture 1910368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0368481"/>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szCs w:val="20"/>
        </w:rPr>
        <w:t xml:space="preserve"> (RTRRTOAMT </w:t>
      </w:r>
      <w:r w:rsidRPr="00A03B1B">
        <w:rPr>
          <w:i/>
          <w:szCs w:val="20"/>
          <w:vertAlign w:val="subscript"/>
        </w:rPr>
        <w:t>q</w:t>
      </w:r>
      <w:r w:rsidRPr="00A03B1B">
        <w:rPr>
          <w:szCs w:val="20"/>
        </w:rPr>
        <w:t>)</w:t>
      </w:r>
    </w:p>
    <w:p w14:paraId="3227B094" w14:textId="77777777" w:rsidR="00A03B1B" w:rsidRPr="00A03B1B" w:rsidRDefault="00A03B1B" w:rsidP="00A03B1B">
      <w:r w:rsidRPr="00A03B1B">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03B1B" w:rsidRPr="00A03B1B" w14:paraId="7A002661" w14:textId="77777777" w:rsidTr="00B31BB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37ADF668" w14:textId="77777777" w:rsidR="00A03B1B" w:rsidRPr="00A03B1B" w:rsidRDefault="00A03B1B" w:rsidP="00A03B1B">
            <w:pPr>
              <w:spacing w:after="120"/>
              <w:rPr>
                <w:b/>
                <w:iCs/>
                <w:sz w:val="20"/>
                <w:szCs w:val="20"/>
              </w:rPr>
            </w:pPr>
            <w:r w:rsidRPr="00A03B1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27D2C90D" w14:textId="77777777" w:rsidR="00A03B1B" w:rsidRPr="00A03B1B" w:rsidRDefault="00A03B1B" w:rsidP="00A03B1B">
            <w:pPr>
              <w:spacing w:after="120"/>
              <w:rPr>
                <w:b/>
                <w:iCs/>
                <w:sz w:val="20"/>
                <w:szCs w:val="20"/>
              </w:rPr>
            </w:pPr>
            <w:r w:rsidRPr="00A03B1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5C77C652"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786CCD1C"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72CD5B56" w14:textId="77777777" w:rsidR="00A03B1B" w:rsidRPr="00A03B1B" w:rsidRDefault="00A03B1B" w:rsidP="00A03B1B">
            <w:pPr>
              <w:spacing w:after="60"/>
              <w:rPr>
                <w:sz w:val="20"/>
                <w:szCs w:val="20"/>
              </w:rPr>
            </w:pPr>
            <w:r w:rsidRPr="00A03B1B">
              <w:rPr>
                <w:sz w:val="20"/>
                <w:szCs w:val="20"/>
              </w:rPr>
              <w:t xml:space="preserve">LARTRRAMT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B35D512"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B3C03DB" w14:textId="77777777" w:rsidR="00A03B1B" w:rsidRPr="00A03B1B" w:rsidRDefault="00A03B1B" w:rsidP="00A03B1B">
            <w:pPr>
              <w:spacing w:after="60"/>
              <w:rPr>
                <w:i/>
                <w:sz w:val="20"/>
                <w:szCs w:val="20"/>
              </w:rPr>
            </w:pPr>
            <w:r w:rsidRPr="00A03B1B">
              <w:rPr>
                <w:i/>
                <w:sz w:val="20"/>
                <w:szCs w:val="20"/>
              </w:rPr>
              <w:t>Load-Allocated Real-Time Responsive Reserve Amount for the QSE</w:t>
            </w:r>
            <w:r w:rsidRPr="00A03B1B">
              <w:rPr>
                <w:sz w:val="20"/>
                <w:szCs w:val="20"/>
              </w:rPr>
              <w:t xml:space="preserve"> </w:t>
            </w:r>
            <w:r w:rsidRPr="00A03B1B">
              <w:rPr>
                <w:sz w:val="20"/>
                <w:szCs w:val="20"/>
              </w:rPr>
              <w:sym w:font="Symbol" w:char="F0BE"/>
            </w:r>
            <w:r w:rsidRPr="00A03B1B">
              <w:rPr>
                <w:sz w:val="20"/>
                <w:szCs w:val="20"/>
              </w:rPr>
              <w:t xml:space="preserve"> The QSE’s share of the total Real-Time RRS amount for the 15-minute Settlement Interval.</w:t>
            </w:r>
          </w:p>
        </w:tc>
      </w:tr>
      <w:tr w:rsidR="00A03B1B" w:rsidRPr="00A03B1B" w14:paraId="6BCD717F"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0105A263" w14:textId="77777777" w:rsidR="00A03B1B" w:rsidRPr="00A03B1B" w:rsidRDefault="00A03B1B" w:rsidP="00A03B1B">
            <w:pPr>
              <w:spacing w:after="60"/>
              <w:rPr>
                <w:sz w:val="20"/>
                <w:szCs w:val="20"/>
              </w:rPr>
            </w:pPr>
            <w:r w:rsidRPr="00A03B1B">
              <w:rPr>
                <w:sz w:val="20"/>
                <w:szCs w:val="20"/>
              </w:rPr>
              <w:t xml:space="preserve">RTRRIMBAMT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0336324"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E6F383D" w14:textId="77777777" w:rsidR="00A03B1B" w:rsidRPr="00A03B1B" w:rsidRDefault="00A03B1B" w:rsidP="00A03B1B">
            <w:pPr>
              <w:spacing w:after="60"/>
              <w:rPr>
                <w:i/>
                <w:sz w:val="20"/>
                <w:szCs w:val="20"/>
              </w:rPr>
            </w:pPr>
            <w:r w:rsidRPr="00A03B1B">
              <w:rPr>
                <w:i/>
                <w:sz w:val="20"/>
                <w:szCs w:val="20"/>
              </w:rPr>
              <w:t xml:space="preserve">Real-Time Responsive Reserve Imbalance Amount for the QSE - </w:t>
            </w:r>
            <w:r w:rsidRPr="00A03B1B">
              <w:rPr>
                <w:sz w:val="20"/>
                <w:szCs w:val="20"/>
              </w:rPr>
              <w:t xml:space="preserve">The total payment or charge to QSE </w:t>
            </w:r>
            <w:r w:rsidRPr="00A03B1B">
              <w:rPr>
                <w:i/>
                <w:sz w:val="20"/>
                <w:szCs w:val="20"/>
              </w:rPr>
              <w:t>q</w:t>
            </w:r>
            <w:r w:rsidRPr="00A03B1B">
              <w:rPr>
                <w:sz w:val="20"/>
                <w:szCs w:val="20"/>
              </w:rPr>
              <w:t xml:space="preserve"> for the Real-Time RRS imbalance for each 15-minute Settlement Interval.</w:t>
            </w:r>
          </w:p>
        </w:tc>
      </w:tr>
      <w:tr w:rsidR="00A03B1B" w:rsidRPr="00A03B1B" w14:paraId="6F6CAF02"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43880036" w14:textId="77777777" w:rsidR="00A03B1B" w:rsidRPr="00A03B1B" w:rsidRDefault="00A03B1B" w:rsidP="00A03B1B">
            <w:pPr>
              <w:spacing w:after="60"/>
              <w:rPr>
                <w:sz w:val="20"/>
                <w:szCs w:val="20"/>
              </w:rPr>
            </w:pPr>
            <w:r w:rsidRPr="00A03B1B">
              <w:rPr>
                <w:sz w:val="20"/>
                <w:szCs w:val="20"/>
              </w:rPr>
              <w:t xml:space="preserve">RTRROAMT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37CE0D2"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78C9C3E2" w14:textId="77777777" w:rsidR="00A03B1B" w:rsidRPr="00A03B1B" w:rsidRDefault="00A03B1B" w:rsidP="00A03B1B">
            <w:pPr>
              <w:spacing w:after="60"/>
              <w:rPr>
                <w:i/>
                <w:sz w:val="20"/>
                <w:szCs w:val="20"/>
              </w:rPr>
            </w:pPr>
            <w:r w:rsidRPr="00A03B1B">
              <w:rPr>
                <w:i/>
                <w:sz w:val="20"/>
                <w:szCs w:val="20"/>
              </w:rPr>
              <w:t>Real-Time Responsive Reserve Only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RRS only awards for each 15-minute Settlement Interval.</w:t>
            </w:r>
          </w:p>
        </w:tc>
      </w:tr>
      <w:tr w:rsidR="00A03B1B" w:rsidRPr="00A03B1B" w14:paraId="3A92C47A"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3782CDF2" w14:textId="77777777" w:rsidR="00A03B1B" w:rsidRPr="00A03B1B" w:rsidRDefault="00A03B1B" w:rsidP="00A03B1B">
            <w:pPr>
              <w:spacing w:after="60"/>
              <w:rPr>
                <w:sz w:val="20"/>
                <w:szCs w:val="20"/>
              </w:rPr>
            </w:pPr>
            <w:r w:rsidRPr="00A03B1B">
              <w:rPr>
                <w:sz w:val="20"/>
                <w:szCs w:val="20"/>
              </w:rPr>
              <w:t>RTRRIMBAMTTOT</w:t>
            </w:r>
          </w:p>
        </w:tc>
        <w:tc>
          <w:tcPr>
            <w:tcW w:w="675" w:type="pct"/>
            <w:tcBorders>
              <w:top w:val="single" w:sz="4" w:space="0" w:color="auto"/>
              <w:left w:val="single" w:sz="4" w:space="0" w:color="auto"/>
              <w:bottom w:val="single" w:sz="4" w:space="0" w:color="auto"/>
              <w:right w:val="single" w:sz="4" w:space="0" w:color="auto"/>
            </w:tcBorders>
            <w:hideMark/>
          </w:tcPr>
          <w:p w14:paraId="30239E3F"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17AAEDA" w14:textId="77777777" w:rsidR="00A03B1B" w:rsidRPr="00A03B1B" w:rsidRDefault="00A03B1B" w:rsidP="00A03B1B">
            <w:pPr>
              <w:spacing w:after="60"/>
              <w:rPr>
                <w:i/>
                <w:sz w:val="20"/>
                <w:szCs w:val="20"/>
              </w:rPr>
            </w:pPr>
            <w:r w:rsidRPr="00A03B1B">
              <w:rPr>
                <w:i/>
                <w:sz w:val="20"/>
                <w:szCs w:val="20"/>
              </w:rPr>
              <w:t xml:space="preserve">Real-Time Responsive Reserve Imbalance Market Total Amount - </w:t>
            </w:r>
            <w:r w:rsidRPr="00A03B1B">
              <w:rPr>
                <w:sz w:val="20"/>
                <w:szCs w:val="20"/>
              </w:rPr>
              <w:t>The total payment or charge to all QSEs for the Real-Time RRS imbalance for each 15-minute Settlement Interval.</w:t>
            </w:r>
          </w:p>
        </w:tc>
      </w:tr>
      <w:tr w:rsidR="00A03B1B" w:rsidRPr="00A03B1B" w14:paraId="7C29A089"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2B8849A6" w14:textId="77777777" w:rsidR="00A03B1B" w:rsidRPr="00A03B1B" w:rsidRDefault="00A03B1B" w:rsidP="00A03B1B">
            <w:pPr>
              <w:spacing w:after="60"/>
              <w:rPr>
                <w:sz w:val="20"/>
                <w:szCs w:val="20"/>
              </w:rPr>
            </w:pPr>
            <w:r w:rsidRPr="00A03B1B">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267E2A2A"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1246453" w14:textId="77777777" w:rsidR="00A03B1B" w:rsidRPr="00A03B1B" w:rsidRDefault="00A03B1B" w:rsidP="00A03B1B">
            <w:pPr>
              <w:spacing w:after="60"/>
              <w:rPr>
                <w:i/>
                <w:sz w:val="20"/>
                <w:szCs w:val="20"/>
              </w:rPr>
            </w:pPr>
            <w:r w:rsidRPr="00A03B1B">
              <w:rPr>
                <w:i/>
                <w:sz w:val="20"/>
                <w:szCs w:val="20"/>
              </w:rPr>
              <w:t xml:space="preserve">Real-Time Responsive Reserve Only Market Total Amount - </w:t>
            </w:r>
            <w:r w:rsidRPr="00A03B1B">
              <w:rPr>
                <w:sz w:val="20"/>
                <w:szCs w:val="20"/>
              </w:rPr>
              <w:t>The total charge to all QSEs in Real-Time for RRS only awards for each 15-minute Settlement Interval.</w:t>
            </w:r>
          </w:p>
        </w:tc>
      </w:tr>
      <w:tr w:rsidR="00A03B1B" w:rsidRPr="00A03B1B" w14:paraId="2CFC179D"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6400A68C" w14:textId="77777777" w:rsidR="00A03B1B" w:rsidRPr="00A03B1B" w:rsidRDefault="00A03B1B" w:rsidP="00A03B1B">
            <w:pPr>
              <w:spacing w:after="60"/>
              <w:rPr>
                <w:sz w:val="20"/>
                <w:szCs w:val="20"/>
              </w:rPr>
            </w:pPr>
            <w:r w:rsidRPr="00A03B1B">
              <w:rPr>
                <w:sz w:val="20"/>
                <w:szCs w:val="20"/>
              </w:rPr>
              <w:t xml:space="preserve">RTRRTOAMT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8022F97"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6E86874" w14:textId="77777777" w:rsidR="00A03B1B" w:rsidRPr="00A03B1B" w:rsidRDefault="00A03B1B" w:rsidP="00A03B1B">
            <w:pPr>
              <w:spacing w:after="60"/>
              <w:rPr>
                <w:i/>
                <w:sz w:val="20"/>
                <w:szCs w:val="20"/>
              </w:rPr>
            </w:pPr>
            <w:r w:rsidRPr="00A03B1B">
              <w:rPr>
                <w:i/>
                <w:sz w:val="20"/>
                <w:szCs w:val="20"/>
              </w:rPr>
              <w:t>Real-Time Responsive Reserve Trade Overage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RRS trade overages for each 15-minute Settlement Interval.</w:t>
            </w:r>
          </w:p>
        </w:tc>
      </w:tr>
      <w:tr w:rsidR="00A03B1B" w:rsidRPr="00A03B1B" w14:paraId="0D29F672"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5E22A3F8" w14:textId="77777777" w:rsidR="00A03B1B" w:rsidRPr="00A03B1B" w:rsidRDefault="00A03B1B" w:rsidP="00A03B1B">
            <w:pPr>
              <w:spacing w:after="60"/>
              <w:rPr>
                <w:sz w:val="20"/>
                <w:szCs w:val="20"/>
              </w:rPr>
            </w:pPr>
            <w:r w:rsidRPr="00A03B1B">
              <w:rPr>
                <w:sz w:val="20"/>
                <w:szCs w:val="20"/>
              </w:rPr>
              <w:t>RTRROAMTTOT</w:t>
            </w:r>
          </w:p>
        </w:tc>
        <w:tc>
          <w:tcPr>
            <w:tcW w:w="675" w:type="pct"/>
            <w:tcBorders>
              <w:top w:val="single" w:sz="4" w:space="0" w:color="auto"/>
              <w:left w:val="single" w:sz="4" w:space="0" w:color="auto"/>
              <w:bottom w:val="single" w:sz="4" w:space="0" w:color="auto"/>
              <w:right w:val="single" w:sz="4" w:space="0" w:color="auto"/>
            </w:tcBorders>
            <w:hideMark/>
          </w:tcPr>
          <w:p w14:paraId="71F95B4D"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06307CA2" w14:textId="77777777" w:rsidR="00A03B1B" w:rsidRPr="00A03B1B" w:rsidRDefault="00A03B1B" w:rsidP="00A03B1B">
            <w:pPr>
              <w:spacing w:after="60"/>
              <w:rPr>
                <w:i/>
                <w:sz w:val="20"/>
                <w:szCs w:val="20"/>
              </w:rPr>
            </w:pPr>
            <w:r w:rsidRPr="00A03B1B">
              <w:rPr>
                <w:i/>
                <w:sz w:val="20"/>
                <w:szCs w:val="20"/>
              </w:rPr>
              <w:t xml:space="preserve">Real-Time Responsive Reserve Trade Overage Total Amount </w:t>
            </w:r>
            <w:r w:rsidRPr="00A03B1B">
              <w:rPr>
                <w:sz w:val="20"/>
                <w:szCs w:val="20"/>
              </w:rPr>
              <w:t>— The total charge to all QSEs for Real-Time RRS trade overages for each 15-minute Settlement Interval.</w:t>
            </w:r>
          </w:p>
        </w:tc>
      </w:tr>
      <w:tr w:rsidR="00A03B1B" w:rsidRPr="00A03B1B" w14:paraId="1F7CEB0D"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DE0319B" w14:textId="77777777" w:rsidR="00A03B1B" w:rsidRPr="00A03B1B" w:rsidRDefault="00A03B1B" w:rsidP="00A03B1B">
            <w:pPr>
              <w:spacing w:after="60"/>
              <w:rPr>
                <w:sz w:val="20"/>
                <w:szCs w:val="20"/>
              </w:rPr>
            </w:pPr>
            <w:r w:rsidRPr="00A03B1B">
              <w:rPr>
                <w:sz w:val="20"/>
                <w:szCs w:val="20"/>
              </w:rPr>
              <w:t>LRS</w:t>
            </w:r>
            <w:r w:rsidRPr="00A03B1B">
              <w:rPr>
                <w:sz w:val="20"/>
                <w:szCs w:val="20"/>
                <w:vertAlign w:val="subscript"/>
              </w:rPr>
              <w:t xml:space="preserve">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3CDBD802"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8FA9041" w14:textId="77777777" w:rsidR="00A03B1B" w:rsidRPr="00A03B1B" w:rsidRDefault="00A03B1B" w:rsidP="00A03B1B">
            <w:pPr>
              <w:spacing w:after="60"/>
              <w:rPr>
                <w:i/>
                <w:sz w:val="20"/>
                <w:szCs w:val="20"/>
              </w:rPr>
            </w:pPr>
            <w:r w:rsidRPr="00A03B1B">
              <w:rPr>
                <w:i/>
                <w:sz w:val="20"/>
                <w:szCs w:val="20"/>
              </w:rPr>
              <w:t>Load Ratio Share per QSE</w:t>
            </w:r>
            <w:r w:rsidRPr="00A03B1B">
              <w:rPr>
                <w:sz w:val="20"/>
                <w:szCs w:val="20"/>
              </w:rPr>
              <w:t xml:space="preserve">—The LRS as defined in Section 6.6.2.2 for QSE </w:t>
            </w:r>
            <w:r w:rsidRPr="00A03B1B">
              <w:rPr>
                <w:i/>
                <w:sz w:val="20"/>
                <w:szCs w:val="20"/>
              </w:rPr>
              <w:t>q</w:t>
            </w:r>
            <w:r w:rsidRPr="00A03B1B">
              <w:rPr>
                <w:sz w:val="20"/>
                <w:szCs w:val="20"/>
              </w:rPr>
              <w:t xml:space="preserve"> for the 15-minute Settlement Interval.</w:t>
            </w:r>
          </w:p>
        </w:tc>
      </w:tr>
      <w:tr w:rsidR="00A03B1B" w:rsidRPr="00A03B1B" w14:paraId="5D15521C"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652189C" w14:textId="77777777" w:rsidR="00A03B1B" w:rsidRPr="00A03B1B" w:rsidRDefault="00A03B1B" w:rsidP="00A03B1B">
            <w:pPr>
              <w:spacing w:after="60"/>
              <w:rPr>
                <w:sz w:val="20"/>
                <w:szCs w:val="20"/>
              </w:rPr>
            </w:pPr>
            <w:r w:rsidRPr="00A03B1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6686C5B4"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5B5B6A99" w14:textId="77777777" w:rsidR="00A03B1B" w:rsidRPr="00A03B1B" w:rsidRDefault="00A03B1B" w:rsidP="00A03B1B">
            <w:pPr>
              <w:spacing w:after="60"/>
              <w:rPr>
                <w:i/>
                <w:sz w:val="20"/>
                <w:szCs w:val="20"/>
              </w:rPr>
            </w:pPr>
            <w:r w:rsidRPr="00A03B1B">
              <w:rPr>
                <w:sz w:val="20"/>
                <w:szCs w:val="20"/>
              </w:rPr>
              <w:t>A QSE.</w:t>
            </w:r>
          </w:p>
        </w:tc>
      </w:tr>
    </w:tbl>
    <w:p w14:paraId="15FBF6E8" w14:textId="77777777" w:rsidR="00A03B1B" w:rsidRPr="00A03B1B" w:rsidRDefault="00A03B1B" w:rsidP="00A03B1B">
      <w:pPr>
        <w:spacing w:before="240" w:after="240"/>
        <w:ind w:left="1440" w:hanging="720"/>
        <w:rPr>
          <w:iCs/>
          <w:szCs w:val="20"/>
        </w:rPr>
      </w:pPr>
      <w:r w:rsidRPr="00A03B1B">
        <w:rPr>
          <w:iCs/>
          <w:szCs w:val="20"/>
        </w:rPr>
        <w:t>(d)         For Non-Spin:</w:t>
      </w:r>
    </w:p>
    <w:p w14:paraId="7E3BE9FC" w14:textId="77777777" w:rsidR="00A03B1B" w:rsidRPr="00A03B1B" w:rsidRDefault="00A03B1B" w:rsidP="00A03B1B">
      <w:pPr>
        <w:spacing w:before="240"/>
        <w:ind w:left="1440" w:hanging="720"/>
        <w:rPr>
          <w:iCs/>
          <w:szCs w:val="20"/>
        </w:rPr>
      </w:pPr>
      <w:r w:rsidRPr="00A03B1B">
        <w:rPr>
          <w:iCs/>
          <w:szCs w:val="20"/>
        </w:rPr>
        <w:t xml:space="preserve">LARTNSAMT </w:t>
      </w:r>
      <w:r w:rsidRPr="00A03B1B">
        <w:rPr>
          <w:i/>
          <w:iCs/>
          <w:szCs w:val="20"/>
          <w:vertAlign w:val="subscript"/>
        </w:rPr>
        <w:t>q</w:t>
      </w:r>
      <w:r w:rsidRPr="00A03B1B">
        <w:rPr>
          <w:iCs/>
          <w:szCs w:val="20"/>
        </w:rPr>
        <w:t xml:space="preserve"> =</w:t>
      </w:r>
      <w:r w:rsidRPr="00A03B1B">
        <w:rPr>
          <w:iCs/>
          <w:szCs w:val="20"/>
        </w:rPr>
        <w:tab/>
        <w:t xml:space="preserve">(-1) * (RTNSIMBAMTTOT + RTNSOAMTTOT + </w:t>
      </w:r>
    </w:p>
    <w:p w14:paraId="5B8C623B" w14:textId="77777777" w:rsidR="00A03B1B" w:rsidRPr="00A03B1B" w:rsidRDefault="00A03B1B" w:rsidP="00A03B1B">
      <w:pPr>
        <w:spacing w:after="240"/>
        <w:ind w:left="2160" w:firstLine="720"/>
        <w:rPr>
          <w:iCs/>
          <w:szCs w:val="20"/>
        </w:rPr>
      </w:pPr>
      <w:r w:rsidRPr="00A03B1B">
        <w:rPr>
          <w:iCs/>
          <w:szCs w:val="20"/>
        </w:rPr>
        <w:t xml:space="preserve">RTNSTOAMTTOT) * LRS </w:t>
      </w:r>
      <w:r w:rsidRPr="00A03B1B">
        <w:rPr>
          <w:i/>
          <w:iCs/>
          <w:szCs w:val="20"/>
          <w:vertAlign w:val="subscript"/>
        </w:rPr>
        <w:t>q</w:t>
      </w:r>
    </w:p>
    <w:p w14:paraId="33A14AAD" w14:textId="77777777" w:rsidR="00A03B1B" w:rsidRPr="00A03B1B" w:rsidRDefault="00A03B1B" w:rsidP="00A03B1B">
      <w:pPr>
        <w:spacing w:after="240"/>
        <w:ind w:left="1440" w:hanging="720"/>
        <w:rPr>
          <w:iCs/>
          <w:szCs w:val="20"/>
        </w:rPr>
      </w:pPr>
      <w:r w:rsidRPr="00A03B1B">
        <w:rPr>
          <w:iCs/>
          <w:szCs w:val="20"/>
        </w:rPr>
        <w:t>Where:</w:t>
      </w:r>
    </w:p>
    <w:p w14:paraId="4DBA8F23" w14:textId="5E03D12E" w:rsidR="00A03B1B" w:rsidRPr="00A03B1B" w:rsidRDefault="00A03B1B" w:rsidP="00A03B1B">
      <w:pPr>
        <w:spacing w:after="240"/>
        <w:ind w:left="1440" w:hanging="720"/>
        <w:rPr>
          <w:iCs/>
          <w:szCs w:val="20"/>
        </w:rPr>
      </w:pPr>
      <w:r w:rsidRPr="00A03B1B">
        <w:rPr>
          <w:iCs/>
          <w:szCs w:val="20"/>
        </w:rPr>
        <w:t xml:space="preserve">RTNSIMBAMTTOT = </w:t>
      </w:r>
      <w:r w:rsidRPr="00A03B1B">
        <w:rPr>
          <w:noProof/>
          <w:szCs w:val="20"/>
        </w:rPr>
        <w:drawing>
          <wp:inline distT="0" distB="0" distL="0" distR="0" wp14:anchorId="6D1BAA4B" wp14:editId="38097615">
            <wp:extent cx="144780" cy="289560"/>
            <wp:effectExtent l="0" t="0" r="0" b="0"/>
            <wp:docPr id="10655" name="Picture 10498334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9833463"/>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(RTNSIMBAMT </w:t>
      </w:r>
      <w:r w:rsidRPr="00A03B1B">
        <w:rPr>
          <w:i/>
          <w:iCs/>
          <w:szCs w:val="20"/>
          <w:vertAlign w:val="subscript"/>
        </w:rPr>
        <w:t>q</w:t>
      </w:r>
      <w:r w:rsidRPr="00A03B1B">
        <w:rPr>
          <w:iCs/>
          <w:szCs w:val="20"/>
        </w:rPr>
        <w:t>)</w:t>
      </w:r>
    </w:p>
    <w:p w14:paraId="091205B7" w14:textId="19D32E97" w:rsidR="00A03B1B" w:rsidRPr="00A03B1B" w:rsidRDefault="00A03B1B" w:rsidP="00A03B1B">
      <w:pPr>
        <w:spacing w:after="240"/>
        <w:ind w:left="1440" w:hanging="720"/>
        <w:rPr>
          <w:iCs/>
          <w:szCs w:val="20"/>
        </w:rPr>
      </w:pPr>
      <w:r w:rsidRPr="00A03B1B">
        <w:rPr>
          <w:iCs/>
          <w:szCs w:val="20"/>
        </w:rPr>
        <w:t xml:space="preserve">RTNSOAMTTOT = </w:t>
      </w:r>
      <w:r w:rsidRPr="00A03B1B">
        <w:rPr>
          <w:noProof/>
          <w:szCs w:val="20"/>
        </w:rPr>
        <w:drawing>
          <wp:inline distT="0" distB="0" distL="0" distR="0" wp14:anchorId="0BE47D7B" wp14:editId="4D99A170">
            <wp:extent cx="144780" cy="289560"/>
            <wp:effectExtent l="0" t="0" r="0" b="0"/>
            <wp:docPr id="10654" name="Picture 1620414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0414995"/>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(RTNSOAMT </w:t>
      </w:r>
      <w:r w:rsidRPr="00A03B1B">
        <w:rPr>
          <w:i/>
          <w:iCs/>
          <w:szCs w:val="20"/>
          <w:vertAlign w:val="subscript"/>
        </w:rPr>
        <w:t>q</w:t>
      </w:r>
      <w:r w:rsidRPr="00A03B1B">
        <w:rPr>
          <w:iCs/>
          <w:szCs w:val="20"/>
        </w:rPr>
        <w:t>)</w:t>
      </w:r>
    </w:p>
    <w:p w14:paraId="1371E259" w14:textId="686D2362" w:rsidR="00A03B1B" w:rsidRPr="00A03B1B" w:rsidRDefault="00A03B1B" w:rsidP="00A03B1B">
      <w:pPr>
        <w:spacing w:after="240"/>
        <w:ind w:left="1440" w:hanging="720"/>
        <w:rPr>
          <w:iCs/>
          <w:szCs w:val="20"/>
        </w:rPr>
      </w:pPr>
      <w:r w:rsidRPr="00A03B1B">
        <w:rPr>
          <w:iCs/>
          <w:szCs w:val="20"/>
        </w:rPr>
        <w:t xml:space="preserve">RTNSTOAMTTOT = </w:t>
      </w:r>
      <w:r w:rsidRPr="00A03B1B">
        <w:rPr>
          <w:noProof/>
          <w:szCs w:val="20"/>
        </w:rPr>
        <w:drawing>
          <wp:inline distT="0" distB="0" distL="0" distR="0" wp14:anchorId="1289262A" wp14:editId="15C602FB">
            <wp:extent cx="144780" cy="289560"/>
            <wp:effectExtent l="0" t="0" r="0" b="0"/>
            <wp:docPr id="10653" name="Picture 1651913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1913802"/>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(RTNSTOAMT </w:t>
      </w:r>
      <w:r w:rsidRPr="00A03B1B">
        <w:rPr>
          <w:i/>
          <w:iCs/>
          <w:szCs w:val="20"/>
          <w:vertAlign w:val="subscript"/>
        </w:rPr>
        <w:t>q</w:t>
      </w:r>
      <w:r w:rsidRPr="00A03B1B">
        <w:rPr>
          <w:iCs/>
          <w:szCs w:val="20"/>
        </w:rPr>
        <w:t>)</w:t>
      </w:r>
    </w:p>
    <w:p w14:paraId="130531E6" w14:textId="77777777" w:rsidR="00A03B1B" w:rsidRPr="00A03B1B" w:rsidRDefault="00A03B1B" w:rsidP="00A03B1B">
      <w:r w:rsidRPr="00A03B1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43"/>
        <w:gridCol w:w="1262"/>
        <w:gridCol w:w="5945"/>
      </w:tblGrid>
      <w:tr w:rsidR="00A03B1B" w:rsidRPr="00A03B1B" w14:paraId="606CFD10" w14:textId="77777777" w:rsidTr="00B31BB1">
        <w:trPr>
          <w:cantSplit/>
          <w:tblHeader/>
        </w:trPr>
        <w:tc>
          <w:tcPr>
            <w:tcW w:w="1146" w:type="pct"/>
            <w:tcBorders>
              <w:top w:val="single" w:sz="4" w:space="0" w:color="auto"/>
              <w:left w:val="single" w:sz="4" w:space="0" w:color="auto"/>
              <w:bottom w:val="single" w:sz="4" w:space="0" w:color="auto"/>
              <w:right w:val="single" w:sz="4" w:space="0" w:color="auto"/>
            </w:tcBorders>
            <w:hideMark/>
          </w:tcPr>
          <w:p w14:paraId="4957F58F" w14:textId="77777777" w:rsidR="00A03B1B" w:rsidRPr="00A03B1B" w:rsidRDefault="00A03B1B" w:rsidP="00A03B1B">
            <w:pPr>
              <w:spacing w:after="120"/>
              <w:rPr>
                <w:b/>
                <w:iCs/>
                <w:sz w:val="20"/>
                <w:szCs w:val="20"/>
              </w:rPr>
            </w:pPr>
            <w:r w:rsidRPr="00A03B1B">
              <w:rPr>
                <w:sz w:val="20"/>
                <w:szCs w:val="20"/>
              </w:rPr>
              <w:t>Variable</w:t>
            </w:r>
          </w:p>
        </w:tc>
        <w:tc>
          <w:tcPr>
            <w:tcW w:w="675" w:type="pct"/>
            <w:tcBorders>
              <w:top w:val="single" w:sz="4" w:space="0" w:color="auto"/>
              <w:left w:val="single" w:sz="4" w:space="0" w:color="auto"/>
              <w:bottom w:val="single" w:sz="4" w:space="0" w:color="auto"/>
              <w:right w:val="single" w:sz="4" w:space="0" w:color="auto"/>
            </w:tcBorders>
            <w:hideMark/>
          </w:tcPr>
          <w:p w14:paraId="4E7440D8" w14:textId="77777777" w:rsidR="00A03B1B" w:rsidRPr="00A03B1B" w:rsidRDefault="00A03B1B" w:rsidP="00A03B1B">
            <w:pPr>
              <w:spacing w:after="120"/>
              <w:rPr>
                <w:b/>
                <w:iCs/>
                <w:sz w:val="20"/>
                <w:szCs w:val="20"/>
              </w:rPr>
            </w:pPr>
            <w:r w:rsidRPr="00A03B1B">
              <w:rPr>
                <w:b/>
                <w:iCs/>
                <w:sz w:val="20"/>
                <w:szCs w:val="20"/>
              </w:rPr>
              <w:t>Unit</w:t>
            </w:r>
          </w:p>
        </w:tc>
        <w:tc>
          <w:tcPr>
            <w:tcW w:w="3179" w:type="pct"/>
            <w:tcBorders>
              <w:top w:val="single" w:sz="4" w:space="0" w:color="auto"/>
              <w:left w:val="single" w:sz="4" w:space="0" w:color="auto"/>
              <w:bottom w:val="single" w:sz="4" w:space="0" w:color="auto"/>
              <w:right w:val="single" w:sz="4" w:space="0" w:color="auto"/>
            </w:tcBorders>
            <w:hideMark/>
          </w:tcPr>
          <w:p w14:paraId="5CE88CC3"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22ACB39A"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5035420D" w14:textId="77777777" w:rsidR="00A03B1B" w:rsidRPr="00A03B1B" w:rsidRDefault="00A03B1B" w:rsidP="00A03B1B">
            <w:pPr>
              <w:spacing w:after="60"/>
              <w:rPr>
                <w:sz w:val="20"/>
                <w:szCs w:val="20"/>
              </w:rPr>
            </w:pPr>
            <w:r w:rsidRPr="00A03B1B">
              <w:rPr>
                <w:sz w:val="20"/>
                <w:szCs w:val="20"/>
              </w:rPr>
              <w:t xml:space="preserve">LARTNSAMT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2633D480"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D6BFBEE" w14:textId="77777777" w:rsidR="00A03B1B" w:rsidRPr="00A03B1B" w:rsidRDefault="00A03B1B" w:rsidP="00A03B1B">
            <w:pPr>
              <w:spacing w:after="60"/>
              <w:rPr>
                <w:i/>
                <w:sz w:val="20"/>
                <w:szCs w:val="20"/>
              </w:rPr>
            </w:pPr>
            <w:r w:rsidRPr="00A03B1B">
              <w:rPr>
                <w:i/>
                <w:sz w:val="20"/>
                <w:szCs w:val="20"/>
              </w:rPr>
              <w:t>Load-Allocated Real-Time Non-Spin Amount for the QSE</w:t>
            </w:r>
            <w:r w:rsidRPr="00A03B1B">
              <w:rPr>
                <w:sz w:val="20"/>
                <w:szCs w:val="20"/>
              </w:rPr>
              <w:t xml:space="preserve"> </w:t>
            </w:r>
            <w:r w:rsidRPr="00A03B1B">
              <w:rPr>
                <w:sz w:val="20"/>
                <w:szCs w:val="20"/>
              </w:rPr>
              <w:sym w:font="Symbol" w:char="F0BE"/>
            </w:r>
            <w:r w:rsidRPr="00A03B1B">
              <w:rPr>
                <w:sz w:val="20"/>
                <w:szCs w:val="20"/>
              </w:rPr>
              <w:t xml:space="preserve"> The QSE’s share of the total Real-Time Non-Spin amount for the 15-minute Settlement Interval.</w:t>
            </w:r>
          </w:p>
        </w:tc>
      </w:tr>
      <w:tr w:rsidR="00A03B1B" w:rsidRPr="00A03B1B" w14:paraId="4E1A0909"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5672E220" w14:textId="77777777" w:rsidR="00A03B1B" w:rsidRPr="00A03B1B" w:rsidRDefault="00A03B1B" w:rsidP="00A03B1B">
            <w:pPr>
              <w:spacing w:after="60"/>
              <w:rPr>
                <w:sz w:val="20"/>
                <w:szCs w:val="20"/>
              </w:rPr>
            </w:pPr>
            <w:r w:rsidRPr="00A03B1B">
              <w:rPr>
                <w:sz w:val="20"/>
                <w:szCs w:val="20"/>
              </w:rPr>
              <w:lastRenderedPageBreak/>
              <w:t xml:space="preserve">RTNSIMBAMT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1059D4E6"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614924EA" w14:textId="77777777" w:rsidR="00A03B1B" w:rsidRPr="00A03B1B" w:rsidRDefault="00A03B1B" w:rsidP="00A03B1B">
            <w:pPr>
              <w:spacing w:after="60"/>
              <w:rPr>
                <w:i/>
                <w:sz w:val="20"/>
                <w:szCs w:val="20"/>
              </w:rPr>
            </w:pPr>
            <w:r w:rsidRPr="00A03B1B">
              <w:rPr>
                <w:i/>
                <w:sz w:val="20"/>
                <w:szCs w:val="20"/>
              </w:rPr>
              <w:t xml:space="preserve">Real-Time Non-Spin Imbalance Amount for the QSE - </w:t>
            </w:r>
            <w:r w:rsidRPr="00A03B1B">
              <w:rPr>
                <w:sz w:val="20"/>
                <w:szCs w:val="20"/>
              </w:rPr>
              <w:t xml:space="preserve">The total payment or charge to QSE </w:t>
            </w:r>
            <w:r w:rsidRPr="00A03B1B">
              <w:rPr>
                <w:i/>
                <w:sz w:val="20"/>
                <w:szCs w:val="20"/>
              </w:rPr>
              <w:t>q</w:t>
            </w:r>
            <w:r w:rsidRPr="00A03B1B">
              <w:rPr>
                <w:sz w:val="20"/>
                <w:szCs w:val="20"/>
              </w:rPr>
              <w:t xml:space="preserve"> for the Real-Time Non-Spin imbalance for each 15-minute Settlement Interval.</w:t>
            </w:r>
          </w:p>
        </w:tc>
      </w:tr>
      <w:tr w:rsidR="00A03B1B" w:rsidRPr="00A03B1B" w14:paraId="7E29170A"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57D98AEA" w14:textId="77777777" w:rsidR="00A03B1B" w:rsidRPr="00A03B1B" w:rsidRDefault="00A03B1B" w:rsidP="00A03B1B">
            <w:pPr>
              <w:spacing w:after="60"/>
              <w:rPr>
                <w:sz w:val="20"/>
                <w:szCs w:val="20"/>
              </w:rPr>
            </w:pPr>
            <w:r w:rsidRPr="00A03B1B">
              <w:rPr>
                <w:sz w:val="20"/>
                <w:szCs w:val="20"/>
              </w:rPr>
              <w:t xml:space="preserve">RTNSOAMT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4FB31B62"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52E596B" w14:textId="77777777" w:rsidR="00A03B1B" w:rsidRPr="00A03B1B" w:rsidRDefault="00A03B1B" w:rsidP="00A03B1B">
            <w:pPr>
              <w:spacing w:after="60"/>
              <w:rPr>
                <w:i/>
                <w:sz w:val="20"/>
                <w:szCs w:val="20"/>
              </w:rPr>
            </w:pPr>
            <w:r w:rsidRPr="00A03B1B">
              <w:rPr>
                <w:i/>
                <w:sz w:val="20"/>
                <w:szCs w:val="20"/>
              </w:rPr>
              <w:t>Real-Time Non-Spin Only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Non-Spin only awards for each 15-minute Settlement Interval.</w:t>
            </w:r>
          </w:p>
        </w:tc>
      </w:tr>
      <w:tr w:rsidR="00A03B1B" w:rsidRPr="00A03B1B" w14:paraId="29C30B2F"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0965CB2E" w14:textId="77777777" w:rsidR="00A03B1B" w:rsidRPr="00A03B1B" w:rsidRDefault="00A03B1B" w:rsidP="00A03B1B">
            <w:pPr>
              <w:spacing w:after="60"/>
              <w:rPr>
                <w:sz w:val="20"/>
                <w:szCs w:val="20"/>
              </w:rPr>
            </w:pPr>
            <w:r w:rsidRPr="00A03B1B">
              <w:rPr>
                <w:sz w:val="20"/>
                <w:szCs w:val="20"/>
              </w:rPr>
              <w:t>RTNSIMBAMTTOT</w:t>
            </w:r>
          </w:p>
        </w:tc>
        <w:tc>
          <w:tcPr>
            <w:tcW w:w="675" w:type="pct"/>
            <w:tcBorders>
              <w:top w:val="single" w:sz="4" w:space="0" w:color="auto"/>
              <w:left w:val="single" w:sz="4" w:space="0" w:color="auto"/>
              <w:bottom w:val="single" w:sz="4" w:space="0" w:color="auto"/>
              <w:right w:val="single" w:sz="4" w:space="0" w:color="auto"/>
            </w:tcBorders>
            <w:hideMark/>
          </w:tcPr>
          <w:p w14:paraId="21305098"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590A97D" w14:textId="77777777" w:rsidR="00A03B1B" w:rsidRPr="00A03B1B" w:rsidRDefault="00A03B1B" w:rsidP="00A03B1B">
            <w:pPr>
              <w:spacing w:after="60"/>
              <w:rPr>
                <w:i/>
                <w:sz w:val="20"/>
                <w:szCs w:val="20"/>
              </w:rPr>
            </w:pPr>
            <w:r w:rsidRPr="00A03B1B">
              <w:rPr>
                <w:i/>
                <w:sz w:val="20"/>
                <w:szCs w:val="20"/>
              </w:rPr>
              <w:t xml:space="preserve">Real-Time Non-Spin Imbalance Market Total Amount - </w:t>
            </w:r>
            <w:r w:rsidRPr="00A03B1B">
              <w:rPr>
                <w:sz w:val="20"/>
                <w:szCs w:val="20"/>
              </w:rPr>
              <w:t>The total payment or charge to all QSEs for the Real-Time Non-Spin imbalance for each 15-minute Settlement Interval.</w:t>
            </w:r>
          </w:p>
        </w:tc>
      </w:tr>
      <w:tr w:rsidR="00A03B1B" w:rsidRPr="00A03B1B" w14:paraId="6D307E57"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3A90DDB2" w14:textId="77777777" w:rsidR="00A03B1B" w:rsidRPr="00A03B1B" w:rsidRDefault="00A03B1B" w:rsidP="00A03B1B">
            <w:pPr>
              <w:spacing w:after="60"/>
              <w:rPr>
                <w:sz w:val="20"/>
                <w:szCs w:val="20"/>
              </w:rPr>
            </w:pPr>
            <w:r w:rsidRPr="00A03B1B">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6295C469"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269CECAD" w14:textId="77777777" w:rsidR="00A03B1B" w:rsidRPr="00A03B1B" w:rsidRDefault="00A03B1B" w:rsidP="00A03B1B">
            <w:pPr>
              <w:spacing w:after="60"/>
              <w:rPr>
                <w:i/>
                <w:sz w:val="20"/>
                <w:szCs w:val="20"/>
              </w:rPr>
            </w:pPr>
            <w:r w:rsidRPr="00A03B1B">
              <w:rPr>
                <w:i/>
                <w:sz w:val="20"/>
                <w:szCs w:val="20"/>
              </w:rPr>
              <w:t xml:space="preserve">Real-Time Non-Spin Only Market Total Amount - </w:t>
            </w:r>
            <w:r w:rsidRPr="00A03B1B">
              <w:rPr>
                <w:sz w:val="20"/>
                <w:szCs w:val="20"/>
              </w:rPr>
              <w:t>The total charge to all QSEs in Real-Time for Non-Spin only awards for each 15-minute Settlement Interval.</w:t>
            </w:r>
          </w:p>
        </w:tc>
      </w:tr>
      <w:tr w:rsidR="00A03B1B" w:rsidRPr="00A03B1B" w14:paraId="7715E4DA"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786BB31B" w14:textId="77777777" w:rsidR="00A03B1B" w:rsidRPr="00A03B1B" w:rsidRDefault="00A03B1B" w:rsidP="00A03B1B">
            <w:pPr>
              <w:spacing w:after="60"/>
              <w:rPr>
                <w:sz w:val="20"/>
                <w:szCs w:val="20"/>
              </w:rPr>
            </w:pPr>
            <w:r w:rsidRPr="00A03B1B">
              <w:rPr>
                <w:sz w:val="20"/>
                <w:szCs w:val="20"/>
              </w:rPr>
              <w:t xml:space="preserve">RTNSTOAMT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56C31B67"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15FF1D5B" w14:textId="77777777" w:rsidR="00A03B1B" w:rsidRPr="00A03B1B" w:rsidRDefault="00A03B1B" w:rsidP="00A03B1B">
            <w:pPr>
              <w:spacing w:after="60"/>
              <w:rPr>
                <w:i/>
                <w:sz w:val="20"/>
                <w:szCs w:val="20"/>
              </w:rPr>
            </w:pPr>
            <w:r w:rsidRPr="00A03B1B">
              <w:rPr>
                <w:i/>
                <w:sz w:val="20"/>
                <w:szCs w:val="20"/>
              </w:rPr>
              <w:t>Real-Time Non-Spin Trade Overage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Non-Spin trade overages for each 15-minute Settlement Interval.</w:t>
            </w:r>
          </w:p>
        </w:tc>
      </w:tr>
      <w:tr w:rsidR="00A03B1B" w:rsidRPr="00A03B1B" w14:paraId="78A211A2"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1DF97343" w14:textId="77777777" w:rsidR="00A03B1B" w:rsidRPr="00A03B1B" w:rsidRDefault="00A03B1B" w:rsidP="00A03B1B">
            <w:pPr>
              <w:spacing w:after="60"/>
              <w:rPr>
                <w:sz w:val="20"/>
                <w:szCs w:val="20"/>
              </w:rPr>
            </w:pPr>
            <w:r w:rsidRPr="00A03B1B">
              <w:rPr>
                <w:sz w:val="20"/>
                <w:szCs w:val="20"/>
              </w:rPr>
              <w:t>RTNSOAMTTOT</w:t>
            </w:r>
          </w:p>
        </w:tc>
        <w:tc>
          <w:tcPr>
            <w:tcW w:w="675" w:type="pct"/>
            <w:tcBorders>
              <w:top w:val="single" w:sz="4" w:space="0" w:color="auto"/>
              <w:left w:val="single" w:sz="4" w:space="0" w:color="auto"/>
              <w:bottom w:val="single" w:sz="4" w:space="0" w:color="auto"/>
              <w:right w:val="single" w:sz="4" w:space="0" w:color="auto"/>
            </w:tcBorders>
            <w:hideMark/>
          </w:tcPr>
          <w:p w14:paraId="05C792C2" w14:textId="77777777" w:rsidR="00A03B1B" w:rsidRPr="00A03B1B" w:rsidRDefault="00A03B1B" w:rsidP="00A03B1B">
            <w:pPr>
              <w:spacing w:after="60"/>
              <w:rPr>
                <w:sz w:val="20"/>
                <w:szCs w:val="20"/>
              </w:rPr>
            </w:pPr>
            <w:r w:rsidRPr="00A03B1B">
              <w:rPr>
                <w:sz w:val="20"/>
                <w:szCs w:val="20"/>
              </w:rPr>
              <w:t>$</w:t>
            </w:r>
          </w:p>
        </w:tc>
        <w:tc>
          <w:tcPr>
            <w:tcW w:w="3179" w:type="pct"/>
            <w:tcBorders>
              <w:top w:val="single" w:sz="4" w:space="0" w:color="auto"/>
              <w:left w:val="single" w:sz="4" w:space="0" w:color="auto"/>
              <w:bottom w:val="single" w:sz="4" w:space="0" w:color="auto"/>
              <w:right w:val="single" w:sz="4" w:space="0" w:color="auto"/>
            </w:tcBorders>
            <w:hideMark/>
          </w:tcPr>
          <w:p w14:paraId="5455BF8B" w14:textId="77777777" w:rsidR="00A03B1B" w:rsidRPr="00A03B1B" w:rsidRDefault="00A03B1B" w:rsidP="00A03B1B">
            <w:pPr>
              <w:spacing w:after="60"/>
              <w:rPr>
                <w:i/>
                <w:sz w:val="20"/>
                <w:szCs w:val="20"/>
              </w:rPr>
            </w:pPr>
            <w:r w:rsidRPr="00A03B1B">
              <w:rPr>
                <w:i/>
                <w:sz w:val="20"/>
                <w:szCs w:val="20"/>
              </w:rPr>
              <w:t xml:space="preserve">Real-Time Non-Spin Trade Overage Total Amount </w:t>
            </w:r>
            <w:r w:rsidRPr="00A03B1B">
              <w:rPr>
                <w:sz w:val="20"/>
                <w:szCs w:val="20"/>
              </w:rPr>
              <w:t>— The total charge to all QSEs for Real-Time Non-Spin trade overages for each 15-minute Settlement Interval.</w:t>
            </w:r>
          </w:p>
        </w:tc>
      </w:tr>
      <w:tr w:rsidR="00A03B1B" w:rsidRPr="00A03B1B" w14:paraId="2E71210A"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7C8B6165" w14:textId="77777777" w:rsidR="00A03B1B" w:rsidRPr="00A03B1B" w:rsidRDefault="00A03B1B" w:rsidP="00A03B1B">
            <w:pPr>
              <w:spacing w:after="60"/>
              <w:rPr>
                <w:sz w:val="20"/>
                <w:szCs w:val="20"/>
              </w:rPr>
            </w:pPr>
            <w:r w:rsidRPr="00A03B1B">
              <w:rPr>
                <w:sz w:val="20"/>
                <w:szCs w:val="20"/>
              </w:rPr>
              <w:t>LRS</w:t>
            </w:r>
            <w:r w:rsidRPr="00A03B1B">
              <w:rPr>
                <w:sz w:val="20"/>
                <w:szCs w:val="20"/>
                <w:vertAlign w:val="subscript"/>
              </w:rPr>
              <w:t xml:space="preserve"> </w:t>
            </w:r>
            <w:r w:rsidRPr="00A03B1B">
              <w:rPr>
                <w:i/>
                <w:sz w:val="20"/>
                <w:szCs w:val="20"/>
                <w:vertAlign w:val="subscript"/>
              </w:rPr>
              <w:t>q</w:t>
            </w:r>
          </w:p>
        </w:tc>
        <w:tc>
          <w:tcPr>
            <w:tcW w:w="675" w:type="pct"/>
            <w:tcBorders>
              <w:top w:val="single" w:sz="4" w:space="0" w:color="auto"/>
              <w:left w:val="single" w:sz="4" w:space="0" w:color="auto"/>
              <w:bottom w:val="single" w:sz="4" w:space="0" w:color="auto"/>
              <w:right w:val="single" w:sz="4" w:space="0" w:color="auto"/>
            </w:tcBorders>
            <w:hideMark/>
          </w:tcPr>
          <w:p w14:paraId="0A244F1D"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2DFBC2E9" w14:textId="77777777" w:rsidR="00A03B1B" w:rsidRPr="00A03B1B" w:rsidRDefault="00A03B1B" w:rsidP="00A03B1B">
            <w:pPr>
              <w:spacing w:after="60"/>
              <w:rPr>
                <w:i/>
                <w:sz w:val="20"/>
                <w:szCs w:val="20"/>
              </w:rPr>
            </w:pPr>
            <w:r w:rsidRPr="00A03B1B">
              <w:rPr>
                <w:i/>
                <w:sz w:val="20"/>
                <w:szCs w:val="20"/>
              </w:rPr>
              <w:t>Load Ratio Share per QSE</w:t>
            </w:r>
            <w:r w:rsidRPr="00A03B1B">
              <w:rPr>
                <w:sz w:val="20"/>
                <w:szCs w:val="20"/>
              </w:rPr>
              <w:t xml:space="preserve">—The LRS as defined in Section 6.6.2.2 for QSE </w:t>
            </w:r>
            <w:r w:rsidRPr="00A03B1B">
              <w:rPr>
                <w:i/>
                <w:sz w:val="20"/>
                <w:szCs w:val="20"/>
              </w:rPr>
              <w:t>q</w:t>
            </w:r>
            <w:r w:rsidRPr="00A03B1B">
              <w:rPr>
                <w:sz w:val="20"/>
                <w:szCs w:val="20"/>
              </w:rPr>
              <w:t xml:space="preserve"> for the 15-minute Settlement Interval.</w:t>
            </w:r>
          </w:p>
        </w:tc>
      </w:tr>
      <w:tr w:rsidR="00A03B1B" w:rsidRPr="00A03B1B" w14:paraId="1B8195EB" w14:textId="77777777" w:rsidTr="00B31BB1">
        <w:trPr>
          <w:cantSplit/>
        </w:trPr>
        <w:tc>
          <w:tcPr>
            <w:tcW w:w="1146" w:type="pct"/>
            <w:tcBorders>
              <w:top w:val="single" w:sz="4" w:space="0" w:color="auto"/>
              <w:left w:val="single" w:sz="4" w:space="0" w:color="auto"/>
              <w:bottom w:val="single" w:sz="4" w:space="0" w:color="auto"/>
              <w:right w:val="single" w:sz="4" w:space="0" w:color="auto"/>
            </w:tcBorders>
            <w:hideMark/>
          </w:tcPr>
          <w:p w14:paraId="450D3F8B" w14:textId="77777777" w:rsidR="00A03B1B" w:rsidRPr="00A03B1B" w:rsidRDefault="00A03B1B" w:rsidP="00A03B1B">
            <w:pPr>
              <w:spacing w:after="60"/>
              <w:rPr>
                <w:sz w:val="20"/>
                <w:szCs w:val="20"/>
              </w:rPr>
            </w:pPr>
            <w:r w:rsidRPr="00A03B1B">
              <w:rPr>
                <w:i/>
                <w:sz w:val="20"/>
                <w:szCs w:val="20"/>
              </w:rPr>
              <w:t>q</w:t>
            </w:r>
          </w:p>
        </w:tc>
        <w:tc>
          <w:tcPr>
            <w:tcW w:w="675" w:type="pct"/>
            <w:tcBorders>
              <w:top w:val="single" w:sz="4" w:space="0" w:color="auto"/>
              <w:left w:val="single" w:sz="4" w:space="0" w:color="auto"/>
              <w:bottom w:val="single" w:sz="4" w:space="0" w:color="auto"/>
              <w:right w:val="single" w:sz="4" w:space="0" w:color="auto"/>
            </w:tcBorders>
            <w:hideMark/>
          </w:tcPr>
          <w:p w14:paraId="284B9934" w14:textId="77777777" w:rsidR="00A03B1B" w:rsidRPr="00A03B1B" w:rsidRDefault="00A03B1B" w:rsidP="00A03B1B">
            <w:pPr>
              <w:spacing w:after="60"/>
              <w:rPr>
                <w:sz w:val="20"/>
                <w:szCs w:val="20"/>
              </w:rPr>
            </w:pPr>
            <w:r w:rsidRPr="00A03B1B">
              <w:rPr>
                <w:sz w:val="20"/>
                <w:szCs w:val="20"/>
              </w:rPr>
              <w:t>none</w:t>
            </w:r>
          </w:p>
        </w:tc>
        <w:tc>
          <w:tcPr>
            <w:tcW w:w="3179" w:type="pct"/>
            <w:tcBorders>
              <w:top w:val="single" w:sz="4" w:space="0" w:color="auto"/>
              <w:left w:val="single" w:sz="4" w:space="0" w:color="auto"/>
              <w:bottom w:val="single" w:sz="4" w:space="0" w:color="auto"/>
              <w:right w:val="single" w:sz="4" w:space="0" w:color="auto"/>
            </w:tcBorders>
            <w:hideMark/>
          </w:tcPr>
          <w:p w14:paraId="77413455" w14:textId="77777777" w:rsidR="00A03B1B" w:rsidRPr="00A03B1B" w:rsidRDefault="00A03B1B" w:rsidP="00A03B1B">
            <w:pPr>
              <w:spacing w:after="60"/>
              <w:rPr>
                <w:i/>
                <w:sz w:val="20"/>
                <w:szCs w:val="20"/>
              </w:rPr>
            </w:pPr>
            <w:r w:rsidRPr="00A03B1B">
              <w:rPr>
                <w:sz w:val="20"/>
                <w:szCs w:val="20"/>
              </w:rPr>
              <w:t>A QSE.</w:t>
            </w:r>
          </w:p>
        </w:tc>
      </w:tr>
    </w:tbl>
    <w:p w14:paraId="556127B8" w14:textId="77777777" w:rsidR="00A03B1B" w:rsidRPr="00A03B1B" w:rsidRDefault="00A03B1B" w:rsidP="00A03B1B">
      <w:pPr>
        <w:spacing w:before="240" w:after="240"/>
        <w:ind w:left="1440" w:hanging="720"/>
        <w:rPr>
          <w:iCs/>
          <w:szCs w:val="20"/>
        </w:rPr>
      </w:pPr>
      <w:r w:rsidRPr="00A03B1B">
        <w:rPr>
          <w:iCs/>
          <w:szCs w:val="20"/>
        </w:rPr>
        <w:t xml:space="preserve"> (e)         For ERCOT Contingency Reserve Service (ECRS):</w:t>
      </w:r>
    </w:p>
    <w:p w14:paraId="0B3DA566" w14:textId="77777777" w:rsidR="00A03B1B" w:rsidRPr="00A03B1B" w:rsidRDefault="00A03B1B" w:rsidP="00A03B1B">
      <w:pPr>
        <w:ind w:left="1440" w:hanging="720"/>
        <w:rPr>
          <w:iCs/>
          <w:szCs w:val="20"/>
        </w:rPr>
      </w:pPr>
      <w:r w:rsidRPr="00A03B1B">
        <w:rPr>
          <w:iCs/>
          <w:szCs w:val="20"/>
        </w:rPr>
        <w:t xml:space="preserve">LARTECRAMT </w:t>
      </w:r>
      <w:r w:rsidRPr="00A03B1B">
        <w:rPr>
          <w:i/>
          <w:iCs/>
          <w:szCs w:val="20"/>
          <w:vertAlign w:val="subscript"/>
        </w:rPr>
        <w:t>q</w:t>
      </w:r>
      <w:r w:rsidRPr="00A03B1B">
        <w:rPr>
          <w:iCs/>
          <w:szCs w:val="20"/>
        </w:rPr>
        <w:t xml:space="preserve"> = (-1) * (RTECRIMBAMTTOT + RTECROAMTTOT + </w:t>
      </w:r>
    </w:p>
    <w:p w14:paraId="56FEEE94" w14:textId="77777777" w:rsidR="00A03B1B" w:rsidRPr="00A03B1B" w:rsidRDefault="00A03B1B" w:rsidP="00A03B1B">
      <w:pPr>
        <w:spacing w:after="240"/>
        <w:ind w:left="1440" w:hanging="720"/>
        <w:rPr>
          <w:iCs/>
          <w:szCs w:val="20"/>
        </w:rPr>
      </w:pPr>
      <w:r w:rsidRPr="00A03B1B">
        <w:rPr>
          <w:iCs/>
          <w:szCs w:val="20"/>
        </w:rPr>
        <w:t xml:space="preserve"> </w:t>
      </w:r>
      <w:r w:rsidRPr="00A03B1B">
        <w:rPr>
          <w:iCs/>
          <w:szCs w:val="20"/>
        </w:rPr>
        <w:tab/>
      </w:r>
      <w:r w:rsidRPr="00A03B1B">
        <w:rPr>
          <w:iCs/>
          <w:szCs w:val="20"/>
        </w:rPr>
        <w:tab/>
      </w:r>
      <w:r w:rsidRPr="00A03B1B">
        <w:rPr>
          <w:iCs/>
          <w:szCs w:val="20"/>
        </w:rPr>
        <w:tab/>
        <w:t xml:space="preserve">RTECRTOAMTTOT) * LRS </w:t>
      </w:r>
      <w:r w:rsidRPr="00A03B1B">
        <w:rPr>
          <w:i/>
          <w:iCs/>
          <w:szCs w:val="20"/>
          <w:vertAlign w:val="subscript"/>
        </w:rPr>
        <w:t>q</w:t>
      </w:r>
    </w:p>
    <w:p w14:paraId="0D138A45" w14:textId="77777777" w:rsidR="00A03B1B" w:rsidRPr="00A03B1B" w:rsidRDefault="00A03B1B" w:rsidP="00A03B1B">
      <w:pPr>
        <w:spacing w:after="240"/>
        <w:ind w:left="1440" w:hanging="720"/>
        <w:rPr>
          <w:iCs/>
          <w:szCs w:val="20"/>
        </w:rPr>
      </w:pPr>
      <w:r w:rsidRPr="00A03B1B">
        <w:rPr>
          <w:iCs/>
          <w:szCs w:val="20"/>
        </w:rPr>
        <w:t>Where:</w:t>
      </w:r>
    </w:p>
    <w:p w14:paraId="41AC3F20" w14:textId="6C536B3A" w:rsidR="00A03B1B" w:rsidRPr="00A03B1B" w:rsidRDefault="00A03B1B" w:rsidP="00A03B1B">
      <w:pPr>
        <w:spacing w:after="240"/>
        <w:ind w:left="1440" w:hanging="720"/>
        <w:rPr>
          <w:iCs/>
          <w:szCs w:val="20"/>
        </w:rPr>
      </w:pPr>
      <w:r w:rsidRPr="00A03B1B">
        <w:rPr>
          <w:iCs/>
          <w:szCs w:val="20"/>
        </w:rPr>
        <w:t xml:space="preserve">RTECRIMBAMTTOT = </w:t>
      </w:r>
      <w:r w:rsidRPr="00A03B1B">
        <w:rPr>
          <w:noProof/>
          <w:szCs w:val="20"/>
        </w:rPr>
        <w:drawing>
          <wp:inline distT="0" distB="0" distL="0" distR="0" wp14:anchorId="6615AB8E" wp14:editId="649968B9">
            <wp:extent cx="144780" cy="289560"/>
            <wp:effectExtent l="0" t="0" r="0" b="0"/>
            <wp:docPr id="10652" name="Picture 758729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8729390"/>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iCs/>
          <w:szCs w:val="20"/>
        </w:rPr>
        <w:t xml:space="preserve"> (RTECRIMBAMT </w:t>
      </w:r>
      <w:r w:rsidRPr="00A03B1B">
        <w:rPr>
          <w:i/>
          <w:iCs/>
          <w:szCs w:val="20"/>
          <w:vertAlign w:val="subscript"/>
        </w:rPr>
        <w:t>q</w:t>
      </w:r>
      <w:r w:rsidRPr="00A03B1B">
        <w:rPr>
          <w:iCs/>
          <w:szCs w:val="20"/>
        </w:rPr>
        <w:t>)</w:t>
      </w:r>
    </w:p>
    <w:p w14:paraId="07FE8219" w14:textId="2E0ADBFF" w:rsidR="00A03B1B" w:rsidRPr="00A03B1B" w:rsidRDefault="00A03B1B" w:rsidP="00A03B1B">
      <w:pPr>
        <w:spacing w:after="240"/>
        <w:ind w:left="1440" w:hanging="720"/>
        <w:rPr>
          <w:iCs/>
          <w:szCs w:val="20"/>
        </w:rPr>
      </w:pPr>
      <w:r w:rsidRPr="00A03B1B">
        <w:rPr>
          <w:iCs/>
          <w:szCs w:val="20"/>
        </w:rPr>
        <w:t xml:space="preserve">RTECROAMTTOT = </w:t>
      </w:r>
      <w:r w:rsidRPr="00A03B1B">
        <w:rPr>
          <w:noProof/>
          <w:position w:val="-22"/>
          <w:szCs w:val="20"/>
        </w:rPr>
        <w:drawing>
          <wp:inline distT="0" distB="0" distL="0" distR="0" wp14:anchorId="7F47A709" wp14:editId="4AF82E09">
            <wp:extent cx="144780" cy="289560"/>
            <wp:effectExtent l="0" t="0" r="0" b="0"/>
            <wp:docPr id="10651" name="Picture 604894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4894267"/>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b/>
          <w:iCs/>
          <w:szCs w:val="20"/>
        </w:rPr>
        <w:t xml:space="preserve"> </w:t>
      </w:r>
      <w:r w:rsidRPr="00A03B1B">
        <w:rPr>
          <w:iCs/>
          <w:szCs w:val="20"/>
        </w:rPr>
        <w:t xml:space="preserve">(RTECROAMT </w:t>
      </w:r>
      <w:r w:rsidRPr="00A03B1B">
        <w:rPr>
          <w:i/>
          <w:iCs/>
          <w:szCs w:val="20"/>
          <w:vertAlign w:val="subscript"/>
        </w:rPr>
        <w:t>q</w:t>
      </w:r>
      <w:r w:rsidRPr="00A03B1B">
        <w:rPr>
          <w:iCs/>
          <w:szCs w:val="20"/>
        </w:rPr>
        <w:t>)</w:t>
      </w:r>
    </w:p>
    <w:p w14:paraId="49D1B9E5" w14:textId="6DBB242D" w:rsidR="00A03B1B" w:rsidRPr="00A03B1B" w:rsidRDefault="00A03B1B" w:rsidP="00A03B1B">
      <w:pPr>
        <w:spacing w:after="240"/>
        <w:ind w:left="1440" w:hanging="720"/>
        <w:rPr>
          <w:iCs/>
          <w:szCs w:val="20"/>
        </w:rPr>
      </w:pPr>
      <w:r w:rsidRPr="00A03B1B">
        <w:rPr>
          <w:iCs/>
          <w:szCs w:val="20"/>
        </w:rPr>
        <w:t xml:space="preserve">RTECRTOAMTTOT = </w:t>
      </w:r>
      <w:r w:rsidRPr="00A03B1B">
        <w:rPr>
          <w:noProof/>
          <w:position w:val="-22"/>
          <w:szCs w:val="20"/>
        </w:rPr>
        <w:drawing>
          <wp:inline distT="0" distB="0" distL="0" distR="0" wp14:anchorId="34DF35A5" wp14:editId="22714044">
            <wp:extent cx="144780" cy="289560"/>
            <wp:effectExtent l="0" t="0" r="0" b="0"/>
            <wp:docPr id="10650" name="Picture 14996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9600007"/>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b/>
          <w:iCs/>
          <w:szCs w:val="20"/>
        </w:rPr>
        <w:t xml:space="preserve"> </w:t>
      </w:r>
      <w:r w:rsidRPr="00A03B1B">
        <w:rPr>
          <w:iCs/>
          <w:szCs w:val="20"/>
        </w:rPr>
        <w:t xml:space="preserve">(RTECRTOAMT </w:t>
      </w:r>
      <w:r w:rsidRPr="00A03B1B">
        <w:rPr>
          <w:i/>
          <w:iCs/>
          <w:szCs w:val="20"/>
          <w:vertAlign w:val="subscript"/>
        </w:rPr>
        <w:t>q</w:t>
      </w:r>
      <w:r w:rsidRPr="00A03B1B">
        <w:rPr>
          <w:iCs/>
          <w:szCs w:val="20"/>
        </w:rPr>
        <w:t>)</w:t>
      </w:r>
    </w:p>
    <w:p w14:paraId="0DD5649B" w14:textId="77777777" w:rsidR="00A03B1B" w:rsidRPr="00A03B1B" w:rsidRDefault="00A03B1B" w:rsidP="00A03B1B">
      <w:r w:rsidRPr="00A03B1B">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A03B1B" w:rsidRPr="00A03B1B" w14:paraId="1E7E3EBD" w14:textId="77777777" w:rsidTr="00B31BB1">
        <w:trPr>
          <w:cantSplit/>
          <w:tblHeader/>
        </w:trPr>
        <w:tc>
          <w:tcPr>
            <w:tcW w:w="1221" w:type="pct"/>
            <w:tcBorders>
              <w:top w:val="single" w:sz="4" w:space="0" w:color="auto"/>
              <w:left w:val="single" w:sz="4" w:space="0" w:color="auto"/>
              <w:bottom w:val="single" w:sz="4" w:space="0" w:color="auto"/>
              <w:right w:val="single" w:sz="4" w:space="0" w:color="auto"/>
            </w:tcBorders>
            <w:hideMark/>
          </w:tcPr>
          <w:p w14:paraId="4E813CB0" w14:textId="77777777" w:rsidR="00A03B1B" w:rsidRPr="00A03B1B" w:rsidRDefault="00A03B1B" w:rsidP="00A03B1B">
            <w:pPr>
              <w:spacing w:after="120"/>
              <w:rPr>
                <w:b/>
                <w:iCs/>
                <w:sz w:val="20"/>
                <w:szCs w:val="20"/>
              </w:rPr>
            </w:pPr>
            <w:r w:rsidRPr="00A03B1B">
              <w:rPr>
                <w:sz w:val="20"/>
                <w:szCs w:val="20"/>
              </w:rPr>
              <w:t>Variable</w:t>
            </w:r>
          </w:p>
        </w:tc>
        <w:tc>
          <w:tcPr>
            <w:tcW w:w="638" w:type="pct"/>
            <w:tcBorders>
              <w:top w:val="single" w:sz="4" w:space="0" w:color="auto"/>
              <w:left w:val="single" w:sz="4" w:space="0" w:color="auto"/>
              <w:bottom w:val="single" w:sz="4" w:space="0" w:color="auto"/>
              <w:right w:val="single" w:sz="4" w:space="0" w:color="auto"/>
            </w:tcBorders>
            <w:hideMark/>
          </w:tcPr>
          <w:p w14:paraId="4F02167C" w14:textId="77777777" w:rsidR="00A03B1B" w:rsidRPr="00A03B1B" w:rsidRDefault="00A03B1B" w:rsidP="00A03B1B">
            <w:pPr>
              <w:spacing w:after="120"/>
              <w:rPr>
                <w:b/>
                <w:iCs/>
                <w:sz w:val="20"/>
                <w:szCs w:val="20"/>
              </w:rPr>
            </w:pPr>
            <w:r w:rsidRPr="00A03B1B">
              <w:rPr>
                <w:b/>
                <w:iCs/>
                <w:sz w:val="20"/>
                <w:szCs w:val="20"/>
              </w:rPr>
              <w:t>Unit</w:t>
            </w:r>
          </w:p>
        </w:tc>
        <w:tc>
          <w:tcPr>
            <w:tcW w:w="3141" w:type="pct"/>
            <w:tcBorders>
              <w:top w:val="single" w:sz="4" w:space="0" w:color="auto"/>
              <w:left w:val="single" w:sz="4" w:space="0" w:color="auto"/>
              <w:bottom w:val="single" w:sz="4" w:space="0" w:color="auto"/>
              <w:right w:val="single" w:sz="4" w:space="0" w:color="auto"/>
            </w:tcBorders>
            <w:hideMark/>
          </w:tcPr>
          <w:p w14:paraId="1E257821" w14:textId="77777777" w:rsidR="00A03B1B" w:rsidRPr="00A03B1B" w:rsidRDefault="00A03B1B" w:rsidP="00A03B1B">
            <w:pPr>
              <w:spacing w:after="120"/>
              <w:rPr>
                <w:b/>
                <w:iCs/>
                <w:sz w:val="20"/>
                <w:szCs w:val="20"/>
              </w:rPr>
            </w:pPr>
            <w:r w:rsidRPr="00A03B1B">
              <w:rPr>
                <w:b/>
                <w:iCs/>
                <w:sz w:val="20"/>
                <w:szCs w:val="20"/>
              </w:rPr>
              <w:t>Description</w:t>
            </w:r>
          </w:p>
        </w:tc>
      </w:tr>
      <w:tr w:rsidR="00A03B1B" w:rsidRPr="00A03B1B" w14:paraId="53336AF0"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6C39ADB4" w14:textId="77777777" w:rsidR="00A03B1B" w:rsidRPr="00A03B1B" w:rsidRDefault="00A03B1B" w:rsidP="00A03B1B">
            <w:pPr>
              <w:spacing w:after="60"/>
              <w:rPr>
                <w:sz w:val="20"/>
                <w:szCs w:val="20"/>
              </w:rPr>
            </w:pPr>
            <w:r w:rsidRPr="00A03B1B">
              <w:rPr>
                <w:sz w:val="20"/>
                <w:szCs w:val="20"/>
              </w:rPr>
              <w:t xml:space="preserve">LARTECRAMT </w:t>
            </w:r>
            <w:r w:rsidRPr="00A03B1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BC9B272"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3CFBA86" w14:textId="77777777" w:rsidR="00A03B1B" w:rsidRPr="00A03B1B" w:rsidRDefault="00A03B1B" w:rsidP="00A03B1B">
            <w:pPr>
              <w:spacing w:after="60"/>
              <w:rPr>
                <w:i/>
                <w:sz w:val="20"/>
                <w:szCs w:val="20"/>
              </w:rPr>
            </w:pPr>
            <w:r w:rsidRPr="00A03B1B">
              <w:rPr>
                <w:i/>
                <w:sz w:val="20"/>
                <w:szCs w:val="20"/>
              </w:rPr>
              <w:t xml:space="preserve">Load-Allocated Real-Time ERCOT Contingency Reserve Service Amount for the QSE - </w:t>
            </w:r>
            <w:r w:rsidRPr="00A03B1B">
              <w:rPr>
                <w:sz w:val="20"/>
                <w:szCs w:val="20"/>
              </w:rPr>
              <w:t xml:space="preserve">The QSE </w:t>
            </w:r>
            <w:r w:rsidRPr="00A03B1B">
              <w:rPr>
                <w:i/>
                <w:sz w:val="20"/>
                <w:szCs w:val="20"/>
              </w:rPr>
              <w:t>q</w:t>
            </w:r>
            <w:r w:rsidRPr="00A03B1B">
              <w:rPr>
                <w:sz w:val="20"/>
                <w:szCs w:val="20"/>
              </w:rPr>
              <w:t>’s share of the total Real-Time ECRS amount for the 15-minute Settlement Interval.</w:t>
            </w:r>
          </w:p>
        </w:tc>
      </w:tr>
      <w:tr w:rsidR="00A03B1B" w:rsidRPr="00A03B1B" w14:paraId="1C4653E2"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769A653B" w14:textId="77777777" w:rsidR="00A03B1B" w:rsidRPr="00A03B1B" w:rsidRDefault="00A03B1B" w:rsidP="00A03B1B">
            <w:pPr>
              <w:spacing w:after="60"/>
              <w:rPr>
                <w:sz w:val="20"/>
                <w:szCs w:val="20"/>
              </w:rPr>
            </w:pPr>
            <w:r w:rsidRPr="00A03B1B">
              <w:rPr>
                <w:sz w:val="20"/>
                <w:szCs w:val="20"/>
              </w:rPr>
              <w:t xml:space="preserve">RTECRIMBAMT </w:t>
            </w:r>
            <w:r w:rsidRPr="00A03B1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1C2A85CB"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265B6BE1" w14:textId="77777777" w:rsidR="00A03B1B" w:rsidRPr="00A03B1B" w:rsidRDefault="00A03B1B" w:rsidP="00A03B1B">
            <w:pPr>
              <w:spacing w:after="60"/>
              <w:rPr>
                <w:i/>
                <w:sz w:val="20"/>
                <w:szCs w:val="20"/>
              </w:rPr>
            </w:pPr>
            <w:r w:rsidRPr="00A03B1B">
              <w:rPr>
                <w:i/>
                <w:sz w:val="20"/>
                <w:szCs w:val="20"/>
              </w:rPr>
              <w:t xml:space="preserve">Real-Time ERCOT Contingency Reserve Service Imbalance Amount for the QSE - </w:t>
            </w:r>
            <w:r w:rsidRPr="00A03B1B">
              <w:rPr>
                <w:sz w:val="20"/>
                <w:szCs w:val="20"/>
              </w:rPr>
              <w:t xml:space="preserve">The total payment or charge to QSE </w:t>
            </w:r>
            <w:r w:rsidRPr="00A03B1B">
              <w:rPr>
                <w:i/>
                <w:sz w:val="20"/>
                <w:szCs w:val="20"/>
              </w:rPr>
              <w:t>q</w:t>
            </w:r>
            <w:r w:rsidRPr="00A03B1B">
              <w:rPr>
                <w:sz w:val="20"/>
                <w:szCs w:val="20"/>
              </w:rPr>
              <w:t xml:space="preserve"> for the Real-Time ECRS imbalance for each 15-minute Settlement Interval.</w:t>
            </w:r>
          </w:p>
        </w:tc>
      </w:tr>
      <w:tr w:rsidR="00A03B1B" w:rsidRPr="00A03B1B" w14:paraId="5EFF8D46"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510CC0F8" w14:textId="77777777" w:rsidR="00A03B1B" w:rsidRPr="00A03B1B" w:rsidRDefault="00A03B1B" w:rsidP="00A03B1B">
            <w:pPr>
              <w:spacing w:after="60"/>
              <w:rPr>
                <w:sz w:val="20"/>
                <w:szCs w:val="20"/>
              </w:rPr>
            </w:pPr>
            <w:r w:rsidRPr="00A03B1B">
              <w:rPr>
                <w:sz w:val="20"/>
                <w:szCs w:val="20"/>
              </w:rPr>
              <w:t xml:space="preserve">RTECROAMT </w:t>
            </w:r>
            <w:r w:rsidRPr="00A03B1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153C8F3"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365110D5" w14:textId="77777777" w:rsidR="00A03B1B" w:rsidRPr="00A03B1B" w:rsidRDefault="00A03B1B" w:rsidP="00A03B1B">
            <w:pPr>
              <w:spacing w:after="60"/>
              <w:rPr>
                <w:i/>
                <w:sz w:val="20"/>
                <w:szCs w:val="20"/>
              </w:rPr>
            </w:pPr>
            <w:r w:rsidRPr="00A03B1B">
              <w:rPr>
                <w:i/>
                <w:sz w:val="20"/>
                <w:szCs w:val="20"/>
              </w:rPr>
              <w:t xml:space="preserve">Real-Time ERCOT Contingency Reserve Service Only Amount for the QSE— </w:t>
            </w:r>
            <w:r w:rsidRPr="00A03B1B">
              <w:rPr>
                <w:sz w:val="20"/>
                <w:szCs w:val="20"/>
              </w:rPr>
              <w:t xml:space="preserve">The total charge to QSE </w:t>
            </w:r>
            <w:r w:rsidRPr="00A03B1B">
              <w:rPr>
                <w:i/>
                <w:sz w:val="20"/>
                <w:szCs w:val="20"/>
              </w:rPr>
              <w:t>q</w:t>
            </w:r>
            <w:r w:rsidRPr="00A03B1B">
              <w:rPr>
                <w:sz w:val="20"/>
                <w:szCs w:val="20"/>
              </w:rPr>
              <w:t xml:space="preserve"> in Real-Time for ECRS only awards for each 15-minute Settlement Interval.</w:t>
            </w:r>
          </w:p>
        </w:tc>
      </w:tr>
      <w:tr w:rsidR="00A03B1B" w:rsidRPr="00A03B1B" w14:paraId="486D7C4E"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0CDBA4BA" w14:textId="77777777" w:rsidR="00A03B1B" w:rsidRPr="00A03B1B" w:rsidRDefault="00A03B1B" w:rsidP="00A03B1B">
            <w:pPr>
              <w:spacing w:after="60"/>
              <w:rPr>
                <w:sz w:val="20"/>
                <w:szCs w:val="20"/>
              </w:rPr>
            </w:pPr>
            <w:r w:rsidRPr="00A03B1B">
              <w:rPr>
                <w:sz w:val="20"/>
                <w:szCs w:val="20"/>
              </w:rPr>
              <w:lastRenderedPageBreak/>
              <w:t>RTECRIMBAMTTOT</w:t>
            </w:r>
          </w:p>
        </w:tc>
        <w:tc>
          <w:tcPr>
            <w:tcW w:w="638" w:type="pct"/>
            <w:tcBorders>
              <w:top w:val="single" w:sz="4" w:space="0" w:color="auto"/>
              <w:left w:val="single" w:sz="4" w:space="0" w:color="auto"/>
              <w:bottom w:val="single" w:sz="4" w:space="0" w:color="auto"/>
              <w:right w:val="single" w:sz="4" w:space="0" w:color="auto"/>
            </w:tcBorders>
            <w:hideMark/>
          </w:tcPr>
          <w:p w14:paraId="614B356E"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1D4DB034" w14:textId="77777777" w:rsidR="00A03B1B" w:rsidRPr="00A03B1B" w:rsidRDefault="00A03B1B" w:rsidP="00A03B1B">
            <w:pPr>
              <w:spacing w:after="60"/>
              <w:rPr>
                <w:i/>
                <w:sz w:val="20"/>
                <w:szCs w:val="20"/>
              </w:rPr>
            </w:pPr>
            <w:r w:rsidRPr="00A03B1B">
              <w:rPr>
                <w:i/>
                <w:sz w:val="20"/>
                <w:szCs w:val="20"/>
              </w:rPr>
              <w:t xml:space="preserve">Real-Time ERCOT Contingency Reserve Service Imbalance Market Total Amount - </w:t>
            </w:r>
            <w:r w:rsidRPr="00A03B1B">
              <w:rPr>
                <w:sz w:val="20"/>
                <w:szCs w:val="20"/>
              </w:rPr>
              <w:t>The total payment or charge to all QSEs for the Real-Time ECRS imbalance for each 15-minute Settlement Interval.</w:t>
            </w:r>
          </w:p>
        </w:tc>
      </w:tr>
      <w:tr w:rsidR="00A03B1B" w:rsidRPr="00A03B1B" w14:paraId="64AFB612"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2B4685C4" w14:textId="77777777" w:rsidR="00A03B1B" w:rsidRPr="00A03B1B" w:rsidRDefault="00A03B1B" w:rsidP="00A03B1B">
            <w:pPr>
              <w:spacing w:after="60"/>
              <w:rPr>
                <w:sz w:val="20"/>
                <w:szCs w:val="20"/>
              </w:rPr>
            </w:pPr>
            <w:r w:rsidRPr="00A03B1B">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4B868A57"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03761928" w14:textId="77777777" w:rsidR="00A03B1B" w:rsidRPr="00A03B1B" w:rsidRDefault="00A03B1B" w:rsidP="00A03B1B">
            <w:pPr>
              <w:spacing w:after="60"/>
              <w:rPr>
                <w:i/>
                <w:sz w:val="20"/>
                <w:szCs w:val="20"/>
              </w:rPr>
            </w:pPr>
            <w:r w:rsidRPr="00A03B1B">
              <w:rPr>
                <w:i/>
                <w:sz w:val="20"/>
                <w:szCs w:val="20"/>
              </w:rPr>
              <w:t xml:space="preserve">Real-Time ERCOT Contingency Reserve Service Only Market Total Amount - </w:t>
            </w:r>
            <w:r w:rsidRPr="00A03B1B">
              <w:rPr>
                <w:sz w:val="20"/>
                <w:szCs w:val="20"/>
              </w:rPr>
              <w:t>The total charge to all QSEs in Real-Time for ECRS only awards for each 15-minute Settlement Interval.</w:t>
            </w:r>
          </w:p>
        </w:tc>
      </w:tr>
      <w:tr w:rsidR="00A03B1B" w:rsidRPr="00A03B1B" w14:paraId="442973F0"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43E8C6A0" w14:textId="77777777" w:rsidR="00A03B1B" w:rsidRPr="00A03B1B" w:rsidRDefault="00A03B1B" w:rsidP="00A03B1B">
            <w:pPr>
              <w:spacing w:after="60"/>
              <w:rPr>
                <w:sz w:val="20"/>
                <w:szCs w:val="20"/>
              </w:rPr>
            </w:pPr>
            <w:r w:rsidRPr="00A03B1B">
              <w:rPr>
                <w:sz w:val="20"/>
                <w:szCs w:val="20"/>
              </w:rPr>
              <w:t xml:space="preserve">RTECRTOAMT </w:t>
            </w:r>
            <w:r w:rsidRPr="00A03B1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5418CC27"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565CE0D0" w14:textId="77777777" w:rsidR="00A03B1B" w:rsidRPr="00A03B1B" w:rsidRDefault="00A03B1B" w:rsidP="00A03B1B">
            <w:pPr>
              <w:spacing w:after="60"/>
              <w:rPr>
                <w:i/>
                <w:sz w:val="20"/>
                <w:szCs w:val="20"/>
              </w:rPr>
            </w:pPr>
            <w:r w:rsidRPr="00A03B1B">
              <w:rPr>
                <w:i/>
                <w:sz w:val="20"/>
                <w:szCs w:val="20"/>
              </w:rPr>
              <w:t>Real-Time ERCOT Contingency Reserve Service Trade Overage Amount for the QSE</w:t>
            </w:r>
            <w:r w:rsidRPr="00A03B1B">
              <w:rPr>
                <w:sz w:val="20"/>
                <w:szCs w:val="20"/>
              </w:rPr>
              <w:t xml:space="preserve">— The total charge to QSE </w:t>
            </w:r>
            <w:r w:rsidRPr="00A03B1B">
              <w:rPr>
                <w:i/>
                <w:sz w:val="20"/>
                <w:szCs w:val="20"/>
              </w:rPr>
              <w:t>q</w:t>
            </w:r>
            <w:r w:rsidRPr="00A03B1B">
              <w:rPr>
                <w:sz w:val="20"/>
                <w:szCs w:val="20"/>
              </w:rPr>
              <w:t xml:space="preserve"> in Real-Time for ECRS trade overages for each 15-minute Settlement Interval.</w:t>
            </w:r>
          </w:p>
        </w:tc>
      </w:tr>
      <w:tr w:rsidR="00A03B1B" w:rsidRPr="00A03B1B" w14:paraId="7C2FBE5F"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05519901" w14:textId="77777777" w:rsidR="00A03B1B" w:rsidRPr="00A03B1B" w:rsidRDefault="00A03B1B" w:rsidP="00A03B1B">
            <w:pPr>
              <w:spacing w:after="60"/>
              <w:rPr>
                <w:sz w:val="20"/>
                <w:szCs w:val="20"/>
              </w:rPr>
            </w:pPr>
            <w:r w:rsidRPr="00A03B1B">
              <w:rPr>
                <w:sz w:val="20"/>
                <w:szCs w:val="20"/>
              </w:rPr>
              <w:t>RTECROAMTTOT</w:t>
            </w:r>
          </w:p>
        </w:tc>
        <w:tc>
          <w:tcPr>
            <w:tcW w:w="638" w:type="pct"/>
            <w:tcBorders>
              <w:top w:val="single" w:sz="4" w:space="0" w:color="auto"/>
              <w:left w:val="single" w:sz="4" w:space="0" w:color="auto"/>
              <w:bottom w:val="single" w:sz="4" w:space="0" w:color="auto"/>
              <w:right w:val="single" w:sz="4" w:space="0" w:color="auto"/>
            </w:tcBorders>
            <w:hideMark/>
          </w:tcPr>
          <w:p w14:paraId="26677489" w14:textId="77777777" w:rsidR="00A03B1B" w:rsidRPr="00A03B1B" w:rsidRDefault="00A03B1B" w:rsidP="00A03B1B">
            <w:pPr>
              <w:spacing w:after="60"/>
              <w:rPr>
                <w:sz w:val="20"/>
                <w:szCs w:val="20"/>
              </w:rPr>
            </w:pPr>
            <w:r w:rsidRPr="00A03B1B">
              <w:rPr>
                <w:sz w:val="20"/>
                <w:szCs w:val="20"/>
              </w:rPr>
              <w:t>$</w:t>
            </w:r>
          </w:p>
        </w:tc>
        <w:tc>
          <w:tcPr>
            <w:tcW w:w="3141" w:type="pct"/>
            <w:tcBorders>
              <w:top w:val="single" w:sz="4" w:space="0" w:color="auto"/>
              <w:left w:val="single" w:sz="4" w:space="0" w:color="auto"/>
              <w:bottom w:val="single" w:sz="4" w:space="0" w:color="auto"/>
              <w:right w:val="single" w:sz="4" w:space="0" w:color="auto"/>
            </w:tcBorders>
            <w:hideMark/>
          </w:tcPr>
          <w:p w14:paraId="69EE75F2" w14:textId="77777777" w:rsidR="00A03B1B" w:rsidRPr="00A03B1B" w:rsidRDefault="00A03B1B" w:rsidP="00A03B1B">
            <w:pPr>
              <w:spacing w:after="60"/>
              <w:rPr>
                <w:i/>
                <w:sz w:val="20"/>
                <w:szCs w:val="20"/>
              </w:rPr>
            </w:pPr>
            <w:r w:rsidRPr="00A03B1B">
              <w:rPr>
                <w:i/>
                <w:sz w:val="20"/>
                <w:szCs w:val="20"/>
              </w:rPr>
              <w:t xml:space="preserve">Real-Time ERCOT Contingency Reserve Service Trade Overage Total Amount </w:t>
            </w:r>
            <w:r w:rsidRPr="00A03B1B">
              <w:rPr>
                <w:sz w:val="20"/>
                <w:szCs w:val="20"/>
              </w:rPr>
              <w:t>— The total charge to all QSEs for Real-Time ECRS trade overages for each 15-minute Settlement Interval.</w:t>
            </w:r>
          </w:p>
        </w:tc>
      </w:tr>
      <w:tr w:rsidR="00A03B1B" w:rsidRPr="00A03B1B" w14:paraId="69D79721"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4EA72D36" w14:textId="77777777" w:rsidR="00A03B1B" w:rsidRPr="00A03B1B" w:rsidRDefault="00A03B1B" w:rsidP="00A03B1B">
            <w:pPr>
              <w:spacing w:after="60"/>
              <w:rPr>
                <w:b/>
                <w:sz w:val="20"/>
                <w:szCs w:val="20"/>
              </w:rPr>
            </w:pPr>
            <w:r w:rsidRPr="00A03B1B">
              <w:rPr>
                <w:sz w:val="20"/>
                <w:szCs w:val="20"/>
              </w:rPr>
              <w:t>LRS</w:t>
            </w:r>
            <w:r w:rsidRPr="00A03B1B">
              <w:rPr>
                <w:sz w:val="20"/>
                <w:szCs w:val="20"/>
                <w:vertAlign w:val="subscript"/>
              </w:rPr>
              <w:t xml:space="preserve"> </w:t>
            </w:r>
            <w:r w:rsidRPr="00A03B1B">
              <w:rPr>
                <w:i/>
                <w:sz w:val="20"/>
                <w:szCs w:val="20"/>
                <w:vertAlign w:val="subscript"/>
              </w:rPr>
              <w:t>q</w:t>
            </w:r>
          </w:p>
        </w:tc>
        <w:tc>
          <w:tcPr>
            <w:tcW w:w="638" w:type="pct"/>
            <w:tcBorders>
              <w:top w:val="single" w:sz="4" w:space="0" w:color="auto"/>
              <w:left w:val="single" w:sz="4" w:space="0" w:color="auto"/>
              <w:bottom w:val="single" w:sz="4" w:space="0" w:color="auto"/>
              <w:right w:val="single" w:sz="4" w:space="0" w:color="auto"/>
            </w:tcBorders>
            <w:hideMark/>
          </w:tcPr>
          <w:p w14:paraId="7E7E3D44" w14:textId="77777777" w:rsidR="00A03B1B" w:rsidRPr="00A03B1B" w:rsidRDefault="00A03B1B" w:rsidP="00A03B1B">
            <w:pPr>
              <w:spacing w:after="60"/>
              <w:rPr>
                <w:sz w:val="20"/>
                <w:szCs w:val="20"/>
              </w:rPr>
            </w:pPr>
            <w:r w:rsidRPr="00A03B1B">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4C0152F0" w14:textId="77777777" w:rsidR="00A03B1B" w:rsidRPr="00A03B1B" w:rsidRDefault="00A03B1B" w:rsidP="00A03B1B">
            <w:pPr>
              <w:spacing w:after="60"/>
              <w:rPr>
                <w:i/>
                <w:sz w:val="20"/>
                <w:szCs w:val="20"/>
              </w:rPr>
            </w:pPr>
            <w:r w:rsidRPr="00A03B1B">
              <w:rPr>
                <w:i/>
                <w:sz w:val="20"/>
                <w:szCs w:val="20"/>
              </w:rPr>
              <w:t>Load Ratio Share per QSE</w:t>
            </w:r>
            <w:r w:rsidRPr="00A03B1B">
              <w:rPr>
                <w:sz w:val="20"/>
                <w:szCs w:val="20"/>
              </w:rPr>
              <w:t xml:space="preserve">—The LRS as defined in Section 6.6.2.2 for QSE </w:t>
            </w:r>
            <w:r w:rsidRPr="00A03B1B">
              <w:rPr>
                <w:i/>
                <w:sz w:val="20"/>
                <w:szCs w:val="20"/>
              </w:rPr>
              <w:t>q</w:t>
            </w:r>
            <w:r w:rsidRPr="00A03B1B">
              <w:rPr>
                <w:sz w:val="20"/>
                <w:szCs w:val="20"/>
              </w:rPr>
              <w:t xml:space="preserve"> for the 15-minute Settlement Interval.</w:t>
            </w:r>
          </w:p>
        </w:tc>
      </w:tr>
      <w:tr w:rsidR="00A03B1B" w:rsidRPr="00A03B1B" w14:paraId="7C6DF139" w14:textId="77777777" w:rsidTr="00B31BB1">
        <w:trPr>
          <w:cantSplit/>
        </w:trPr>
        <w:tc>
          <w:tcPr>
            <w:tcW w:w="1221" w:type="pct"/>
            <w:tcBorders>
              <w:top w:val="single" w:sz="4" w:space="0" w:color="auto"/>
              <w:left w:val="single" w:sz="4" w:space="0" w:color="auto"/>
              <w:bottom w:val="single" w:sz="4" w:space="0" w:color="auto"/>
              <w:right w:val="single" w:sz="4" w:space="0" w:color="auto"/>
            </w:tcBorders>
            <w:hideMark/>
          </w:tcPr>
          <w:p w14:paraId="0ECDB3F1" w14:textId="77777777" w:rsidR="00A03B1B" w:rsidRPr="00A03B1B" w:rsidRDefault="00A03B1B" w:rsidP="00A03B1B">
            <w:pPr>
              <w:spacing w:after="60"/>
              <w:rPr>
                <w:sz w:val="20"/>
                <w:szCs w:val="20"/>
              </w:rPr>
            </w:pPr>
            <w:r w:rsidRPr="00A03B1B">
              <w:rPr>
                <w:i/>
                <w:sz w:val="20"/>
                <w:szCs w:val="20"/>
              </w:rPr>
              <w:t>q</w:t>
            </w:r>
          </w:p>
        </w:tc>
        <w:tc>
          <w:tcPr>
            <w:tcW w:w="638" w:type="pct"/>
            <w:tcBorders>
              <w:top w:val="single" w:sz="4" w:space="0" w:color="auto"/>
              <w:left w:val="single" w:sz="4" w:space="0" w:color="auto"/>
              <w:bottom w:val="single" w:sz="4" w:space="0" w:color="auto"/>
              <w:right w:val="single" w:sz="4" w:space="0" w:color="auto"/>
            </w:tcBorders>
            <w:hideMark/>
          </w:tcPr>
          <w:p w14:paraId="047CEE0F" w14:textId="77777777" w:rsidR="00A03B1B" w:rsidRPr="00A03B1B" w:rsidRDefault="00A03B1B" w:rsidP="00A03B1B">
            <w:pPr>
              <w:spacing w:after="60"/>
              <w:rPr>
                <w:sz w:val="20"/>
                <w:szCs w:val="20"/>
              </w:rPr>
            </w:pPr>
            <w:r w:rsidRPr="00A03B1B">
              <w:rPr>
                <w:sz w:val="20"/>
                <w:szCs w:val="20"/>
              </w:rPr>
              <w:t>none</w:t>
            </w:r>
          </w:p>
        </w:tc>
        <w:tc>
          <w:tcPr>
            <w:tcW w:w="3141" w:type="pct"/>
            <w:tcBorders>
              <w:top w:val="single" w:sz="4" w:space="0" w:color="auto"/>
              <w:left w:val="single" w:sz="4" w:space="0" w:color="auto"/>
              <w:bottom w:val="single" w:sz="4" w:space="0" w:color="auto"/>
              <w:right w:val="single" w:sz="4" w:space="0" w:color="auto"/>
            </w:tcBorders>
            <w:hideMark/>
          </w:tcPr>
          <w:p w14:paraId="47C57031" w14:textId="77777777" w:rsidR="00A03B1B" w:rsidRPr="00A03B1B" w:rsidRDefault="00A03B1B" w:rsidP="00A03B1B">
            <w:pPr>
              <w:spacing w:after="60"/>
              <w:rPr>
                <w:i/>
                <w:sz w:val="20"/>
                <w:szCs w:val="20"/>
              </w:rPr>
            </w:pPr>
            <w:r w:rsidRPr="00A03B1B">
              <w:rPr>
                <w:sz w:val="20"/>
                <w:szCs w:val="20"/>
              </w:rPr>
              <w:t>A QSE.</w:t>
            </w:r>
          </w:p>
        </w:tc>
      </w:tr>
    </w:tbl>
    <w:p w14:paraId="20CC075A" w14:textId="77777777" w:rsidR="00A03B1B" w:rsidRPr="00A03B1B" w:rsidRDefault="00A03B1B" w:rsidP="00A03B1B">
      <w:pPr>
        <w:spacing w:before="240" w:after="240"/>
        <w:ind w:left="1440" w:hanging="720"/>
        <w:rPr>
          <w:ins w:id="1529" w:author="ERCOT" w:date="2025-07-28T10:39:00Z"/>
          <w:rFonts w:eastAsia="SimSun"/>
        </w:rPr>
      </w:pPr>
      <w:ins w:id="1530" w:author="ERCOT" w:date="2025-07-28T10:39:00Z">
        <w:r w:rsidRPr="00A03B1B">
          <w:rPr>
            <w:rFonts w:eastAsia="SimSun"/>
          </w:rPr>
          <w:t>(f)         For Dispatchable Reliability Reserve Service (DRRS):</w:t>
        </w:r>
      </w:ins>
    </w:p>
    <w:p w14:paraId="4E42D40C" w14:textId="77777777" w:rsidR="00A03B1B" w:rsidRPr="00A03B1B" w:rsidRDefault="00A03B1B" w:rsidP="00A03B1B">
      <w:pPr>
        <w:ind w:left="1440" w:hanging="720"/>
        <w:rPr>
          <w:ins w:id="1531" w:author="ERCOT" w:date="2025-07-28T10:39:00Z"/>
          <w:rFonts w:eastAsia="SimSun"/>
        </w:rPr>
      </w:pPr>
      <w:ins w:id="1532" w:author="ERCOT" w:date="2025-07-28T10:39:00Z">
        <w:r w:rsidRPr="00A03B1B">
          <w:rPr>
            <w:rFonts w:eastAsia="SimSun"/>
          </w:rPr>
          <w:t xml:space="preserve">LARTDRRAMT </w:t>
        </w:r>
        <w:r w:rsidRPr="00A03B1B">
          <w:rPr>
            <w:rFonts w:eastAsia="SimSun"/>
            <w:i/>
            <w:vertAlign w:val="subscript"/>
          </w:rPr>
          <w:t>q</w:t>
        </w:r>
        <w:r w:rsidRPr="00A03B1B">
          <w:rPr>
            <w:rFonts w:eastAsia="SimSun"/>
          </w:rPr>
          <w:t xml:space="preserve"> = (-1) * (RTDRRIMBAMTTOT + RTDRROAMTTOT + </w:t>
        </w:r>
      </w:ins>
    </w:p>
    <w:p w14:paraId="74CDADB8" w14:textId="77777777" w:rsidR="00A03B1B" w:rsidRPr="00A03B1B" w:rsidRDefault="00A03B1B" w:rsidP="00A03B1B">
      <w:pPr>
        <w:spacing w:after="240"/>
        <w:ind w:left="1440" w:hanging="720"/>
        <w:rPr>
          <w:ins w:id="1533" w:author="ERCOT" w:date="2025-07-28T10:39:00Z"/>
          <w:rFonts w:eastAsia="SimSun"/>
        </w:rPr>
      </w:pPr>
      <w:ins w:id="1534" w:author="ERCOT" w:date="2025-07-28T10:39:00Z">
        <w:r w:rsidRPr="00A03B1B">
          <w:rPr>
            <w:rFonts w:eastAsia="SimSun"/>
          </w:rPr>
          <w:t xml:space="preserve"> </w:t>
        </w:r>
        <w:r w:rsidRPr="00A03B1B">
          <w:rPr>
            <w:rFonts w:eastAsia="SimSun"/>
          </w:rPr>
          <w:tab/>
        </w:r>
        <w:r w:rsidRPr="00A03B1B">
          <w:rPr>
            <w:rFonts w:eastAsia="SimSun"/>
          </w:rPr>
          <w:tab/>
        </w:r>
        <w:r w:rsidRPr="00A03B1B">
          <w:rPr>
            <w:rFonts w:eastAsia="SimSun"/>
          </w:rPr>
          <w:tab/>
          <w:t xml:space="preserve">RTDRRTOAMTTOT) * LRS </w:t>
        </w:r>
        <w:r w:rsidRPr="00A03B1B">
          <w:rPr>
            <w:rFonts w:eastAsia="SimSun"/>
            <w:i/>
            <w:vertAlign w:val="subscript"/>
          </w:rPr>
          <w:t>q</w:t>
        </w:r>
      </w:ins>
    </w:p>
    <w:p w14:paraId="118E5220" w14:textId="77777777" w:rsidR="00A03B1B" w:rsidRPr="00A03B1B" w:rsidRDefault="00A03B1B" w:rsidP="00A03B1B">
      <w:pPr>
        <w:spacing w:after="240"/>
        <w:ind w:left="1440" w:hanging="720"/>
        <w:rPr>
          <w:ins w:id="1535" w:author="ERCOT" w:date="2025-07-28T10:39:00Z"/>
          <w:rFonts w:eastAsia="SimSun"/>
        </w:rPr>
      </w:pPr>
      <w:ins w:id="1536" w:author="ERCOT" w:date="2025-07-28T10:39:00Z">
        <w:r w:rsidRPr="00A03B1B">
          <w:rPr>
            <w:rFonts w:eastAsia="SimSun"/>
          </w:rPr>
          <w:t>Where:</w:t>
        </w:r>
      </w:ins>
    </w:p>
    <w:p w14:paraId="1BF146DB" w14:textId="5D867F66" w:rsidR="00A03B1B" w:rsidRPr="00A03B1B" w:rsidRDefault="00A03B1B" w:rsidP="00A03B1B">
      <w:pPr>
        <w:spacing w:after="240"/>
        <w:ind w:left="1440" w:hanging="720"/>
        <w:rPr>
          <w:ins w:id="1537" w:author="ERCOT" w:date="2025-07-28T10:39:00Z"/>
          <w:rFonts w:eastAsia="SimSun"/>
        </w:rPr>
      </w:pPr>
      <w:ins w:id="1538" w:author="ERCOT" w:date="2025-07-28T10:39:00Z">
        <w:r w:rsidRPr="00A03B1B">
          <w:rPr>
            <w:rFonts w:eastAsia="SimSun"/>
          </w:rPr>
          <w:t xml:space="preserve">RTDRRIMBAMTTOT = </w:t>
        </w:r>
        <w:r w:rsidRPr="00A03B1B">
          <w:rPr>
            <w:rFonts w:eastAsia="SimSun"/>
            <w:noProof/>
          </w:rPr>
          <w:drawing>
            <wp:inline distT="0" distB="0" distL="0" distR="0" wp14:anchorId="427A294C" wp14:editId="6E3AB6DF">
              <wp:extent cx="144780" cy="289560"/>
              <wp:effectExtent l="0" t="0" r="0" b="0"/>
              <wp:docPr id="10649" name="Picture 841279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1279004"/>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rFonts w:eastAsia="SimSun"/>
          </w:rPr>
          <w:t xml:space="preserve"> (RT</w:t>
        </w:r>
      </w:ins>
      <w:ins w:id="1539" w:author="ERCOT" w:date="2025-07-28T10:40:00Z">
        <w:r w:rsidRPr="00A03B1B">
          <w:rPr>
            <w:rFonts w:eastAsia="SimSun"/>
          </w:rPr>
          <w:t>DR</w:t>
        </w:r>
      </w:ins>
      <w:ins w:id="1540" w:author="ERCOT" w:date="2025-07-28T10:39:00Z">
        <w:r w:rsidRPr="00A03B1B">
          <w:rPr>
            <w:rFonts w:eastAsia="SimSun"/>
          </w:rPr>
          <w:t xml:space="preserve">RIMBAMT </w:t>
        </w:r>
        <w:r w:rsidRPr="00A03B1B">
          <w:rPr>
            <w:rFonts w:eastAsia="SimSun"/>
            <w:i/>
            <w:iCs/>
            <w:vertAlign w:val="subscript"/>
          </w:rPr>
          <w:t>q</w:t>
        </w:r>
        <w:r w:rsidRPr="00A03B1B">
          <w:rPr>
            <w:rFonts w:eastAsia="SimSun"/>
          </w:rPr>
          <w:t>)</w:t>
        </w:r>
      </w:ins>
    </w:p>
    <w:p w14:paraId="12380000" w14:textId="7588963D" w:rsidR="00A03B1B" w:rsidRPr="00A03B1B" w:rsidRDefault="00A03B1B" w:rsidP="00A03B1B">
      <w:pPr>
        <w:spacing w:after="240"/>
        <w:ind w:left="1440" w:hanging="720"/>
        <w:rPr>
          <w:ins w:id="1541" w:author="ERCOT" w:date="2025-07-28T10:39:00Z"/>
          <w:rFonts w:eastAsia="SimSun"/>
        </w:rPr>
      </w:pPr>
      <w:ins w:id="1542" w:author="ERCOT" w:date="2025-07-28T10:39:00Z">
        <w:r w:rsidRPr="00A03B1B">
          <w:rPr>
            <w:rFonts w:eastAsia="SimSun"/>
          </w:rPr>
          <w:t>RT</w:t>
        </w:r>
      </w:ins>
      <w:ins w:id="1543" w:author="ERCOT" w:date="2025-07-28T10:40:00Z">
        <w:r w:rsidRPr="00A03B1B">
          <w:rPr>
            <w:rFonts w:eastAsia="SimSun"/>
          </w:rPr>
          <w:t>DR</w:t>
        </w:r>
      </w:ins>
      <w:ins w:id="1544" w:author="ERCOT" w:date="2025-07-28T10:39:00Z">
        <w:r w:rsidRPr="00A03B1B">
          <w:rPr>
            <w:rFonts w:eastAsia="SimSun"/>
          </w:rPr>
          <w:t xml:space="preserve">ROAMTTOT = </w:t>
        </w:r>
        <w:r w:rsidRPr="00A03B1B">
          <w:rPr>
            <w:rFonts w:eastAsia="SimSun"/>
            <w:noProof/>
          </w:rPr>
          <w:drawing>
            <wp:inline distT="0" distB="0" distL="0" distR="0" wp14:anchorId="4699D0C0" wp14:editId="7227A241">
              <wp:extent cx="144780" cy="289560"/>
              <wp:effectExtent l="0" t="0" r="0" b="0"/>
              <wp:docPr id="10648" name="Picture 352513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2513003"/>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rFonts w:eastAsia="SimSun"/>
            <w:b/>
            <w:bCs/>
          </w:rPr>
          <w:t xml:space="preserve"> </w:t>
        </w:r>
        <w:r w:rsidRPr="00A03B1B">
          <w:rPr>
            <w:rFonts w:eastAsia="SimSun"/>
          </w:rPr>
          <w:t>(RT</w:t>
        </w:r>
      </w:ins>
      <w:ins w:id="1545" w:author="ERCOT" w:date="2025-07-28T10:40:00Z">
        <w:r w:rsidRPr="00A03B1B">
          <w:rPr>
            <w:rFonts w:eastAsia="SimSun"/>
          </w:rPr>
          <w:t>DR</w:t>
        </w:r>
      </w:ins>
      <w:ins w:id="1546" w:author="ERCOT" w:date="2025-07-28T10:39:00Z">
        <w:r w:rsidRPr="00A03B1B">
          <w:rPr>
            <w:rFonts w:eastAsia="SimSun"/>
          </w:rPr>
          <w:t xml:space="preserve">ROAMT </w:t>
        </w:r>
        <w:r w:rsidRPr="00A03B1B">
          <w:rPr>
            <w:rFonts w:eastAsia="SimSun"/>
            <w:i/>
            <w:iCs/>
            <w:vertAlign w:val="subscript"/>
          </w:rPr>
          <w:t>q</w:t>
        </w:r>
        <w:r w:rsidRPr="00A03B1B">
          <w:rPr>
            <w:rFonts w:eastAsia="SimSun"/>
          </w:rPr>
          <w:t>)</w:t>
        </w:r>
      </w:ins>
    </w:p>
    <w:p w14:paraId="0964BB92" w14:textId="6FB95C71" w:rsidR="00A03B1B" w:rsidRPr="00A03B1B" w:rsidRDefault="00A03B1B" w:rsidP="00A03B1B">
      <w:pPr>
        <w:spacing w:after="240"/>
        <w:ind w:left="1440" w:hanging="720"/>
        <w:rPr>
          <w:ins w:id="1547" w:author="ERCOT" w:date="2025-07-28T10:39:00Z"/>
          <w:rFonts w:eastAsia="SimSun"/>
        </w:rPr>
      </w:pPr>
      <w:ins w:id="1548" w:author="ERCOT" w:date="2025-07-28T10:39:00Z">
        <w:r w:rsidRPr="00A03B1B">
          <w:rPr>
            <w:rFonts w:eastAsia="SimSun"/>
          </w:rPr>
          <w:t>RT</w:t>
        </w:r>
      </w:ins>
      <w:ins w:id="1549" w:author="ERCOT" w:date="2025-07-28T10:40:00Z">
        <w:r w:rsidRPr="00A03B1B">
          <w:rPr>
            <w:rFonts w:eastAsia="SimSun"/>
          </w:rPr>
          <w:t>DR</w:t>
        </w:r>
      </w:ins>
      <w:ins w:id="1550" w:author="ERCOT" w:date="2025-07-28T10:39:00Z">
        <w:r w:rsidRPr="00A03B1B">
          <w:rPr>
            <w:rFonts w:eastAsia="SimSun"/>
          </w:rPr>
          <w:t xml:space="preserve">RTOAMTTOT = </w:t>
        </w:r>
        <w:r w:rsidRPr="00A03B1B">
          <w:rPr>
            <w:rFonts w:eastAsia="SimSun"/>
            <w:noProof/>
          </w:rPr>
          <w:drawing>
            <wp:inline distT="0" distB="0" distL="0" distR="0" wp14:anchorId="5073F770" wp14:editId="165255FC">
              <wp:extent cx="144780" cy="289560"/>
              <wp:effectExtent l="0" t="0" r="0" b="0"/>
              <wp:docPr id="10647" name="Picture 1894330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4330215"/>
                      <pic:cNvPicPr>
                        <a:picLocks noChangeAspect="1" noChangeArrowheads="1"/>
                      </pic:cNvPicPr>
                    </pic:nvPicPr>
                    <pic:blipFill>
                      <a:blip r:embed="rId163">
                        <a:extLst>
                          <a:ext uri="{28A0092B-C50C-407E-A947-70E740481C1C}">
                            <a14:useLocalDpi xmlns:a14="http://schemas.microsoft.com/office/drawing/2010/main" val="0"/>
                          </a:ext>
                        </a:extLst>
                      </a:blip>
                      <a:srcRect/>
                      <a:stretch>
                        <a:fillRect/>
                      </a:stretch>
                    </pic:blipFill>
                    <pic:spPr bwMode="auto">
                      <a:xfrm>
                        <a:off x="0" y="0"/>
                        <a:ext cx="144780" cy="289560"/>
                      </a:xfrm>
                      <a:prstGeom prst="rect">
                        <a:avLst/>
                      </a:prstGeom>
                      <a:noFill/>
                      <a:ln>
                        <a:noFill/>
                      </a:ln>
                    </pic:spPr>
                  </pic:pic>
                </a:graphicData>
              </a:graphic>
            </wp:inline>
          </w:drawing>
        </w:r>
        <w:r w:rsidRPr="00A03B1B">
          <w:rPr>
            <w:rFonts w:eastAsia="SimSun"/>
            <w:b/>
            <w:bCs/>
          </w:rPr>
          <w:t xml:space="preserve"> </w:t>
        </w:r>
        <w:r w:rsidRPr="00A03B1B">
          <w:rPr>
            <w:rFonts w:eastAsia="SimSun"/>
          </w:rPr>
          <w:t>(RT</w:t>
        </w:r>
      </w:ins>
      <w:ins w:id="1551" w:author="ERCOT" w:date="2025-07-28T10:40:00Z">
        <w:r w:rsidRPr="00A03B1B">
          <w:rPr>
            <w:rFonts w:eastAsia="SimSun"/>
          </w:rPr>
          <w:t>DR</w:t>
        </w:r>
      </w:ins>
      <w:ins w:id="1552" w:author="ERCOT" w:date="2025-07-28T10:39:00Z">
        <w:r w:rsidRPr="00A03B1B">
          <w:rPr>
            <w:rFonts w:eastAsia="SimSun"/>
          </w:rPr>
          <w:t xml:space="preserve">RTOAMT </w:t>
        </w:r>
        <w:r w:rsidRPr="00A03B1B">
          <w:rPr>
            <w:rFonts w:eastAsia="SimSun"/>
            <w:i/>
            <w:iCs/>
            <w:vertAlign w:val="subscript"/>
          </w:rPr>
          <w:t>q</w:t>
        </w:r>
        <w:r w:rsidRPr="00A03B1B">
          <w:rPr>
            <w:rFonts w:eastAsia="SimSun"/>
          </w:rPr>
          <w:t>)</w:t>
        </w:r>
      </w:ins>
    </w:p>
    <w:p w14:paraId="787C9306" w14:textId="77777777" w:rsidR="00A03B1B" w:rsidRPr="00A03B1B" w:rsidRDefault="00A03B1B" w:rsidP="00A03B1B">
      <w:pPr>
        <w:rPr>
          <w:ins w:id="1553" w:author="ERCOT" w:date="2025-07-28T10:39:00Z"/>
          <w:rFonts w:eastAsia="SimSun"/>
        </w:rPr>
      </w:pPr>
      <w:ins w:id="1554" w:author="ERCOT" w:date="2025-07-28T10:39:00Z">
        <w:r w:rsidRPr="00A03B1B">
          <w:rPr>
            <w:rFonts w:eastAsia="SimSun"/>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83"/>
        <w:gridCol w:w="1193"/>
        <w:gridCol w:w="5874"/>
      </w:tblGrid>
      <w:tr w:rsidR="00A03B1B" w:rsidRPr="00A03B1B" w14:paraId="73BA58BC" w14:textId="77777777" w:rsidTr="00B31BB1">
        <w:trPr>
          <w:cantSplit/>
          <w:tblHeader/>
          <w:ins w:id="1555"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5E2135DA" w14:textId="77777777" w:rsidR="00A03B1B" w:rsidRPr="00A03B1B" w:rsidRDefault="00A03B1B" w:rsidP="00A03B1B">
            <w:pPr>
              <w:spacing w:after="240"/>
              <w:rPr>
                <w:ins w:id="1556" w:author="ERCOT" w:date="2025-07-28T10:39:00Z"/>
                <w:rFonts w:eastAsia="SimSun"/>
                <w:b/>
                <w:iCs/>
                <w:sz w:val="20"/>
                <w:szCs w:val="20"/>
              </w:rPr>
            </w:pPr>
            <w:ins w:id="1557" w:author="ERCOT" w:date="2025-07-28T10:39:00Z">
              <w:r w:rsidRPr="00A03B1B">
                <w:rPr>
                  <w:rFonts w:eastAsia="SimSun"/>
                  <w:sz w:val="20"/>
                  <w:szCs w:val="20"/>
                </w:rPr>
                <w:t>Variable</w:t>
              </w:r>
            </w:ins>
          </w:p>
        </w:tc>
        <w:tc>
          <w:tcPr>
            <w:tcW w:w="638" w:type="pct"/>
            <w:tcBorders>
              <w:top w:val="single" w:sz="4" w:space="0" w:color="auto"/>
              <w:left w:val="single" w:sz="4" w:space="0" w:color="auto"/>
              <w:bottom w:val="single" w:sz="4" w:space="0" w:color="auto"/>
              <w:right w:val="single" w:sz="4" w:space="0" w:color="auto"/>
            </w:tcBorders>
            <w:hideMark/>
          </w:tcPr>
          <w:p w14:paraId="3B1BE2F5" w14:textId="77777777" w:rsidR="00A03B1B" w:rsidRPr="00A03B1B" w:rsidRDefault="00A03B1B" w:rsidP="00A03B1B">
            <w:pPr>
              <w:spacing w:after="240"/>
              <w:rPr>
                <w:ins w:id="1558" w:author="ERCOT" w:date="2025-07-28T10:39:00Z"/>
                <w:rFonts w:eastAsia="SimSun"/>
                <w:b/>
                <w:iCs/>
                <w:sz w:val="20"/>
                <w:szCs w:val="20"/>
              </w:rPr>
            </w:pPr>
            <w:ins w:id="1559" w:author="ERCOT" w:date="2025-07-28T10:39:00Z">
              <w:r w:rsidRPr="00A03B1B">
                <w:rPr>
                  <w:rFonts w:eastAsia="SimSun"/>
                  <w:b/>
                  <w:iCs/>
                  <w:sz w:val="20"/>
                  <w:szCs w:val="20"/>
                </w:rPr>
                <w:t>Unit</w:t>
              </w:r>
            </w:ins>
          </w:p>
        </w:tc>
        <w:tc>
          <w:tcPr>
            <w:tcW w:w="3141" w:type="pct"/>
            <w:tcBorders>
              <w:top w:val="single" w:sz="4" w:space="0" w:color="auto"/>
              <w:left w:val="single" w:sz="4" w:space="0" w:color="auto"/>
              <w:bottom w:val="single" w:sz="4" w:space="0" w:color="auto"/>
              <w:right w:val="single" w:sz="4" w:space="0" w:color="auto"/>
            </w:tcBorders>
            <w:hideMark/>
          </w:tcPr>
          <w:p w14:paraId="37DEA706" w14:textId="77777777" w:rsidR="00A03B1B" w:rsidRPr="00A03B1B" w:rsidRDefault="00A03B1B" w:rsidP="00A03B1B">
            <w:pPr>
              <w:spacing w:after="240"/>
              <w:rPr>
                <w:ins w:id="1560" w:author="ERCOT" w:date="2025-07-28T10:39:00Z"/>
                <w:rFonts w:eastAsia="SimSun"/>
                <w:b/>
                <w:iCs/>
                <w:sz w:val="20"/>
                <w:szCs w:val="20"/>
              </w:rPr>
            </w:pPr>
            <w:ins w:id="1561" w:author="ERCOT" w:date="2025-07-28T10:39:00Z">
              <w:r w:rsidRPr="00A03B1B">
                <w:rPr>
                  <w:rFonts w:eastAsia="SimSun"/>
                  <w:b/>
                  <w:iCs/>
                  <w:sz w:val="20"/>
                  <w:szCs w:val="20"/>
                </w:rPr>
                <w:t>Description</w:t>
              </w:r>
            </w:ins>
          </w:p>
        </w:tc>
      </w:tr>
      <w:tr w:rsidR="00A03B1B" w:rsidRPr="00A03B1B" w14:paraId="02F43E88" w14:textId="77777777" w:rsidTr="00B31BB1">
        <w:trPr>
          <w:cantSplit/>
          <w:ins w:id="1562"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EEB100B" w14:textId="77777777" w:rsidR="00A03B1B" w:rsidRPr="00A03B1B" w:rsidRDefault="00A03B1B" w:rsidP="00A03B1B">
            <w:pPr>
              <w:spacing w:after="60"/>
              <w:rPr>
                <w:ins w:id="1563" w:author="ERCOT" w:date="2025-07-28T10:39:00Z"/>
                <w:rFonts w:eastAsia="SimSun"/>
                <w:sz w:val="20"/>
                <w:szCs w:val="20"/>
              </w:rPr>
            </w:pPr>
            <w:ins w:id="1564" w:author="ERCOT" w:date="2025-07-28T10:39:00Z">
              <w:r w:rsidRPr="00A03B1B">
                <w:rPr>
                  <w:rFonts w:eastAsia="SimSun"/>
                  <w:sz w:val="20"/>
                  <w:szCs w:val="20"/>
                </w:rPr>
                <w:t>LART</w:t>
              </w:r>
            </w:ins>
            <w:ins w:id="1565" w:author="ERCOT" w:date="2025-07-28T10:40:00Z">
              <w:r w:rsidRPr="00A03B1B">
                <w:rPr>
                  <w:rFonts w:eastAsia="SimSun"/>
                  <w:sz w:val="20"/>
                  <w:szCs w:val="20"/>
                </w:rPr>
                <w:t>DR</w:t>
              </w:r>
            </w:ins>
            <w:ins w:id="1566" w:author="ERCOT" w:date="2025-07-28T10:39:00Z">
              <w:r w:rsidRPr="00A03B1B">
                <w:rPr>
                  <w:rFonts w:eastAsia="SimSun"/>
                  <w:sz w:val="20"/>
                  <w:szCs w:val="20"/>
                </w:rPr>
                <w:t xml:space="preserve">RAMT </w:t>
              </w:r>
              <w:r w:rsidRPr="00A03B1B">
                <w:rPr>
                  <w:rFonts w:eastAsia="SimSun"/>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2AD357A1" w14:textId="77777777" w:rsidR="00A03B1B" w:rsidRPr="00A03B1B" w:rsidRDefault="00A03B1B" w:rsidP="00A03B1B">
            <w:pPr>
              <w:spacing w:after="60"/>
              <w:rPr>
                <w:ins w:id="1567" w:author="ERCOT" w:date="2025-07-28T10:39:00Z"/>
                <w:rFonts w:eastAsia="SimSun"/>
                <w:sz w:val="20"/>
                <w:szCs w:val="20"/>
              </w:rPr>
            </w:pPr>
            <w:ins w:id="1568"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08D588F8" w14:textId="77777777" w:rsidR="00A03B1B" w:rsidRPr="00A03B1B" w:rsidRDefault="00A03B1B" w:rsidP="00A03B1B">
            <w:pPr>
              <w:spacing w:after="60"/>
              <w:rPr>
                <w:ins w:id="1569" w:author="ERCOT" w:date="2025-07-28T10:39:00Z"/>
                <w:rFonts w:eastAsia="SimSun"/>
                <w:i/>
                <w:sz w:val="20"/>
                <w:szCs w:val="20"/>
              </w:rPr>
            </w:pPr>
            <w:ins w:id="1570" w:author="ERCOT" w:date="2025-07-28T10:39:00Z">
              <w:r w:rsidRPr="00A03B1B">
                <w:rPr>
                  <w:rFonts w:eastAsia="SimSun"/>
                  <w:i/>
                  <w:sz w:val="20"/>
                  <w:szCs w:val="20"/>
                </w:rPr>
                <w:t xml:space="preserve">Load-Allocated Real-Time </w:t>
              </w:r>
            </w:ins>
            <w:ins w:id="1571" w:author="ERCOT" w:date="2025-07-28T10:40:00Z">
              <w:r w:rsidRPr="00A03B1B">
                <w:rPr>
                  <w:rFonts w:eastAsia="SimSun"/>
                  <w:i/>
                  <w:sz w:val="20"/>
                  <w:szCs w:val="20"/>
                </w:rPr>
                <w:t>Dispatchable Reliability</w:t>
              </w:r>
            </w:ins>
            <w:ins w:id="1572" w:author="ERCOT" w:date="2025-07-28T10:39:00Z">
              <w:r w:rsidRPr="00A03B1B">
                <w:rPr>
                  <w:rFonts w:eastAsia="SimSun"/>
                  <w:i/>
                  <w:sz w:val="20"/>
                  <w:szCs w:val="20"/>
                </w:rPr>
                <w:t xml:space="preserve"> Reserve Service Amount for the QSE - </w:t>
              </w:r>
              <w:r w:rsidRPr="00A03B1B">
                <w:rPr>
                  <w:rFonts w:eastAsia="SimSun"/>
                  <w:sz w:val="20"/>
                  <w:szCs w:val="20"/>
                </w:rPr>
                <w:t xml:space="preserve">The QSE </w:t>
              </w:r>
              <w:r w:rsidRPr="00A03B1B">
                <w:rPr>
                  <w:rFonts w:eastAsia="SimSun"/>
                  <w:i/>
                  <w:sz w:val="20"/>
                  <w:szCs w:val="20"/>
                </w:rPr>
                <w:t>q</w:t>
              </w:r>
              <w:r w:rsidRPr="00A03B1B">
                <w:rPr>
                  <w:rFonts w:eastAsia="SimSun"/>
                  <w:sz w:val="20"/>
                  <w:szCs w:val="20"/>
                </w:rPr>
                <w:t xml:space="preserve">’s share of the total Real-Time </w:t>
              </w:r>
            </w:ins>
            <w:ins w:id="1573" w:author="ERCOT" w:date="2025-07-28T10:40:00Z">
              <w:r w:rsidRPr="00A03B1B">
                <w:rPr>
                  <w:rFonts w:eastAsia="SimSun"/>
                  <w:sz w:val="20"/>
                  <w:szCs w:val="20"/>
                </w:rPr>
                <w:t>DRRS</w:t>
              </w:r>
            </w:ins>
            <w:ins w:id="1574" w:author="ERCOT" w:date="2025-07-28T10:39:00Z">
              <w:r w:rsidRPr="00A03B1B">
                <w:rPr>
                  <w:rFonts w:eastAsia="SimSun"/>
                  <w:sz w:val="20"/>
                  <w:szCs w:val="20"/>
                </w:rPr>
                <w:t xml:space="preserve"> amount for the 15-minute Settlement Interval.</w:t>
              </w:r>
            </w:ins>
          </w:p>
        </w:tc>
      </w:tr>
      <w:tr w:rsidR="00A03B1B" w:rsidRPr="00A03B1B" w14:paraId="11623C82" w14:textId="77777777" w:rsidTr="00B31BB1">
        <w:trPr>
          <w:cantSplit/>
          <w:ins w:id="1575"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6F0F8FDD" w14:textId="77777777" w:rsidR="00A03B1B" w:rsidRPr="00A03B1B" w:rsidRDefault="00A03B1B" w:rsidP="00A03B1B">
            <w:pPr>
              <w:spacing w:after="60"/>
              <w:rPr>
                <w:ins w:id="1576" w:author="ERCOT" w:date="2025-07-28T10:39:00Z"/>
                <w:rFonts w:eastAsia="SimSun"/>
                <w:sz w:val="20"/>
                <w:szCs w:val="20"/>
              </w:rPr>
            </w:pPr>
            <w:ins w:id="1577" w:author="ERCOT" w:date="2025-07-28T10:39:00Z">
              <w:r w:rsidRPr="00A03B1B">
                <w:rPr>
                  <w:rFonts w:eastAsia="SimSun"/>
                  <w:sz w:val="20"/>
                  <w:szCs w:val="20"/>
                </w:rPr>
                <w:t>RT</w:t>
              </w:r>
            </w:ins>
            <w:ins w:id="1578" w:author="ERCOT" w:date="2025-07-28T10:40:00Z">
              <w:r w:rsidRPr="00A03B1B">
                <w:rPr>
                  <w:rFonts w:eastAsia="SimSun"/>
                  <w:sz w:val="20"/>
                  <w:szCs w:val="20"/>
                </w:rPr>
                <w:t>DR</w:t>
              </w:r>
            </w:ins>
            <w:ins w:id="1579" w:author="ERCOT" w:date="2025-07-28T10:39:00Z">
              <w:r w:rsidRPr="00A03B1B">
                <w:rPr>
                  <w:rFonts w:eastAsia="SimSun"/>
                  <w:sz w:val="20"/>
                  <w:szCs w:val="20"/>
                </w:rPr>
                <w:t xml:space="preserve">RIMBAMT </w:t>
              </w:r>
              <w:r w:rsidRPr="00A03B1B">
                <w:rPr>
                  <w:rFonts w:eastAsia="SimSun"/>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430F14C9" w14:textId="77777777" w:rsidR="00A03B1B" w:rsidRPr="00A03B1B" w:rsidRDefault="00A03B1B" w:rsidP="00A03B1B">
            <w:pPr>
              <w:spacing w:after="60"/>
              <w:rPr>
                <w:ins w:id="1580" w:author="ERCOT" w:date="2025-07-28T10:39:00Z"/>
                <w:rFonts w:eastAsia="SimSun"/>
                <w:sz w:val="20"/>
                <w:szCs w:val="20"/>
              </w:rPr>
            </w:pPr>
            <w:ins w:id="1581"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349D4B65" w14:textId="77777777" w:rsidR="00A03B1B" w:rsidRPr="00A03B1B" w:rsidRDefault="00A03B1B" w:rsidP="00A03B1B">
            <w:pPr>
              <w:spacing w:after="60"/>
              <w:rPr>
                <w:ins w:id="1582" w:author="ERCOT" w:date="2025-07-28T10:39:00Z"/>
                <w:rFonts w:eastAsia="SimSun"/>
                <w:i/>
                <w:sz w:val="20"/>
                <w:szCs w:val="20"/>
              </w:rPr>
            </w:pPr>
            <w:ins w:id="1583" w:author="ERCOT" w:date="2025-07-28T10:39:00Z">
              <w:r w:rsidRPr="00A03B1B">
                <w:rPr>
                  <w:rFonts w:eastAsia="SimSun"/>
                  <w:i/>
                  <w:sz w:val="20"/>
                  <w:szCs w:val="20"/>
                </w:rPr>
                <w:t xml:space="preserve">Real-Time </w:t>
              </w:r>
            </w:ins>
            <w:ins w:id="1584" w:author="ERCOT" w:date="2025-07-28T10:40:00Z">
              <w:r w:rsidRPr="00A03B1B">
                <w:rPr>
                  <w:rFonts w:eastAsia="SimSun"/>
                  <w:i/>
                  <w:sz w:val="20"/>
                  <w:szCs w:val="20"/>
                </w:rPr>
                <w:t xml:space="preserve">Dispatchable Reliability </w:t>
              </w:r>
            </w:ins>
            <w:ins w:id="1585" w:author="ERCOT" w:date="2025-07-28T10:39:00Z">
              <w:r w:rsidRPr="00A03B1B">
                <w:rPr>
                  <w:rFonts w:eastAsia="SimSun"/>
                  <w:i/>
                  <w:sz w:val="20"/>
                  <w:szCs w:val="20"/>
                </w:rPr>
                <w:t xml:space="preserve">Reserve Service Imbalance Amount for the QSE - </w:t>
              </w:r>
              <w:r w:rsidRPr="00A03B1B">
                <w:rPr>
                  <w:rFonts w:eastAsia="SimSun"/>
                  <w:sz w:val="20"/>
                  <w:szCs w:val="20"/>
                </w:rPr>
                <w:t xml:space="preserve">The total payment or charge to QSE </w:t>
              </w:r>
              <w:r w:rsidRPr="00A03B1B">
                <w:rPr>
                  <w:rFonts w:eastAsia="SimSun"/>
                  <w:i/>
                  <w:sz w:val="20"/>
                  <w:szCs w:val="20"/>
                </w:rPr>
                <w:t>q</w:t>
              </w:r>
              <w:r w:rsidRPr="00A03B1B">
                <w:rPr>
                  <w:rFonts w:eastAsia="SimSun"/>
                  <w:sz w:val="20"/>
                  <w:szCs w:val="20"/>
                </w:rPr>
                <w:t xml:space="preserve"> for the Real-Time </w:t>
              </w:r>
            </w:ins>
            <w:ins w:id="1586" w:author="ERCOT" w:date="2025-07-28T10:40:00Z">
              <w:r w:rsidRPr="00A03B1B">
                <w:rPr>
                  <w:rFonts w:eastAsia="SimSun"/>
                  <w:sz w:val="20"/>
                  <w:szCs w:val="20"/>
                </w:rPr>
                <w:t>DRRS</w:t>
              </w:r>
            </w:ins>
            <w:ins w:id="1587" w:author="ERCOT" w:date="2025-07-28T10:39:00Z">
              <w:r w:rsidRPr="00A03B1B">
                <w:rPr>
                  <w:rFonts w:eastAsia="SimSun"/>
                  <w:sz w:val="20"/>
                  <w:szCs w:val="20"/>
                </w:rPr>
                <w:t xml:space="preserve"> imbalance for each 15-minute Settlement Interval.</w:t>
              </w:r>
            </w:ins>
          </w:p>
        </w:tc>
      </w:tr>
      <w:tr w:rsidR="00A03B1B" w:rsidRPr="00A03B1B" w14:paraId="22A59C08" w14:textId="77777777" w:rsidTr="00B31BB1">
        <w:trPr>
          <w:cantSplit/>
          <w:ins w:id="1588"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00B80067" w14:textId="77777777" w:rsidR="00A03B1B" w:rsidRPr="00A03B1B" w:rsidRDefault="00A03B1B" w:rsidP="00A03B1B">
            <w:pPr>
              <w:spacing w:after="60"/>
              <w:rPr>
                <w:ins w:id="1589" w:author="ERCOT" w:date="2025-07-28T10:39:00Z"/>
                <w:rFonts w:eastAsia="SimSun"/>
                <w:sz w:val="20"/>
                <w:szCs w:val="20"/>
              </w:rPr>
            </w:pPr>
            <w:ins w:id="1590" w:author="ERCOT" w:date="2025-07-28T10:39:00Z">
              <w:r w:rsidRPr="00A03B1B">
                <w:rPr>
                  <w:rFonts w:eastAsia="SimSun"/>
                  <w:sz w:val="20"/>
                  <w:szCs w:val="20"/>
                </w:rPr>
                <w:t>RT</w:t>
              </w:r>
            </w:ins>
            <w:ins w:id="1591" w:author="ERCOT" w:date="2025-07-28T10:40:00Z">
              <w:r w:rsidRPr="00A03B1B">
                <w:rPr>
                  <w:rFonts w:eastAsia="SimSun"/>
                  <w:sz w:val="20"/>
                  <w:szCs w:val="20"/>
                </w:rPr>
                <w:t>DR</w:t>
              </w:r>
            </w:ins>
            <w:ins w:id="1592" w:author="ERCOT" w:date="2025-07-28T10:39:00Z">
              <w:r w:rsidRPr="00A03B1B">
                <w:rPr>
                  <w:rFonts w:eastAsia="SimSun"/>
                  <w:sz w:val="20"/>
                  <w:szCs w:val="20"/>
                </w:rPr>
                <w:t xml:space="preserve">ROAMT </w:t>
              </w:r>
              <w:r w:rsidRPr="00A03B1B">
                <w:rPr>
                  <w:rFonts w:eastAsia="SimSun"/>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2DF4133C" w14:textId="77777777" w:rsidR="00A03B1B" w:rsidRPr="00A03B1B" w:rsidRDefault="00A03B1B" w:rsidP="00A03B1B">
            <w:pPr>
              <w:spacing w:after="60"/>
              <w:rPr>
                <w:ins w:id="1593" w:author="ERCOT" w:date="2025-07-28T10:39:00Z"/>
                <w:rFonts w:eastAsia="SimSun"/>
                <w:sz w:val="20"/>
                <w:szCs w:val="20"/>
              </w:rPr>
            </w:pPr>
            <w:ins w:id="1594"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0792B7E6" w14:textId="77777777" w:rsidR="00A03B1B" w:rsidRPr="00A03B1B" w:rsidRDefault="00A03B1B" w:rsidP="00A03B1B">
            <w:pPr>
              <w:spacing w:after="60"/>
              <w:rPr>
                <w:ins w:id="1595" w:author="ERCOT" w:date="2025-07-28T10:39:00Z"/>
                <w:rFonts w:eastAsia="SimSun"/>
                <w:i/>
                <w:sz w:val="20"/>
                <w:szCs w:val="20"/>
              </w:rPr>
            </w:pPr>
            <w:ins w:id="1596" w:author="ERCOT" w:date="2025-07-28T10:39:00Z">
              <w:r w:rsidRPr="00A03B1B">
                <w:rPr>
                  <w:rFonts w:eastAsia="SimSun"/>
                  <w:i/>
                  <w:sz w:val="20"/>
                  <w:szCs w:val="20"/>
                </w:rPr>
                <w:t xml:space="preserve">Real-Time </w:t>
              </w:r>
            </w:ins>
            <w:ins w:id="1597" w:author="ERCOT" w:date="2025-07-28T10:40:00Z">
              <w:r w:rsidRPr="00A03B1B">
                <w:rPr>
                  <w:rFonts w:eastAsia="SimSun"/>
                  <w:i/>
                  <w:sz w:val="20"/>
                  <w:szCs w:val="20"/>
                </w:rPr>
                <w:t xml:space="preserve">Dispatchable Reliability </w:t>
              </w:r>
            </w:ins>
            <w:ins w:id="1598" w:author="ERCOT" w:date="2025-07-28T10:39:00Z">
              <w:r w:rsidRPr="00A03B1B">
                <w:rPr>
                  <w:rFonts w:eastAsia="SimSun"/>
                  <w:i/>
                  <w:sz w:val="20"/>
                  <w:szCs w:val="20"/>
                </w:rPr>
                <w:t xml:space="preserve">Reserve Service Only Amount for the QSE— </w:t>
              </w:r>
              <w:r w:rsidRPr="00A03B1B">
                <w:rPr>
                  <w:rFonts w:eastAsia="SimSun"/>
                  <w:sz w:val="20"/>
                  <w:szCs w:val="20"/>
                </w:rPr>
                <w:t xml:space="preserve">The total charge to QSE </w:t>
              </w:r>
              <w:r w:rsidRPr="00A03B1B">
                <w:rPr>
                  <w:rFonts w:eastAsia="SimSun"/>
                  <w:i/>
                  <w:sz w:val="20"/>
                  <w:szCs w:val="20"/>
                </w:rPr>
                <w:t>q</w:t>
              </w:r>
              <w:r w:rsidRPr="00A03B1B">
                <w:rPr>
                  <w:rFonts w:eastAsia="SimSun"/>
                  <w:sz w:val="20"/>
                  <w:szCs w:val="20"/>
                </w:rPr>
                <w:t xml:space="preserve"> in Real-Time for </w:t>
              </w:r>
            </w:ins>
            <w:ins w:id="1599" w:author="ERCOT" w:date="2025-07-28T10:40:00Z">
              <w:r w:rsidRPr="00A03B1B">
                <w:rPr>
                  <w:rFonts w:eastAsia="SimSun"/>
                  <w:sz w:val="20"/>
                  <w:szCs w:val="20"/>
                </w:rPr>
                <w:t>DR</w:t>
              </w:r>
            </w:ins>
            <w:ins w:id="1600" w:author="ERCOT" w:date="2025-07-28T10:41:00Z">
              <w:r w:rsidRPr="00A03B1B">
                <w:rPr>
                  <w:rFonts w:eastAsia="SimSun"/>
                  <w:sz w:val="20"/>
                  <w:szCs w:val="20"/>
                </w:rPr>
                <w:t>RS</w:t>
              </w:r>
            </w:ins>
            <w:ins w:id="1601" w:author="ERCOT" w:date="2025-07-28T10:39:00Z">
              <w:r w:rsidRPr="00A03B1B">
                <w:rPr>
                  <w:rFonts w:eastAsia="SimSun"/>
                  <w:sz w:val="20"/>
                  <w:szCs w:val="20"/>
                </w:rPr>
                <w:t xml:space="preserve"> only awards for each 15-minute Settlement Interval.</w:t>
              </w:r>
            </w:ins>
          </w:p>
        </w:tc>
      </w:tr>
      <w:tr w:rsidR="00A03B1B" w:rsidRPr="00A03B1B" w14:paraId="1F7C5389" w14:textId="77777777" w:rsidTr="00B31BB1">
        <w:trPr>
          <w:cantSplit/>
          <w:ins w:id="1602"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465F93D8" w14:textId="77777777" w:rsidR="00A03B1B" w:rsidRPr="00A03B1B" w:rsidRDefault="00A03B1B" w:rsidP="00A03B1B">
            <w:pPr>
              <w:spacing w:after="60"/>
              <w:rPr>
                <w:ins w:id="1603" w:author="ERCOT" w:date="2025-07-28T10:39:00Z"/>
                <w:rFonts w:eastAsia="SimSun"/>
                <w:sz w:val="20"/>
                <w:szCs w:val="20"/>
              </w:rPr>
            </w:pPr>
            <w:ins w:id="1604" w:author="ERCOT" w:date="2025-07-28T10:39:00Z">
              <w:r w:rsidRPr="00A03B1B">
                <w:rPr>
                  <w:rFonts w:eastAsia="SimSun"/>
                  <w:sz w:val="20"/>
                  <w:szCs w:val="20"/>
                </w:rPr>
                <w:t>RT</w:t>
              </w:r>
            </w:ins>
            <w:ins w:id="1605" w:author="ERCOT" w:date="2025-07-28T10:40:00Z">
              <w:r w:rsidRPr="00A03B1B">
                <w:rPr>
                  <w:rFonts w:eastAsia="SimSun"/>
                  <w:sz w:val="20"/>
                  <w:szCs w:val="20"/>
                </w:rPr>
                <w:t>DR</w:t>
              </w:r>
            </w:ins>
            <w:ins w:id="1606" w:author="ERCOT" w:date="2025-07-28T10:39:00Z">
              <w:r w:rsidRPr="00A03B1B">
                <w:rPr>
                  <w:rFonts w:eastAsia="SimSun"/>
                  <w:sz w:val="20"/>
                  <w:szCs w:val="20"/>
                </w:rPr>
                <w:t>RIMBAMTTOT</w:t>
              </w:r>
            </w:ins>
          </w:p>
        </w:tc>
        <w:tc>
          <w:tcPr>
            <w:tcW w:w="638" w:type="pct"/>
            <w:tcBorders>
              <w:top w:val="single" w:sz="4" w:space="0" w:color="auto"/>
              <w:left w:val="single" w:sz="4" w:space="0" w:color="auto"/>
              <w:bottom w:val="single" w:sz="4" w:space="0" w:color="auto"/>
              <w:right w:val="single" w:sz="4" w:space="0" w:color="auto"/>
            </w:tcBorders>
            <w:hideMark/>
          </w:tcPr>
          <w:p w14:paraId="5BB798C0" w14:textId="77777777" w:rsidR="00A03B1B" w:rsidRPr="00A03B1B" w:rsidRDefault="00A03B1B" w:rsidP="00A03B1B">
            <w:pPr>
              <w:spacing w:after="60"/>
              <w:rPr>
                <w:ins w:id="1607" w:author="ERCOT" w:date="2025-07-28T10:39:00Z"/>
                <w:rFonts w:eastAsia="SimSun"/>
                <w:sz w:val="20"/>
                <w:szCs w:val="20"/>
              </w:rPr>
            </w:pPr>
            <w:ins w:id="1608"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2D6BE6A7" w14:textId="77777777" w:rsidR="00A03B1B" w:rsidRPr="00A03B1B" w:rsidRDefault="00A03B1B" w:rsidP="00A03B1B">
            <w:pPr>
              <w:spacing w:after="60"/>
              <w:rPr>
                <w:ins w:id="1609" w:author="ERCOT" w:date="2025-07-28T10:39:00Z"/>
                <w:rFonts w:eastAsia="SimSun"/>
                <w:i/>
                <w:sz w:val="20"/>
                <w:szCs w:val="20"/>
              </w:rPr>
            </w:pPr>
            <w:ins w:id="1610" w:author="ERCOT" w:date="2025-07-28T10:39:00Z">
              <w:r w:rsidRPr="00A03B1B">
                <w:rPr>
                  <w:rFonts w:eastAsia="SimSun"/>
                  <w:i/>
                  <w:sz w:val="20"/>
                  <w:szCs w:val="20"/>
                </w:rPr>
                <w:t xml:space="preserve">Real-Time </w:t>
              </w:r>
            </w:ins>
            <w:ins w:id="1611" w:author="ERCOT" w:date="2025-07-28T10:40:00Z">
              <w:r w:rsidRPr="00A03B1B">
                <w:rPr>
                  <w:rFonts w:eastAsia="SimSun"/>
                  <w:i/>
                  <w:sz w:val="20"/>
                  <w:szCs w:val="20"/>
                </w:rPr>
                <w:t xml:space="preserve">Dispatchable Reliability </w:t>
              </w:r>
            </w:ins>
            <w:ins w:id="1612" w:author="ERCOT" w:date="2025-07-28T10:39:00Z">
              <w:r w:rsidRPr="00A03B1B">
                <w:rPr>
                  <w:rFonts w:eastAsia="SimSun"/>
                  <w:i/>
                  <w:sz w:val="20"/>
                  <w:szCs w:val="20"/>
                </w:rPr>
                <w:t xml:space="preserve">Reserve Service Imbalance Market Total Amount - </w:t>
              </w:r>
              <w:r w:rsidRPr="00A03B1B">
                <w:rPr>
                  <w:rFonts w:eastAsia="SimSun"/>
                  <w:sz w:val="20"/>
                  <w:szCs w:val="20"/>
                </w:rPr>
                <w:t xml:space="preserve">The total payment or charge to all QSEs for the Real-Time </w:t>
              </w:r>
            </w:ins>
            <w:ins w:id="1613" w:author="ERCOT" w:date="2025-07-28T10:41:00Z">
              <w:r w:rsidRPr="00A03B1B">
                <w:rPr>
                  <w:rFonts w:eastAsia="SimSun"/>
                  <w:sz w:val="20"/>
                  <w:szCs w:val="20"/>
                </w:rPr>
                <w:t>DRRS</w:t>
              </w:r>
            </w:ins>
            <w:ins w:id="1614" w:author="ERCOT" w:date="2025-07-28T10:39:00Z">
              <w:r w:rsidRPr="00A03B1B">
                <w:rPr>
                  <w:rFonts w:eastAsia="SimSun"/>
                  <w:sz w:val="20"/>
                  <w:szCs w:val="20"/>
                </w:rPr>
                <w:t xml:space="preserve"> imbalance for each 15-minute Settlement Interval.</w:t>
              </w:r>
            </w:ins>
          </w:p>
        </w:tc>
      </w:tr>
      <w:tr w:rsidR="00A03B1B" w:rsidRPr="00A03B1B" w14:paraId="5474D7DD" w14:textId="77777777" w:rsidTr="00B31BB1">
        <w:trPr>
          <w:cantSplit/>
          <w:ins w:id="1615"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7F9D7174" w14:textId="77777777" w:rsidR="00A03B1B" w:rsidRPr="00A03B1B" w:rsidRDefault="00A03B1B" w:rsidP="00A03B1B">
            <w:pPr>
              <w:spacing w:after="60"/>
              <w:rPr>
                <w:ins w:id="1616" w:author="ERCOT" w:date="2025-07-28T10:39:00Z"/>
                <w:rFonts w:eastAsia="SimSun"/>
                <w:sz w:val="20"/>
                <w:szCs w:val="20"/>
              </w:rPr>
            </w:pPr>
            <w:ins w:id="1617" w:author="ERCOT" w:date="2025-07-28T10:39:00Z">
              <w:r w:rsidRPr="00A03B1B">
                <w:rPr>
                  <w:rFonts w:eastAsia="SimSun"/>
                  <w:sz w:val="20"/>
                  <w:szCs w:val="20"/>
                </w:rPr>
                <w:lastRenderedPageBreak/>
                <w:t>RT</w:t>
              </w:r>
            </w:ins>
            <w:ins w:id="1618" w:author="ERCOT" w:date="2025-07-28T10:40:00Z">
              <w:r w:rsidRPr="00A03B1B">
                <w:rPr>
                  <w:rFonts w:eastAsia="SimSun"/>
                  <w:sz w:val="20"/>
                  <w:szCs w:val="20"/>
                </w:rPr>
                <w:t>DR</w:t>
              </w:r>
            </w:ins>
            <w:ins w:id="1619" w:author="ERCOT" w:date="2025-07-28T10:39:00Z">
              <w:r w:rsidRPr="00A03B1B">
                <w:rPr>
                  <w:rFonts w:eastAsia="SimSun"/>
                  <w:sz w:val="20"/>
                  <w:szCs w:val="20"/>
                </w:rPr>
                <w:t>ROAMTTOT</w:t>
              </w:r>
            </w:ins>
          </w:p>
        </w:tc>
        <w:tc>
          <w:tcPr>
            <w:tcW w:w="638" w:type="pct"/>
            <w:tcBorders>
              <w:top w:val="single" w:sz="4" w:space="0" w:color="auto"/>
              <w:left w:val="single" w:sz="4" w:space="0" w:color="auto"/>
              <w:bottom w:val="single" w:sz="4" w:space="0" w:color="auto"/>
              <w:right w:val="single" w:sz="4" w:space="0" w:color="auto"/>
            </w:tcBorders>
            <w:hideMark/>
          </w:tcPr>
          <w:p w14:paraId="5616624E" w14:textId="77777777" w:rsidR="00A03B1B" w:rsidRPr="00A03B1B" w:rsidRDefault="00A03B1B" w:rsidP="00A03B1B">
            <w:pPr>
              <w:spacing w:after="60"/>
              <w:rPr>
                <w:ins w:id="1620" w:author="ERCOT" w:date="2025-07-28T10:39:00Z"/>
                <w:rFonts w:eastAsia="SimSun"/>
                <w:sz w:val="20"/>
                <w:szCs w:val="20"/>
              </w:rPr>
            </w:pPr>
            <w:ins w:id="1621"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33C62B38" w14:textId="77777777" w:rsidR="00A03B1B" w:rsidRPr="00A03B1B" w:rsidRDefault="00A03B1B" w:rsidP="00A03B1B">
            <w:pPr>
              <w:spacing w:after="60"/>
              <w:rPr>
                <w:ins w:id="1622" w:author="ERCOT" w:date="2025-07-28T10:39:00Z"/>
                <w:rFonts w:eastAsia="SimSun"/>
                <w:i/>
                <w:sz w:val="20"/>
                <w:szCs w:val="20"/>
              </w:rPr>
            </w:pPr>
            <w:ins w:id="1623" w:author="ERCOT" w:date="2025-07-28T10:39:00Z">
              <w:r w:rsidRPr="00A03B1B">
                <w:rPr>
                  <w:rFonts w:eastAsia="SimSun"/>
                  <w:i/>
                  <w:sz w:val="20"/>
                  <w:szCs w:val="20"/>
                </w:rPr>
                <w:t xml:space="preserve">Real-Time </w:t>
              </w:r>
            </w:ins>
            <w:ins w:id="1624" w:author="ERCOT" w:date="2025-07-28T10:40:00Z">
              <w:r w:rsidRPr="00A03B1B">
                <w:rPr>
                  <w:rFonts w:eastAsia="SimSun"/>
                  <w:i/>
                  <w:sz w:val="20"/>
                  <w:szCs w:val="20"/>
                </w:rPr>
                <w:t xml:space="preserve">Dispatchable Reliability </w:t>
              </w:r>
            </w:ins>
            <w:ins w:id="1625" w:author="ERCOT" w:date="2025-07-28T10:39:00Z">
              <w:r w:rsidRPr="00A03B1B">
                <w:rPr>
                  <w:rFonts w:eastAsia="SimSun"/>
                  <w:i/>
                  <w:sz w:val="20"/>
                  <w:szCs w:val="20"/>
                </w:rPr>
                <w:t xml:space="preserve">Reserve Service Only Market Total Amount - </w:t>
              </w:r>
              <w:r w:rsidRPr="00A03B1B">
                <w:rPr>
                  <w:rFonts w:eastAsia="SimSun"/>
                  <w:sz w:val="20"/>
                  <w:szCs w:val="20"/>
                </w:rPr>
                <w:t xml:space="preserve">The total charge to all QSEs in Real-Time for </w:t>
              </w:r>
            </w:ins>
            <w:ins w:id="1626" w:author="ERCOT" w:date="2025-07-28T10:41:00Z">
              <w:r w:rsidRPr="00A03B1B">
                <w:rPr>
                  <w:rFonts w:eastAsia="SimSun"/>
                  <w:sz w:val="20"/>
                  <w:szCs w:val="20"/>
                </w:rPr>
                <w:t>DRRS</w:t>
              </w:r>
            </w:ins>
            <w:ins w:id="1627" w:author="ERCOT" w:date="2025-07-28T10:39:00Z">
              <w:r w:rsidRPr="00A03B1B">
                <w:rPr>
                  <w:rFonts w:eastAsia="SimSun"/>
                  <w:sz w:val="20"/>
                  <w:szCs w:val="20"/>
                </w:rPr>
                <w:t xml:space="preserve"> only awards for each 15-minute Settlement Interval.</w:t>
              </w:r>
            </w:ins>
          </w:p>
        </w:tc>
      </w:tr>
      <w:tr w:rsidR="00A03B1B" w:rsidRPr="00A03B1B" w14:paraId="677F0FDE" w14:textId="77777777" w:rsidTr="00B31BB1">
        <w:trPr>
          <w:cantSplit/>
          <w:ins w:id="1628"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218A0EEE" w14:textId="77777777" w:rsidR="00A03B1B" w:rsidRPr="00A03B1B" w:rsidRDefault="00A03B1B" w:rsidP="00A03B1B">
            <w:pPr>
              <w:spacing w:after="60"/>
              <w:rPr>
                <w:ins w:id="1629" w:author="ERCOT" w:date="2025-07-28T10:39:00Z"/>
                <w:rFonts w:eastAsia="SimSun"/>
                <w:sz w:val="20"/>
                <w:szCs w:val="20"/>
              </w:rPr>
            </w:pPr>
            <w:ins w:id="1630" w:author="ERCOT" w:date="2025-07-28T10:39:00Z">
              <w:r w:rsidRPr="00A03B1B">
                <w:rPr>
                  <w:rFonts w:eastAsia="SimSun"/>
                  <w:sz w:val="20"/>
                  <w:szCs w:val="20"/>
                </w:rPr>
                <w:t>RT</w:t>
              </w:r>
            </w:ins>
            <w:ins w:id="1631" w:author="ERCOT" w:date="2025-07-28T10:40:00Z">
              <w:r w:rsidRPr="00A03B1B">
                <w:rPr>
                  <w:rFonts w:eastAsia="SimSun"/>
                  <w:sz w:val="20"/>
                  <w:szCs w:val="20"/>
                </w:rPr>
                <w:t>DR</w:t>
              </w:r>
            </w:ins>
            <w:ins w:id="1632" w:author="ERCOT" w:date="2025-07-28T10:39:00Z">
              <w:r w:rsidRPr="00A03B1B">
                <w:rPr>
                  <w:rFonts w:eastAsia="SimSun"/>
                  <w:sz w:val="20"/>
                  <w:szCs w:val="20"/>
                </w:rPr>
                <w:t xml:space="preserve">RTOAMT </w:t>
              </w:r>
              <w:r w:rsidRPr="00A03B1B">
                <w:rPr>
                  <w:rFonts w:eastAsia="SimSun"/>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486B8B8A" w14:textId="77777777" w:rsidR="00A03B1B" w:rsidRPr="00A03B1B" w:rsidRDefault="00A03B1B" w:rsidP="00A03B1B">
            <w:pPr>
              <w:spacing w:after="60"/>
              <w:rPr>
                <w:ins w:id="1633" w:author="ERCOT" w:date="2025-07-28T10:39:00Z"/>
                <w:rFonts w:eastAsia="SimSun"/>
                <w:sz w:val="20"/>
                <w:szCs w:val="20"/>
              </w:rPr>
            </w:pPr>
            <w:ins w:id="1634"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60D5071F" w14:textId="77777777" w:rsidR="00A03B1B" w:rsidRPr="00A03B1B" w:rsidRDefault="00A03B1B" w:rsidP="00A03B1B">
            <w:pPr>
              <w:spacing w:after="60"/>
              <w:rPr>
                <w:ins w:id="1635" w:author="ERCOT" w:date="2025-07-28T10:39:00Z"/>
                <w:rFonts w:eastAsia="SimSun"/>
                <w:i/>
                <w:sz w:val="20"/>
                <w:szCs w:val="20"/>
              </w:rPr>
            </w:pPr>
            <w:ins w:id="1636" w:author="ERCOT" w:date="2025-07-28T10:39:00Z">
              <w:r w:rsidRPr="00A03B1B">
                <w:rPr>
                  <w:rFonts w:eastAsia="SimSun"/>
                  <w:i/>
                  <w:sz w:val="20"/>
                  <w:szCs w:val="20"/>
                </w:rPr>
                <w:t xml:space="preserve">Real-Time </w:t>
              </w:r>
            </w:ins>
            <w:ins w:id="1637" w:author="ERCOT" w:date="2025-07-28T10:40:00Z">
              <w:r w:rsidRPr="00A03B1B">
                <w:rPr>
                  <w:rFonts w:eastAsia="SimSun"/>
                  <w:i/>
                  <w:sz w:val="20"/>
                  <w:szCs w:val="20"/>
                </w:rPr>
                <w:t xml:space="preserve">Dispatchable Reliability </w:t>
              </w:r>
            </w:ins>
            <w:ins w:id="1638" w:author="ERCOT" w:date="2025-07-28T10:39:00Z">
              <w:r w:rsidRPr="00A03B1B">
                <w:rPr>
                  <w:rFonts w:eastAsia="SimSun"/>
                  <w:i/>
                  <w:sz w:val="20"/>
                  <w:szCs w:val="20"/>
                </w:rPr>
                <w:t>Reserve Service Trade Overage Amount for the QSE</w:t>
              </w:r>
              <w:r w:rsidRPr="00A03B1B">
                <w:rPr>
                  <w:rFonts w:eastAsia="SimSun"/>
                  <w:sz w:val="20"/>
                  <w:szCs w:val="20"/>
                </w:rPr>
                <w:t xml:space="preserve">— The total charge to QSE </w:t>
              </w:r>
              <w:r w:rsidRPr="00A03B1B">
                <w:rPr>
                  <w:rFonts w:eastAsia="SimSun"/>
                  <w:i/>
                  <w:sz w:val="20"/>
                  <w:szCs w:val="20"/>
                </w:rPr>
                <w:t>q</w:t>
              </w:r>
              <w:r w:rsidRPr="00A03B1B">
                <w:rPr>
                  <w:rFonts w:eastAsia="SimSun"/>
                  <w:sz w:val="20"/>
                  <w:szCs w:val="20"/>
                </w:rPr>
                <w:t xml:space="preserve"> in Real-Time for </w:t>
              </w:r>
            </w:ins>
            <w:ins w:id="1639" w:author="ERCOT" w:date="2025-07-28T10:41:00Z">
              <w:r w:rsidRPr="00A03B1B">
                <w:rPr>
                  <w:rFonts w:eastAsia="SimSun"/>
                  <w:sz w:val="20"/>
                  <w:szCs w:val="20"/>
                </w:rPr>
                <w:t>DRRS</w:t>
              </w:r>
            </w:ins>
            <w:ins w:id="1640" w:author="ERCOT" w:date="2025-07-28T10:39:00Z">
              <w:r w:rsidRPr="00A03B1B">
                <w:rPr>
                  <w:rFonts w:eastAsia="SimSun"/>
                  <w:sz w:val="20"/>
                  <w:szCs w:val="20"/>
                </w:rPr>
                <w:t xml:space="preserve"> trade overages for each 15-minute Settlement Interval.</w:t>
              </w:r>
            </w:ins>
          </w:p>
        </w:tc>
      </w:tr>
      <w:tr w:rsidR="00A03B1B" w:rsidRPr="00A03B1B" w14:paraId="7ABCCB55" w14:textId="77777777" w:rsidTr="00B31BB1">
        <w:trPr>
          <w:cantSplit/>
          <w:ins w:id="1641"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1090AF2A" w14:textId="77777777" w:rsidR="00A03B1B" w:rsidRPr="00A03B1B" w:rsidRDefault="00A03B1B" w:rsidP="00A03B1B">
            <w:pPr>
              <w:spacing w:after="60"/>
              <w:rPr>
                <w:ins w:id="1642" w:author="ERCOT" w:date="2025-07-28T10:39:00Z"/>
                <w:rFonts w:eastAsia="SimSun"/>
                <w:sz w:val="20"/>
                <w:szCs w:val="20"/>
              </w:rPr>
            </w:pPr>
            <w:ins w:id="1643" w:author="ERCOT" w:date="2025-07-28T10:39:00Z">
              <w:r w:rsidRPr="00A03B1B">
                <w:rPr>
                  <w:rFonts w:eastAsia="SimSun"/>
                  <w:sz w:val="20"/>
                  <w:szCs w:val="20"/>
                </w:rPr>
                <w:t>RT</w:t>
              </w:r>
            </w:ins>
            <w:ins w:id="1644" w:author="ERCOT" w:date="2025-07-28T10:40:00Z">
              <w:r w:rsidRPr="00A03B1B">
                <w:rPr>
                  <w:rFonts w:eastAsia="SimSun"/>
                  <w:sz w:val="20"/>
                  <w:szCs w:val="20"/>
                </w:rPr>
                <w:t>DR</w:t>
              </w:r>
            </w:ins>
            <w:ins w:id="1645" w:author="ERCOT" w:date="2025-07-28T10:39:00Z">
              <w:r w:rsidRPr="00A03B1B">
                <w:rPr>
                  <w:rFonts w:eastAsia="SimSun"/>
                  <w:sz w:val="20"/>
                  <w:szCs w:val="20"/>
                </w:rPr>
                <w:t>ROAMTTOT</w:t>
              </w:r>
            </w:ins>
          </w:p>
        </w:tc>
        <w:tc>
          <w:tcPr>
            <w:tcW w:w="638" w:type="pct"/>
            <w:tcBorders>
              <w:top w:val="single" w:sz="4" w:space="0" w:color="auto"/>
              <w:left w:val="single" w:sz="4" w:space="0" w:color="auto"/>
              <w:bottom w:val="single" w:sz="4" w:space="0" w:color="auto"/>
              <w:right w:val="single" w:sz="4" w:space="0" w:color="auto"/>
            </w:tcBorders>
            <w:hideMark/>
          </w:tcPr>
          <w:p w14:paraId="199C86DF" w14:textId="77777777" w:rsidR="00A03B1B" w:rsidRPr="00A03B1B" w:rsidRDefault="00A03B1B" w:rsidP="00A03B1B">
            <w:pPr>
              <w:spacing w:after="60"/>
              <w:rPr>
                <w:ins w:id="1646" w:author="ERCOT" w:date="2025-07-28T10:39:00Z"/>
                <w:rFonts w:eastAsia="SimSun"/>
                <w:sz w:val="20"/>
                <w:szCs w:val="20"/>
              </w:rPr>
            </w:pPr>
            <w:ins w:id="1647" w:author="ERCOT" w:date="2025-07-28T10:39:00Z">
              <w:r w:rsidRPr="00A03B1B">
                <w:rPr>
                  <w:rFonts w:eastAsia="SimSun"/>
                  <w:sz w:val="20"/>
                  <w:szCs w:val="20"/>
                </w:rPr>
                <w:t>$</w:t>
              </w:r>
            </w:ins>
          </w:p>
        </w:tc>
        <w:tc>
          <w:tcPr>
            <w:tcW w:w="3141" w:type="pct"/>
            <w:tcBorders>
              <w:top w:val="single" w:sz="4" w:space="0" w:color="auto"/>
              <w:left w:val="single" w:sz="4" w:space="0" w:color="auto"/>
              <w:bottom w:val="single" w:sz="4" w:space="0" w:color="auto"/>
              <w:right w:val="single" w:sz="4" w:space="0" w:color="auto"/>
            </w:tcBorders>
            <w:hideMark/>
          </w:tcPr>
          <w:p w14:paraId="24EEDDB9" w14:textId="77777777" w:rsidR="00A03B1B" w:rsidRPr="00A03B1B" w:rsidRDefault="00A03B1B" w:rsidP="00A03B1B">
            <w:pPr>
              <w:spacing w:after="60"/>
              <w:rPr>
                <w:ins w:id="1648" w:author="ERCOT" w:date="2025-07-28T10:39:00Z"/>
                <w:rFonts w:eastAsia="SimSun"/>
                <w:i/>
                <w:sz w:val="20"/>
                <w:szCs w:val="20"/>
              </w:rPr>
            </w:pPr>
            <w:ins w:id="1649" w:author="ERCOT" w:date="2025-07-28T10:39:00Z">
              <w:r w:rsidRPr="00A03B1B">
                <w:rPr>
                  <w:rFonts w:eastAsia="SimSun"/>
                  <w:i/>
                  <w:sz w:val="20"/>
                  <w:szCs w:val="20"/>
                </w:rPr>
                <w:t xml:space="preserve">Real-Time </w:t>
              </w:r>
            </w:ins>
            <w:ins w:id="1650" w:author="ERCOT" w:date="2025-07-28T10:40:00Z">
              <w:r w:rsidRPr="00A03B1B">
                <w:rPr>
                  <w:rFonts w:eastAsia="SimSun"/>
                  <w:i/>
                  <w:sz w:val="20"/>
                  <w:szCs w:val="20"/>
                </w:rPr>
                <w:t xml:space="preserve">Dispatchable Reliability </w:t>
              </w:r>
            </w:ins>
            <w:ins w:id="1651" w:author="ERCOT" w:date="2025-07-28T10:39:00Z">
              <w:r w:rsidRPr="00A03B1B">
                <w:rPr>
                  <w:rFonts w:eastAsia="SimSun"/>
                  <w:i/>
                  <w:sz w:val="20"/>
                  <w:szCs w:val="20"/>
                </w:rPr>
                <w:t xml:space="preserve">Reserve Service Trade Overage Total Amount </w:t>
              </w:r>
              <w:r w:rsidRPr="00A03B1B">
                <w:rPr>
                  <w:rFonts w:eastAsia="SimSun"/>
                  <w:sz w:val="20"/>
                  <w:szCs w:val="20"/>
                </w:rPr>
                <w:t xml:space="preserve">— The total charge to all QSEs for Real-Time </w:t>
              </w:r>
            </w:ins>
            <w:ins w:id="1652" w:author="ERCOT" w:date="2025-07-28T10:41:00Z">
              <w:r w:rsidRPr="00A03B1B">
                <w:rPr>
                  <w:rFonts w:eastAsia="SimSun"/>
                  <w:sz w:val="20"/>
                  <w:szCs w:val="20"/>
                </w:rPr>
                <w:t>DRRS</w:t>
              </w:r>
            </w:ins>
            <w:ins w:id="1653" w:author="ERCOT" w:date="2025-07-28T10:39:00Z">
              <w:r w:rsidRPr="00A03B1B">
                <w:rPr>
                  <w:rFonts w:eastAsia="SimSun"/>
                  <w:sz w:val="20"/>
                  <w:szCs w:val="20"/>
                </w:rPr>
                <w:t xml:space="preserve"> trade overages for each 15-minute Settlement Interval.</w:t>
              </w:r>
            </w:ins>
          </w:p>
        </w:tc>
      </w:tr>
      <w:tr w:rsidR="00A03B1B" w:rsidRPr="00A03B1B" w14:paraId="20B79740" w14:textId="77777777" w:rsidTr="00B31BB1">
        <w:trPr>
          <w:cantSplit/>
          <w:ins w:id="1654"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37D186DF" w14:textId="77777777" w:rsidR="00A03B1B" w:rsidRPr="00A03B1B" w:rsidRDefault="00A03B1B" w:rsidP="00A03B1B">
            <w:pPr>
              <w:spacing w:after="60"/>
              <w:rPr>
                <w:ins w:id="1655" w:author="ERCOT" w:date="2025-07-28T10:39:00Z"/>
                <w:rFonts w:eastAsia="SimSun"/>
                <w:b/>
                <w:sz w:val="20"/>
                <w:szCs w:val="20"/>
              </w:rPr>
            </w:pPr>
            <w:ins w:id="1656" w:author="ERCOT" w:date="2025-07-28T10:39:00Z">
              <w:r w:rsidRPr="00A03B1B">
                <w:rPr>
                  <w:rFonts w:eastAsia="SimSun"/>
                  <w:sz w:val="20"/>
                  <w:szCs w:val="20"/>
                </w:rPr>
                <w:t>LRS</w:t>
              </w:r>
              <w:r w:rsidRPr="00A03B1B">
                <w:rPr>
                  <w:rFonts w:eastAsia="SimSun"/>
                  <w:sz w:val="20"/>
                  <w:szCs w:val="20"/>
                  <w:vertAlign w:val="subscript"/>
                </w:rPr>
                <w:t xml:space="preserve"> </w:t>
              </w:r>
              <w:r w:rsidRPr="00A03B1B">
                <w:rPr>
                  <w:rFonts w:eastAsia="SimSun"/>
                  <w:i/>
                  <w:sz w:val="20"/>
                  <w:szCs w:val="20"/>
                  <w:vertAlign w:val="subscript"/>
                </w:rPr>
                <w:t>q</w:t>
              </w:r>
            </w:ins>
          </w:p>
        </w:tc>
        <w:tc>
          <w:tcPr>
            <w:tcW w:w="638" w:type="pct"/>
            <w:tcBorders>
              <w:top w:val="single" w:sz="4" w:space="0" w:color="auto"/>
              <w:left w:val="single" w:sz="4" w:space="0" w:color="auto"/>
              <w:bottom w:val="single" w:sz="4" w:space="0" w:color="auto"/>
              <w:right w:val="single" w:sz="4" w:space="0" w:color="auto"/>
            </w:tcBorders>
            <w:hideMark/>
          </w:tcPr>
          <w:p w14:paraId="7C2FF0C0" w14:textId="77777777" w:rsidR="00A03B1B" w:rsidRPr="00A03B1B" w:rsidRDefault="00A03B1B" w:rsidP="00A03B1B">
            <w:pPr>
              <w:spacing w:after="60"/>
              <w:rPr>
                <w:ins w:id="1657" w:author="ERCOT" w:date="2025-07-28T10:39:00Z"/>
                <w:rFonts w:eastAsia="SimSun"/>
                <w:sz w:val="20"/>
                <w:szCs w:val="20"/>
              </w:rPr>
            </w:pPr>
            <w:ins w:id="1658" w:author="ERCOT" w:date="2025-07-28T10:39:00Z">
              <w:r w:rsidRPr="00A03B1B">
                <w:rPr>
                  <w:rFonts w:eastAsia="SimSun"/>
                  <w:sz w:val="20"/>
                  <w:szCs w:val="20"/>
                </w:rPr>
                <w:t>none</w:t>
              </w:r>
            </w:ins>
          </w:p>
        </w:tc>
        <w:tc>
          <w:tcPr>
            <w:tcW w:w="3141" w:type="pct"/>
            <w:tcBorders>
              <w:top w:val="single" w:sz="4" w:space="0" w:color="auto"/>
              <w:left w:val="single" w:sz="4" w:space="0" w:color="auto"/>
              <w:bottom w:val="single" w:sz="4" w:space="0" w:color="auto"/>
              <w:right w:val="single" w:sz="4" w:space="0" w:color="auto"/>
            </w:tcBorders>
            <w:hideMark/>
          </w:tcPr>
          <w:p w14:paraId="5633EA7D" w14:textId="77777777" w:rsidR="00A03B1B" w:rsidRPr="00A03B1B" w:rsidRDefault="00A03B1B" w:rsidP="00A03B1B">
            <w:pPr>
              <w:spacing w:after="60"/>
              <w:rPr>
                <w:ins w:id="1659" w:author="ERCOT" w:date="2025-07-28T10:39:00Z"/>
                <w:rFonts w:eastAsia="SimSun"/>
                <w:i/>
                <w:sz w:val="20"/>
                <w:szCs w:val="20"/>
              </w:rPr>
            </w:pPr>
            <w:ins w:id="1660" w:author="ERCOT" w:date="2025-07-28T10:39:00Z">
              <w:r w:rsidRPr="00A03B1B">
                <w:rPr>
                  <w:rFonts w:eastAsia="SimSun"/>
                  <w:i/>
                  <w:sz w:val="20"/>
                  <w:szCs w:val="20"/>
                </w:rPr>
                <w:t>Load Ratio Share per QSE</w:t>
              </w:r>
              <w:r w:rsidRPr="00A03B1B">
                <w:rPr>
                  <w:rFonts w:eastAsia="SimSun"/>
                  <w:sz w:val="20"/>
                  <w:szCs w:val="20"/>
                </w:rPr>
                <w:t xml:space="preserve">—The LRS as defined in Section 6.6.2.2 for QSE </w:t>
              </w:r>
              <w:r w:rsidRPr="00A03B1B">
                <w:rPr>
                  <w:rFonts w:eastAsia="SimSun"/>
                  <w:i/>
                  <w:sz w:val="20"/>
                  <w:szCs w:val="20"/>
                </w:rPr>
                <w:t>q</w:t>
              </w:r>
              <w:r w:rsidRPr="00A03B1B">
                <w:rPr>
                  <w:rFonts w:eastAsia="SimSun"/>
                  <w:sz w:val="20"/>
                  <w:szCs w:val="20"/>
                </w:rPr>
                <w:t xml:space="preserve"> for the 15-minute Settlement Interval.</w:t>
              </w:r>
            </w:ins>
          </w:p>
        </w:tc>
      </w:tr>
      <w:tr w:rsidR="00A03B1B" w:rsidRPr="00A03B1B" w14:paraId="3C1189F3" w14:textId="77777777" w:rsidTr="00B31BB1">
        <w:trPr>
          <w:cantSplit/>
          <w:ins w:id="1661" w:author="ERCOT" w:date="2025-07-28T10:39:00Z"/>
        </w:trPr>
        <w:tc>
          <w:tcPr>
            <w:tcW w:w="1221" w:type="pct"/>
            <w:tcBorders>
              <w:top w:val="single" w:sz="4" w:space="0" w:color="auto"/>
              <w:left w:val="single" w:sz="4" w:space="0" w:color="auto"/>
              <w:bottom w:val="single" w:sz="4" w:space="0" w:color="auto"/>
              <w:right w:val="single" w:sz="4" w:space="0" w:color="auto"/>
            </w:tcBorders>
            <w:hideMark/>
          </w:tcPr>
          <w:p w14:paraId="3E3243EC" w14:textId="77777777" w:rsidR="00A03B1B" w:rsidRPr="00A03B1B" w:rsidRDefault="00A03B1B" w:rsidP="00A03B1B">
            <w:pPr>
              <w:spacing w:after="60"/>
              <w:rPr>
                <w:ins w:id="1662" w:author="ERCOT" w:date="2025-07-28T10:39:00Z"/>
                <w:rFonts w:eastAsia="SimSun"/>
                <w:sz w:val="20"/>
                <w:szCs w:val="20"/>
              </w:rPr>
            </w:pPr>
            <w:ins w:id="1663" w:author="ERCOT" w:date="2025-07-28T10:39:00Z">
              <w:r w:rsidRPr="00A03B1B">
                <w:rPr>
                  <w:rFonts w:eastAsia="SimSun"/>
                  <w:i/>
                  <w:sz w:val="20"/>
                  <w:szCs w:val="20"/>
                </w:rPr>
                <w:t>q</w:t>
              </w:r>
            </w:ins>
          </w:p>
        </w:tc>
        <w:tc>
          <w:tcPr>
            <w:tcW w:w="638" w:type="pct"/>
            <w:tcBorders>
              <w:top w:val="single" w:sz="4" w:space="0" w:color="auto"/>
              <w:left w:val="single" w:sz="4" w:space="0" w:color="auto"/>
              <w:bottom w:val="single" w:sz="4" w:space="0" w:color="auto"/>
              <w:right w:val="single" w:sz="4" w:space="0" w:color="auto"/>
            </w:tcBorders>
            <w:hideMark/>
          </w:tcPr>
          <w:p w14:paraId="29648E20" w14:textId="77777777" w:rsidR="00A03B1B" w:rsidRPr="00A03B1B" w:rsidRDefault="00A03B1B" w:rsidP="00A03B1B">
            <w:pPr>
              <w:spacing w:after="60"/>
              <w:rPr>
                <w:ins w:id="1664" w:author="ERCOT" w:date="2025-07-28T10:39:00Z"/>
                <w:rFonts w:eastAsia="SimSun"/>
                <w:sz w:val="20"/>
                <w:szCs w:val="20"/>
              </w:rPr>
            </w:pPr>
            <w:ins w:id="1665" w:author="ERCOT" w:date="2025-07-28T10:39:00Z">
              <w:r w:rsidRPr="00A03B1B">
                <w:rPr>
                  <w:rFonts w:eastAsia="SimSun"/>
                  <w:sz w:val="20"/>
                  <w:szCs w:val="20"/>
                </w:rPr>
                <w:t>none</w:t>
              </w:r>
            </w:ins>
          </w:p>
        </w:tc>
        <w:tc>
          <w:tcPr>
            <w:tcW w:w="3141" w:type="pct"/>
            <w:tcBorders>
              <w:top w:val="single" w:sz="4" w:space="0" w:color="auto"/>
              <w:left w:val="single" w:sz="4" w:space="0" w:color="auto"/>
              <w:bottom w:val="single" w:sz="4" w:space="0" w:color="auto"/>
              <w:right w:val="single" w:sz="4" w:space="0" w:color="auto"/>
            </w:tcBorders>
            <w:hideMark/>
          </w:tcPr>
          <w:p w14:paraId="11AD2FDA" w14:textId="77777777" w:rsidR="00A03B1B" w:rsidRPr="00A03B1B" w:rsidRDefault="00A03B1B" w:rsidP="00A03B1B">
            <w:pPr>
              <w:spacing w:after="60"/>
              <w:rPr>
                <w:ins w:id="1666" w:author="ERCOT" w:date="2025-07-28T10:39:00Z"/>
                <w:rFonts w:eastAsia="SimSun"/>
                <w:i/>
                <w:sz w:val="20"/>
                <w:szCs w:val="20"/>
              </w:rPr>
            </w:pPr>
            <w:ins w:id="1667" w:author="ERCOT" w:date="2025-07-28T10:39:00Z">
              <w:r w:rsidRPr="00A03B1B">
                <w:rPr>
                  <w:rFonts w:eastAsia="SimSun"/>
                  <w:sz w:val="20"/>
                  <w:szCs w:val="20"/>
                </w:rPr>
                <w:t>A QSE.</w:t>
              </w:r>
            </w:ins>
          </w:p>
        </w:tc>
      </w:tr>
    </w:tbl>
    <w:p w14:paraId="07E5FB42" w14:textId="77777777" w:rsidR="00A03B1B" w:rsidRPr="00A03B1B" w:rsidRDefault="00A03B1B" w:rsidP="00A03B1B">
      <w:pPr>
        <w:keepNext/>
        <w:tabs>
          <w:tab w:val="left" w:pos="1800"/>
        </w:tabs>
        <w:spacing w:before="480" w:after="240"/>
        <w:ind w:left="1800" w:hanging="1800"/>
        <w:outlineLvl w:val="5"/>
        <w:rPr>
          <w:ins w:id="1668" w:author="ERCOT" w:date="2025-09-18T20:24:00Z"/>
          <w:rFonts w:eastAsia="SimSun"/>
          <w:b/>
          <w:bCs/>
          <w:szCs w:val="22"/>
        </w:rPr>
      </w:pPr>
      <w:bookmarkStart w:id="1669" w:name="_Toc60045922"/>
      <w:bookmarkStart w:id="1670" w:name="_Toc65157818"/>
      <w:bookmarkStart w:id="1671" w:name="_Toc116564843"/>
      <w:bookmarkStart w:id="1672" w:name="_Toc135994502"/>
      <w:bookmarkStart w:id="1673" w:name="_Toc138931513"/>
      <w:bookmarkEnd w:id="1234"/>
      <w:bookmarkEnd w:id="1235"/>
      <w:bookmarkEnd w:id="1236"/>
      <w:bookmarkEnd w:id="1237"/>
      <w:bookmarkEnd w:id="1238"/>
      <w:ins w:id="1674" w:author="ERCOT" w:date="2025-09-18T20:24:00Z">
        <w:r w:rsidRPr="00A03B1B">
          <w:rPr>
            <w:rFonts w:eastAsia="SimSun"/>
            <w:b/>
          </w:rPr>
          <w:t>8.1.1.2.1.8</w:t>
        </w:r>
        <w:r w:rsidRPr="00A03B1B">
          <w:rPr>
            <w:rFonts w:eastAsia="SimSun"/>
          </w:rPr>
          <w:tab/>
        </w:r>
        <w:r w:rsidRPr="00A03B1B">
          <w:rPr>
            <w:rFonts w:eastAsia="SimSun"/>
            <w:b/>
          </w:rPr>
          <w:t>Dispatchable Reliability Reserve Service Qualification</w:t>
        </w:r>
      </w:ins>
    </w:p>
    <w:p w14:paraId="1CE4CD7F" w14:textId="5750B5F1" w:rsidR="00A03B1B" w:rsidRPr="00A03B1B" w:rsidRDefault="00A03B1B" w:rsidP="00A03B1B">
      <w:pPr>
        <w:spacing w:after="240"/>
        <w:ind w:left="720" w:hanging="720"/>
        <w:rPr>
          <w:ins w:id="1675" w:author="ERCOT" w:date="2025-09-18T20:24:00Z"/>
          <w:rFonts w:eastAsia="SimSun"/>
          <w:iCs/>
        </w:rPr>
      </w:pPr>
      <w:ins w:id="1676" w:author="ERCOT" w:date="2025-09-18T20:24:00Z">
        <w:r w:rsidRPr="00A03B1B">
          <w:rPr>
            <w:rFonts w:eastAsia="SimSun"/>
            <w:iCs/>
          </w:rPr>
          <w:t>(1)</w:t>
        </w:r>
        <w:r w:rsidRPr="00A03B1B">
          <w:rPr>
            <w:rFonts w:eastAsia="SimSun"/>
            <w:iCs/>
          </w:rPr>
          <w:tab/>
          <w:t xml:space="preserve">Each Resource </w:t>
        </w:r>
        <w:proofErr w:type="gramStart"/>
        <w:r w:rsidRPr="00A03B1B">
          <w:rPr>
            <w:rFonts w:eastAsia="SimSun"/>
            <w:iCs/>
          </w:rPr>
          <w:t>being offered</w:t>
        </w:r>
        <w:proofErr w:type="gramEnd"/>
        <w:r w:rsidRPr="00A03B1B">
          <w:rPr>
            <w:rFonts w:eastAsia="SimSun"/>
            <w:iCs/>
          </w:rPr>
          <w:t xml:space="preserve"> to provide Dispatchable Reliability Reserve Service (DRRS) must be capable of ramping to its Ancillary Service award for DRRS within two hours.  DRRS may only be provided from capability that is not fulfilling any other energy or </w:t>
        </w:r>
        <w:del w:id="1677" w:author="TSSA 012926" w:date="2026-01-29T15:08:00Z" w16du:dateUtc="2026-01-29T21:08:00Z">
          <w:r w:rsidRPr="00A03B1B" w:rsidDel="003D3FA4">
            <w:rPr>
              <w:rFonts w:eastAsia="SimSun"/>
              <w:iCs/>
            </w:rPr>
            <w:delText>capacity commitment</w:delText>
          </w:r>
        </w:del>
      </w:ins>
      <w:ins w:id="1678" w:author="TSSA 012926" w:date="2026-01-29T15:08:00Z" w16du:dateUtc="2026-01-29T21:08:00Z">
        <w:r w:rsidR="003D3FA4">
          <w:rPr>
            <w:rFonts w:eastAsia="SimSun"/>
            <w:iCs/>
          </w:rPr>
          <w:t>Ancillary Service or reliability service</w:t>
        </w:r>
      </w:ins>
      <w:ins w:id="1679" w:author="ERCOT" w:date="2025-09-18T20:24:00Z">
        <w:r w:rsidRPr="00A03B1B">
          <w:rPr>
            <w:rFonts w:eastAsia="SimSun"/>
            <w:iCs/>
          </w:rPr>
          <w:t>.</w:t>
        </w:r>
      </w:ins>
    </w:p>
    <w:p w14:paraId="10AC55A9" w14:textId="77777777" w:rsidR="00A03B1B" w:rsidRPr="00A03B1B" w:rsidRDefault="00A03B1B" w:rsidP="00A03B1B">
      <w:pPr>
        <w:spacing w:after="240"/>
        <w:ind w:left="720" w:hanging="720"/>
        <w:rPr>
          <w:ins w:id="1680" w:author="ERCOT" w:date="2025-09-18T20:24:00Z"/>
          <w:rFonts w:eastAsia="SimSun"/>
        </w:rPr>
      </w:pPr>
      <w:ins w:id="1681" w:author="ERCOT" w:date="2025-09-18T20:24:00Z">
        <w:r w:rsidRPr="00A03B1B">
          <w:rPr>
            <w:rFonts w:eastAsia="SimSun"/>
          </w:rPr>
          <w:t>(2)</w:t>
        </w:r>
        <w:r w:rsidRPr="00A03B1B">
          <w:rPr>
            <w:rFonts w:eastAsia="SimSun"/>
          </w:rPr>
          <w:tab/>
        </w:r>
      </w:ins>
      <w:ins w:id="1682" w:author="ERCOT" w:date="2025-11-03T08:53:00Z">
        <w:r w:rsidRPr="00A03B1B">
          <w:rPr>
            <w:rFonts w:eastAsia="SimSun"/>
          </w:rPr>
          <w:t>E</w:t>
        </w:r>
      </w:ins>
      <w:ins w:id="1683" w:author="ERCOT" w:date="2025-09-18T20:24:00Z">
        <w:r w:rsidRPr="00A03B1B">
          <w:rPr>
            <w:rFonts w:eastAsia="SimSun"/>
          </w:rPr>
          <w:t>ach QSE shall ensure that each Resource is able to meet the Resource’s obligations to provide the Ancillary Service award.</w:t>
        </w:r>
      </w:ins>
    </w:p>
    <w:p w14:paraId="3E5EE3AD" w14:textId="77777777" w:rsidR="00A03B1B" w:rsidRPr="00A03B1B" w:rsidRDefault="00A03B1B" w:rsidP="00A03B1B">
      <w:pPr>
        <w:spacing w:after="240"/>
        <w:ind w:left="720" w:hanging="720"/>
        <w:rPr>
          <w:ins w:id="1684" w:author="ERCOT" w:date="2025-09-18T20:24:00Z"/>
          <w:rFonts w:eastAsia="SimSun"/>
        </w:rPr>
      </w:pPr>
      <w:ins w:id="1685" w:author="ERCOT" w:date="2025-09-18T20:24:00Z">
        <w:r w:rsidRPr="00A03B1B">
          <w:rPr>
            <w:rFonts w:eastAsia="SimSun"/>
          </w:rPr>
          <w:t xml:space="preserve">(3) </w:t>
        </w:r>
        <w:r w:rsidRPr="00A03B1B">
          <w:rPr>
            <w:rFonts w:eastAsia="SimSun"/>
          </w:rPr>
          <w:tab/>
          <w:t>Resources are required to undergo a qualification test to provide DRRS when the Resource is On-Line, which shall at least include the ability to provide applicable telemetry and market submissions.</w:t>
        </w:r>
      </w:ins>
    </w:p>
    <w:p w14:paraId="59512EED" w14:textId="77777777" w:rsidR="00A03B1B" w:rsidRPr="00A03B1B" w:rsidRDefault="00A03B1B" w:rsidP="00A03B1B">
      <w:pPr>
        <w:spacing w:after="240"/>
        <w:ind w:left="720" w:hanging="720"/>
        <w:rPr>
          <w:ins w:id="1686" w:author="ERCOT" w:date="2025-09-18T20:24:00Z"/>
          <w:rFonts w:eastAsia="SimSun"/>
        </w:rPr>
      </w:pPr>
      <w:ins w:id="1687" w:author="ERCOT" w:date="2025-09-18T20:24:00Z">
        <w:r w:rsidRPr="00A03B1B">
          <w:rPr>
            <w:rFonts w:eastAsia="SimSun"/>
          </w:rPr>
          <w:t>(4)</w:t>
        </w:r>
        <w:r w:rsidRPr="00A03B1B">
          <w:rPr>
            <w:rFonts w:eastAsia="SimSun"/>
          </w:rPr>
          <w:tab/>
          <w:t xml:space="preserve">For any Resource requesting qualification for providing Off-Line DRRS, a qualification test for each Resource to provide DRRS is conducted during a continuous eight-hour period agreed to by the QSE and ERCOT.  ERCOT shall confirm the date and time of the test with </w:t>
        </w:r>
        <w:proofErr w:type="gramStart"/>
        <w:r w:rsidRPr="00A03B1B">
          <w:rPr>
            <w:rFonts w:eastAsia="SimSun"/>
          </w:rPr>
          <w:t>the QSE</w:t>
        </w:r>
        <w:proofErr w:type="gramEnd"/>
        <w:r w:rsidRPr="00A03B1B">
          <w:rPr>
            <w:rFonts w:eastAsia="SimSun"/>
          </w:rPr>
          <w:t xml:space="preserve">.  ERCOT shall administer the following test requirements: </w:t>
        </w:r>
      </w:ins>
    </w:p>
    <w:p w14:paraId="1A821417" w14:textId="77777777" w:rsidR="00A03B1B" w:rsidRPr="00A03B1B" w:rsidRDefault="00A03B1B" w:rsidP="00A03B1B">
      <w:pPr>
        <w:spacing w:after="240"/>
        <w:ind w:left="1440" w:hanging="720"/>
        <w:rPr>
          <w:ins w:id="1688" w:author="ERCOT" w:date="2025-09-18T20:24:00Z"/>
          <w:rFonts w:eastAsia="SimSun"/>
        </w:rPr>
      </w:pPr>
      <w:ins w:id="1689" w:author="ERCOT" w:date="2025-09-18T20:24:00Z">
        <w:r w:rsidRPr="00A03B1B">
          <w:rPr>
            <w:rFonts w:eastAsia="SimSun"/>
          </w:rPr>
          <w:t>(a)</w:t>
        </w:r>
        <w:r w:rsidRPr="00A03B1B">
          <w:rPr>
            <w:rFonts w:eastAsia="SimSun"/>
          </w:rPr>
          <w:tab/>
          <w:t>At any time during the window (selected by ERCOT when market and reliability conditions allow and not previously disclosed to the QSE), ERCOT shall notify the QSE by using the messaging system and requesting that the QSE provide an amount of DRRS from each Resource equal to the amount for which the QSE is requesting qualification.  The QSE shall acknowledge the start of the test; and</w:t>
        </w:r>
      </w:ins>
    </w:p>
    <w:p w14:paraId="0B496F9B" w14:textId="77777777" w:rsidR="00A03B1B" w:rsidRPr="00A03B1B" w:rsidRDefault="00A03B1B" w:rsidP="00A03B1B">
      <w:pPr>
        <w:spacing w:after="240"/>
        <w:ind w:left="1440" w:hanging="720"/>
        <w:rPr>
          <w:ins w:id="1690" w:author="ERCOT" w:date="2025-09-18T20:24:00Z"/>
          <w:rFonts w:eastAsia="SimSun"/>
        </w:rPr>
      </w:pPr>
      <w:ins w:id="1691" w:author="ERCOT" w:date="2025-09-18T20:24:00Z">
        <w:r w:rsidRPr="00A03B1B">
          <w:rPr>
            <w:rFonts w:eastAsia="SimSun"/>
          </w:rPr>
          <w:t>(b)</w:t>
        </w:r>
        <w:r w:rsidRPr="00A03B1B">
          <w:rPr>
            <w:rFonts w:eastAsia="SimSun"/>
          </w:rPr>
          <w:tab/>
          <w:t xml:space="preserve">For the Resources being tested during the test window, ERCOT shall send a message to the QSE representing a Resource to deploy DRRS.  ERCOT shall measure the test Resource’s response as described under Section 8.1.1.4.5, Dispatchable Reliability Reserve Service Energy Deployment Criteria.  ERCOT shall evaluate the response of the Resource given the current operating conditions of the </w:t>
        </w:r>
      </w:ins>
      <w:ins w:id="1692" w:author="ERCOT" w:date="2025-10-24T21:15:00Z">
        <w:r w:rsidRPr="00A03B1B">
          <w:rPr>
            <w:rFonts w:eastAsia="SimSun"/>
          </w:rPr>
          <w:t>ERCOT S</w:t>
        </w:r>
      </w:ins>
      <w:ins w:id="1693" w:author="ERCOT" w:date="2025-09-18T20:24:00Z">
        <w:r w:rsidRPr="00A03B1B">
          <w:rPr>
            <w:rFonts w:eastAsia="SimSun"/>
          </w:rPr>
          <w:t>ystem and determine the Resource’s qualification to provide DRRS.</w:t>
        </w:r>
      </w:ins>
    </w:p>
    <w:p w14:paraId="1B4B3818" w14:textId="77777777" w:rsidR="00A03B1B" w:rsidRPr="00A03B1B" w:rsidRDefault="00A03B1B" w:rsidP="00A03B1B">
      <w:pPr>
        <w:spacing w:after="240"/>
        <w:ind w:left="720" w:hanging="720"/>
        <w:rPr>
          <w:ins w:id="1694" w:author="ERCOT" w:date="2025-09-18T20:24:00Z"/>
          <w:rFonts w:eastAsia="SimSun"/>
        </w:rPr>
      </w:pPr>
      <w:ins w:id="1695" w:author="ERCOT" w:date="2025-09-18T20:24:00Z">
        <w:r w:rsidRPr="00A03B1B">
          <w:rPr>
            <w:rFonts w:eastAsia="SimSun"/>
          </w:rPr>
          <w:lastRenderedPageBreak/>
          <w:t>(</w:t>
        </w:r>
      </w:ins>
      <w:ins w:id="1696" w:author="ERCOT" w:date="2025-11-19T20:46:00Z">
        <w:r w:rsidRPr="00A03B1B">
          <w:rPr>
            <w:rFonts w:eastAsia="SimSun"/>
          </w:rPr>
          <w:t>5</w:t>
        </w:r>
      </w:ins>
      <w:ins w:id="1697" w:author="ERCOT" w:date="2025-09-18T20:24:00Z">
        <w:r w:rsidRPr="00A03B1B">
          <w:rPr>
            <w:rFonts w:eastAsia="SimSun"/>
          </w:rPr>
          <w:t>)</w:t>
        </w:r>
        <w:r w:rsidRPr="00A03B1B">
          <w:rPr>
            <w:rFonts w:eastAsia="SimSun"/>
          </w:rPr>
          <w:tab/>
          <w:t xml:space="preserve">For Resources </w:t>
        </w:r>
      </w:ins>
      <w:ins w:id="1698" w:author="ERCOT" w:date="2025-11-20T17:26:00Z">
        <w:r w:rsidRPr="00A03B1B">
          <w:rPr>
            <w:rFonts w:eastAsia="SimSun"/>
          </w:rPr>
          <w:t xml:space="preserve">seeking to qualify to </w:t>
        </w:r>
      </w:ins>
      <w:ins w:id="1699" w:author="ERCOT" w:date="2025-09-18T20:24:00Z">
        <w:r w:rsidRPr="00A03B1B">
          <w:rPr>
            <w:rFonts w:eastAsia="SimSun"/>
          </w:rPr>
          <w:t>provid</w:t>
        </w:r>
      </w:ins>
      <w:ins w:id="1700" w:author="ERCOT" w:date="2025-11-20T17:26:00Z">
        <w:r w:rsidRPr="00A03B1B">
          <w:rPr>
            <w:rFonts w:eastAsia="SimSun"/>
          </w:rPr>
          <w:t>e</w:t>
        </w:r>
      </w:ins>
      <w:ins w:id="1701" w:author="ERCOT" w:date="2025-09-18T20:24:00Z">
        <w:del w:id="1702" w:author="ERCOT" w:date="2025-11-20T17:26:00Z">
          <w:r w:rsidRPr="00A03B1B" w:rsidDel="00F15FF2">
            <w:rPr>
              <w:rFonts w:eastAsia="SimSun"/>
            </w:rPr>
            <w:delText>ing</w:delText>
          </w:r>
        </w:del>
        <w:r w:rsidRPr="00A03B1B">
          <w:rPr>
            <w:rFonts w:eastAsia="SimSun"/>
          </w:rPr>
          <w:t xml:space="preserve"> DRRS, the Resource must be </w:t>
        </w:r>
      </w:ins>
      <w:ins w:id="1703" w:author="ERCOT" w:date="2025-11-20T17:26:00Z">
        <w:r w:rsidRPr="00A03B1B">
          <w:rPr>
            <w:rFonts w:eastAsia="SimSun"/>
          </w:rPr>
          <w:t>capable of</w:t>
        </w:r>
      </w:ins>
      <w:ins w:id="1704" w:author="ERCOT" w:date="2025-09-18T20:24:00Z">
        <w:r w:rsidRPr="00A03B1B">
          <w:rPr>
            <w:rFonts w:eastAsia="SimSun"/>
          </w:rPr>
          <w:t xml:space="preserve"> </w:t>
        </w:r>
        <w:r w:rsidRPr="00A03B1B">
          <w:rPr>
            <w:rFonts w:eastAsia="SimSun"/>
            <w:iCs/>
          </w:rPr>
          <w:t>operat</w:t>
        </w:r>
      </w:ins>
      <w:ins w:id="1705" w:author="ERCOT" w:date="2025-11-20T17:27:00Z">
        <w:r w:rsidRPr="00A03B1B">
          <w:rPr>
            <w:rFonts w:eastAsia="SimSun"/>
            <w:iCs/>
          </w:rPr>
          <w:t>ing</w:t>
        </w:r>
      </w:ins>
      <w:ins w:id="1706" w:author="ERCOT" w:date="2025-09-18T20:24:00Z">
        <w:r w:rsidRPr="00A03B1B">
          <w:rPr>
            <w:rFonts w:eastAsia="SimSun"/>
          </w:rPr>
          <w:t xml:space="preserve"> at its High Sustained Limit (HSL) for at least four consecutive hours.</w:t>
        </w:r>
      </w:ins>
      <w:ins w:id="1707" w:author="ERCOT" w:date="2025-11-20T17:27:00Z">
        <w:r w:rsidRPr="00A03B1B">
          <w:rPr>
            <w:rFonts w:eastAsia="SimSun"/>
          </w:rPr>
          <w:t xml:space="preserve">  The amount of DRRS for which the Resource is qualified is limited to the amount of capacity that can be ramped within two hours.  Additionally, the maximum quantity of DRRS that an individual Resource is qualified to provide is limited to the amount of DRRS that can be sustained by the Resource for at least fou</w:t>
        </w:r>
      </w:ins>
      <w:ins w:id="1708" w:author="ERCOT" w:date="2025-11-20T17:28:00Z">
        <w:r w:rsidRPr="00A03B1B">
          <w:rPr>
            <w:rFonts w:eastAsia="SimSun"/>
          </w:rPr>
          <w:t>r hours.</w:t>
        </w:r>
      </w:ins>
    </w:p>
    <w:p w14:paraId="2FB3BFB2" w14:textId="77777777" w:rsidR="00A03B1B" w:rsidRPr="00A03B1B" w:rsidDel="008D2150" w:rsidRDefault="00A03B1B" w:rsidP="00A03B1B">
      <w:pPr>
        <w:keepNext/>
        <w:tabs>
          <w:tab w:val="left" w:pos="1620"/>
        </w:tabs>
        <w:spacing w:before="240" w:after="240"/>
        <w:ind w:left="1620" w:hanging="1620"/>
        <w:outlineLvl w:val="4"/>
        <w:rPr>
          <w:ins w:id="1709" w:author="ERCOT" w:date="2025-09-18T20:25:00Z"/>
          <w:del w:id="1710" w:author="ERCOT" w:date="2025-09-12T17:02:00Z"/>
          <w:rFonts w:eastAsia="SimSun"/>
          <w:b/>
          <w:i/>
          <w:iCs/>
          <w:szCs w:val="26"/>
        </w:rPr>
      </w:pPr>
      <w:ins w:id="1711" w:author="ERCOT" w:date="2025-09-18T20:25:00Z">
        <w:r w:rsidRPr="00A03B1B">
          <w:rPr>
            <w:rFonts w:eastAsia="SimSun"/>
            <w:b/>
            <w:i/>
            <w:iCs/>
            <w:szCs w:val="26"/>
          </w:rPr>
          <w:t>8.1.1.3.5          Dispatchable Reliability Reserve Service Capacity Monitoring Criteria</w:t>
        </w:r>
      </w:ins>
    </w:p>
    <w:p w14:paraId="1DCDD460" w14:textId="0B83665D" w:rsidR="00A03B1B" w:rsidRPr="00A03B1B" w:rsidRDefault="00A03B1B" w:rsidP="00A03B1B">
      <w:pPr>
        <w:spacing w:after="240"/>
        <w:ind w:left="720" w:hanging="720"/>
        <w:rPr>
          <w:ins w:id="1712" w:author="ERCOT" w:date="2025-09-18T20:25:00Z"/>
          <w:rFonts w:eastAsia="SimSun"/>
          <w:b/>
          <w:bCs/>
          <w:i/>
          <w:iCs/>
        </w:rPr>
      </w:pPr>
      <w:ins w:id="1713" w:author="ERCOT" w:date="2025-09-18T20:25:00Z">
        <w:r w:rsidRPr="00A03B1B">
          <w:rPr>
            <w:rFonts w:eastAsia="SimSun"/>
            <w:iCs/>
          </w:rPr>
          <w:t xml:space="preserve">(1) </w:t>
        </w:r>
        <w:r w:rsidRPr="00A03B1B">
          <w:rPr>
            <w:rFonts w:eastAsia="SimSun"/>
            <w:iCs/>
          </w:rPr>
          <w:tab/>
          <w:t>ERCOT shall continuously monitor the capacity of each Resource to provide DRRS. ERCOT shall consider for each Resource the Resource Status, the actual generation</w:t>
        </w:r>
      </w:ins>
      <w:ins w:id="1714" w:author="TSSA 012926" w:date="2026-01-07T15:48:00Z" w16du:dateUtc="2026-01-07T21:48:00Z">
        <w:r w:rsidR="00003E69">
          <w:rPr>
            <w:rFonts w:eastAsia="SimSun"/>
            <w:iCs/>
          </w:rPr>
          <w:t xml:space="preserve"> or Load</w:t>
        </w:r>
      </w:ins>
      <w:ins w:id="1715" w:author="ERCOT" w:date="2025-09-18T20:25:00Z">
        <w:r w:rsidRPr="00A03B1B">
          <w:rPr>
            <w:rFonts w:eastAsia="SimSun"/>
            <w:iCs/>
          </w:rPr>
          <w:t>, the Ancillary Service award for DRRS, the HSL, the LSL, ramp rates, and the Resource’s qualification to provide DRRS. ERCOT shall also monitor DRRS available from and awarded to qualified Resources with an OFF status</w:t>
        </w:r>
        <w:r w:rsidRPr="00A03B1B">
          <w:rPr>
            <w:rFonts w:eastAsia="SimSun"/>
            <w:b/>
            <w:bCs/>
            <w:i/>
            <w:iCs/>
          </w:rPr>
          <w:t>.</w:t>
        </w:r>
      </w:ins>
    </w:p>
    <w:p w14:paraId="7C593000" w14:textId="77777777" w:rsidR="00A03B1B" w:rsidRPr="00A03B1B" w:rsidRDefault="00A03B1B" w:rsidP="00A03B1B">
      <w:pPr>
        <w:spacing w:after="240"/>
        <w:ind w:left="720" w:hanging="720"/>
        <w:rPr>
          <w:ins w:id="1716" w:author="ERCOT" w:date="2025-09-18T20:25:00Z"/>
          <w:rFonts w:eastAsia="SimSun"/>
          <w:iCs/>
        </w:rPr>
      </w:pPr>
      <w:ins w:id="1717" w:author="ERCOT" w:date="2025-09-18T20:25:00Z">
        <w:r w:rsidRPr="00A03B1B">
          <w:rPr>
            <w:rFonts w:eastAsia="SimSun"/>
            <w:iCs/>
          </w:rPr>
          <w:t xml:space="preserve">(2) </w:t>
        </w:r>
        <w:r w:rsidRPr="00A03B1B">
          <w:rPr>
            <w:rFonts w:eastAsia="SimSun"/>
            <w:iCs/>
          </w:rPr>
          <w:tab/>
          <w:t>For the DRRS capability provided for a Resource to ERCOT by the Resource’s QSE, the amount of DRRS reflected in that capability must be limited to the amount of DRRS that can be sustained by the Resource for at least four consecutive hours.</w:t>
        </w:r>
      </w:ins>
    </w:p>
    <w:p w14:paraId="04937AFF" w14:textId="77777777" w:rsidR="00A03B1B" w:rsidRPr="00A03B1B" w:rsidRDefault="00A03B1B" w:rsidP="00A03B1B">
      <w:pPr>
        <w:keepNext/>
        <w:tabs>
          <w:tab w:val="left" w:pos="1620"/>
        </w:tabs>
        <w:spacing w:before="240" w:after="240"/>
        <w:ind w:left="1620" w:hanging="1620"/>
        <w:outlineLvl w:val="4"/>
        <w:rPr>
          <w:ins w:id="1718" w:author="ERCOT" w:date="2024-01-11T14:39:00Z"/>
          <w:rFonts w:eastAsia="SimSun"/>
          <w:b/>
          <w:i/>
          <w:iCs/>
          <w:szCs w:val="26"/>
        </w:rPr>
      </w:pPr>
      <w:ins w:id="1719" w:author="ERCOT" w:date="2024-01-11T14:39:00Z">
        <w:r w:rsidRPr="00A03B1B">
          <w:rPr>
            <w:rFonts w:eastAsia="SimSun"/>
            <w:b/>
            <w:i/>
            <w:iCs/>
            <w:szCs w:val="26"/>
          </w:rPr>
          <w:t>8.1.1.4.</w:t>
        </w:r>
      </w:ins>
      <w:ins w:id="1720" w:author="ERCOT" w:date="2024-01-11T14:40:00Z">
        <w:r w:rsidRPr="00A03B1B">
          <w:rPr>
            <w:rFonts w:eastAsia="SimSun"/>
            <w:b/>
            <w:i/>
            <w:iCs/>
            <w:szCs w:val="26"/>
          </w:rPr>
          <w:t>5</w:t>
        </w:r>
      </w:ins>
      <w:ins w:id="1721" w:author="ERCOT" w:date="2024-01-11T14:39:00Z">
        <w:r w:rsidRPr="00A03B1B">
          <w:rPr>
            <w:rFonts w:eastAsia="SimSun"/>
            <w:b/>
            <w:i/>
            <w:iCs/>
            <w:szCs w:val="26"/>
          </w:rPr>
          <w:tab/>
        </w:r>
      </w:ins>
      <w:ins w:id="1722" w:author="ERCOT" w:date="2024-01-11T14:40:00Z">
        <w:r w:rsidRPr="00A03B1B">
          <w:rPr>
            <w:rFonts w:eastAsia="SimSun"/>
            <w:b/>
            <w:i/>
            <w:iCs/>
            <w:szCs w:val="26"/>
          </w:rPr>
          <w:t>Dispatchable Reliability</w:t>
        </w:r>
      </w:ins>
      <w:ins w:id="1723" w:author="ERCOT" w:date="2024-01-11T14:39:00Z">
        <w:r w:rsidRPr="00A03B1B">
          <w:rPr>
            <w:rFonts w:eastAsia="SimSun"/>
            <w:b/>
            <w:i/>
            <w:iCs/>
            <w:szCs w:val="26"/>
          </w:rPr>
          <w:t xml:space="preserve"> Reserve Service Energy Deployment Criteria</w:t>
        </w:r>
        <w:bookmarkEnd w:id="1669"/>
        <w:bookmarkEnd w:id="1670"/>
        <w:bookmarkEnd w:id="1671"/>
        <w:bookmarkEnd w:id="1672"/>
        <w:bookmarkEnd w:id="1673"/>
      </w:ins>
    </w:p>
    <w:p w14:paraId="28E23A04" w14:textId="77777777" w:rsidR="00A03B1B" w:rsidRPr="00A03B1B" w:rsidRDefault="00A03B1B" w:rsidP="00A03B1B">
      <w:pPr>
        <w:spacing w:after="240"/>
        <w:ind w:left="720" w:hanging="720"/>
        <w:rPr>
          <w:ins w:id="1724" w:author="ERCOT" w:date="2024-01-11T14:39:00Z"/>
          <w:rFonts w:eastAsia="SimSun"/>
          <w:iCs/>
        </w:rPr>
      </w:pPr>
      <w:ins w:id="1725" w:author="ERCOT" w:date="2024-01-11T14:39:00Z">
        <w:r w:rsidRPr="00A03B1B">
          <w:rPr>
            <w:rFonts w:eastAsia="SimSun"/>
            <w:iCs/>
          </w:rPr>
          <w:t>(1)</w:t>
        </w:r>
        <w:r w:rsidRPr="00A03B1B">
          <w:rPr>
            <w:rFonts w:eastAsia="SimSun"/>
            <w:iCs/>
          </w:rPr>
          <w:tab/>
          <w:t xml:space="preserve">ERCOT shall, as part of its Ancillary Service deployment procedure under Section </w:t>
        </w:r>
      </w:ins>
      <w:ins w:id="1726" w:author="ERCOT" w:date="2024-01-11T14:42:00Z">
        <w:r w:rsidRPr="00A03B1B">
          <w:rPr>
            <w:rFonts w:eastAsia="SimSun"/>
            <w:iCs/>
          </w:rPr>
          <w:t>6.5.7.6.2.5</w:t>
        </w:r>
      </w:ins>
      <w:ins w:id="1727" w:author="ERCOT" w:date="2024-03-19T12:58:00Z">
        <w:r w:rsidRPr="00A03B1B">
          <w:rPr>
            <w:rFonts w:eastAsia="SimSun"/>
            <w:iCs/>
          </w:rPr>
          <w:t>,</w:t>
        </w:r>
      </w:ins>
      <w:ins w:id="1728" w:author="ERCOT" w:date="2024-01-11T14:42:00Z">
        <w:r w:rsidRPr="00A03B1B">
          <w:rPr>
            <w:rFonts w:eastAsia="SimSun"/>
            <w:iCs/>
          </w:rPr>
          <w:t xml:space="preserve"> Deployment of Dispatchable Reliability Reserve Service (DRRS)</w:t>
        </w:r>
      </w:ins>
      <w:ins w:id="1729" w:author="ERCOT" w:date="2024-01-11T14:39:00Z">
        <w:r w:rsidRPr="00A03B1B">
          <w:rPr>
            <w:rFonts w:eastAsia="SimSun"/>
            <w:iCs/>
          </w:rPr>
          <w:t xml:space="preserve">, include all performance metrics for a Resource receiving a </w:t>
        </w:r>
      </w:ins>
      <w:ins w:id="1730" w:author="ERCOT" w:date="2024-01-30T17:21:00Z">
        <w:r w:rsidRPr="00A03B1B">
          <w:rPr>
            <w:rFonts w:eastAsia="SimSun"/>
            <w:iCs/>
          </w:rPr>
          <w:t>DRRS</w:t>
        </w:r>
      </w:ins>
      <w:ins w:id="1731" w:author="ERCOT" w:date="2024-01-11T14:39:00Z">
        <w:r w:rsidRPr="00A03B1B">
          <w:rPr>
            <w:rFonts w:eastAsia="SimSun"/>
            <w:iCs/>
          </w:rPr>
          <w:t xml:space="preserve"> </w:t>
        </w:r>
      </w:ins>
      <w:ins w:id="1732" w:author="ERCOT" w:date="2024-03-18T11:13:00Z">
        <w:r w:rsidRPr="00A03B1B">
          <w:rPr>
            <w:rFonts w:eastAsia="SimSun"/>
            <w:iCs/>
          </w:rPr>
          <w:t xml:space="preserve">deployment and </w:t>
        </w:r>
      </w:ins>
      <w:ins w:id="1733" w:author="ERCOT" w:date="2024-01-11T14:39:00Z">
        <w:r w:rsidRPr="00A03B1B">
          <w:rPr>
            <w:rFonts w:eastAsia="SimSun"/>
            <w:iCs/>
          </w:rPr>
          <w:t xml:space="preserve">recall instruction from ERCOT. </w:t>
        </w:r>
      </w:ins>
    </w:p>
    <w:p w14:paraId="09D879D5" w14:textId="77777777" w:rsidR="00A03B1B" w:rsidRPr="00A03B1B" w:rsidRDefault="00A03B1B" w:rsidP="00A03B1B">
      <w:pPr>
        <w:spacing w:after="240"/>
        <w:ind w:left="720" w:hanging="720"/>
        <w:rPr>
          <w:ins w:id="1734" w:author="ERCOT" w:date="2024-05-10T15:52:00Z"/>
          <w:rFonts w:eastAsia="SimSun"/>
          <w:iCs/>
        </w:rPr>
      </w:pPr>
      <w:ins w:id="1735" w:author="ERCOT" w:date="2024-05-10T15:52:00Z">
        <w:r w:rsidRPr="00A03B1B">
          <w:rPr>
            <w:rFonts w:eastAsia="SimSun"/>
            <w:iCs/>
          </w:rPr>
          <w:t>(2)</w:t>
        </w:r>
        <w:r w:rsidRPr="00A03B1B">
          <w:rPr>
            <w:rFonts w:eastAsia="SimSun"/>
            <w:iCs/>
          </w:rPr>
          <w:tab/>
          <w:t xml:space="preserve">A DRRS </w:t>
        </w:r>
        <w:r w:rsidRPr="00A03B1B">
          <w:rPr>
            <w:rFonts w:eastAsia="SimSun"/>
            <w:iCs/>
            <w:color w:val="000000"/>
          </w:rPr>
          <w:t xml:space="preserve">Dispatch Instruction from ERCOT must respect the minimum runtime of the Resource. </w:t>
        </w:r>
      </w:ins>
    </w:p>
    <w:p w14:paraId="50C693B4" w14:textId="77777777" w:rsidR="00A03B1B" w:rsidRPr="00A03B1B" w:rsidRDefault="00A03B1B" w:rsidP="00A03B1B">
      <w:pPr>
        <w:spacing w:after="240"/>
        <w:ind w:left="720" w:hanging="720"/>
        <w:rPr>
          <w:ins w:id="1736" w:author="ERCOT" w:date="2024-05-10T15:52:00Z"/>
          <w:rFonts w:eastAsia="SimSun"/>
        </w:rPr>
      </w:pPr>
      <w:ins w:id="1737" w:author="ERCOT" w:date="2024-05-10T15:52:00Z">
        <w:r w:rsidRPr="00A03B1B">
          <w:rPr>
            <w:rFonts w:eastAsia="SimSun"/>
          </w:rPr>
          <w:t>(3)</w:t>
        </w:r>
        <w:r w:rsidRPr="00A03B1B">
          <w:rPr>
            <w:rFonts w:eastAsia="SimSun"/>
          </w:rPr>
          <w:tab/>
          <w:t xml:space="preserve">Control performance during periods in which ERCOT has manually deployed DRRS shall be based on the requirements below and failure to meet any one of these requirements </w:t>
        </w:r>
        <w:proofErr w:type="gramStart"/>
        <w:r w:rsidRPr="00A03B1B">
          <w:rPr>
            <w:rFonts w:eastAsia="SimSun"/>
          </w:rPr>
          <w:t>for</w:t>
        </w:r>
        <w:proofErr w:type="gramEnd"/>
        <w:r w:rsidRPr="00A03B1B">
          <w:rPr>
            <w:rFonts w:eastAsia="SimSun"/>
          </w:rPr>
          <w:t xml:space="preserve"> the greater of one or 5% of DRRS deployments during a month shall be reported to the Reliability Monitor as non-compliance:</w:t>
        </w:r>
      </w:ins>
    </w:p>
    <w:p w14:paraId="6D1D4A7D" w14:textId="77777777" w:rsidR="00A03B1B" w:rsidRPr="00A03B1B" w:rsidRDefault="00A03B1B" w:rsidP="00A03B1B">
      <w:pPr>
        <w:spacing w:after="240"/>
        <w:ind w:left="1440" w:hanging="720"/>
        <w:rPr>
          <w:ins w:id="1738" w:author="ERCOT" w:date="2024-05-10T15:52:00Z"/>
          <w:rFonts w:eastAsia="SimSun"/>
        </w:rPr>
      </w:pPr>
      <w:ins w:id="1739" w:author="ERCOT" w:date="2024-05-10T15:52:00Z">
        <w:r w:rsidRPr="00A03B1B">
          <w:rPr>
            <w:rFonts w:eastAsia="SimSun"/>
          </w:rPr>
          <w:t>(a)</w:t>
        </w:r>
        <w:r w:rsidRPr="00A03B1B">
          <w:rPr>
            <w:rFonts w:eastAsia="SimSun"/>
          </w:rPr>
          <w:tab/>
        </w:r>
      </w:ins>
      <w:ins w:id="1740" w:author="ERCOT" w:date="2025-07-29T13:13:00Z">
        <w:r w:rsidRPr="00A03B1B">
          <w:rPr>
            <w:rFonts w:eastAsia="SimSun"/>
          </w:rPr>
          <w:t xml:space="preserve">Off-Line </w:t>
        </w:r>
      </w:ins>
      <w:ins w:id="1741" w:author="ERCOT" w:date="2024-05-10T15:52:00Z">
        <w:r w:rsidRPr="00A03B1B">
          <w:rPr>
            <w:rFonts w:eastAsia="SimSun"/>
          </w:rPr>
          <w:t xml:space="preserve">Generation Resources providing DRRS must be On-Line with an Energy Offer Curve following a DRRS deployment instruction and the telemetered net generation must be greater than or equal to the Resource’s telemetered LSL multiplied by P1, where P1 is defined in the “ERCOT and QSE Operations Business Practices During the Operating Hour.”  This process must occur within a time frame that would allow the Resource to achieve its Ancillary Service </w:t>
        </w:r>
      </w:ins>
      <w:ins w:id="1742" w:author="ERCOT" w:date="2025-08-12T13:24:00Z">
        <w:r w:rsidRPr="00A03B1B">
          <w:rPr>
            <w:rFonts w:eastAsia="SimSun"/>
          </w:rPr>
          <w:t xml:space="preserve">award </w:t>
        </w:r>
      </w:ins>
      <w:ins w:id="1743" w:author="ERCOT" w:date="2024-05-10T15:52:00Z">
        <w:r w:rsidRPr="00A03B1B">
          <w:rPr>
            <w:rFonts w:eastAsia="SimSun"/>
          </w:rPr>
          <w:t>for DRRS within two hours of receiving a DRRS</w:t>
        </w:r>
      </w:ins>
      <w:ins w:id="1744" w:author="ERCOT" w:date="2024-05-29T07:41:00Z">
        <w:r w:rsidRPr="00A03B1B">
          <w:rPr>
            <w:rFonts w:eastAsia="SimSun"/>
          </w:rPr>
          <w:t xml:space="preserve"> d</w:t>
        </w:r>
      </w:ins>
      <w:ins w:id="1745" w:author="ERCOT" w:date="2024-05-10T15:52:00Z">
        <w:r w:rsidRPr="00A03B1B">
          <w:rPr>
            <w:rFonts w:eastAsia="SimSun"/>
          </w:rPr>
          <w:t>eployment.  Once the Resource is On-Line, the Resource Status that must be telemetered indicating that the Resource has come On-Line with an Energy Offer Curve is ON, as described in paragraph (5)(b)(i) of Section 3.9.1.</w:t>
        </w:r>
      </w:ins>
    </w:p>
    <w:p w14:paraId="17BF7F0B" w14:textId="77777777" w:rsidR="00A03B1B" w:rsidRPr="00A03B1B" w:rsidRDefault="00A03B1B" w:rsidP="00A03B1B">
      <w:pPr>
        <w:spacing w:after="240"/>
        <w:ind w:left="1440" w:hanging="720"/>
        <w:rPr>
          <w:ins w:id="1746" w:author="ERCOT" w:date="2024-05-10T15:52:00Z"/>
          <w:rFonts w:eastAsia="SimSun"/>
        </w:rPr>
      </w:pPr>
      <w:ins w:id="1747" w:author="ERCOT" w:date="2024-05-10T15:52:00Z">
        <w:r w:rsidRPr="00A03B1B">
          <w:rPr>
            <w:rFonts w:eastAsia="SimSun"/>
          </w:rPr>
          <w:lastRenderedPageBreak/>
          <w:t>(b)</w:t>
        </w:r>
        <w:r w:rsidRPr="00A03B1B">
          <w:rPr>
            <w:rFonts w:eastAsia="SimSun"/>
          </w:rPr>
          <w:tab/>
          <w:t>If a</w:t>
        </w:r>
        <w:r w:rsidRPr="00A03B1B" w:rsidDel="00F43235">
          <w:rPr>
            <w:rFonts w:eastAsia="SimSun"/>
          </w:rPr>
          <w:t xml:space="preserve"> </w:t>
        </w:r>
        <w:r w:rsidRPr="00A03B1B">
          <w:rPr>
            <w:rFonts w:eastAsia="SimSun"/>
          </w:rPr>
          <w:t>Generation Resource experiences a Startup Loading Failure (excluding those caused by operator error), the Resource may be considered for exclusion from performance non-compliance if the QSE provides to ERCOT the following documentation regarding the incident:</w:t>
        </w:r>
      </w:ins>
    </w:p>
    <w:p w14:paraId="2879968C" w14:textId="77777777" w:rsidR="00A03B1B" w:rsidRPr="00A03B1B" w:rsidRDefault="00A03B1B" w:rsidP="00A03B1B">
      <w:pPr>
        <w:spacing w:after="240"/>
        <w:ind w:left="2160" w:hanging="720"/>
        <w:rPr>
          <w:ins w:id="1748" w:author="ERCOT" w:date="2024-05-10T15:52:00Z"/>
          <w:rFonts w:eastAsia="SimSun"/>
          <w:iCs/>
        </w:rPr>
      </w:pPr>
      <w:ins w:id="1749" w:author="ERCOT" w:date="2024-05-10T15:52:00Z">
        <w:r w:rsidRPr="00A03B1B">
          <w:rPr>
            <w:rFonts w:eastAsia="SimSun"/>
            <w:iCs/>
          </w:rPr>
          <w:t>(i)</w:t>
        </w:r>
        <w:r w:rsidRPr="00A03B1B">
          <w:rPr>
            <w:rFonts w:eastAsia="SimSun"/>
            <w:iCs/>
          </w:rPr>
          <w:tab/>
          <w:t xml:space="preserve">Its generation </w:t>
        </w:r>
        <w:proofErr w:type="gramStart"/>
        <w:r w:rsidRPr="00A03B1B">
          <w:rPr>
            <w:rFonts w:eastAsia="SimSun"/>
            <w:iCs/>
          </w:rPr>
          <w:t>log</w:t>
        </w:r>
        <w:proofErr w:type="gramEnd"/>
        <w:r w:rsidRPr="00A03B1B">
          <w:rPr>
            <w:rFonts w:eastAsia="SimSun"/>
            <w:iCs/>
          </w:rPr>
          <w:t xml:space="preserve"> documenting the Startup Loading Failure; and </w:t>
        </w:r>
      </w:ins>
    </w:p>
    <w:p w14:paraId="5B91529F" w14:textId="77777777" w:rsidR="00A03B1B" w:rsidRPr="00A03B1B" w:rsidRDefault="00A03B1B" w:rsidP="00A03B1B">
      <w:pPr>
        <w:spacing w:after="240"/>
        <w:ind w:left="2160" w:hanging="720"/>
        <w:rPr>
          <w:ins w:id="1750" w:author="ERCOT" w:date="2024-05-10T15:52:00Z"/>
          <w:rFonts w:eastAsia="SimSun"/>
        </w:rPr>
      </w:pPr>
      <w:ins w:id="1751" w:author="ERCOT" w:date="2024-05-10T15:52:00Z">
        <w:r w:rsidRPr="00A03B1B">
          <w:rPr>
            <w:rFonts w:eastAsia="SimSun"/>
          </w:rPr>
          <w:t>(ii)</w:t>
        </w:r>
        <w:r w:rsidRPr="00A03B1B">
          <w:rPr>
            <w:rFonts w:eastAsia="SimSun"/>
          </w:rPr>
          <w:tab/>
          <w:t xml:space="preserve">Equipment failure documentation such as, but not limited to, </w:t>
        </w:r>
      </w:ins>
      <w:ins w:id="1752" w:author="ERCOT" w:date="2025-10-28T18:38:00Z">
        <w:r w:rsidRPr="00A03B1B">
          <w:rPr>
            <w:rFonts w:eastAsia="SimSun"/>
          </w:rPr>
          <w:t>Generation Availability Data System (</w:t>
        </w:r>
      </w:ins>
      <w:ins w:id="1753" w:author="ERCOT" w:date="2024-05-10T15:52:00Z">
        <w:r w:rsidRPr="00A03B1B">
          <w:rPr>
            <w:rFonts w:eastAsia="SimSun"/>
          </w:rPr>
          <w:t>GADS</w:t>
        </w:r>
      </w:ins>
      <w:ins w:id="1754" w:author="ERCOT" w:date="2025-10-28T18:38:00Z">
        <w:r w:rsidRPr="00A03B1B">
          <w:rPr>
            <w:rFonts w:eastAsia="SimSun"/>
          </w:rPr>
          <w:t>)</w:t>
        </w:r>
      </w:ins>
      <w:ins w:id="1755" w:author="ERCOT" w:date="2024-05-10T15:52:00Z">
        <w:r w:rsidRPr="00A03B1B">
          <w:rPr>
            <w:rFonts w:eastAsia="SimSun"/>
          </w:rPr>
          <w:t xml:space="preserve"> reports, plant operator logs, work orders, or other applicable information.  </w:t>
        </w:r>
      </w:ins>
    </w:p>
    <w:p w14:paraId="711B8ED3" w14:textId="77777777" w:rsidR="00A03B1B" w:rsidRPr="00A03B1B" w:rsidRDefault="00A03B1B" w:rsidP="00A03B1B">
      <w:pPr>
        <w:spacing w:after="240"/>
        <w:ind w:left="720" w:hanging="720"/>
        <w:rPr>
          <w:ins w:id="1756" w:author="ERCOT" w:date="2025-09-18T20:26:00Z"/>
          <w:rFonts w:eastAsia="SimSun"/>
        </w:rPr>
      </w:pPr>
      <w:bookmarkStart w:id="1757" w:name="_Toc309731025"/>
      <w:bookmarkStart w:id="1758" w:name="_Toc405814007"/>
      <w:bookmarkStart w:id="1759" w:name="_Toc422207897"/>
      <w:bookmarkStart w:id="1760" w:name="_Toc438044811"/>
      <w:bookmarkStart w:id="1761" w:name="_Toc447622594"/>
      <w:bookmarkStart w:id="1762" w:name="_Toc80175244"/>
      <w:ins w:id="1763" w:author="ERCOT" w:date="2025-09-18T20:26:00Z">
        <w:r w:rsidRPr="00A03B1B">
          <w:rPr>
            <w:rFonts w:eastAsia="SimSun"/>
          </w:rPr>
          <w:t>(4)</w:t>
        </w:r>
        <w:r w:rsidRPr="00A03B1B">
          <w:rPr>
            <w:rFonts w:eastAsia="SimSun"/>
          </w:rPr>
          <w:tab/>
          <w:t xml:space="preserve">Off-Line Resources that have been made available through </w:t>
        </w:r>
        <w:proofErr w:type="gramStart"/>
        <w:r w:rsidRPr="00A03B1B">
          <w:rPr>
            <w:rFonts w:eastAsia="SimSun"/>
          </w:rPr>
          <w:t>a deployment</w:t>
        </w:r>
        <w:proofErr w:type="gramEnd"/>
        <w:r w:rsidRPr="00A03B1B">
          <w:rPr>
            <w:rFonts w:eastAsia="SimSun"/>
          </w:rPr>
          <w:t xml:space="preserve"> of DRRS will be economically dispatched by SCED.</w:t>
        </w:r>
      </w:ins>
    </w:p>
    <w:p w14:paraId="49433887" w14:textId="77777777" w:rsidR="00A03B1B" w:rsidRPr="00A03B1B" w:rsidRDefault="00A03B1B" w:rsidP="00A03B1B">
      <w:pPr>
        <w:spacing w:after="240"/>
        <w:ind w:left="720" w:hanging="720"/>
        <w:rPr>
          <w:ins w:id="1764" w:author="ERCOT" w:date="2025-09-18T20:26:00Z"/>
          <w:rFonts w:eastAsia="SimSun"/>
          <w:iCs/>
        </w:rPr>
      </w:pPr>
      <w:ins w:id="1765" w:author="ERCOT" w:date="2025-09-18T20:26:00Z">
        <w:r w:rsidRPr="00A03B1B">
          <w:rPr>
            <w:rFonts w:eastAsia="SimSun"/>
            <w:iCs/>
          </w:rPr>
          <w:t xml:space="preserve">(5) </w:t>
        </w:r>
        <w:r w:rsidRPr="00A03B1B">
          <w:rPr>
            <w:rFonts w:eastAsia="SimSun"/>
            <w:iCs/>
          </w:rPr>
          <w:tab/>
          <w:t>Once DRRS capacity has been manually deployed by ERCOT, the Resource’s DRRS capacity shall remain available for dispatch by SCED until ERCOT issues a recall instruction or the Resource has exhausted its ability to maintain the deployed capacity after meeting the requirements of paragraph (2) of Section 8.1.1.3.5, Dispatchable Reliability Reserve Service Capacity Monitoring Criteria, whichever occurs first.</w:t>
        </w:r>
      </w:ins>
    </w:p>
    <w:p w14:paraId="32DC60E5" w14:textId="77777777" w:rsidR="00A03B1B" w:rsidRPr="00A03B1B" w:rsidRDefault="00A03B1B" w:rsidP="00A03B1B">
      <w:pPr>
        <w:keepNext/>
        <w:tabs>
          <w:tab w:val="left" w:pos="1080"/>
        </w:tabs>
        <w:spacing w:before="240" w:after="240"/>
        <w:ind w:left="1080" w:hanging="1080"/>
        <w:outlineLvl w:val="2"/>
        <w:rPr>
          <w:rFonts w:eastAsia="SimSun"/>
          <w:b/>
          <w:i/>
          <w:szCs w:val="20"/>
        </w:rPr>
      </w:pPr>
      <w:r w:rsidRPr="00A03B1B">
        <w:rPr>
          <w:rFonts w:eastAsia="SimSun"/>
          <w:b/>
          <w:i/>
          <w:szCs w:val="20"/>
        </w:rPr>
        <w:t>9.2.3</w:t>
      </w:r>
      <w:r w:rsidRPr="00A03B1B">
        <w:rPr>
          <w:rFonts w:eastAsia="SimSun"/>
          <w:b/>
          <w:i/>
          <w:szCs w:val="20"/>
        </w:rPr>
        <w:tab/>
        <w:t>DAM Settlement Charge Types</w:t>
      </w:r>
      <w:bookmarkEnd w:id="1757"/>
      <w:bookmarkEnd w:id="1758"/>
      <w:bookmarkEnd w:id="1759"/>
      <w:bookmarkEnd w:id="1760"/>
      <w:bookmarkEnd w:id="1761"/>
      <w:bookmarkEnd w:id="1762"/>
    </w:p>
    <w:p w14:paraId="4B7E0077" w14:textId="77777777" w:rsidR="00A03B1B" w:rsidRPr="00A03B1B" w:rsidRDefault="00A03B1B" w:rsidP="00A03B1B">
      <w:pPr>
        <w:keepNext/>
        <w:spacing w:before="240" w:after="240"/>
        <w:ind w:left="720" w:hanging="720"/>
        <w:outlineLvl w:val="2"/>
        <w:rPr>
          <w:rFonts w:eastAsia="SimSun"/>
          <w:szCs w:val="20"/>
        </w:rPr>
      </w:pPr>
      <w:r w:rsidRPr="00A03B1B">
        <w:rPr>
          <w:rFonts w:eastAsia="SimSun"/>
          <w:iCs/>
          <w:szCs w:val="20"/>
        </w:rPr>
        <w:t>(1)</w:t>
      </w:r>
      <w:r w:rsidRPr="00A03B1B">
        <w:rPr>
          <w:rFonts w:eastAsia="SimSun"/>
          <w:iCs/>
          <w:szCs w:val="20"/>
        </w:rPr>
        <w:tab/>
      </w:r>
      <w:r w:rsidRPr="00A03B1B">
        <w:rPr>
          <w:rFonts w:eastAsia="SimSun"/>
          <w:szCs w:val="20"/>
        </w:rPr>
        <w:t>ERCOT shall provide, on each Settlement Statement, the dollar amount for each DAM Settlement charge and payment.  The DAM settlement “Charge Types” are:</w:t>
      </w:r>
    </w:p>
    <w:p w14:paraId="3BE4B5D0" w14:textId="77777777" w:rsidR="00A03B1B" w:rsidRPr="00A03B1B" w:rsidRDefault="00A03B1B" w:rsidP="00A03B1B">
      <w:pPr>
        <w:spacing w:after="240"/>
        <w:ind w:left="1440" w:hanging="720"/>
        <w:rPr>
          <w:rFonts w:eastAsia="SimSun"/>
          <w:szCs w:val="20"/>
        </w:rPr>
      </w:pPr>
      <w:r w:rsidRPr="00A03B1B">
        <w:rPr>
          <w:rFonts w:eastAsia="SimSun"/>
          <w:szCs w:val="20"/>
        </w:rPr>
        <w:t>(a)</w:t>
      </w:r>
      <w:r w:rsidRPr="00A03B1B">
        <w:rPr>
          <w:rFonts w:eastAsia="SimSun"/>
          <w:szCs w:val="20"/>
        </w:rPr>
        <w:tab/>
        <w:t>Section 4.6.2.1, Day-Ahead Energy Payment;</w:t>
      </w:r>
    </w:p>
    <w:p w14:paraId="501FCB92" w14:textId="77777777" w:rsidR="00A03B1B" w:rsidRPr="00A03B1B" w:rsidRDefault="00A03B1B" w:rsidP="00A03B1B">
      <w:pPr>
        <w:spacing w:after="240"/>
        <w:ind w:left="1440" w:hanging="720"/>
        <w:rPr>
          <w:rFonts w:eastAsia="SimSun"/>
          <w:szCs w:val="20"/>
        </w:rPr>
      </w:pPr>
      <w:r w:rsidRPr="00A03B1B">
        <w:rPr>
          <w:rFonts w:eastAsia="SimSun"/>
          <w:szCs w:val="20"/>
        </w:rPr>
        <w:t>(b)</w:t>
      </w:r>
      <w:r w:rsidRPr="00A03B1B">
        <w:rPr>
          <w:rFonts w:eastAsia="SimSun"/>
          <w:szCs w:val="20"/>
        </w:rPr>
        <w:tab/>
        <w:t>Section 4.6.2.2, Day-Ahead Energy Charge;</w:t>
      </w:r>
    </w:p>
    <w:p w14:paraId="6ED1862A" w14:textId="77777777" w:rsidR="00A03B1B" w:rsidRPr="00A03B1B" w:rsidRDefault="00A03B1B" w:rsidP="00A03B1B">
      <w:pPr>
        <w:spacing w:after="240"/>
        <w:ind w:left="1440" w:hanging="720"/>
        <w:rPr>
          <w:rFonts w:eastAsia="SimSun"/>
          <w:szCs w:val="20"/>
        </w:rPr>
      </w:pPr>
      <w:r w:rsidRPr="00A03B1B">
        <w:rPr>
          <w:rFonts w:eastAsia="SimSun"/>
          <w:szCs w:val="20"/>
        </w:rPr>
        <w:t>(c)</w:t>
      </w:r>
      <w:r w:rsidRPr="00A03B1B">
        <w:rPr>
          <w:rFonts w:eastAsia="SimSun"/>
          <w:szCs w:val="20"/>
        </w:rPr>
        <w:tab/>
        <w:t>Section 4.6.2.3.1, Day-Ahead Make-Whole Payment;</w:t>
      </w:r>
    </w:p>
    <w:p w14:paraId="7714E933" w14:textId="77777777" w:rsidR="00A03B1B" w:rsidRPr="00A03B1B" w:rsidRDefault="00A03B1B" w:rsidP="00A03B1B">
      <w:pPr>
        <w:spacing w:after="240"/>
        <w:ind w:left="1440" w:hanging="720"/>
        <w:rPr>
          <w:rFonts w:eastAsia="SimSun"/>
          <w:szCs w:val="20"/>
        </w:rPr>
      </w:pPr>
      <w:r w:rsidRPr="00A03B1B">
        <w:rPr>
          <w:rFonts w:eastAsia="SimSun"/>
          <w:szCs w:val="20"/>
        </w:rPr>
        <w:t>(d)</w:t>
      </w:r>
      <w:r w:rsidRPr="00A03B1B">
        <w:rPr>
          <w:rFonts w:eastAsia="SimSun"/>
          <w:szCs w:val="20"/>
        </w:rPr>
        <w:tab/>
        <w:t>Section 4.6.2.3.2, Day-Ahead Make-Whole Charge;</w:t>
      </w:r>
    </w:p>
    <w:p w14:paraId="784331C0" w14:textId="77777777" w:rsidR="00A03B1B" w:rsidRPr="00A03B1B" w:rsidRDefault="00A03B1B" w:rsidP="00A03B1B">
      <w:pPr>
        <w:spacing w:after="240"/>
        <w:ind w:left="1440" w:hanging="720"/>
        <w:rPr>
          <w:rFonts w:eastAsia="SimSun"/>
          <w:szCs w:val="20"/>
        </w:rPr>
      </w:pPr>
      <w:r w:rsidRPr="00A03B1B">
        <w:rPr>
          <w:rFonts w:eastAsia="SimSun"/>
          <w:szCs w:val="20"/>
        </w:rPr>
        <w:t>(e)</w:t>
      </w:r>
      <w:r w:rsidRPr="00A03B1B">
        <w:rPr>
          <w:rFonts w:eastAsia="SimSun"/>
          <w:szCs w:val="20"/>
        </w:rPr>
        <w:tab/>
        <w:t>Section 4.6.3, Settlement for PTP Obligations Bought in DAM;</w:t>
      </w:r>
    </w:p>
    <w:p w14:paraId="44D88611" w14:textId="77777777" w:rsidR="00A03B1B" w:rsidRPr="00A03B1B" w:rsidRDefault="00A03B1B" w:rsidP="00A03B1B">
      <w:pPr>
        <w:spacing w:after="240"/>
        <w:ind w:left="1440" w:hanging="720"/>
        <w:rPr>
          <w:rFonts w:eastAsia="SimSun"/>
          <w:szCs w:val="20"/>
        </w:rPr>
      </w:pPr>
      <w:r w:rsidRPr="00A03B1B">
        <w:rPr>
          <w:rFonts w:eastAsia="SimSun"/>
          <w:szCs w:val="20"/>
        </w:rPr>
        <w:t>(f)</w:t>
      </w:r>
      <w:r w:rsidRPr="00A03B1B">
        <w:rPr>
          <w:rFonts w:eastAsia="SimSun"/>
          <w:szCs w:val="20"/>
        </w:rPr>
        <w:tab/>
        <w:t>Section 4.6.4.1.1, Regulation Up Service Payment;</w:t>
      </w:r>
    </w:p>
    <w:p w14:paraId="419C02A2" w14:textId="77777777" w:rsidR="00A03B1B" w:rsidRPr="00A03B1B" w:rsidRDefault="00A03B1B" w:rsidP="00A03B1B">
      <w:pPr>
        <w:spacing w:after="240"/>
        <w:ind w:left="1440" w:hanging="720"/>
        <w:rPr>
          <w:rFonts w:eastAsia="SimSun"/>
          <w:szCs w:val="20"/>
        </w:rPr>
      </w:pPr>
      <w:r w:rsidRPr="00A03B1B">
        <w:rPr>
          <w:rFonts w:eastAsia="SimSun"/>
          <w:szCs w:val="20"/>
        </w:rPr>
        <w:t>(g)</w:t>
      </w:r>
      <w:r w:rsidRPr="00A03B1B">
        <w:rPr>
          <w:rFonts w:eastAsia="SimSun"/>
          <w:szCs w:val="20"/>
        </w:rPr>
        <w:tab/>
        <w:t>Section 4.6.4.1.2, Regulation Down Service Payment;</w:t>
      </w:r>
    </w:p>
    <w:p w14:paraId="191DCD22" w14:textId="77777777" w:rsidR="00A03B1B" w:rsidRPr="00A03B1B" w:rsidRDefault="00A03B1B" w:rsidP="00A03B1B">
      <w:pPr>
        <w:spacing w:after="240"/>
        <w:ind w:left="1440" w:hanging="720"/>
        <w:rPr>
          <w:rFonts w:eastAsia="SimSun"/>
          <w:szCs w:val="20"/>
        </w:rPr>
      </w:pPr>
      <w:r w:rsidRPr="00A03B1B">
        <w:rPr>
          <w:rFonts w:eastAsia="SimSun"/>
          <w:szCs w:val="20"/>
        </w:rPr>
        <w:t>(h)</w:t>
      </w:r>
      <w:r w:rsidRPr="00A03B1B">
        <w:rPr>
          <w:rFonts w:eastAsia="SimSun"/>
          <w:szCs w:val="20"/>
        </w:rPr>
        <w:tab/>
        <w:t>Section 4.6.4.1.3, Responsive Reserve Payment;</w:t>
      </w:r>
    </w:p>
    <w:p w14:paraId="27534162" w14:textId="77777777" w:rsidR="00A03B1B" w:rsidRPr="00A03B1B" w:rsidRDefault="00A03B1B" w:rsidP="00A03B1B">
      <w:pPr>
        <w:spacing w:after="240"/>
        <w:ind w:left="1440" w:hanging="720"/>
        <w:rPr>
          <w:rFonts w:eastAsia="SimSun"/>
          <w:szCs w:val="20"/>
        </w:rPr>
      </w:pPr>
      <w:r w:rsidRPr="00A03B1B">
        <w:rPr>
          <w:rFonts w:eastAsia="SimSun"/>
          <w:szCs w:val="20"/>
        </w:rPr>
        <w:t>(i)</w:t>
      </w:r>
      <w:r w:rsidRPr="00A03B1B">
        <w:rPr>
          <w:rFonts w:eastAsia="SimSun"/>
          <w:szCs w:val="20"/>
        </w:rPr>
        <w:tab/>
        <w:t>Section 4.6.4.1.4, Non-Spinning Reserve Service Payment;</w:t>
      </w:r>
    </w:p>
    <w:p w14:paraId="400010A3" w14:textId="77777777" w:rsidR="00A03B1B" w:rsidRPr="00A03B1B" w:rsidRDefault="00A03B1B" w:rsidP="00A03B1B">
      <w:pPr>
        <w:spacing w:after="240"/>
        <w:ind w:left="1440" w:hanging="720"/>
        <w:rPr>
          <w:rFonts w:eastAsia="SimSun"/>
          <w:szCs w:val="20"/>
        </w:rPr>
      </w:pPr>
      <w:r w:rsidRPr="00A03B1B">
        <w:rPr>
          <w:rFonts w:eastAsia="SimSun"/>
          <w:szCs w:val="20"/>
        </w:rPr>
        <w:t>(j)</w:t>
      </w:r>
      <w:r w:rsidRPr="00A03B1B">
        <w:rPr>
          <w:rFonts w:eastAsia="SimSun"/>
          <w:szCs w:val="20"/>
        </w:rPr>
        <w:tab/>
        <w:t>Section 4.6.4.1.5, ERCOT Contingency Reserve Service Payment;</w:t>
      </w:r>
    </w:p>
    <w:p w14:paraId="5D8B145B" w14:textId="77777777" w:rsidR="00A03B1B" w:rsidRPr="00A03B1B" w:rsidDel="00CE563A" w:rsidRDefault="00A03B1B" w:rsidP="00A03B1B">
      <w:pPr>
        <w:spacing w:after="240"/>
        <w:ind w:left="1440" w:hanging="720"/>
        <w:rPr>
          <w:del w:id="1766" w:author="ERCOT" w:date="2024-02-19T13:54:00Z"/>
          <w:rFonts w:eastAsia="SimSun"/>
          <w:szCs w:val="20"/>
        </w:rPr>
      </w:pPr>
      <w:ins w:id="1767" w:author="ERCOT" w:date="2024-02-19T13:53:00Z">
        <w:r w:rsidRPr="00A03B1B">
          <w:rPr>
            <w:rFonts w:eastAsia="SimSun"/>
            <w:szCs w:val="20"/>
          </w:rPr>
          <w:t>(k)</w:t>
        </w:r>
        <w:r w:rsidRPr="00A03B1B">
          <w:rPr>
            <w:rFonts w:eastAsia="SimSun"/>
            <w:szCs w:val="20"/>
          </w:rPr>
          <w:tab/>
          <w:t xml:space="preserve">Section 4.6.4.1.6, </w:t>
        </w:r>
      </w:ins>
      <w:ins w:id="1768" w:author="ERCOT" w:date="2024-02-19T13:54:00Z">
        <w:r w:rsidRPr="00A03B1B">
          <w:rPr>
            <w:rFonts w:eastAsia="SimSun"/>
            <w:szCs w:val="20"/>
          </w:rPr>
          <w:t>Dispatchable Reliability</w:t>
        </w:r>
      </w:ins>
      <w:ins w:id="1769" w:author="ERCOT" w:date="2024-02-19T13:53:00Z">
        <w:r w:rsidRPr="00A03B1B">
          <w:rPr>
            <w:rFonts w:eastAsia="SimSun"/>
            <w:szCs w:val="20"/>
          </w:rPr>
          <w:t xml:space="preserve"> Reserve Service Payment;</w:t>
        </w:r>
      </w:ins>
    </w:p>
    <w:p w14:paraId="3B98CA6A" w14:textId="77777777" w:rsidR="00A03B1B" w:rsidRPr="00A03B1B" w:rsidRDefault="00A03B1B" w:rsidP="00A03B1B">
      <w:pPr>
        <w:spacing w:after="240"/>
        <w:ind w:left="1440" w:hanging="720"/>
        <w:rPr>
          <w:rFonts w:eastAsia="SimSun"/>
          <w:szCs w:val="20"/>
        </w:rPr>
      </w:pPr>
      <w:r w:rsidRPr="00A03B1B">
        <w:rPr>
          <w:rFonts w:eastAsia="SimSun"/>
          <w:szCs w:val="20"/>
        </w:rPr>
        <w:lastRenderedPageBreak/>
        <w:t>(</w:t>
      </w:r>
      <w:ins w:id="1770" w:author="ERCOT" w:date="2024-02-19T13:55:00Z">
        <w:r w:rsidRPr="00A03B1B">
          <w:rPr>
            <w:rFonts w:eastAsia="SimSun"/>
            <w:szCs w:val="20"/>
          </w:rPr>
          <w:t>l</w:t>
        </w:r>
      </w:ins>
      <w:del w:id="1771" w:author="ERCOT" w:date="2024-02-19T13:54:00Z">
        <w:r w:rsidRPr="00A03B1B" w:rsidDel="00CE563A">
          <w:rPr>
            <w:rFonts w:eastAsia="SimSun"/>
            <w:szCs w:val="20"/>
          </w:rPr>
          <w:delText>k</w:delText>
        </w:r>
      </w:del>
      <w:r w:rsidRPr="00A03B1B">
        <w:rPr>
          <w:rFonts w:eastAsia="SimSun"/>
          <w:szCs w:val="20"/>
        </w:rPr>
        <w:t>)</w:t>
      </w:r>
      <w:r w:rsidRPr="00A03B1B">
        <w:rPr>
          <w:rFonts w:eastAsia="SimSun"/>
          <w:szCs w:val="20"/>
        </w:rPr>
        <w:tab/>
        <w:t>Section 4.6.4.2.1, Regulation Up Service Charge;</w:t>
      </w:r>
    </w:p>
    <w:p w14:paraId="6F9A18CD" w14:textId="77777777" w:rsidR="00A03B1B" w:rsidRPr="00A03B1B" w:rsidRDefault="00A03B1B" w:rsidP="00A03B1B">
      <w:pPr>
        <w:spacing w:after="240"/>
        <w:ind w:left="1440" w:hanging="720"/>
        <w:rPr>
          <w:rFonts w:eastAsia="SimSun"/>
          <w:szCs w:val="20"/>
        </w:rPr>
      </w:pPr>
      <w:r w:rsidRPr="00A03B1B">
        <w:rPr>
          <w:rFonts w:eastAsia="SimSun"/>
          <w:szCs w:val="20"/>
        </w:rPr>
        <w:t>(</w:t>
      </w:r>
      <w:ins w:id="1772" w:author="ERCOT" w:date="2024-02-19T13:55:00Z">
        <w:r w:rsidRPr="00A03B1B">
          <w:rPr>
            <w:rFonts w:eastAsia="SimSun"/>
            <w:szCs w:val="20"/>
          </w:rPr>
          <w:t>m</w:t>
        </w:r>
      </w:ins>
      <w:del w:id="1773" w:author="ERCOT" w:date="2024-02-19T13:55:00Z">
        <w:r w:rsidRPr="00A03B1B" w:rsidDel="00CE563A">
          <w:rPr>
            <w:rFonts w:eastAsia="SimSun"/>
            <w:szCs w:val="20"/>
          </w:rPr>
          <w:delText>l</w:delText>
        </w:r>
      </w:del>
      <w:r w:rsidRPr="00A03B1B">
        <w:rPr>
          <w:rFonts w:eastAsia="SimSun"/>
          <w:szCs w:val="20"/>
        </w:rPr>
        <w:t>)</w:t>
      </w:r>
      <w:r w:rsidRPr="00A03B1B">
        <w:rPr>
          <w:rFonts w:eastAsia="SimSun"/>
          <w:szCs w:val="20"/>
        </w:rPr>
        <w:tab/>
        <w:t xml:space="preserve">Section 4.6.4.2.2, </w:t>
      </w:r>
      <w:hyperlink w:anchor="_Toc109527549" w:history="1">
        <w:r w:rsidRPr="00A03B1B">
          <w:rPr>
            <w:rFonts w:eastAsia="SimSun"/>
            <w:szCs w:val="20"/>
          </w:rPr>
          <w:t>Regulation Down Service Charge</w:t>
        </w:r>
      </w:hyperlink>
      <w:r w:rsidRPr="00A03B1B">
        <w:rPr>
          <w:rFonts w:eastAsia="SimSun"/>
          <w:szCs w:val="20"/>
        </w:rPr>
        <w:t>;</w:t>
      </w:r>
    </w:p>
    <w:p w14:paraId="05B65794" w14:textId="77777777" w:rsidR="00A03B1B" w:rsidRPr="00A03B1B" w:rsidRDefault="00A03B1B" w:rsidP="00A03B1B">
      <w:pPr>
        <w:spacing w:after="240"/>
        <w:ind w:left="1440" w:hanging="720"/>
        <w:rPr>
          <w:rFonts w:eastAsia="SimSun"/>
          <w:szCs w:val="20"/>
        </w:rPr>
      </w:pPr>
      <w:r w:rsidRPr="00A03B1B">
        <w:rPr>
          <w:rFonts w:eastAsia="SimSun"/>
          <w:szCs w:val="20"/>
          <w:lang w:val="pt-BR"/>
        </w:rPr>
        <w:t>(</w:t>
      </w:r>
      <w:ins w:id="1774" w:author="ERCOT" w:date="2024-02-19T13:55:00Z">
        <w:r w:rsidRPr="00A03B1B">
          <w:rPr>
            <w:rFonts w:eastAsia="SimSun"/>
            <w:szCs w:val="20"/>
            <w:lang w:val="pt-BR"/>
          </w:rPr>
          <w:t>n</w:t>
        </w:r>
      </w:ins>
      <w:del w:id="1775" w:author="ERCOT" w:date="2024-02-19T13:55:00Z">
        <w:r w:rsidRPr="00A03B1B" w:rsidDel="00CE563A">
          <w:rPr>
            <w:rFonts w:eastAsia="SimSun"/>
            <w:szCs w:val="20"/>
            <w:lang w:val="pt-BR"/>
          </w:rPr>
          <w:delText>m</w:delText>
        </w:r>
      </w:del>
      <w:r w:rsidRPr="00A03B1B">
        <w:rPr>
          <w:rFonts w:eastAsia="SimSun"/>
          <w:szCs w:val="20"/>
          <w:lang w:val="pt-BR"/>
        </w:rPr>
        <w:t>)</w:t>
      </w:r>
      <w:r w:rsidRPr="00A03B1B">
        <w:rPr>
          <w:rFonts w:eastAsia="SimSun"/>
          <w:szCs w:val="20"/>
          <w:lang w:val="pt-BR"/>
        </w:rPr>
        <w:tab/>
      </w:r>
      <w:r w:rsidRPr="00A03B1B">
        <w:rPr>
          <w:rFonts w:eastAsia="SimSun"/>
          <w:szCs w:val="20"/>
        </w:rPr>
        <w:t xml:space="preserve">Section 4.6.4.2.3, </w:t>
      </w:r>
      <w:r w:rsidRPr="00A03B1B">
        <w:rPr>
          <w:rFonts w:eastAsia="SimSun"/>
          <w:szCs w:val="20"/>
          <w:lang w:val="pt-BR"/>
        </w:rPr>
        <w:t>Responsive Reserve Charge;</w:t>
      </w:r>
    </w:p>
    <w:p w14:paraId="3F4A79D8" w14:textId="77777777" w:rsidR="00A03B1B" w:rsidRPr="00A03B1B" w:rsidRDefault="00A03B1B" w:rsidP="00A03B1B">
      <w:pPr>
        <w:spacing w:after="240"/>
        <w:ind w:left="1440" w:hanging="720"/>
        <w:rPr>
          <w:rFonts w:eastAsia="SimSun"/>
          <w:szCs w:val="20"/>
        </w:rPr>
      </w:pPr>
      <w:r w:rsidRPr="00A03B1B">
        <w:rPr>
          <w:rFonts w:eastAsia="SimSun"/>
          <w:szCs w:val="20"/>
        </w:rPr>
        <w:t>(</w:t>
      </w:r>
      <w:ins w:id="1776" w:author="ERCOT" w:date="2024-02-19T13:55:00Z">
        <w:r w:rsidRPr="00A03B1B">
          <w:rPr>
            <w:rFonts w:eastAsia="SimSun"/>
            <w:szCs w:val="20"/>
          </w:rPr>
          <w:t>o</w:t>
        </w:r>
      </w:ins>
      <w:del w:id="1777" w:author="ERCOT" w:date="2024-02-19T13:55:00Z">
        <w:r w:rsidRPr="00A03B1B" w:rsidDel="00CE563A">
          <w:rPr>
            <w:rFonts w:eastAsia="SimSun"/>
            <w:szCs w:val="20"/>
          </w:rPr>
          <w:delText>n</w:delText>
        </w:r>
      </w:del>
      <w:r w:rsidRPr="00A03B1B">
        <w:rPr>
          <w:rFonts w:eastAsia="SimSun"/>
          <w:szCs w:val="20"/>
        </w:rPr>
        <w:t>)</w:t>
      </w:r>
      <w:r w:rsidRPr="00A03B1B">
        <w:rPr>
          <w:rFonts w:eastAsia="SimSun"/>
          <w:szCs w:val="20"/>
        </w:rPr>
        <w:tab/>
        <w:t>Section 4.6.4.2.4, Non-Spinning Reserve Service Charge;</w:t>
      </w:r>
    </w:p>
    <w:p w14:paraId="27312C56" w14:textId="77777777" w:rsidR="00A03B1B" w:rsidRPr="00A03B1B" w:rsidRDefault="00A03B1B" w:rsidP="00A03B1B">
      <w:pPr>
        <w:spacing w:after="240"/>
        <w:ind w:left="1440" w:hanging="720"/>
        <w:rPr>
          <w:ins w:id="1778" w:author="ERCOT" w:date="2024-02-19T13:55:00Z"/>
          <w:rFonts w:eastAsia="SimSun"/>
          <w:szCs w:val="20"/>
        </w:rPr>
      </w:pPr>
      <w:r w:rsidRPr="00A03B1B">
        <w:rPr>
          <w:rFonts w:eastAsia="SimSun"/>
          <w:szCs w:val="20"/>
        </w:rPr>
        <w:t>(</w:t>
      </w:r>
      <w:ins w:id="1779" w:author="ERCOT" w:date="2024-02-19T13:55:00Z">
        <w:r w:rsidRPr="00A03B1B">
          <w:rPr>
            <w:rFonts w:eastAsia="SimSun"/>
            <w:szCs w:val="20"/>
          </w:rPr>
          <w:t>p</w:t>
        </w:r>
      </w:ins>
      <w:del w:id="1780" w:author="ERCOT" w:date="2024-02-19T13:55:00Z">
        <w:r w:rsidRPr="00A03B1B" w:rsidDel="00CE563A">
          <w:rPr>
            <w:rFonts w:eastAsia="SimSun"/>
            <w:szCs w:val="20"/>
          </w:rPr>
          <w:delText>o</w:delText>
        </w:r>
      </w:del>
      <w:r w:rsidRPr="00A03B1B">
        <w:rPr>
          <w:rFonts w:eastAsia="SimSun"/>
          <w:szCs w:val="20"/>
        </w:rPr>
        <w:t>)</w:t>
      </w:r>
      <w:r w:rsidRPr="00A03B1B">
        <w:rPr>
          <w:rFonts w:eastAsia="SimSun"/>
          <w:szCs w:val="20"/>
        </w:rPr>
        <w:tab/>
        <w:t>Section 4.6.4.2.5, ERCOT Contingency Reserve Service Charge;</w:t>
      </w:r>
    </w:p>
    <w:p w14:paraId="247EA30E" w14:textId="77777777" w:rsidR="00A03B1B" w:rsidRPr="00A03B1B" w:rsidDel="00623293" w:rsidRDefault="00A03B1B" w:rsidP="00A03B1B">
      <w:pPr>
        <w:spacing w:after="240"/>
        <w:ind w:left="1440" w:hanging="720"/>
        <w:rPr>
          <w:del w:id="1781" w:author="ERCOT" w:date="2024-02-19T13:55:00Z"/>
          <w:rFonts w:eastAsia="SimSun"/>
          <w:szCs w:val="20"/>
        </w:rPr>
      </w:pPr>
      <w:ins w:id="1782" w:author="ERCOT" w:date="2024-02-19T13:55:00Z">
        <w:r w:rsidRPr="00A03B1B">
          <w:rPr>
            <w:rFonts w:eastAsia="SimSun"/>
            <w:szCs w:val="20"/>
          </w:rPr>
          <w:t>(q)</w:t>
        </w:r>
        <w:r w:rsidRPr="00A03B1B">
          <w:rPr>
            <w:rFonts w:eastAsia="SimSun"/>
            <w:szCs w:val="20"/>
          </w:rPr>
          <w:tab/>
          <w:t>Section 4.6.4.2.6, Dispatchable Reliability Reserve Service Charge;</w:t>
        </w:r>
      </w:ins>
    </w:p>
    <w:p w14:paraId="29421253" w14:textId="77777777" w:rsidR="00A03B1B" w:rsidRPr="00A03B1B" w:rsidRDefault="00A03B1B" w:rsidP="00A03B1B">
      <w:pPr>
        <w:spacing w:after="240"/>
        <w:ind w:left="1440" w:hanging="720"/>
        <w:rPr>
          <w:rFonts w:eastAsia="SimSun"/>
          <w:szCs w:val="20"/>
        </w:rPr>
      </w:pPr>
      <w:r w:rsidRPr="00A03B1B">
        <w:rPr>
          <w:rFonts w:eastAsia="SimSun"/>
          <w:szCs w:val="20"/>
        </w:rPr>
        <w:t>(</w:t>
      </w:r>
      <w:ins w:id="1783" w:author="ERCOT" w:date="2024-02-19T13:55:00Z">
        <w:r w:rsidRPr="00A03B1B">
          <w:rPr>
            <w:rFonts w:eastAsia="SimSun"/>
            <w:szCs w:val="20"/>
          </w:rPr>
          <w:t>r</w:t>
        </w:r>
      </w:ins>
      <w:del w:id="1784" w:author="ERCOT" w:date="2024-02-19T13:55:00Z">
        <w:r w:rsidRPr="00A03B1B" w:rsidDel="00CE563A">
          <w:rPr>
            <w:rFonts w:eastAsia="SimSun"/>
            <w:szCs w:val="20"/>
          </w:rPr>
          <w:delText>p</w:delText>
        </w:r>
      </w:del>
      <w:r w:rsidRPr="00A03B1B">
        <w:rPr>
          <w:rFonts w:eastAsia="SimSun"/>
          <w:szCs w:val="20"/>
        </w:rPr>
        <w:t>)</w:t>
      </w:r>
      <w:r w:rsidRPr="00A03B1B">
        <w:rPr>
          <w:rFonts w:eastAsia="SimSun"/>
          <w:szCs w:val="20"/>
        </w:rPr>
        <w:tab/>
        <w:t>Section 7.9.1.1, Payments and Charges for PTP Obligations Settled in DAM;</w:t>
      </w:r>
    </w:p>
    <w:p w14:paraId="66C5C381" w14:textId="77777777" w:rsidR="00A03B1B" w:rsidRPr="00A03B1B" w:rsidRDefault="00A03B1B" w:rsidP="00A03B1B">
      <w:pPr>
        <w:spacing w:after="240"/>
        <w:ind w:left="1440" w:hanging="720"/>
        <w:rPr>
          <w:rFonts w:eastAsia="SimSun"/>
        </w:rPr>
      </w:pPr>
      <w:r w:rsidRPr="00A03B1B">
        <w:rPr>
          <w:rFonts w:eastAsia="SimSun"/>
        </w:rPr>
        <w:t>(</w:t>
      </w:r>
      <w:ins w:id="1785" w:author="ERCOT" w:date="2024-02-19T13:55:00Z">
        <w:r w:rsidRPr="00A03B1B">
          <w:rPr>
            <w:rFonts w:eastAsia="SimSun"/>
          </w:rPr>
          <w:t>s</w:t>
        </w:r>
      </w:ins>
      <w:del w:id="1786" w:author="ERCOT" w:date="2024-02-19T13:55:00Z">
        <w:r w:rsidRPr="00A03B1B" w:rsidDel="338DCCB3">
          <w:rPr>
            <w:rFonts w:eastAsia="SimSun"/>
          </w:rPr>
          <w:delText>q</w:delText>
        </w:r>
      </w:del>
      <w:r w:rsidRPr="00A03B1B">
        <w:rPr>
          <w:rFonts w:eastAsia="SimSun"/>
        </w:rPr>
        <w:t>)</w:t>
      </w:r>
      <w:r w:rsidRPr="00A03B1B">
        <w:rPr>
          <w:rFonts w:eastAsia="SimSun"/>
        </w:rPr>
        <w:tab/>
        <w:t>Section 7.9.1.2, Payments for PTP Options Settled in DAM;</w:t>
      </w:r>
    </w:p>
    <w:p w14:paraId="4BEA2566" w14:textId="77777777" w:rsidR="00A03B1B" w:rsidRPr="00A03B1B" w:rsidRDefault="00A03B1B" w:rsidP="00A03B1B">
      <w:pPr>
        <w:spacing w:after="240"/>
        <w:ind w:left="1440" w:hanging="720"/>
        <w:rPr>
          <w:rFonts w:eastAsia="SimSun"/>
          <w:szCs w:val="20"/>
        </w:rPr>
      </w:pPr>
      <w:r w:rsidRPr="00A03B1B">
        <w:rPr>
          <w:rFonts w:eastAsia="SimSun"/>
          <w:szCs w:val="20"/>
        </w:rPr>
        <w:t>(</w:t>
      </w:r>
      <w:ins w:id="1787" w:author="ERCOT" w:date="2024-02-19T13:55:00Z">
        <w:r w:rsidRPr="00A03B1B">
          <w:rPr>
            <w:rFonts w:eastAsia="SimSun"/>
            <w:szCs w:val="20"/>
          </w:rPr>
          <w:t>t</w:t>
        </w:r>
      </w:ins>
      <w:del w:id="1788" w:author="ERCOT" w:date="2024-02-19T13:55:00Z">
        <w:r w:rsidRPr="00A03B1B" w:rsidDel="00CE563A">
          <w:rPr>
            <w:rFonts w:eastAsia="SimSun"/>
            <w:szCs w:val="20"/>
          </w:rPr>
          <w:delText>r</w:delText>
        </w:r>
      </w:del>
      <w:r w:rsidRPr="00A03B1B">
        <w:rPr>
          <w:rFonts w:eastAsia="SimSun"/>
          <w:szCs w:val="20"/>
        </w:rPr>
        <w:t>)</w:t>
      </w:r>
      <w:r w:rsidRPr="00A03B1B">
        <w:rPr>
          <w:rFonts w:eastAsia="SimSun"/>
          <w:szCs w:val="20"/>
        </w:rPr>
        <w:tab/>
        <w:t>Section 7.9.1.4, Payments for FGRs Settled in DAM;</w:t>
      </w:r>
    </w:p>
    <w:p w14:paraId="70A9855B" w14:textId="77777777" w:rsidR="00A03B1B" w:rsidRPr="00A03B1B" w:rsidRDefault="00A03B1B" w:rsidP="00A03B1B">
      <w:pPr>
        <w:spacing w:after="240"/>
        <w:ind w:left="1440" w:hanging="720"/>
        <w:rPr>
          <w:rFonts w:eastAsia="SimSun"/>
          <w:szCs w:val="20"/>
        </w:rPr>
      </w:pPr>
      <w:r w:rsidRPr="00A03B1B">
        <w:rPr>
          <w:rFonts w:eastAsia="SimSun"/>
          <w:szCs w:val="20"/>
        </w:rPr>
        <w:t>(</w:t>
      </w:r>
      <w:ins w:id="1789" w:author="ERCOT" w:date="2024-02-19T13:55:00Z">
        <w:r w:rsidRPr="00A03B1B">
          <w:rPr>
            <w:rFonts w:eastAsia="SimSun"/>
            <w:szCs w:val="20"/>
          </w:rPr>
          <w:t>u</w:t>
        </w:r>
      </w:ins>
      <w:del w:id="1790" w:author="ERCOT" w:date="2024-02-19T13:55:00Z">
        <w:r w:rsidRPr="00A03B1B" w:rsidDel="00CE563A">
          <w:rPr>
            <w:rFonts w:eastAsia="SimSun"/>
            <w:szCs w:val="20"/>
          </w:rPr>
          <w:delText>s</w:delText>
        </w:r>
      </w:del>
      <w:r w:rsidRPr="00A03B1B">
        <w:rPr>
          <w:rFonts w:eastAsia="SimSun"/>
          <w:szCs w:val="20"/>
        </w:rPr>
        <w:t>)</w:t>
      </w:r>
      <w:r w:rsidRPr="00A03B1B">
        <w:rPr>
          <w:rFonts w:eastAsia="SimSun"/>
          <w:szCs w:val="20"/>
        </w:rPr>
        <w:tab/>
        <w:t>Section 7.9.1.5, Payments and Charges for PTP Obligations with Refund Settled in DAM;</w:t>
      </w:r>
    </w:p>
    <w:p w14:paraId="326DE2F4" w14:textId="77777777" w:rsidR="00A03B1B" w:rsidRPr="00A03B1B" w:rsidRDefault="00A03B1B" w:rsidP="00A03B1B">
      <w:pPr>
        <w:spacing w:after="240"/>
        <w:ind w:left="1440" w:hanging="720"/>
        <w:rPr>
          <w:rFonts w:eastAsia="SimSun"/>
          <w:szCs w:val="20"/>
        </w:rPr>
      </w:pPr>
      <w:r w:rsidRPr="00A03B1B">
        <w:rPr>
          <w:rFonts w:eastAsia="SimSun"/>
          <w:szCs w:val="20"/>
        </w:rPr>
        <w:t>(</w:t>
      </w:r>
      <w:ins w:id="1791" w:author="ERCOT" w:date="2024-02-19T13:55:00Z">
        <w:r w:rsidRPr="00A03B1B">
          <w:rPr>
            <w:rFonts w:eastAsia="SimSun"/>
            <w:szCs w:val="20"/>
          </w:rPr>
          <w:t>v</w:t>
        </w:r>
      </w:ins>
      <w:del w:id="1792" w:author="ERCOT" w:date="2024-02-19T13:55:00Z">
        <w:r w:rsidRPr="00A03B1B" w:rsidDel="00CE563A">
          <w:rPr>
            <w:rFonts w:eastAsia="SimSun"/>
            <w:szCs w:val="20"/>
          </w:rPr>
          <w:delText>t</w:delText>
        </w:r>
      </w:del>
      <w:r w:rsidRPr="00A03B1B">
        <w:rPr>
          <w:rFonts w:eastAsia="SimSun"/>
          <w:szCs w:val="20"/>
        </w:rPr>
        <w:t>)</w:t>
      </w:r>
      <w:r w:rsidRPr="00A03B1B">
        <w:rPr>
          <w:rFonts w:eastAsia="SimSun"/>
          <w:szCs w:val="20"/>
        </w:rPr>
        <w:tab/>
        <w:t>Section 7.9.1.6, Payments for PTP Options with Refund Settled in DAM; and</w:t>
      </w:r>
    </w:p>
    <w:p w14:paraId="3CA87DE3" w14:textId="77777777" w:rsidR="00A03B1B" w:rsidRPr="00A03B1B" w:rsidRDefault="00A03B1B" w:rsidP="00A03B1B">
      <w:pPr>
        <w:spacing w:after="240"/>
        <w:ind w:left="1440" w:hanging="720"/>
        <w:rPr>
          <w:rFonts w:eastAsia="SimSun"/>
          <w:szCs w:val="20"/>
        </w:rPr>
      </w:pPr>
      <w:r w:rsidRPr="00A03B1B">
        <w:rPr>
          <w:rFonts w:eastAsia="SimSun"/>
          <w:szCs w:val="20"/>
        </w:rPr>
        <w:t>(</w:t>
      </w:r>
      <w:ins w:id="1793" w:author="ERCOT" w:date="2024-02-19T13:55:00Z">
        <w:r w:rsidRPr="00A03B1B">
          <w:rPr>
            <w:rFonts w:eastAsia="SimSun"/>
            <w:szCs w:val="20"/>
          </w:rPr>
          <w:t>w</w:t>
        </w:r>
      </w:ins>
      <w:del w:id="1794" w:author="ERCOT" w:date="2024-02-19T13:55:00Z">
        <w:r w:rsidRPr="00A03B1B" w:rsidDel="00CE563A">
          <w:rPr>
            <w:rFonts w:eastAsia="SimSun"/>
            <w:szCs w:val="20"/>
          </w:rPr>
          <w:delText>u</w:delText>
        </w:r>
      </w:del>
      <w:r w:rsidRPr="00A03B1B">
        <w:rPr>
          <w:rFonts w:eastAsia="SimSun"/>
          <w:szCs w:val="20"/>
        </w:rPr>
        <w:t>)</w:t>
      </w:r>
      <w:r w:rsidRPr="00A03B1B">
        <w:rPr>
          <w:rFonts w:eastAsia="SimSun"/>
          <w:szCs w:val="20"/>
        </w:rPr>
        <w:tab/>
        <w:t>Paragraph (2) of Section 7.9.3.3, Shortfall Charges to CRR Owners.</w:t>
      </w:r>
    </w:p>
    <w:p w14:paraId="26F23FBD" w14:textId="77777777" w:rsidR="00A03B1B" w:rsidRPr="00A03B1B" w:rsidRDefault="00A03B1B" w:rsidP="00A03B1B">
      <w:pPr>
        <w:keepNext/>
        <w:tabs>
          <w:tab w:val="left" w:pos="1080"/>
        </w:tabs>
        <w:spacing w:before="240" w:after="240"/>
        <w:ind w:left="1080" w:hanging="1080"/>
        <w:outlineLvl w:val="2"/>
        <w:rPr>
          <w:b/>
          <w:i/>
          <w:szCs w:val="20"/>
        </w:rPr>
      </w:pPr>
      <w:bookmarkStart w:id="1795" w:name="_Toc214882314"/>
      <w:bookmarkStart w:id="1796" w:name="_Toc309731112"/>
      <w:bookmarkStart w:id="1797" w:name="_Toc405814085"/>
      <w:bookmarkStart w:id="1798" w:name="_Toc422207976"/>
      <w:bookmarkStart w:id="1799" w:name="_Toc438044887"/>
      <w:bookmarkStart w:id="1800" w:name="_Toc447622670"/>
      <w:bookmarkStart w:id="1801" w:name="_Toc80175321"/>
      <w:bookmarkStart w:id="1802" w:name="_Toc243718293"/>
      <w:r w:rsidRPr="00A03B1B">
        <w:rPr>
          <w:b/>
          <w:bCs/>
          <w:i/>
          <w:szCs w:val="20"/>
        </w:rPr>
        <w:t>9.14.10</w:t>
      </w:r>
      <w:r w:rsidRPr="00A03B1B">
        <w:rPr>
          <w:b/>
          <w:bCs/>
          <w:i/>
          <w:szCs w:val="20"/>
        </w:rPr>
        <w:tab/>
        <w:t>Settlement for Market Participants Impacted by Omitted Procedures or Manual Actions to Resolve the DAM</w:t>
      </w:r>
      <w:bookmarkEnd w:id="1795"/>
      <w:r w:rsidRPr="00A03B1B">
        <w:rPr>
          <w:b/>
          <w:i/>
          <w:szCs w:val="20"/>
        </w:rPr>
        <w:t xml:space="preserve"> </w:t>
      </w:r>
    </w:p>
    <w:p w14:paraId="3683FA12" w14:textId="77777777" w:rsidR="00A03B1B" w:rsidRPr="00A03B1B" w:rsidRDefault="00A03B1B" w:rsidP="00A03B1B">
      <w:pPr>
        <w:spacing w:after="240"/>
        <w:ind w:left="720" w:hanging="720"/>
        <w:rPr>
          <w:iCs/>
        </w:rPr>
      </w:pPr>
      <w:r w:rsidRPr="00A03B1B">
        <w:rPr>
          <w:iCs/>
        </w:rPr>
        <w:t>(1)</w:t>
      </w:r>
      <w:r w:rsidRPr="00A03B1B">
        <w:rPr>
          <w:iCs/>
        </w:rPr>
        <w:tab/>
        <w:t>A Market Participant that has been directly impacted by an action or omission by ERCOT to resolve the DAM, as described in paragraph (4) of Section 4.1.2, Day-Ahead Process and Timing Deviations, may seek recovery by filing a Settlement and billing dispute as defined in Section 9.14.  Where ERCOT determines that the Market Participant seeking recovery has been directly impacted by such ERCOT action or omission, the following provisions apply:</w:t>
      </w:r>
    </w:p>
    <w:p w14:paraId="001D582A" w14:textId="77777777" w:rsidR="00A03B1B" w:rsidRPr="00A03B1B" w:rsidRDefault="00A03B1B" w:rsidP="00A03B1B">
      <w:pPr>
        <w:spacing w:after="240"/>
        <w:ind w:left="1440" w:hanging="720"/>
        <w:rPr>
          <w:szCs w:val="20"/>
        </w:rPr>
      </w:pPr>
      <w:r w:rsidRPr="00A03B1B">
        <w:rPr>
          <w:szCs w:val="20"/>
        </w:rPr>
        <w:t>(a)</w:t>
      </w:r>
      <w:r w:rsidRPr="00A03B1B">
        <w:rPr>
          <w:szCs w:val="20"/>
        </w:rPr>
        <w:tab/>
        <w:t xml:space="preserve">No resettlement of the DAM will occur </w:t>
      </w:r>
      <w:proofErr w:type="gramStart"/>
      <w:r w:rsidRPr="00A03B1B">
        <w:rPr>
          <w:szCs w:val="20"/>
        </w:rPr>
        <w:t>as a result of</w:t>
      </w:r>
      <w:proofErr w:type="gramEnd"/>
      <w:r w:rsidRPr="00A03B1B">
        <w:rPr>
          <w:szCs w:val="20"/>
        </w:rPr>
        <w:t xml:space="preserve"> a Market Participant’s recovery under this Section;</w:t>
      </w:r>
    </w:p>
    <w:p w14:paraId="00CBEBA6" w14:textId="77777777" w:rsidR="00A03B1B" w:rsidRPr="00A03B1B" w:rsidRDefault="00A03B1B" w:rsidP="00A03B1B">
      <w:pPr>
        <w:spacing w:after="240"/>
        <w:ind w:left="1440" w:hanging="720"/>
        <w:rPr>
          <w:szCs w:val="20"/>
        </w:rPr>
      </w:pPr>
      <w:r w:rsidRPr="00A03B1B">
        <w:rPr>
          <w:szCs w:val="20"/>
        </w:rPr>
        <w:t>(b)</w:t>
      </w:r>
      <w:r w:rsidRPr="00A03B1B">
        <w:rPr>
          <w:szCs w:val="20"/>
        </w:rPr>
        <w:tab/>
        <w:t>Where a Market Participant’s submissions were not cleared in the DAM, ERCOT will establish a set of DAM Energy Bids, DAM Energy Offers, Resource-Specific Ancillary Service Offers, Ancillary Service Only Offers, and Point-to-Point (PTP) bids that would have cleared given the settled prices of the DAM;</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03B1B" w:rsidRPr="00A03B1B" w14:paraId="79E8F7F3" w14:textId="77777777" w:rsidTr="00B31BB1">
        <w:tc>
          <w:tcPr>
            <w:tcW w:w="9766" w:type="dxa"/>
            <w:shd w:val="pct12" w:color="auto" w:fill="auto"/>
          </w:tcPr>
          <w:p w14:paraId="2A1BEF1D" w14:textId="77777777" w:rsidR="00A03B1B" w:rsidRPr="00A03B1B" w:rsidRDefault="00A03B1B" w:rsidP="00A03B1B">
            <w:pPr>
              <w:spacing w:before="120" w:after="240"/>
              <w:rPr>
                <w:b/>
                <w:i/>
                <w:iCs/>
                <w:szCs w:val="20"/>
              </w:rPr>
            </w:pPr>
            <w:r w:rsidRPr="00A03B1B">
              <w:rPr>
                <w:b/>
                <w:i/>
                <w:iCs/>
                <w:szCs w:val="20"/>
              </w:rPr>
              <w:t>[NPRR1188:  Replace paragraph (b) above with the following upon system implementation:]</w:t>
            </w:r>
          </w:p>
          <w:p w14:paraId="0CB0E90B" w14:textId="77777777" w:rsidR="00A03B1B" w:rsidRPr="00A03B1B" w:rsidRDefault="00A03B1B" w:rsidP="00A03B1B">
            <w:pPr>
              <w:spacing w:after="240"/>
              <w:ind w:left="1440" w:hanging="720"/>
              <w:rPr>
                <w:szCs w:val="20"/>
              </w:rPr>
            </w:pPr>
            <w:r w:rsidRPr="00A03B1B">
              <w:rPr>
                <w:szCs w:val="20"/>
              </w:rPr>
              <w:t>(b)</w:t>
            </w:r>
            <w:r w:rsidRPr="00A03B1B">
              <w:rPr>
                <w:szCs w:val="20"/>
              </w:rPr>
              <w:tab/>
              <w:t xml:space="preserve">Where a Market Participant’s submissions were not cleared in the DAM, ERCOT will establish a set of DAM Energy Bids, DAM Energy Offers, Ancillary Service </w:t>
            </w:r>
            <w:r w:rsidRPr="00A03B1B">
              <w:rPr>
                <w:szCs w:val="20"/>
              </w:rPr>
              <w:lastRenderedPageBreak/>
              <w:t>Offers, Ancillary Service Only Offers, Energy Bid Curves, and Point-to-Point (PTP) bids that would have cleared given the settled prices of the DAM;</w:t>
            </w:r>
          </w:p>
        </w:tc>
      </w:tr>
    </w:tbl>
    <w:p w14:paraId="797D24E1" w14:textId="77777777" w:rsidR="00A03B1B" w:rsidRPr="00A03B1B" w:rsidRDefault="00A03B1B" w:rsidP="00A03B1B">
      <w:pPr>
        <w:spacing w:before="240" w:after="240"/>
        <w:ind w:left="1440" w:hanging="720"/>
        <w:rPr>
          <w:szCs w:val="20"/>
        </w:rPr>
      </w:pPr>
      <w:r w:rsidRPr="00A03B1B">
        <w:rPr>
          <w:szCs w:val="20"/>
        </w:rPr>
        <w:lastRenderedPageBreak/>
        <w:t>(c)</w:t>
      </w:r>
      <w:r w:rsidRPr="00A03B1B">
        <w:rPr>
          <w:szCs w:val="20"/>
        </w:rPr>
        <w:tab/>
        <w:t>Startup Costs and minimum energy costs will not be considered for recovery;</w:t>
      </w:r>
    </w:p>
    <w:p w14:paraId="50FCB277" w14:textId="77777777" w:rsidR="00A03B1B" w:rsidRPr="00A03B1B" w:rsidRDefault="00A03B1B" w:rsidP="00A03B1B">
      <w:pPr>
        <w:spacing w:after="240"/>
        <w:ind w:left="1440" w:hanging="720"/>
        <w:rPr>
          <w:szCs w:val="20"/>
        </w:rPr>
      </w:pPr>
      <w:proofErr w:type="gramStart"/>
      <w:r w:rsidRPr="00A03B1B">
        <w:rPr>
          <w:szCs w:val="20"/>
        </w:rPr>
        <w:t>(d)</w:t>
      </w:r>
      <w:r w:rsidRPr="00A03B1B">
        <w:rPr>
          <w:szCs w:val="20"/>
        </w:rPr>
        <w:tab/>
        <w:t>For</w:t>
      </w:r>
      <w:proofErr w:type="gramEnd"/>
      <w:r w:rsidRPr="00A03B1B">
        <w:rPr>
          <w:szCs w:val="20"/>
        </w:rPr>
        <w:t xml:space="preserve"> linked offers of energy and Ancillary Services, the available capacity will be allocated to the offers that would have created the greatest value for the Market Participant seeking recovery;</w:t>
      </w:r>
    </w:p>
    <w:p w14:paraId="09575A46" w14:textId="77777777" w:rsidR="00A03B1B" w:rsidRPr="00A03B1B" w:rsidRDefault="00A03B1B" w:rsidP="00A03B1B">
      <w:pPr>
        <w:spacing w:after="240"/>
        <w:ind w:left="1440" w:hanging="720"/>
        <w:rPr>
          <w:szCs w:val="20"/>
        </w:rPr>
      </w:pPr>
      <w:r w:rsidRPr="00A03B1B">
        <w:rPr>
          <w:szCs w:val="20"/>
        </w:rPr>
        <w:t>(e)</w:t>
      </w:r>
      <w:r w:rsidRPr="00A03B1B">
        <w:rPr>
          <w:szCs w:val="20"/>
        </w:rPr>
        <w:tab/>
        <w:t>All impacted positions will be summed based on their positive or negative value with respect to Real-Time prices;</w:t>
      </w:r>
    </w:p>
    <w:p w14:paraId="772ED723" w14:textId="77777777" w:rsidR="00A03B1B" w:rsidRPr="00A03B1B" w:rsidRDefault="00A03B1B" w:rsidP="00A03B1B">
      <w:pPr>
        <w:spacing w:after="240"/>
        <w:ind w:left="720" w:firstLine="720"/>
        <w:rPr>
          <w:iCs/>
          <w:szCs w:val="20"/>
        </w:rPr>
      </w:pPr>
      <w:r w:rsidRPr="00A03B1B">
        <w:rPr>
          <w:iCs/>
          <w:szCs w:val="20"/>
        </w:rPr>
        <w:t>Day-Ahead Energy Sales Impact</w:t>
      </w:r>
    </w:p>
    <w:p w14:paraId="5B006442" w14:textId="77777777" w:rsidR="00A03B1B" w:rsidRPr="00A03B1B" w:rsidRDefault="00A03B1B" w:rsidP="00A03B1B">
      <w:pPr>
        <w:spacing w:after="240"/>
        <w:ind w:left="720" w:firstLine="720"/>
        <w:rPr>
          <w:szCs w:val="20"/>
        </w:rPr>
      </w:pPr>
      <w:r w:rsidRPr="00A03B1B">
        <w:rPr>
          <w:szCs w:val="20"/>
        </w:rPr>
        <w:t>DAMSQSEAMT</w:t>
      </w:r>
      <w:r w:rsidRPr="00A03B1B">
        <w:rPr>
          <w:i/>
          <w:iCs/>
          <w:szCs w:val="20"/>
          <w:vertAlign w:val="subscript"/>
        </w:rPr>
        <w:t xml:space="preserve"> q</w:t>
      </w:r>
      <w:r w:rsidRPr="00A03B1B">
        <w:rPr>
          <w:szCs w:val="20"/>
        </w:rPr>
        <w:t xml:space="preserve"> = (-1) *  </w:t>
      </w:r>
      <w:r w:rsidRPr="00A03B1B">
        <w:rPr>
          <w:iCs/>
          <w:position w:val="-22"/>
          <w:szCs w:val="20"/>
        </w:rPr>
        <w:object w:dxaOrig="220" w:dyaOrig="460" w14:anchorId="1F4E3408">
          <v:shape id="_x0000_i1137" type="#_x0000_t75" style="width:13.2pt;height:19.8pt" o:ole="">
            <v:imagedata r:id="rId12" o:title=""/>
          </v:shape>
          <o:OLEObject Type="Embed" ProgID="Equation.3" ShapeID="_x0000_i1137" DrawAspect="Content" ObjectID="_1831214139" r:id="rId164"/>
        </w:object>
      </w:r>
      <w:r w:rsidRPr="00A03B1B">
        <w:rPr>
          <w:szCs w:val="20"/>
        </w:rPr>
        <w:t xml:space="preserve"> ((DASPP </w:t>
      </w:r>
      <w:r w:rsidRPr="00A03B1B">
        <w:rPr>
          <w:i/>
          <w:iCs/>
          <w:szCs w:val="20"/>
          <w:vertAlign w:val="subscript"/>
        </w:rPr>
        <w:t>p</w:t>
      </w:r>
      <w:r w:rsidRPr="00A03B1B">
        <w:rPr>
          <w:szCs w:val="20"/>
        </w:rPr>
        <w:t xml:space="preserve"> – RTSPP</w:t>
      </w:r>
      <w:r w:rsidRPr="00A03B1B">
        <w:rPr>
          <w:i/>
          <w:iCs/>
          <w:szCs w:val="20"/>
          <w:vertAlign w:val="subscript"/>
        </w:rPr>
        <w:t xml:space="preserve"> p</w:t>
      </w:r>
      <w:r w:rsidRPr="00A03B1B">
        <w:rPr>
          <w:szCs w:val="20"/>
        </w:rPr>
        <w:t>) * (1/4)* DAES</w:t>
      </w:r>
      <w:r w:rsidRPr="00A03B1B">
        <w:rPr>
          <w:i/>
          <w:iCs/>
          <w:szCs w:val="20"/>
          <w:vertAlign w:val="subscript"/>
        </w:rPr>
        <w:t xml:space="preserve"> q,</w:t>
      </w:r>
      <w:r w:rsidRPr="00A03B1B">
        <w:rPr>
          <w:szCs w:val="20"/>
          <w:vertAlign w:val="subscript"/>
        </w:rPr>
        <w:t xml:space="preserve"> </w:t>
      </w:r>
      <w:r w:rsidRPr="00A03B1B">
        <w:rPr>
          <w:i/>
          <w:iCs/>
          <w:szCs w:val="20"/>
          <w:vertAlign w:val="subscript"/>
        </w:rPr>
        <w:t>p</w:t>
      </w:r>
      <w:r w:rsidRPr="00A03B1B">
        <w:rPr>
          <w:iCs/>
          <w:szCs w:val="20"/>
        </w:rPr>
        <w:t>)</w:t>
      </w:r>
    </w:p>
    <w:p w14:paraId="39130C46" w14:textId="77777777" w:rsidR="00A03B1B" w:rsidRPr="00A03B1B" w:rsidRDefault="00A03B1B" w:rsidP="00A03B1B">
      <w:pPr>
        <w:spacing w:after="240"/>
        <w:ind w:left="720" w:firstLine="720"/>
        <w:rPr>
          <w:iCs/>
          <w:szCs w:val="20"/>
        </w:rPr>
      </w:pPr>
      <w:r w:rsidRPr="00A03B1B">
        <w:rPr>
          <w:iCs/>
          <w:szCs w:val="20"/>
        </w:rPr>
        <w:t>Day-Ahead Energy Purchase Impact</w:t>
      </w:r>
    </w:p>
    <w:p w14:paraId="2ACA9A2B" w14:textId="77777777" w:rsidR="00A03B1B" w:rsidRPr="00A03B1B" w:rsidRDefault="00A03B1B" w:rsidP="00A03B1B">
      <w:pPr>
        <w:spacing w:after="240"/>
        <w:ind w:left="720" w:firstLine="720"/>
        <w:rPr>
          <w:szCs w:val="20"/>
        </w:rPr>
      </w:pPr>
      <w:r w:rsidRPr="00A03B1B">
        <w:rPr>
          <w:szCs w:val="20"/>
        </w:rPr>
        <w:t>DAMPQSEAMT</w:t>
      </w:r>
      <w:r w:rsidRPr="00A03B1B">
        <w:rPr>
          <w:i/>
          <w:iCs/>
          <w:szCs w:val="20"/>
          <w:vertAlign w:val="subscript"/>
        </w:rPr>
        <w:t xml:space="preserve"> q</w:t>
      </w:r>
      <w:r w:rsidRPr="00A03B1B">
        <w:rPr>
          <w:szCs w:val="20"/>
        </w:rPr>
        <w:t xml:space="preserve"> = (-1) * </w:t>
      </w:r>
      <w:r w:rsidRPr="00A03B1B">
        <w:rPr>
          <w:iCs/>
          <w:position w:val="-22"/>
          <w:szCs w:val="20"/>
        </w:rPr>
        <w:object w:dxaOrig="220" w:dyaOrig="460" w14:anchorId="162ECA16">
          <v:shape id="_x0000_i1138" type="#_x0000_t75" style="width:13.2pt;height:19.8pt" o:ole="">
            <v:imagedata r:id="rId12" o:title=""/>
          </v:shape>
          <o:OLEObject Type="Embed" ProgID="Equation.3" ShapeID="_x0000_i1138" DrawAspect="Content" ObjectID="_1831214140" r:id="rId165"/>
        </w:object>
      </w:r>
      <w:r w:rsidRPr="00A03B1B">
        <w:rPr>
          <w:szCs w:val="20"/>
        </w:rPr>
        <w:t xml:space="preserve"> ((RTSPP</w:t>
      </w:r>
      <w:r w:rsidRPr="00A03B1B">
        <w:rPr>
          <w:i/>
          <w:iCs/>
          <w:szCs w:val="20"/>
          <w:vertAlign w:val="subscript"/>
        </w:rPr>
        <w:t xml:space="preserve"> p</w:t>
      </w:r>
      <w:r w:rsidRPr="00A03B1B">
        <w:rPr>
          <w:szCs w:val="20"/>
        </w:rPr>
        <w:t xml:space="preserve"> – DASPP </w:t>
      </w:r>
      <w:r w:rsidRPr="00A03B1B">
        <w:rPr>
          <w:i/>
          <w:iCs/>
          <w:szCs w:val="20"/>
          <w:vertAlign w:val="subscript"/>
        </w:rPr>
        <w:t>p</w:t>
      </w:r>
      <w:r w:rsidRPr="00A03B1B">
        <w:rPr>
          <w:szCs w:val="20"/>
        </w:rPr>
        <w:t>) * (1/4)* DAEP</w:t>
      </w:r>
      <w:r w:rsidRPr="00A03B1B">
        <w:rPr>
          <w:i/>
          <w:iCs/>
          <w:szCs w:val="20"/>
          <w:vertAlign w:val="subscript"/>
        </w:rPr>
        <w:t xml:space="preserve"> q,</w:t>
      </w:r>
      <w:r w:rsidRPr="00A03B1B">
        <w:rPr>
          <w:szCs w:val="20"/>
          <w:vertAlign w:val="subscript"/>
        </w:rPr>
        <w:t xml:space="preserve"> </w:t>
      </w:r>
      <w:r w:rsidRPr="00A03B1B">
        <w:rPr>
          <w:i/>
          <w:iCs/>
          <w:szCs w:val="20"/>
          <w:vertAlign w:val="subscript"/>
        </w:rPr>
        <w:t>p</w:t>
      </w:r>
      <w:r w:rsidRPr="00A03B1B">
        <w:rPr>
          <w:iCs/>
          <w:szCs w:val="20"/>
        </w:rPr>
        <w:t>)</w:t>
      </w:r>
    </w:p>
    <w:p w14:paraId="39893B10" w14:textId="77777777" w:rsidR="00A03B1B" w:rsidRPr="00A03B1B" w:rsidRDefault="00A03B1B" w:rsidP="00A03B1B">
      <w:pPr>
        <w:spacing w:after="240"/>
        <w:ind w:left="720" w:firstLine="720"/>
        <w:rPr>
          <w:iCs/>
          <w:szCs w:val="20"/>
        </w:rPr>
      </w:pPr>
      <w:r w:rsidRPr="00A03B1B">
        <w:rPr>
          <w:iCs/>
          <w:szCs w:val="20"/>
        </w:rPr>
        <w:t>Day-Ahead Ancillary Services Sales Impact</w:t>
      </w:r>
    </w:p>
    <w:p w14:paraId="60ABADAD" w14:textId="7C109DD6" w:rsidR="00A03B1B" w:rsidRPr="00A03B1B" w:rsidRDefault="00A03B1B" w:rsidP="00A03B1B">
      <w:pPr>
        <w:spacing w:after="240"/>
        <w:ind w:left="2160" w:hanging="720"/>
        <w:rPr>
          <w:szCs w:val="20"/>
        </w:rPr>
      </w:pPr>
      <w:r w:rsidRPr="00A03B1B">
        <w:rPr>
          <w:szCs w:val="20"/>
        </w:rPr>
        <w:t>DAMASQSEAMT</w:t>
      </w:r>
      <w:r w:rsidRPr="00A03B1B">
        <w:rPr>
          <w:i/>
          <w:iCs/>
          <w:szCs w:val="20"/>
          <w:vertAlign w:val="subscript"/>
        </w:rPr>
        <w:t xml:space="preserve"> q</w:t>
      </w:r>
      <w:r w:rsidRPr="00A03B1B">
        <w:rPr>
          <w:szCs w:val="20"/>
        </w:rPr>
        <w:t xml:space="preserve"> = (-1) * </w:t>
      </w:r>
      <w:r w:rsidRPr="00A03B1B">
        <w:rPr>
          <w:noProof/>
          <w:position w:val="-18"/>
          <w:szCs w:val="20"/>
        </w:rPr>
        <w:drawing>
          <wp:inline distT="0" distB="0" distL="0" distR="0" wp14:anchorId="7A605446" wp14:editId="4ABAD1D4">
            <wp:extent cx="175260" cy="274320"/>
            <wp:effectExtent l="0" t="0" r="0" b="0"/>
            <wp:docPr id="10646"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44">
                      <a:extLst>
                        <a:ext uri="{28A0092B-C50C-407E-A947-70E740481C1C}">
                          <a14:useLocalDpi xmlns:a14="http://schemas.microsoft.com/office/drawing/2010/main" val="0"/>
                        </a:ext>
                      </a:extLst>
                    </a:blip>
                    <a:srcRect/>
                    <a:stretch>
                      <a:fillRect/>
                    </a:stretch>
                  </pic:blipFill>
                  <pic:spPr bwMode="auto">
                    <a:xfrm>
                      <a:off x="0" y="0"/>
                      <a:ext cx="175260" cy="274320"/>
                    </a:xfrm>
                    <a:prstGeom prst="rect">
                      <a:avLst/>
                    </a:prstGeom>
                    <a:noFill/>
                    <a:ln>
                      <a:noFill/>
                    </a:ln>
                  </pic:spPr>
                </pic:pic>
              </a:graphicData>
            </a:graphic>
          </wp:inline>
        </w:drawing>
      </w:r>
      <w:r w:rsidRPr="00A03B1B">
        <w:rPr>
          <w:szCs w:val="20"/>
        </w:rPr>
        <w:t xml:space="preserve"> (((MCPCRU </w:t>
      </w:r>
      <w:r w:rsidRPr="00A03B1B">
        <w:rPr>
          <w:i/>
          <w:iCs/>
          <w:szCs w:val="20"/>
          <w:vertAlign w:val="subscript"/>
        </w:rPr>
        <w:t>DAM</w:t>
      </w:r>
      <w:r w:rsidRPr="00A03B1B">
        <w:rPr>
          <w:szCs w:val="20"/>
        </w:rPr>
        <w:t xml:space="preserve"> – </w:t>
      </w:r>
      <w:r w:rsidRPr="00A03B1B">
        <w:rPr>
          <w:iCs/>
          <w:szCs w:val="20"/>
        </w:rPr>
        <w:t>RTMCPCRU</w:t>
      </w:r>
      <w:r w:rsidRPr="00A03B1B">
        <w:rPr>
          <w:szCs w:val="20"/>
        </w:rPr>
        <w:t xml:space="preserve">) * (1/4) * PCRUR </w:t>
      </w:r>
      <w:r w:rsidRPr="00A03B1B">
        <w:rPr>
          <w:i/>
          <w:iCs/>
          <w:szCs w:val="20"/>
          <w:vertAlign w:val="subscript"/>
        </w:rPr>
        <w:t>q, r, DAM</w:t>
      </w:r>
      <w:r w:rsidRPr="00A03B1B">
        <w:rPr>
          <w:iCs/>
          <w:szCs w:val="20"/>
        </w:rPr>
        <w:t>)</w:t>
      </w:r>
      <w:r w:rsidRPr="00A03B1B" w:rsidDel="007B2A73">
        <w:rPr>
          <w:iCs/>
          <w:szCs w:val="20"/>
        </w:rPr>
        <w:t xml:space="preserve"> </w:t>
      </w:r>
    </w:p>
    <w:p w14:paraId="3532B006" w14:textId="77777777" w:rsidR="00A03B1B" w:rsidRPr="00A03B1B" w:rsidRDefault="00A03B1B" w:rsidP="00A03B1B">
      <w:pPr>
        <w:spacing w:after="240"/>
        <w:ind w:left="2160"/>
        <w:rPr>
          <w:i/>
          <w:iCs/>
          <w:szCs w:val="20"/>
          <w:vertAlign w:val="subscript"/>
        </w:rPr>
      </w:pPr>
      <w:r w:rsidRPr="00A03B1B">
        <w:rPr>
          <w:iCs/>
          <w:szCs w:val="20"/>
        </w:rPr>
        <w:t xml:space="preserve">+ ((MCPCRD </w:t>
      </w:r>
      <w:r w:rsidRPr="00A03B1B">
        <w:rPr>
          <w:i/>
          <w:iCs/>
          <w:szCs w:val="20"/>
          <w:vertAlign w:val="subscript"/>
        </w:rPr>
        <w:t>DAM</w:t>
      </w:r>
      <w:r w:rsidRPr="00A03B1B">
        <w:rPr>
          <w:iCs/>
          <w:szCs w:val="20"/>
        </w:rPr>
        <w:t xml:space="preserve"> – RTMCPCRD) * </w:t>
      </w:r>
      <w:r w:rsidRPr="00A03B1B">
        <w:rPr>
          <w:szCs w:val="20"/>
        </w:rPr>
        <w:t xml:space="preserve">(1/4) * </w:t>
      </w:r>
      <w:r w:rsidRPr="00A03B1B">
        <w:rPr>
          <w:iCs/>
          <w:szCs w:val="20"/>
        </w:rPr>
        <w:t xml:space="preserve">PCRDR </w:t>
      </w:r>
      <w:r w:rsidRPr="00A03B1B">
        <w:rPr>
          <w:i/>
          <w:iCs/>
          <w:szCs w:val="20"/>
          <w:vertAlign w:val="subscript"/>
        </w:rPr>
        <w:t>q, r, DAM</w:t>
      </w:r>
      <w:r w:rsidRPr="00A03B1B">
        <w:rPr>
          <w:iCs/>
          <w:szCs w:val="20"/>
        </w:rPr>
        <w:t>)</w:t>
      </w:r>
    </w:p>
    <w:p w14:paraId="7497986A" w14:textId="77777777" w:rsidR="00A03B1B" w:rsidRPr="00A03B1B" w:rsidRDefault="00A03B1B" w:rsidP="00A03B1B">
      <w:pPr>
        <w:spacing w:after="240"/>
        <w:ind w:left="2160"/>
        <w:rPr>
          <w:iCs/>
          <w:szCs w:val="20"/>
        </w:rPr>
      </w:pPr>
      <w:r w:rsidRPr="00A03B1B">
        <w:rPr>
          <w:iCs/>
          <w:szCs w:val="20"/>
        </w:rPr>
        <w:t xml:space="preserve">+ ((MCPCRR </w:t>
      </w:r>
      <w:r w:rsidRPr="00A03B1B">
        <w:rPr>
          <w:i/>
          <w:iCs/>
          <w:szCs w:val="20"/>
          <w:vertAlign w:val="subscript"/>
        </w:rPr>
        <w:t>DAM</w:t>
      </w:r>
      <w:r w:rsidRPr="00A03B1B">
        <w:rPr>
          <w:iCs/>
          <w:szCs w:val="20"/>
        </w:rPr>
        <w:t xml:space="preserve"> – RTMCPCRR) * </w:t>
      </w:r>
      <w:r w:rsidRPr="00A03B1B">
        <w:rPr>
          <w:szCs w:val="20"/>
        </w:rPr>
        <w:t xml:space="preserve">(1/4) * </w:t>
      </w:r>
      <w:r w:rsidRPr="00A03B1B">
        <w:rPr>
          <w:iCs/>
          <w:szCs w:val="20"/>
        </w:rPr>
        <w:t xml:space="preserve">PCRRR </w:t>
      </w:r>
      <w:r w:rsidRPr="00A03B1B">
        <w:rPr>
          <w:i/>
          <w:iCs/>
          <w:szCs w:val="20"/>
          <w:vertAlign w:val="subscript"/>
        </w:rPr>
        <w:t>q, r, DAM</w:t>
      </w:r>
      <w:r w:rsidRPr="00A03B1B">
        <w:rPr>
          <w:iCs/>
          <w:szCs w:val="20"/>
        </w:rPr>
        <w:t>)</w:t>
      </w:r>
      <w:r w:rsidRPr="00A03B1B" w:rsidDel="007B2A73">
        <w:rPr>
          <w:iCs/>
          <w:szCs w:val="20"/>
        </w:rPr>
        <w:t xml:space="preserve"> </w:t>
      </w:r>
      <w:r w:rsidRPr="00A03B1B">
        <w:rPr>
          <w:iCs/>
          <w:szCs w:val="20"/>
        </w:rPr>
        <w:t xml:space="preserve"> </w:t>
      </w:r>
    </w:p>
    <w:p w14:paraId="76BF0A39" w14:textId="77777777" w:rsidR="00A03B1B" w:rsidRPr="00A03B1B" w:rsidRDefault="00A03B1B" w:rsidP="00A03B1B">
      <w:pPr>
        <w:spacing w:after="240"/>
        <w:ind w:left="2160"/>
        <w:rPr>
          <w:iCs/>
          <w:szCs w:val="20"/>
        </w:rPr>
      </w:pPr>
      <w:r w:rsidRPr="00A03B1B">
        <w:rPr>
          <w:iCs/>
          <w:szCs w:val="20"/>
        </w:rPr>
        <w:t xml:space="preserve">+ ((MCPCECR </w:t>
      </w:r>
      <w:r w:rsidRPr="00A03B1B">
        <w:rPr>
          <w:i/>
          <w:iCs/>
          <w:szCs w:val="20"/>
          <w:vertAlign w:val="subscript"/>
        </w:rPr>
        <w:t>DAM</w:t>
      </w:r>
      <w:r w:rsidRPr="00A03B1B">
        <w:rPr>
          <w:iCs/>
          <w:szCs w:val="20"/>
        </w:rPr>
        <w:t xml:space="preserve"> – RTMCPCECR) * </w:t>
      </w:r>
      <w:r w:rsidRPr="00A03B1B">
        <w:rPr>
          <w:szCs w:val="20"/>
        </w:rPr>
        <w:t xml:space="preserve">(1/4) * </w:t>
      </w:r>
      <w:r w:rsidRPr="00A03B1B">
        <w:rPr>
          <w:iCs/>
          <w:szCs w:val="20"/>
        </w:rPr>
        <w:t xml:space="preserve">PCECRR </w:t>
      </w:r>
      <w:r w:rsidRPr="00A03B1B">
        <w:rPr>
          <w:i/>
          <w:iCs/>
          <w:szCs w:val="20"/>
          <w:vertAlign w:val="subscript"/>
        </w:rPr>
        <w:t>q, r, DAM</w:t>
      </w:r>
      <w:r w:rsidRPr="00A03B1B">
        <w:rPr>
          <w:iCs/>
          <w:szCs w:val="20"/>
        </w:rPr>
        <w:t>)</w:t>
      </w:r>
    </w:p>
    <w:p w14:paraId="19F82651" w14:textId="77777777" w:rsidR="00A03B1B" w:rsidRPr="00A03B1B" w:rsidRDefault="00A03B1B" w:rsidP="00A03B1B">
      <w:pPr>
        <w:spacing w:after="240"/>
        <w:ind w:left="2160"/>
        <w:rPr>
          <w:iCs/>
          <w:szCs w:val="20"/>
        </w:rPr>
      </w:pPr>
      <w:r w:rsidRPr="00A03B1B">
        <w:rPr>
          <w:iCs/>
          <w:szCs w:val="20"/>
        </w:rPr>
        <w:t xml:space="preserve">+ ((MCPCNS </w:t>
      </w:r>
      <w:r w:rsidRPr="00A03B1B">
        <w:rPr>
          <w:i/>
          <w:iCs/>
          <w:szCs w:val="20"/>
          <w:vertAlign w:val="subscript"/>
        </w:rPr>
        <w:t>DAM</w:t>
      </w:r>
      <w:r w:rsidRPr="00A03B1B">
        <w:rPr>
          <w:iCs/>
          <w:szCs w:val="20"/>
        </w:rPr>
        <w:t xml:space="preserve"> – RTMCPCNS) * </w:t>
      </w:r>
      <w:r w:rsidRPr="00A03B1B">
        <w:rPr>
          <w:szCs w:val="20"/>
        </w:rPr>
        <w:t xml:space="preserve">(1/4) * </w:t>
      </w:r>
      <w:r w:rsidRPr="00A03B1B">
        <w:rPr>
          <w:iCs/>
          <w:szCs w:val="20"/>
        </w:rPr>
        <w:t xml:space="preserve">PCNSR </w:t>
      </w:r>
      <w:r w:rsidRPr="00A03B1B">
        <w:rPr>
          <w:i/>
          <w:iCs/>
          <w:szCs w:val="20"/>
          <w:vertAlign w:val="subscript"/>
        </w:rPr>
        <w:t>q, r, DAM</w:t>
      </w:r>
      <w:r w:rsidRPr="00A03B1B">
        <w:rPr>
          <w:iCs/>
          <w:szCs w:val="20"/>
        </w:rPr>
        <w:t>)</w:t>
      </w:r>
    </w:p>
    <w:p w14:paraId="5FE2C3C5" w14:textId="77777777" w:rsidR="00A03B1B" w:rsidRPr="00A03B1B" w:rsidRDefault="00A03B1B" w:rsidP="00A03B1B">
      <w:pPr>
        <w:spacing w:after="240"/>
        <w:ind w:left="2160"/>
        <w:rPr>
          <w:ins w:id="1803" w:author="ERCOT" w:date="2025-12-09T12:16:00Z"/>
          <w:rFonts w:eastAsia="SimSun"/>
          <w:iCs/>
        </w:rPr>
      </w:pPr>
      <w:ins w:id="1804" w:author="ERCOT" w:date="2025-12-09T12:16:00Z">
        <w:r w:rsidRPr="00A03B1B">
          <w:rPr>
            <w:rFonts w:eastAsia="SimSun"/>
            <w:iCs/>
          </w:rPr>
          <w:t xml:space="preserve">+ ((MCPCDRR </w:t>
        </w:r>
        <w:r w:rsidRPr="00A03B1B">
          <w:rPr>
            <w:rFonts w:eastAsia="SimSun"/>
            <w:i/>
            <w:iCs/>
            <w:vertAlign w:val="subscript"/>
          </w:rPr>
          <w:t>DAM</w:t>
        </w:r>
        <w:r w:rsidRPr="00A03B1B">
          <w:rPr>
            <w:rFonts w:eastAsia="SimSun"/>
            <w:iCs/>
          </w:rPr>
          <w:t xml:space="preserve"> – RTMCPCDRR) * </w:t>
        </w:r>
        <w:r w:rsidRPr="00A03B1B">
          <w:rPr>
            <w:rFonts w:eastAsia="SimSun"/>
          </w:rPr>
          <w:t xml:space="preserve">(1/4) * </w:t>
        </w:r>
        <w:r w:rsidRPr="00A03B1B">
          <w:rPr>
            <w:rFonts w:eastAsia="SimSun"/>
            <w:iCs/>
          </w:rPr>
          <w:t xml:space="preserve">PCDRRR </w:t>
        </w:r>
        <w:r w:rsidRPr="00A03B1B">
          <w:rPr>
            <w:rFonts w:eastAsia="SimSun"/>
            <w:i/>
            <w:iCs/>
            <w:vertAlign w:val="subscript"/>
          </w:rPr>
          <w:t>q, r, DAM</w:t>
        </w:r>
        <w:r w:rsidRPr="00A03B1B">
          <w:rPr>
            <w:rFonts w:eastAsia="SimSun"/>
            <w:iCs/>
          </w:rPr>
          <w:t>)</w:t>
        </w:r>
      </w:ins>
    </w:p>
    <w:p w14:paraId="197D4E4F" w14:textId="77777777" w:rsidR="00A03B1B" w:rsidRPr="00A03B1B" w:rsidRDefault="00A03B1B" w:rsidP="00A03B1B">
      <w:pPr>
        <w:spacing w:after="240"/>
        <w:ind w:left="2160"/>
        <w:rPr>
          <w:iCs/>
          <w:szCs w:val="20"/>
        </w:rPr>
      </w:pPr>
      <w:r w:rsidRPr="00A03B1B">
        <w:rPr>
          <w:iCs/>
          <w:szCs w:val="20"/>
        </w:rPr>
        <w:t xml:space="preserve">+ ((MCPCRU </w:t>
      </w:r>
      <w:r w:rsidRPr="00A03B1B">
        <w:rPr>
          <w:i/>
          <w:iCs/>
          <w:szCs w:val="20"/>
          <w:vertAlign w:val="subscript"/>
        </w:rPr>
        <w:t>DAM</w:t>
      </w:r>
      <w:r w:rsidRPr="00A03B1B">
        <w:rPr>
          <w:iCs/>
          <w:szCs w:val="20"/>
        </w:rPr>
        <w:t xml:space="preserve"> – RTMCPCRU) * </w:t>
      </w:r>
      <w:r w:rsidRPr="00A03B1B">
        <w:rPr>
          <w:szCs w:val="20"/>
        </w:rPr>
        <w:t>(1/4) * DARUOAWD</w:t>
      </w:r>
      <w:r w:rsidRPr="00A03B1B">
        <w:rPr>
          <w:iCs/>
          <w:szCs w:val="20"/>
        </w:rPr>
        <w:t xml:space="preserve"> </w:t>
      </w:r>
      <w:r w:rsidRPr="00A03B1B">
        <w:rPr>
          <w:i/>
          <w:iCs/>
          <w:szCs w:val="20"/>
          <w:vertAlign w:val="subscript"/>
        </w:rPr>
        <w:t>q</w:t>
      </w:r>
      <w:r w:rsidRPr="00A03B1B">
        <w:rPr>
          <w:iCs/>
          <w:szCs w:val="20"/>
        </w:rPr>
        <w:t>)</w:t>
      </w:r>
    </w:p>
    <w:p w14:paraId="7731FC32" w14:textId="77777777" w:rsidR="00A03B1B" w:rsidRPr="00A03B1B" w:rsidRDefault="00A03B1B" w:rsidP="00A03B1B">
      <w:pPr>
        <w:spacing w:after="240"/>
        <w:ind w:left="2160"/>
        <w:rPr>
          <w:iCs/>
          <w:szCs w:val="20"/>
        </w:rPr>
      </w:pPr>
      <w:r w:rsidRPr="00A03B1B">
        <w:rPr>
          <w:iCs/>
          <w:szCs w:val="20"/>
        </w:rPr>
        <w:t xml:space="preserve">+ ((MCPCRD </w:t>
      </w:r>
      <w:r w:rsidRPr="00A03B1B">
        <w:rPr>
          <w:i/>
          <w:iCs/>
          <w:szCs w:val="20"/>
          <w:vertAlign w:val="subscript"/>
        </w:rPr>
        <w:t>DAM</w:t>
      </w:r>
      <w:r w:rsidRPr="00A03B1B">
        <w:rPr>
          <w:iCs/>
          <w:szCs w:val="20"/>
        </w:rPr>
        <w:t xml:space="preserve"> – RTMCPCRD) *</w:t>
      </w:r>
      <w:r w:rsidRPr="00A03B1B">
        <w:rPr>
          <w:szCs w:val="20"/>
        </w:rPr>
        <w:t xml:space="preserve">(1/4) * </w:t>
      </w:r>
      <w:r w:rsidRPr="00A03B1B">
        <w:rPr>
          <w:iCs/>
          <w:szCs w:val="20"/>
        </w:rPr>
        <w:t xml:space="preserve"> </w:t>
      </w:r>
      <w:r w:rsidRPr="00A03B1B">
        <w:rPr>
          <w:szCs w:val="20"/>
        </w:rPr>
        <w:t>DARDOAWD</w:t>
      </w:r>
      <w:r w:rsidRPr="00A03B1B">
        <w:rPr>
          <w:iCs/>
          <w:szCs w:val="20"/>
        </w:rPr>
        <w:t xml:space="preserve"> </w:t>
      </w:r>
      <w:r w:rsidRPr="00A03B1B">
        <w:rPr>
          <w:i/>
          <w:iCs/>
          <w:szCs w:val="20"/>
          <w:vertAlign w:val="subscript"/>
        </w:rPr>
        <w:t>q</w:t>
      </w:r>
      <w:r w:rsidRPr="00A03B1B">
        <w:rPr>
          <w:iCs/>
          <w:szCs w:val="20"/>
        </w:rPr>
        <w:t>)</w:t>
      </w:r>
    </w:p>
    <w:p w14:paraId="53A4FFA7" w14:textId="77777777" w:rsidR="00A03B1B" w:rsidRPr="00A03B1B" w:rsidRDefault="00A03B1B" w:rsidP="00A03B1B">
      <w:pPr>
        <w:spacing w:after="240"/>
        <w:ind w:left="2160"/>
        <w:rPr>
          <w:iCs/>
          <w:szCs w:val="20"/>
        </w:rPr>
      </w:pPr>
      <w:r w:rsidRPr="00A03B1B">
        <w:rPr>
          <w:iCs/>
          <w:szCs w:val="20"/>
        </w:rPr>
        <w:t xml:space="preserve">+ ((MCPCRR </w:t>
      </w:r>
      <w:r w:rsidRPr="00A03B1B">
        <w:rPr>
          <w:i/>
          <w:iCs/>
          <w:szCs w:val="20"/>
          <w:vertAlign w:val="subscript"/>
        </w:rPr>
        <w:t>DAM</w:t>
      </w:r>
      <w:r w:rsidRPr="00A03B1B">
        <w:rPr>
          <w:iCs/>
          <w:szCs w:val="20"/>
        </w:rPr>
        <w:t xml:space="preserve"> – RTMCPCRR) * </w:t>
      </w:r>
      <w:r w:rsidRPr="00A03B1B">
        <w:rPr>
          <w:szCs w:val="20"/>
        </w:rPr>
        <w:t>(1/4) * DARROAWD</w:t>
      </w:r>
      <w:r w:rsidRPr="00A03B1B">
        <w:rPr>
          <w:iCs/>
          <w:szCs w:val="20"/>
        </w:rPr>
        <w:t xml:space="preserve"> </w:t>
      </w:r>
      <w:r w:rsidRPr="00A03B1B">
        <w:rPr>
          <w:i/>
          <w:iCs/>
          <w:szCs w:val="20"/>
          <w:vertAlign w:val="subscript"/>
        </w:rPr>
        <w:t>q</w:t>
      </w:r>
      <w:r w:rsidRPr="00A03B1B">
        <w:rPr>
          <w:iCs/>
          <w:szCs w:val="20"/>
        </w:rPr>
        <w:t>)</w:t>
      </w:r>
    </w:p>
    <w:p w14:paraId="7BF07C4F" w14:textId="77777777" w:rsidR="00A03B1B" w:rsidRPr="00A03B1B" w:rsidRDefault="00A03B1B" w:rsidP="00A03B1B">
      <w:pPr>
        <w:spacing w:after="240"/>
        <w:ind w:left="2160"/>
        <w:rPr>
          <w:iCs/>
          <w:szCs w:val="20"/>
        </w:rPr>
      </w:pPr>
      <w:r w:rsidRPr="00A03B1B">
        <w:rPr>
          <w:iCs/>
          <w:szCs w:val="20"/>
        </w:rPr>
        <w:t xml:space="preserve">+ ((MCPCECR </w:t>
      </w:r>
      <w:r w:rsidRPr="00A03B1B">
        <w:rPr>
          <w:i/>
          <w:iCs/>
          <w:szCs w:val="20"/>
          <w:vertAlign w:val="subscript"/>
        </w:rPr>
        <w:t>DAM</w:t>
      </w:r>
      <w:r w:rsidRPr="00A03B1B">
        <w:rPr>
          <w:iCs/>
          <w:szCs w:val="20"/>
        </w:rPr>
        <w:t xml:space="preserve"> – RTMCPCECR) * </w:t>
      </w:r>
      <w:r w:rsidRPr="00A03B1B">
        <w:rPr>
          <w:szCs w:val="20"/>
        </w:rPr>
        <w:t>(1/4) * DAECROAWD</w:t>
      </w:r>
      <w:r w:rsidRPr="00A03B1B">
        <w:rPr>
          <w:iCs/>
          <w:szCs w:val="20"/>
        </w:rPr>
        <w:t xml:space="preserve"> </w:t>
      </w:r>
      <w:r w:rsidRPr="00A03B1B">
        <w:rPr>
          <w:i/>
          <w:iCs/>
          <w:szCs w:val="20"/>
          <w:vertAlign w:val="subscript"/>
        </w:rPr>
        <w:t>q</w:t>
      </w:r>
      <w:r w:rsidRPr="00A03B1B">
        <w:rPr>
          <w:iCs/>
          <w:szCs w:val="20"/>
        </w:rPr>
        <w:t>)</w:t>
      </w:r>
    </w:p>
    <w:p w14:paraId="53DDF050" w14:textId="77777777" w:rsidR="00A03B1B" w:rsidRPr="00A03B1B" w:rsidRDefault="00A03B1B" w:rsidP="00A03B1B">
      <w:pPr>
        <w:spacing w:after="240"/>
        <w:ind w:left="2160"/>
        <w:rPr>
          <w:ins w:id="1805" w:author="ERCOT" w:date="2025-12-09T12:15:00Z"/>
          <w:iCs/>
          <w:szCs w:val="20"/>
        </w:rPr>
      </w:pPr>
      <w:r w:rsidRPr="00A03B1B">
        <w:rPr>
          <w:iCs/>
          <w:szCs w:val="20"/>
        </w:rPr>
        <w:t xml:space="preserve">+ ((MCPCNS </w:t>
      </w:r>
      <w:r w:rsidRPr="00A03B1B">
        <w:rPr>
          <w:i/>
          <w:iCs/>
          <w:szCs w:val="20"/>
          <w:vertAlign w:val="subscript"/>
        </w:rPr>
        <w:t>DAM</w:t>
      </w:r>
      <w:r w:rsidRPr="00A03B1B">
        <w:rPr>
          <w:iCs/>
          <w:szCs w:val="20"/>
        </w:rPr>
        <w:t xml:space="preserve"> – RTMCPCNS) * </w:t>
      </w:r>
      <w:r w:rsidRPr="00A03B1B">
        <w:rPr>
          <w:szCs w:val="20"/>
        </w:rPr>
        <w:t>(1/4) * DANSOAWD</w:t>
      </w:r>
      <w:r w:rsidRPr="00A03B1B">
        <w:rPr>
          <w:iCs/>
          <w:szCs w:val="20"/>
        </w:rPr>
        <w:t xml:space="preserve"> </w:t>
      </w:r>
      <w:r w:rsidRPr="00A03B1B">
        <w:rPr>
          <w:i/>
          <w:iCs/>
          <w:szCs w:val="20"/>
          <w:vertAlign w:val="subscript"/>
        </w:rPr>
        <w:t>q</w:t>
      </w:r>
      <w:r w:rsidRPr="00A03B1B">
        <w:rPr>
          <w:iCs/>
          <w:szCs w:val="20"/>
        </w:rPr>
        <w:t>)</w:t>
      </w:r>
    </w:p>
    <w:p w14:paraId="04591298" w14:textId="77777777" w:rsidR="00A03B1B" w:rsidRPr="00A03B1B" w:rsidRDefault="00A03B1B" w:rsidP="00A03B1B">
      <w:pPr>
        <w:spacing w:after="240"/>
        <w:ind w:left="2160"/>
        <w:rPr>
          <w:iCs/>
          <w:szCs w:val="20"/>
        </w:rPr>
      </w:pPr>
      <w:ins w:id="1806" w:author="ERCOT" w:date="2025-12-09T12:15:00Z">
        <w:r w:rsidRPr="00A03B1B">
          <w:rPr>
            <w:rFonts w:eastAsia="SimSun"/>
            <w:iCs/>
          </w:rPr>
          <w:t xml:space="preserve">+ ((MCPCDRR </w:t>
        </w:r>
        <w:r w:rsidRPr="00A03B1B">
          <w:rPr>
            <w:rFonts w:eastAsia="SimSun"/>
            <w:i/>
            <w:iCs/>
            <w:vertAlign w:val="subscript"/>
          </w:rPr>
          <w:t>DAM</w:t>
        </w:r>
        <w:r w:rsidRPr="00A03B1B">
          <w:rPr>
            <w:rFonts w:eastAsia="SimSun"/>
            <w:iCs/>
          </w:rPr>
          <w:t xml:space="preserve"> – RTMCPCDRR) * </w:t>
        </w:r>
        <w:r w:rsidRPr="00A03B1B">
          <w:rPr>
            <w:rFonts w:eastAsia="SimSun"/>
          </w:rPr>
          <w:t>(1/4) * DADRROAWD</w:t>
        </w:r>
        <w:r w:rsidRPr="00A03B1B">
          <w:rPr>
            <w:rFonts w:eastAsia="SimSun"/>
            <w:iCs/>
          </w:rPr>
          <w:t xml:space="preserve"> </w:t>
        </w:r>
        <w:r w:rsidRPr="00A03B1B">
          <w:rPr>
            <w:rFonts w:eastAsia="SimSun"/>
            <w:i/>
            <w:iCs/>
            <w:vertAlign w:val="subscript"/>
          </w:rPr>
          <w:t>q</w:t>
        </w:r>
        <w:r w:rsidRPr="00A03B1B">
          <w:rPr>
            <w:rFonts w:eastAsia="SimSun"/>
            <w:iCs/>
          </w:rPr>
          <w:t>)</w:t>
        </w:r>
      </w:ins>
      <w:r w:rsidRPr="00A03B1B">
        <w:rPr>
          <w:iCs/>
          <w:szCs w:val="20"/>
        </w:rPr>
        <w:t>)</w:t>
      </w:r>
    </w:p>
    <w:p w14:paraId="682B096A" w14:textId="77777777" w:rsidR="00A03B1B" w:rsidRPr="00A03B1B" w:rsidRDefault="00A03B1B" w:rsidP="00A03B1B">
      <w:pPr>
        <w:spacing w:after="240"/>
        <w:ind w:left="1440"/>
        <w:rPr>
          <w:iCs/>
          <w:szCs w:val="20"/>
        </w:rPr>
      </w:pPr>
      <w:r w:rsidRPr="00A03B1B">
        <w:rPr>
          <w:iCs/>
          <w:szCs w:val="20"/>
        </w:rPr>
        <w:lastRenderedPageBreak/>
        <w:t>Day-Ahead Point-to-Point Obligation Impact</w:t>
      </w:r>
    </w:p>
    <w:p w14:paraId="56150A30" w14:textId="77777777" w:rsidR="00A03B1B" w:rsidRPr="00A03B1B" w:rsidRDefault="00A03B1B" w:rsidP="00A03B1B">
      <w:pPr>
        <w:spacing w:after="240"/>
        <w:ind w:left="1440"/>
        <w:rPr>
          <w:szCs w:val="20"/>
          <w:vertAlign w:val="subscript"/>
        </w:rPr>
      </w:pPr>
      <w:r w:rsidRPr="00A03B1B">
        <w:rPr>
          <w:szCs w:val="20"/>
        </w:rPr>
        <w:t>DAMRTPTPQSEAMT</w:t>
      </w:r>
      <w:r w:rsidRPr="00A03B1B">
        <w:rPr>
          <w:i/>
          <w:iCs/>
          <w:szCs w:val="20"/>
          <w:vertAlign w:val="subscript"/>
        </w:rPr>
        <w:t xml:space="preserve"> q</w:t>
      </w:r>
      <w:r w:rsidRPr="00A03B1B">
        <w:rPr>
          <w:szCs w:val="20"/>
        </w:rPr>
        <w:t xml:space="preserve"> = (-1) *  </w:t>
      </w:r>
      <w:r w:rsidRPr="00A03B1B">
        <w:rPr>
          <w:iCs/>
          <w:position w:val="-22"/>
          <w:szCs w:val="20"/>
        </w:rPr>
        <w:object w:dxaOrig="220" w:dyaOrig="460" w14:anchorId="1C0B63CB">
          <v:shape id="_x0000_i1139" type="#_x0000_t75" style="width:13.2pt;height:19.8pt" o:ole="">
            <v:imagedata r:id="rId166" o:title=""/>
          </v:shape>
          <o:OLEObject Type="Embed" ProgID="Equation.3" ShapeID="_x0000_i1139" DrawAspect="Content" ObjectID="_1831214141" r:id="rId167"/>
        </w:object>
      </w:r>
      <w:r w:rsidRPr="00A03B1B">
        <w:rPr>
          <w:iCs/>
          <w:position w:val="-20"/>
          <w:szCs w:val="20"/>
        </w:rPr>
        <w:object w:dxaOrig="220" w:dyaOrig="440" w14:anchorId="7C002641">
          <v:shape id="_x0000_i1140" type="#_x0000_t75" style="width:13.2pt;height:21.6pt" o:ole="">
            <v:imagedata r:id="rId168" o:title=""/>
          </v:shape>
          <o:OLEObject Type="Embed" ProgID="Equation.3" ShapeID="_x0000_i1140" DrawAspect="Content" ObjectID="_1831214142" r:id="rId169"/>
        </w:object>
      </w:r>
      <w:r w:rsidRPr="00A03B1B">
        <w:rPr>
          <w:iCs/>
          <w:szCs w:val="20"/>
        </w:rPr>
        <w:t xml:space="preserve"> ((</w:t>
      </w:r>
      <w:r w:rsidRPr="00A03B1B">
        <w:rPr>
          <w:szCs w:val="20"/>
          <w:lang w:val="sv-SE"/>
        </w:rPr>
        <w:t xml:space="preserve">RTOBLPR </w:t>
      </w:r>
      <w:r w:rsidRPr="00A03B1B">
        <w:rPr>
          <w:i/>
          <w:iCs/>
          <w:szCs w:val="20"/>
          <w:vertAlign w:val="subscript"/>
          <w:lang w:val="sv-SE"/>
        </w:rPr>
        <w:t>(j, k)</w:t>
      </w:r>
      <w:r w:rsidRPr="00A03B1B" w:rsidDel="003C61CB">
        <w:rPr>
          <w:iCs/>
          <w:szCs w:val="20"/>
        </w:rPr>
        <w:t xml:space="preserve"> </w:t>
      </w:r>
      <w:r w:rsidRPr="00A03B1B">
        <w:rPr>
          <w:szCs w:val="20"/>
        </w:rPr>
        <w:t xml:space="preserve">– DAOBLPR </w:t>
      </w:r>
      <w:r w:rsidRPr="00A03B1B">
        <w:rPr>
          <w:i/>
          <w:iCs/>
          <w:szCs w:val="20"/>
          <w:vertAlign w:val="subscript"/>
        </w:rPr>
        <w:t>(j, k)</w:t>
      </w:r>
      <w:r w:rsidRPr="00A03B1B">
        <w:rPr>
          <w:szCs w:val="20"/>
        </w:rPr>
        <w:t xml:space="preserve">) * RTOBL </w:t>
      </w:r>
      <w:r w:rsidRPr="00A03B1B">
        <w:rPr>
          <w:i/>
          <w:iCs/>
          <w:szCs w:val="20"/>
          <w:vertAlign w:val="subscript"/>
        </w:rPr>
        <w:t>q, (j, k)</w:t>
      </w:r>
      <w:r w:rsidRPr="00A03B1B">
        <w:rPr>
          <w:iCs/>
          <w:szCs w:val="20"/>
        </w:rPr>
        <w:t>)</w:t>
      </w:r>
    </w:p>
    <w:p w14:paraId="0034B5BF" w14:textId="77777777" w:rsidR="00A03B1B" w:rsidRPr="00A03B1B" w:rsidRDefault="00A03B1B" w:rsidP="00A03B1B">
      <w:pPr>
        <w:ind w:left="1440"/>
        <w:rPr>
          <w:iCs/>
          <w:szCs w:val="20"/>
          <w:lang w:val="sv-SE"/>
        </w:rPr>
      </w:pPr>
      <w:r w:rsidRPr="00A03B1B">
        <w:rPr>
          <w:iCs/>
          <w:szCs w:val="20"/>
          <w:lang w:val="sv-SE"/>
        </w:rPr>
        <w:t>Where:</w:t>
      </w:r>
    </w:p>
    <w:p w14:paraId="012D1FDB" w14:textId="77777777" w:rsidR="00A03B1B" w:rsidRPr="00A03B1B" w:rsidRDefault="00A03B1B" w:rsidP="00A03B1B">
      <w:pPr>
        <w:ind w:left="2880" w:hanging="720"/>
        <w:rPr>
          <w:szCs w:val="20"/>
          <w:lang w:val="sv-SE"/>
        </w:rPr>
      </w:pPr>
      <w:r w:rsidRPr="00A03B1B">
        <w:rPr>
          <w:szCs w:val="20"/>
          <w:lang w:val="sv-SE"/>
        </w:rPr>
        <w:t xml:space="preserve">RTOBLPR </w:t>
      </w:r>
      <w:r w:rsidRPr="00A03B1B">
        <w:rPr>
          <w:i/>
          <w:iCs/>
          <w:szCs w:val="20"/>
          <w:vertAlign w:val="subscript"/>
          <w:lang w:val="sv-SE"/>
        </w:rPr>
        <w:t>(j, k)</w:t>
      </w:r>
      <w:r w:rsidRPr="00A03B1B">
        <w:rPr>
          <w:szCs w:val="20"/>
          <w:lang w:val="sv-SE"/>
        </w:rPr>
        <w:t xml:space="preserve">   = </w:t>
      </w:r>
      <w:r w:rsidRPr="00A03B1B">
        <w:rPr>
          <w:iCs/>
          <w:position w:val="-20"/>
          <w:szCs w:val="20"/>
        </w:rPr>
        <w:object w:dxaOrig="260" w:dyaOrig="580" w14:anchorId="2CC87EB4">
          <v:shape id="_x0000_i1141" type="#_x0000_t75" style="width:13.2pt;height:27.6pt" o:ole="">
            <v:imagedata r:id="rId170" o:title=""/>
          </v:shape>
          <o:OLEObject Type="Embed" ProgID="Equation.3" ShapeID="_x0000_i1141" DrawAspect="Content" ObjectID="_1831214143" r:id="rId171"/>
        </w:object>
      </w:r>
      <w:r w:rsidRPr="00A03B1B">
        <w:rPr>
          <w:szCs w:val="20"/>
          <w:lang w:val="sv-SE"/>
        </w:rPr>
        <w:t xml:space="preserve">(RTSPP </w:t>
      </w:r>
      <w:r w:rsidRPr="00A03B1B">
        <w:rPr>
          <w:szCs w:val="20"/>
          <w:vertAlign w:val="subscript"/>
          <w:lang w:val="sv-SE"/>
        </w:rPr>
        <w:t>(</w:t>
      </w:r>
      <w:r w:rsidRPr="00A03B1B">
        <w:rPr>
          <w:i/>
          <w:iCs/>
          <w:szCs w:val="20"/>
          <w:vertAlign w:val="subscript"/>
          <w:lang w:val="sv-SE"/>
        </w:rPr>
        <w:t>k,i</w:t>
      </w:r>
      <w:r w:rsidRPr="00A03B1B">
        <w:rPr>
          <w:szCs w:val="20"/>
          <w:vertAlign w:val="subscript"/>
          <w:lang w:val="sv-SE"/>
        </w:rPr>
        <w:t>)</w:t>
      </w:r>
      <w:r w:rsidRPr="00A03B1B">
        <w:rPr>
          <w:szCs w:val="20"/>
          <w:lang w:val="sv-SE"/>
        </w:rPr>
        <w:t xml:space="preserve"> – RTSPP </w:t>
      </w:r>
      <w:r w:rsidRPr="00A03B1B">
        <w:rPr>
          <w:szCs w:val="20"/>
          <w:vertAlign w:val="subscript"/>
          <w:lang w:val="sv-SE"/>
        </w:rPr>
        <w:t>(</w:t>
      </w:r>
      <w:r w:rsidRPr="00A03B1B">
        <w:rPr>
          <w:i/>
          <w:iCs/>
          <w:szCs w:val="20"/>
          <w:vertAlign w:val="subscript"/>
          <w:lang w:val="sv-SE"/>
        </w:rPr>
        <w:t xml:space="preserve">j,i </w:t>
      </w:r>
      <w:r w:rsidRPr="00A03B1B">
        <w:rPr>
          <w:szCs w:val="20"/>
          <w:vertAlign w:val="subscript"/>
          <w:lang w:val="sv-SE"/>
        </w:rPr>
        <w:t>)</w:t>
      </w:r>
      <w:r w:rsidRPr="00A03B1B">
        <w:rPr>
          <w:iCs/>
          <w:szCs w:val="20"/>
        </w:rPr>
        <w:t>)</w:t>
      </w:r>
      <w:r w:rsidRPr="00A03B1B">
        <w:rPr>
          <w:szCs w:val="20"/>
          <w:lang w:val="sv-SE"/>
        </w:rPr>
        <w:t xml:space="preserve"> / 4</w:t>
      </w:r>
    </w:p>
    <w:p w14:paraId="3B2BC244" w14:textId="77777777" w:rsidR="00A03B1B" w:rsidRPr="00A03B1B" w:rsidRDefault="00A03B1B" w:rsidP="00A03B1B">
      <w:pPr>
        <w:tabs>
          <w:tab w:val="left" w:pos="2340"/>
          <w:tab w:val="left" w:pos="2700"/>
        </w:tabs>
        <w:spacing w:after="240"/>
        <w:ind w:left="4500" w:hanging="2340"/>
        <w:rPr>
          <w:bCs/>
          <w:lang w:val="x-none" w:eastAsia="x-none"/>
        </w:rPr>
      </w:pPr>
      <w:r w:rsidRPr="00A03B1B">
        <w:rPr>
          <w:bCs/>
          <w:szCs w:val="20"/>
          <w:lang w:val="x-none" w:eastAsia="x-none"/>
        </w:rPr>
        <w:t xml:space="preserve">DAOBLPR </w:t>
      </w:r>
      <w:r w:rsidRPr="00A03B1B">
        <w:rPr>
          <w:bCs/>
          <w:i/>
          <w:szCs w:val="20"/>
          <w:vertAlign w:val="subscript"/>
          <w:lang w:val="x-none" w:eastAsia="x-none"/>
        </w:rPr>
        <w:t>(j, k)</w:t>
      </w:r>
      <w:r w:rsidRPr="00A03B1B">
        <w:rPr>
          <w:bCs/>
          <w:szCs w:val="20"/>
          <w:lang w:val="x-none" w:eastAsia="x-none"/>
        </w:rPr>
        <w:t xml:space="preserve">  =</w:t>
      </w:r>
      <w:r w:rsidRPr="00A03B1B">
        <w:rPr>
          <w:bCs/>
          <w:szCs w:val="20"/>
          <w:lang w:eastAsia="x-none"/>
        </w:rPr>
        <w:t xml:space="preserve">  </w:t>
      </w:r>
      <w:r w:rsidRPr="00A03B1B">
        <w:rPr>
          <w:bCs/>
          <w:szCs w:val="20"/>
          <w:lang w:val="x-none" w:eastAsia="x-none"/>
        </w:rPr>
        <w:t xml:space="preserve">DASPP </w:t>
      </w:r>
      <w:r w:rsidRPr="00A03B1B">
        <w:rPr>
          <w:bCs/>
          <w:i/>
          <w:szCs w:val="20"/>
          <w:vertAlign w:val="subscript"/>
          <w:lang w:val="x-none" w:eastAsia="x-none"/>
        </w:rPr>
        <w:t>k</w:t>
      </w:r>
      <w:r w:rsidRPr="00A03B1B">
        <w:rPr>
          <w:bCs/>
          <w:szCs w:val="20"/>
          <w:lang w:val="x-none" w:eastAsia="x-none"/>
        </w:rPr>
        <w:t xml:space="preserve"> – DASPP </w:t>
      </w:r>
      <w:r w:rsidRPr="00A03B1B">
        <w:rPr>
          <w:bCs/>
          <w:i/>
          <w:szCs w:val="20"/>
          <w:vertAlign w:val="subscript"/>
          <w:lang w:val="x-none" w:eastAsia="x-none"/>
        </w:rPr>
        <w:t>j</w:t>
      </w:r>
    </w:p>
    <w:p w14:paraId="18C88B47" w14:textId="77777777" w:rsidR="00A03B1B" w:rsidRPr="00A03B1B" w:rsidRDefault="00A03B1B" w:rsidP="00A03B1B">
      <w:pPr>
        <w:spacing w:after="240"/>
        <w:ind w:left="1440" w:hanging="720"/>
        <w:rPr>
          <w:szCs w:val="20"/>
        </w:rPr>
      </w:pPr>
      <w:r w:rsidRPr="00A03B1B">
        <w:rPr>
          <w:szCs w:val="20"/>
        </w:rPr>
        <w:t>(f)</w:t>
      </w:r>
      <w:r w:rsidRPr="00A03B1B">
        <w:rPr>
          <w:szCs w:val="20"/>
        </w:rPr>
        <w:tab/>
        <w:t>If any RUC short charges occur for any Operating Hour involved in a Market Participant’s recovery under this Section, ERCOT will evaluate the Market Participant’s revised position to determine if the Market Participant is entitled to a refund, or should be charged for RUC short charge;</w:t>
      </w:r>
    </w:p>
    <w:p w14:paraId="6093D00C" w14:textId="77777777" w:rsidR="00A03B1B" w:rsidRPr="00A03B1B" w:rsidRDefault="00A03B1B" w:rsidP="00A03B1B">
      <w:pPr>
        <w:spacing w:after="240"/>
        <w:ind w:left="1440" w:hanging="720"/>
        <w:rPr>
          <w:szCs w:val="20"/>
        </w:rPr>
      </w:pPr>
      <w:r w:rsidRPr="00A03B1B">
        <w:rPr>
          <w:szCs w:val="20"/>
        </w:rPr>
        <w:t>(g)</w:t>
      </w:r>
      <w:r w:rsidRPr="00A03B1B">
        <w:rPr>
          <w:szCs w:val="20"/>
        </w:rPr>
        <w:tab/>
        <w:t>Any resulting charge or payment to the Market Participant will be invoiced using a miscellaneous Invoice, but allocated with the method outlined in paragraphs (2) through (4) of Section 9.19.1, Default Uplift Invoices.</w:t>
      </w:r>
    </w:p>
    <w:p w14:paraId="21A15179" w14:textId="77777777" w:rsidR="00A03B1B" w:rsidRPr="00A03B1B" w:rsidRDefault="00A03B1B" w:rsidP="00A03B1B">
      <w:r w:rsidRPr="00A03B1B">
        <w:t>The above variables are defined as follows:</w:t>
      </w:r>
    </w:p>
    <w:tbl>
      <w:tblPr>
        <w:tblW w:w="5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5"/>
        <w:gridCol w:w="811"/>
        <w:gridCol w:w="7199"/>
      </w:tblGrid>
      <w:tr w:rsidR="00A03B1B" w:rsidRPr="00A03B1B" w14:paraId="06524DA7" w14:textId="77777777" w:rsidTr="00B31BB1">
        <w:trPr>
          <w:trHeight w:val="359"/>
        </w:trPr>
        <w:tc>
          <w:tcPr>
            <w:tcW w:w="1060" w:type="pct"/>
            <w:hideMark/>
          </w:tcPr>
          <w:p w14:paraId="44BF6520" w14:textId="77777777" w:rsidR="00A03B1B" w:rsidRPr="00A03B1B" w:rsidRDefault="00A03B1B" w:rsidP="00A03B1B">
            <w:pPr>
              <w:spacing w:after="240"/>
              <w:rPr>
                <w:b/>
                <w:iCs/>
                <w:sz w:val="20"/>
                <w:szCs w:val="20"/>
              </w:rPr>
            </w:pPr>
            <w:r w:rsidRPr="00A03B1B">
              <w:rPr>
                <w:b/>
                <w:iCs/>
                <w:sz w:val="20"/>
                <w:szCs w:val="20"/>
              </w:rPr>
              <w:t>Variable</w:t>
            </w:r>
          </w:p>
        </w:tc>
        <w:tc>
          <w:tcPr>
            <w:tcW w:w="399" w:type="pct"/>
            <w:hideMark/>
          </w:tcPr>
          <w:p w14:paraId="7D97521D" w14:textId="77777777" w:rsidR="00A03B1B" w:rsidRPr="00A03B1B" w:rsidRDefault="00A03B1B" w:rsidP="00A03B1B">
            <w:pPr>
              <w:spacing w:after="240"/>
              <w:jc w:val="center"/>
              <w:rPr>
                <w:b/>
                <w:iCs/>
                <w:sz w:val="20"/>
                <w:szCs w:val="20"/>
              </w:rPr>
            </w:pPr>
            <w:r w:rsidRPr="00A03B1B">
              <w:rPr>
                <w:b/>
                <w:iCs/>
                <w:sz w:val="20"/>
                <w:szCs w:val="20"/>
              </w:rPr>
              <w:t>Unit</w:t>
            </w:r>
          </w:p>
        </w:tc>
        <w:tc>
          <w:tcPr>
            <w:tcW w:w="3541" w:type="pct"/>
            <w:hideMark/>
          </w:tcPr>
          <w:p w14:paraId="31362C68" w14:textId="77777777" w:rsidR="00A03B1B" w:rsidRPr="00A03B1B" w:rsidRDefault="00A03B1B" w:rsidP="00A03B1B">
            <w:pPr>
              <w:spacing w:after="240"/>
              <w:rPr>
                <w:b/>
                <w:iCs/>
                <w:sz w:val="20"/>
                <w:szCs w:val="20"/>
              </w:rPr>
            </w:pPr>
            <w:r w:rsidRPr="00A03B1B">
              <w:rPr>
                <w:b/>
                <w:iCs/>
                <w:sz w:val="20"/>
                <w:szCs w:val="20"/>
              </w:rPr>
              <w:t>Definition</w:t>
            </w:r>
          </w:p>
        </w:tc>
      </w:tr>
      <w:tr w:rsidR="00A03B1B" w:rsidRPr="00A03B1B" w14:paraId="42FAA0E9" w14:textId="77777777" w:rsidTr="00B31BB1">
        <w:tc>
          <w:tcPr>
            <w:tcW w:w="1060" w:type="pct"/>
            <w:hideMark/>
          </w:tcPr>
          <w:p w14:paraId="1E79B82B" w14:textId="77777777" w:rsidR="00A03B1B" w:rsidRPr="00A03B1B" w:rsidRDefault="00A03B1B" w:rsidP="00A03B1B">
            <w:pPr>
              <w:spacing w:after="60"/>
              <w:rPr>
                <w:iCs/>
                <w:sz w:val="20"/>
                <w:szCs w:val="20"/>
              </w:rPr>
            </w:pPr>
            <w:r w:rsidRPr="00A03B1B">
              <w:rPr>
                <w:iCs/>
                <w:sz w:val="20"/>
                <w:szCs w:val="20"/>
              </w:rPr>
              <w:t>DAMSQSEAMT</w:t>
            </w:r>
            <w:r w:rsidRPr="00A03B1B">
              <w:rPr>
                <w:i/>
                <w:iCs/>
                <w:sz w:val="20"/>
                <w:szCs w:val="20"/>
                <w:vertAlign w:val="subscript"/>
              </w:rPr>
              <w:t xml:space="preserve"> q</w:t>
            </w:r>
          </w:p>
        </w:tc>
        <w:tc>
          <w:tcPr>
            <w:tcW w:w="399" w:type="pct"/>
            <w:hideMark/>
          </w:tcPr>
          <w:p w14:paraId="3E9AFB73" w14:textId="77777777" w:rsidR="00A03B1B" w:rsidRPr="00A03B1B" w:rsidRDefault="00A03B1B" w:rsidP="00A03B1B">
            <w:pPr>
              <w:spacing w:after="60"/>
              <w:jc w:val="center"/>
              <w:rPr>
                <w:iCs/>
                <w:sz w:val="20"/>
                <w:szCs w:val="20"/>
              </w:rPr>
            </w:pPr>
            <w:r w:rsidRPr="00A03B1B">
              <w:rPr>
                <w:iCs/>
                <w:sz w:val="20"/>
                <w:szCs w:val="20"/>
              </w:rPr>
              <w:t>$</w:t>
            </w:r>
          </w:p>
        </w:tc>
        <w:tc>
          <w:tcPr>
            <w:tcW w:w="3541" w:type="pct"/>
            <w:hideMark/>
          </w:tcPr>
          <w:p w14:paraId="5AAD3C99" w14:textId="77777777" w:rsidR="00A03B1B" w:rsidRPr="00A03B1B" w:rsidRDefault="00A03B1B" w:rsidP="00A03B1B">
            <w:pPr>
              <w:spacing w:after="60"/>
              <w:rPr>
                <w:iCs/>
                <w:sz w:val="20"/>
                <w:szCs w:val="20"/>
              </w:rPr>
            </w:pPr>
            <w:r w:rsidRPr="00A03B1B">
              <w:rPr>
                <w:i/>
                <w:iCs/>
                <w:sz w:val="20"/>
                <w:szCs w:val="20"/>
              </w:rPr>
              <w:t>Day-Ahead Market Energy Sales Amount by QSE</w:t>
            </w:r>
            <w:r w:rsidRPr="00A03B1B">
              <w:rPr>
                <w:iCs/>
                <w:sz w:val="20"/>
                <w:szCs w:val="20"/>
              </w:rPr>
              <w:t xml:space="preserve">—The sum of the DAM Energy Sales positions compared to Real-Time results, for the QSE </w:t>
            </w:r>
            <w:r w:rsidRPr="00A03B1B">
              <w:rPr>
                <w:i/>
                <w:iCs/>
                <w:sz w:val="20"/>
                <w:szCs w:val="20"/>
              </w:rPr>
              <w:t>q</w:t>
            </w:r>
            <w:r w:rsidRPr="00A03B1B">
              <w:rPr>
                <w:iCs/>
                <w:sz w:val="20"/>
                <w:szCs w:val="20"/>
              </w:rPr>
              <w:t xml:space="preserve">, for the 15-minute Settlement Interval.  </w:t>
            </w:r>
          </w:p>
        </w:tc>
      </w:tr>
      <w:tr w:rsidR="00A03B1B" w:rsidRPr="00A03B1B" w14:paraId="0CCE8C4B" w14:textId="77777777" w:rsidTr="00B31BB1">
        <w:tc>
          <w:tcPr>
            <w:tcW w:w="1060" w:type="pct"/>
          </w:tcPr>
          <w:p w14:paraId="23FBD0A1" w14:textId="77777777" w:rsidR="00A03B1B" w:rsidRPr="00A03B1B" w:rsidRDefault="00A03B1B" w:rsidP="00A03B1B">
            <w:pPr>
              <w:spacing w:after="60"/>
              <w:rPr>
                <w:iCs/>
                <w:sz w:val="20"/>
                <w:szCs w:val="20"/>
              </w:rPr>
            </w:pPr>
            <w:r w:rsidRPr="00A03B1B">
              <w:rPr>
                <w:iCs/>
                <w:sz w:val="20"/>
                <w:szCs w:val="20"/>
              </w:rPr>
              <w:t>DAMPQSEAMT</w:t>
            </w:r>
            <w:r w:rsidRPr="00A03B1B">
              <w:rPr>
                <w:i/>
                <w:iCs/>
                <w:sz w:val="20"/>
                <w:szCs w:val="20"/>
                <w:vertAlign w:val="subscript"/>
              </w:rPr>
              <w:t xml:space="preserve"> q</w:t>
            </w:r>
          </w:p>
        </w:tc>
        <w:tc>
          <w:tcPr>
            <w:tcW w:w="399" w:type="pct"/>
          </w:tcPr>
          <w:p w14:paraId="0E7F7CFE" w14:textId="77777777" w:rsidR="00A03B1B" w:rsidRPr="00A03B1B" w:rsidRDefault="00A03B1B" w:rsidP="00A03B1B">
            <w:pPr>
              <w:spacing w:after="60"/>
              <w:jc w:val="center"/>
              <w:rPr>
                <w:iCs/>
                <w:sz w:val="20"/>
                <w:szCs w:val="20"/>
              </w:rPr>
            </w:pPr>
            <w:r w:rsidRPr="00A03B1B">
              <w:rPr>
                <w:iCs/>
                <w:sz w:val="20"/>
                <w:szCs w:val="20"/>
              </w:rPr>
              <w:t>$</w:t>
            </w:r>
          </w:p>
        </w:tc>
        <w:tc>
          <w:tcPr>
            <w:tcW w:w="3541" w:type="pct"/>
          </w:tcPr>
          <w:p w14:paraId="4BEAE135" w14:textId="77777777" w:rsidR="00A03B1B" w:rsidRPr="00A03B1B" w:rsidRDefault="00A03B1B" w:rsidP="00A03B1B">
            <w:pPr>
              <w:spacing w:after="60"/>
              <w:rPr>
                <w:iCs/>
                <w:sz w:val="20"/>
                <w:szCs w:val="20"/>
              </w:rPr>
            </w:pPr>
            <w:r w:rsidRPr="00A03B1B">
              <w:rPr>
                <w:i/>
                <w:iCs/>
                <w:sz w:val="20"/>
                <w:szCs w:val="20"/>
              </w:rPr>
              <w:t>Day-Ahead Market Energy Purchases Amount by QSE</w:t>
            </w:r>
            <w:r w:rsidRPr="00A03B1B">
              <w:rPr>
                <w:iCs/>
                <w:sz w:val="20"/>
                <w:szCs w:val="20"/>
              </w:rPr>
              <w:t xml:space="preserve">—The sum of the DAM Energy purchases compared to Real-Time results, for the QSE </w:t>
            </w:r>
            <w:r w:rsidRPr="00A03B1B">
              <w:rPr>
                <w:i/>
                <w:iCs/>
                <w:sz w:val="20"/>
                <w:szCs w:val="20"/>
              </w:rPr>
              <w:t>q</w:t>
            </w:r>
            <w:r w:rsidRPr="00A03B1B">
              <w:rPr>
                <w:iCs/>
                <w:sz w:val="20"/>
                <w:szCs w:val="20"/>
              </w:rPr>
              <w:t xml:space="preserve">, for the 15-minute Settlement Interval.  </w:t>
            </w:r>
          </w:p>
        </w:tc>
      </w:tr>
      <w:tr w:rsidR="00A03B1B" w:rsidRPr="00A03B1B" w14:paraId="41797FD2" w14:textId="77777777" w:rsidTr="00B31BB1">
        <w:tc>
          <w:tcPr>
            <w:tcW w:w="1060" w:type="pct"/>
          </w:tcPr>
          <w:p w14:paraId="6AE8CB25" w14:textId="77777777" w:rsidR="00A03B1B" w:rsidRPr="00A03B1B" w:rsidRDefault="00A03B1B" w:rsidP="00A03B1B">
            <w:pPr>
              <w:spacing w:after="60"/>
              <w:rPr>
                <w:iCs/>
                <w:sz w:val="20"/>
                <w:szCs w:val="20"/>
              </w:rPr>
            </w:pPr>
            <w:r w:rsidRPr="00A03B1B">
              <w:rPr>
                <w:iCs/>
                <w:sz w:val="20"/>
                <w:szCs w:val="20"/>
              </w:rPr>
              <w:t>DAMASQSEAMT</w:t>
            </w:r>
            <w:r w:rsidRPr="00A03B1B">
              <w:rPr>
                <w:i/>
                <w:iCs/>
                <w:sz w:val="20"/>
                <w:szCs w:val="20"/>
                <w:vertAlign w:val="subscript"/>
              </w:rPr>
              <w:t xml:space="preserve"> q</w:t>
            </w:r>
          </w:p>
        </w:tc>
        <w:tc>
          <w:tcPr>
            <w:tcW w:w="399" w:type="pct"/>
          </w:tcPr>
          <w:p w14:paraId="7FC64997" w14:textId="77777777" w:rsidR="00A03B1B" w:rsidRPr="00A03B1B" w:rsidRDefault="00A03B1B" w:rsidP="00A03B1B">
            <w:pPr>
              <w:spacing w:after="60"/>
              <w:jc w:val="center"/>
              <w:rPr>
                <w:iCs/>
                <w:sz w:val="20"/>
                <w:szCs w:val="20"/>
              </w:rPr>
            </w:pPr>
            <w:r w:rsidRPr="00A03B1B">
              <w:rPr>
                <w:iCs/>
                <w:sz w:val="20"/>
                <w:szCs w:val="20"/>
              </w:rPr>
              <w:t>$</w:t>
            </w:r>
          </w:p>
        </w:tc>
        <w:tc>
          <w:tcPr>
            <w:tcW w:w="3541" w:type="pct"/>
          </w:tcPr>
          <w:p w14:paraId="75022F7F" w14:textId="77777777" w:rsidR="00A03B1B" w:rsidRPr="00A03B1B" w:rsidRDefault="00A03B1B" w:rsidP="00A03B1B">
            <w:pPr>
              <w:spacing w:after="60"/>
              <w:rPr>
                <w:iCs/>
                <w:sz w:val="20"/>
                <w:szCs w:val="20"/>
              </w:rPr>
            </w:pPr>
            <w:r w:rsidRPr="00A03B1B">
              <w:rPr>
                <w:i/>
                <w:iCs/>
                <w:sz w:val="20"/>
                <w:szCs w:val="20"/>
              </w:rPr>
              <w:t>Day-Ahead Market Ancillary Service Amount by QSE</w:t>
            </w:r>
            <w:r w:rsidRPr="00A03B1B">
              <w:rPr>
                <w:iCs/>
                <w:sz w:val="20"/>
                <w:szCs w:val="20"/>
              </w:rPr>
              <w:t xml:space="preserve">—The sum of the DAM Ancillary Service awarded amounts compared to Real-Time results, for the QSE </w:t>
            </w:r>
            <w:r w:rsidRPr="00A03B1B">
              <w:rPr>
                <w:i/>
                <w:iCs/>
                <w:sz w:val="20"/>
                <w:szCs w:val="20"/>
              </w:rPr>
              <w:t>q</w:t>
            </w:r>
            <w:r w:rsidRPr="00A03B1B">
              <w:rPr>
                <w:iCs/>
                <w:sz w:val="20"/>
                <w:szCs w:val="20"/>
              </w:rPr>
              <w:t xml:space="preserve">, for the 15-minute Settlement Interval. </w:t>
            </w:r>
          </w:p>
          <w:p w14:paraId="6FE50EE6" w14:textId="77777777" w:rsidR="00A03B1B" w:rsidRPr="00A03B1B" w:rsidRDefault="00A03B1B" w:rsidP="00A03B1B">
            <w:pPr>
              <w:spacing w:after="60"/>
              <w:rPr>
                <w:iCs/>
                <w:sz w:val="20"/>
                <w:szCs w:val="20"/>
              </w:rPr>
            </w:pPr>
          </w:p>
        </w:tc>
      </w:tr>
      <w:tr w:rsidR="00A03B1B" w:rsidRPr="00A03B1B" w14:paraId="7849EDA6" w14:textId="77777777" w:rsidTr="00B31BB1">
        <w:tc>
          <w:tcPr>
            <w:tcW w:w="1060" w:type="pct"/>
          </w:tcPr>
          <w:p w14:paraId="6D297547" w14:textId="77777777" w:rsidR="00A03B1B" w:rsidRPr="00A03B1B" w:rsidRDefault="00A03B1B" w:rsidP="00A03B1B">
            <w:pPr>
              <w:spacing w:after="60"/>
              <w:rPr>
                <w:iCs/>
                <w:sz w:val="20"/>
                <w:szCs w:val="20"/>
              </w:rPr>
            </w:pPr>
            <w:r w:rsidRPr="00A03B1B">
              <w:rPr>
                <w:iCs/>
                <w:sz w:val="20"/>
                <w:szCs w:val="20"/>
              </w:rPr>
              <w:t>DAMRTPTPQSEAMT</w:t>
            </w:r>
            <w:r w:rsidRPr="00A03B1B">
              <w:rPr>
                <w:i/>
                <w:iCs/>
                <w:sz w:val="20"/>
                <w:szCs w:val="20"/>
                <w:vertAlign w:val="subscript"/>
              </w:rPr>
              <w:t xml:space="preserve"> q</w:t>
            </w:r>
          </w:p>
        </w:tc>
        <w:tc>
          <w:tcPr>
            <w:tcW w:w="399" w:type="pct"/>
          </w:tcPr>
          <w:p w14:paraId="6A850466" w14:textId="77777777" w:rsidR="00A03B1B" w:rsidRPr="00A03B1B" w:rsidRDefault="00A03B1B" w:rsidP="00A03B1B">
            <w:pPr>
              <w:spacing w:after="60"/>
              <w:jc w:val="center"/>
              <w:rPr>
                <w:iCs/>
                <w:sz w:val="20"/>
                <w:szCs w:val="20"/>
              </w:rPr>
            </w:pPr>
            <w:r w:rsidRPr="00A03B1B">
              <w:rPr>
                <w:iCs/>
                <w:sz w:val="20"/>
                <w:szCs w:val="20"/>
              </w:rPr>
              <w:t>$</w:t>
            </w:r>
          </w:p>
        </w:tc>
        <w:tc>
          <w:tcPr>
            <w:tcW w:w="3541" w:type="pct"/>
          </w:tcPr>
          <w:p w14:paraId="0C06B492" w14:textId="77777777" w:rsidR="00A03B1B" w:rsidRPr="00A03B1B" w:rsidRDefault="00A03B1B" w:rsidP="00A03B1B">
            <w:pPr>
              <w:spacing w:after="60"/>
              <w:rPr>
                <w:iCs/>
                <w:sz w:val="20"/>
                <w:szCs w:val="20"/>
              </w:rPr>
            </w:pPr>
            <w:r w:rsidRPr="00A03B1B">
              <w:rPr>
                <w:i/>
                <w:iCs/>
                <w:sz w:val="20"/>
                <w:szCs w:val="20"/>
              </w:rPr>
              <w:t>Day-Ahead Market Real-Time Point-to-Point Obligation Amount by QSE</w:t>
            </w:r>
            <w:r w:rsidRPr="00A03B1B">
              <w:rPr>
                <w:iCs/>
                <w:sz w:val="20"/>
                <w:szCs w:val="20"/>
              </w:rPr>
              <w:t xml:space="preserve">—The sum of the PTP Obligation bids cleared in the DAM compared to Real-Time results, for the QSE </w:t>
            </w:r>
            <w:r w:rsidRPr="00A03B1B">
              <w:rPr>
                <w:i/>
                <w:iCs/>
                <w:sz w:val="20"/>
                <w:szCs w:val="20"/>
              </w:rPr>
              <w:t>q</w:t>
            </w:r>
            <w:r w:rsidRPr="00A03B1B">
              <w:rPr>
                <w:iCs/>
                <w:sz w:val="20"/>
                <w:szCs w:val="20"/>
              </w:rPr>
              <w:t xml:space="preserve">, for the hour.  </w:t>
            </w:r>
          </w:p>
        </w:tc>
      </w:tr>
      <w:tr w:rsidR="00A03B1B" w:rsidRPr="00A03B1B" w14:paraId="7761BBD9" w14:textId="77777777" w:rsidTr="00B31BB1">
        <w:tc>
          <w:tcPr>
            <w:tcW w:w="1060" w:type="pct"/>
          </w:tcPr>
          <w:p w14:paraId="472EE461" w14:textId="77777777" w:rsidR="00A03B1B" w:rsidRPr="00A03B1B" w:rsidRDefault="00A03B1B" w:rsidP="00A03B1B">
            <w:pPr>
              <w:spacing w:after="60"/>
              <w:rPr>
                <w:iCs/>
                <w:sz w:val="20"/>
                <w:szCs w:val="20"/>
              </w:rPr>
            </w:pPr>
            <w:r w:rsidRPr="00A03B1B">
              <w:rPr>
                <w:iCs/>
                <w:sz w:val="20"/>
                <w:szCs w:val="20"/>
              </w:rPr>
              <w:t>DASPP</w:t>
            </w:r>
            <w:r w:rsidRPr="00A03B1B">
              <w:rPr>
                <w:iCs/>
                <w:sz w:val="20"/>
                <w:szCs w:val="20"/>
                <w:vertAlign w:val="subscript"/>
              </w:rPr>
              <w:t xml:space="preserve"> </w:t>
            </w:r>
            <w:r w:rsidRPr="00A03B1B">
              <w:rPr>
                <w:i/>
                <w:iCs/>
                <w:sz w:val="20"/>
                <w:szCs w:val="20"/>
                <w:vertAlign w:val="subscript"/>
              </w:rPr>
              <w:t>p</w:t>
            </w:r>
          </w:p>
        </w:tc>
        <w:tc>
          <w:tcPr>
            <w:tcW w:w="399" w:type="pct"/>
          </w:tcPr>
          <w:p w14:paraId="6CFC2671" w14:textId="77777777" w:rsidR="00A03B1B" w:rsidRPr="00A03B1B" w:rsidRDefault="00A03B1B" w:rsidP="00A03B1B">
            <w:pPr>
              <w:spacing w:after="60"/>
              <w:jc w:val="center"/>
              <w:rPr>
                <w:iCs/>
                <w:sz w:val="20"/>
                <w:szCs w:val="20"/>
              </w:rPr>
            </w:pPr>
            <w:r w:rsidRPr="00A03B1B">
              <w:rPr>
                <w:iCs/>
                <w:sz w:val="20"/>
                <w:szCs w:val="20"/>
              </w:rPr>
              <w:t>$/MWh</w:t>
            </w:r>
          </w:p>
        </w:tc>
        <w:tc>
          <w:tcPr>
            <w:tcW w:w="3541" w:type="pct"/>
          </w:tcPr>
          <w:p w14:paraId="205BA8A6" w14:textId="77777777" w:rsidR="00A03B1B" w:rsidRPr="00A03B1B" w:rsidRDefault="00A03B1B" w:rsidP="00A03B1B">
            <w:pPr>
              <w:spacing w:after="60"/>
              <w:rPr>
                <w:iCs/>
                <w:sz w:val="20"/>
                <w:szCs w:val="20"/>
              </w:rPr>
            </w:pPr>
            <w:r w:rsidRPr="00A03B1B">
              <w:rPr>
                <w:i/>
                <w:iCs/>
                <w:sz w:val="20"/>
                <w:szCs w:val="20"/>
              </w:rPr>
              <w:t>Day-Ahead Settlement Point Price per Settlement Point</w:t>
            </w:r>
            <w:r w:rsidRPr="00A03B1B">
              <w:rPr>
                <w:iCs/>
                <w:sz w:val="20"/>
                <w:szCs w:val="20"/>
              </w:rPr>
              <w:t xml:space="preserve">—The DAM Settlement Point Price at Settlement Point </w:t>
            </w:r>
            <w:r w:rsidRPr="00A03B1B">
              <w:rPr>
                <w:i/>
                <w:iCs/>
                <w:sz w:val="20"/>
                <w:szCs w:val="20"/>
              </w:rPr>
              <w:t>p</w:t>
            </w:r>
            <w:r w:rsidRPr="00A03B1B">
              <w:rPr>
                <w:iCs/>
                <w:sz w:val="20"/>
                <w:szCs w:val="20"/>
              </w:rPr>
              <w:t>, for the hour.</w:t>
            </w:r>
          </w:p>
        </w:tc>
      </w:tr>
      <w:tr w:rsidR="00A03B1B" w:rsidRPr="00A03B1B" w14:paraId="6B29BA8F" w14:textId="77777777" w:rsidTr="00B31BB1">
        <w:tc>
          <w:tcPr>
            <w:tcW w:w="1060" w:type="pct"/>
          </w:tcPr>
          <w:p w14:paraId="7B7061F9" w14:textId="77777777" w:rsidR="00A03B1B" w:rsidRPr="00A03B1B" w:rsidRDefault="00A03B1B" w:rsidP="00A03B1B">
            <w:pPr>
              <w:spacing w:after="60"/>
              <w:rPr>
                <w:iCs/>
                <w:sz w:val="20"/>
                <w:szCs w:val="20"/>
              </w:rPr>
            </w:pPr>
            <w:r w:rsidRPr="00A03B1B">
              <w:rPr>
                <w:iCs/>
                <w:sz w:val="20"/>
                <w:szCs w:val="20"/>
              </w:rPr>
              <w:t xml:space="preserve">RTOBL </w:t>
            </w:r>
            <w:r w:rsidRPr="00A03B1B">
              <w:rPr>
                <w:i/>
                <w:iCs/>
                <w:sz w:val="20"/>
                <w:szCs w:val="20"/>
                <w:vertAlign w:val="subscript"/>
              </w:rPr>
              <w:t>q, (j, k)</w:t>
            </w:r>
          </w:p>
        </w:tc>
        <w:tc>
          <w:tcPr>
            <w:tcW w:w="399" w:type="pct"/>
          </w:tcPr>
          <w:p w14:paraId="216B8E43"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363D5D1C" w14:textId="77777777" w:rsidR="00A03B1B" w:rsidRPr="00A03B1B" w:rsidRDefault="00A03B1B" w:rsidP="00A03B1B">
            <w:pPr>
              <w:spacing w:after="60"/>
              <w:rPr>
                <w:iCs/>
                <w:sz w:val="20"/>
                <w:szCs w:val="20"/>
              </w:rPr>
            </w:pPr>
            <w:r w:rsidRPr="00A03B1B">
              <w:rPr>
                <w:i/>
                <w:iCs/>
                <w:sz w:val="20"/>
                <w:szCs w:val="20"/>
              </w:rPr>
              <w:t>Real-Time Obligation per QSE per pair of source and sink—</w:t>
            </w:r>
            <w:r w:rsidRPr="00A03B1B">
              <w:rPr>
                <w:iCs/>
                <w:sz w:val="20"/>
                <w:szCs w:val="20"/>
              </w:rPr>
              <w:t xml:space="preserve">The total MW of QSE </w:t>
            </w:r>
            <w:r w:rsidRPr="00A03B1B">
              <w:rPr>
                <w:i/>
                <w:iCs/>
                <w:sz w:val="20"/>
                <w:szCs w:val="20"/>
              </w:rPr>
              <w:t>q</w:t>
            </w:r>
            <w:r w:rsidRPr="00A03B1B">
              <w:rPr>
                <w:iCs/>
                <w:sz w:val="20"/>
                <w:szCs w:val="20"/>
              </w:rPr>
              <w:t xml:space="preserve">’s PTP Obligation bids that would have cleared in the DAM and settled in Real-Time for the source </w:t>
            </w:r>
            <w:r w:rsidRPr="00A03B1B">
              <w:rPr>
                <w:i/>
                <w:iCs/>
                <w:sz w:val="20"/>
                <w:szCs w:val="20"/>
              </w:rPr>
              <w:t>j,</w:t>
            </w:r>
            <w:r w:rsidRPr="00A03B1B">
              <w:rPr>
                <w:iCs/>
                <w:sz w:val="20"/>
                <w:szCs w:val="20"/>
              </w:rPr>
              <w:t xml:space="preserve"> and the sink </w:t>
            </w:r>
            <w:r w:rsidRPr="00A03B1B">
              <w:rPr>
                <w:i/>
                <w:iCs/>
                <w:sz w:val="20"/>
                <w:szCs w:val="20"/>
              </w:rPr>
              <w:t>k</w:t>
            </w:r>
            <w:r w:rsidRPr="00A03B1B">
              <w:rPr>
                <w:iCs/>
                <w:sz w:val="20"/>
                <w:szCs w:val="20"/>
              </w:rPr>
              <w:t>, for the hour.</w:t>
            </w:r>
          </w:p>
        </w:tc>
      </w:tr>
      <w:tr w:rsidR="00A03B1B" w:rsidRPr="00A03B1B" w14:paraId="268CDBC9" w14:textId="77777777" w:rsidTr="00B31BB1">
        <w:tc>
          <w:tcPr>
            <w:tcW w:w="1060" w:type="pct"/>
          </w:tcPr>
          <w:p w14:paraId="3AE6F36A" w14:textId="77777777" w:rsidR="00A03B1B" w:rsidRPr="00A03B1B" w:rsidRDefault="00A03B1B" w:rsidP="00A03B1B">
            <w:pPr>
              <w:spacing w:after="60"/>
              <w:rPr>
                <w:iCs/>
                <w:sz w:val="20"/>
                <w:szCs w:val="20"/>
              </w:rPr>
            </w:pPr>
            <w:r w:rsidRPr="00A03B1B">
              <w:rPr>
                <w:iCs/>
                <w:sz w:val="20"/>
                <w:szCs w:val="20"/>
              </w:rPr>
              <w:t>RTSPP</w:t>
            </w:r>
            <w:r w:rsidRPr="00A03B1B">
              <w:rPr>
                <w:iCs/>
                <w:sz w:val="20"/>
                <w:szCs w:val="20"/>
                <w:vertAlign w:val="subscript"/>
              </w:rPr>
              <w:t xml:space="preserve"> </w:t>
            </w:r>
            <w:r w:rsidRPr="00A03B1B">
              <w:rPr>
                <w:i/>
                <w:iCs/>
                <w:sz w:val="20"/>
                <w:szCs w:val="20"/>
                <w:vertAlign w:val="subscript"/>
              </w:rPr>
              <w:t>p</w:t>
            </w:r>
          </w:p>
        </w:tc>
        <w:tc>
          <w:tcPr>
            <w:tcW w:w="399" w:type="pct"/>
          </w:tcPr>
          <w:p w14:paraId="4914FFE6" w14:textId="77777777" w:rsidR="00A03B1B" w:rsidRPr="00A03B1B" w:rsidRDefault="00A03B1B" w:rsidP="00A03B1B">
            <w:pPr>
              <w:spacing w:after="60"/>
              <w:jc w:val="center"/>
              <w:rPr>
                <w:iCs/>
                <w:sz w:val="20"/>
                <w:szCs w:val="20"/>
              </w:rPr>
            </w:pPr>
            <w:r w:rsidRPr="00A03B1B">
              <w:rPr>
                <w:iCs/>
                <w:sz w:val="20"/>
                <w:szCs w:val="20"/>
              </w:rPr>
              <w:t>$/MWh</w:t>
            </w:r>
          </w:p>
        </w:tc>
        <w:tc>
          <w:tcPr>
            <w:tcW w:w="3541" w:type="pct"/>
          </w:tcPr>
          <w:p w14:paraId="45AA04F4" w14:textId="77777777" w:rsidR="00A03B1B" w:rsidRPr="00A03B1B" w:rsidRDefault="00A03B1B" w:rsidP="00A03B1B">
            <w:pPr>
              <w:spacing w:after="60"/>
              <w:rPr>
                <w:iCs/>
                <w:sz w:val="20"/>
                <w:szCs w:val="20"/>
              </w:rPr>
            </w:pPr>
            <w:r w:rsidRPr="00A03B1B">
              <w:rPr>
                <w:i/>
                <w:iCs/>
                <w:sz w:val="20"/>
                <w:szCs w:val="20"/>
              </w:rPr>
              <w:t>Real-Time Settlement Point Price—</w:t>
            </w:r>
            <w:r w:rsidRPr="00A03B1B">
              <w:rPr>
                <w:iCs/>
                <w:sz w:val="20"/>
                <w:szCs w:val="20"/>
              </w:rPr>
              <w:t>The Real-Time Settlement Point Price at the Settlement Point for the 15-minute Settlement Interval within the hour.</w:t>
            </w:r>
          </w:p>
        </w:tc>
      </w:tr>
      <w:tr w:rsidR="00A03B1B" w:rsidRPr="00A03B1B" w14:paraId="6D1B24D4" w14:textId="77777777" w:rsidTr="00B31BB1">
        <w:tc>
          <w:tcPr>
            <w:tcW w:w="1060" w:type="pct"/>
          </w:tcPr>
          <w:p w14:paraId="04D86B04" w14:textId="77777777" w:rsidR="00A03B1B" w:rsidRPr="00A03B1B" w:rsidRDefault="00A03B1B" w:rsidP="00A03B1B">
            <w:pPr>
              <w:spacing w:after="60"/>
              <w:rPr>
                <w:iCs/>
                <w:sz w:val="20"/>
                <w:szCs w:val="20"/>
              </w:rPr>
            </w:pPr>
            <w:r w:rsidRPr="00A03B1B">
              <w:rPr>
                <w:iCs/>
                <w:sz w:val="20"/>
                <w:szCs w:val="20"/>
              </w:rPr>
              <w:t>DAES</w:t>
            </w:r>
            <w:r w:rsidRPr="00A03B1B">
              <w:rPr>
                <w:iCs/>
                <w:sz w:val="20"/>
                <w:szCs w:val="20"/>
                <w:vertAlign w:val="subscript"/>
              </w:rPr>
              <w:t xml:space="preserve"> </w:t>
            </w:r>
            <w:r w:rsidRPr="00A03B1B">
              <w:rPr>
                <w:i/>
                <w:iCs/>
                <w:sz w:val="20"/>
                <w:szCs w:val="20"/>
                <w:vertAlign w:val="subscript"/>
              </w:rPr>
              <w:t>q, p</w:t>
            </w:r>
          </w:p>
        </w:tc>
        <w:tc>
          <w:tcPr>
            <w:tcW w:w="399" w:type="pct"/>
          </w:tcPr>
          <w:p w14:paraId="7D8E2661"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516364B4" w14:textId="77777777" w:rsidR="00A03B1B" w:rsidRPr="00A03B1B" w:rsidRDefault="00A03B1B" w:rsidP="00A03B1B">
            <w:pPr>
              <w:spacing w:after="60"/>
              <w:rPr>
                <w:iCs/>
                <w:sz w:val="20"/>
                <w:szCs w:val="20"/>
              </w:rPr>
            </w:pPr>
            <w:r w:rsidRPr="00A03B1B">
              <w:rPr>
                <w:i/>
                <w:iCs/>
                <w:sz w:val="20"/>
                <w:szCs w:val="20"/>
              </w:rPr>
              <w:t>Day-Ahead Energy Sale per QSE per Settlement Point</w:t>
            </w:r>
            <w:r w:rsidRPr="00A03B1B">
              <w:rPr>
                <w:iCs/>
                <w:sz w:val="20"/>
                <w:szCs w:val="20"/>
              </w:rPr>
              <w:sym w:font="Symbol" w:char="F0BE"/>
            </w:r>
            <w:r w:rsidRPr="00A03B1B">
              <w:rPr>
                <w:iCs/>
                <w:sz w:val="20"/>
                <w:szCs w:val="20"/>
              </w:rPr>
              <w:t xml:space="preserve">The total amount of energy represented by QSE </w:t>
            </w:r>
            <w:r w:rsidRPr="00A03B1B">
              <w:rPr>
                <w:i/>
                <w:iCs/>
                <w:sz w:val="20"/>
                <w:szCs w:val="20"/>
              </w:rPr>
              <w:t>q</w:t>
            </w:r>
            <w:r w:rsidRPr="00A03B1B">
              <w:rPr>
                <w:iCs/>
                <w:sz w:val="20"/>
                <w:szCs w:val="20"/>
              </w:rPr>
              <w:t xml:space="preserve">’s Three-Part Supply Offers that would have cleared in the DAM and DAM Energy-Only Offer Curves that would have cleared in the DAM at Settlement Point </w:t>
            </w:r>
            <w:r w:rsidRPr="00A03B1B">
              <w:rPr>
                <w:i/>
                <w:iCs/>
                <w:sz w:val="20"/>
                <w:szCs w:val="20"/>
              </w:rPr>
              <w:t>p</w:t>
            </w:r>
            <w:r w:rsidRPr="00A03B1B">
              <w:rPr>
                <w:iCs/>
                <w:sz w:val="20"/>
                <w:szCs w:val="20"/>
              </w:rPr>
              <w:t>, for the hour.</w:t>
            </w:r>
          </w:p>
        </w:tc>
      </w:tr>
      <w:tr w:rsidR="00A03B1B" w:rsidRPr="00A03B1B" w14:paraId="284ADF41" w14:textId="77777777" w:rsidTr="00B31BB1">
        <w:tc>
          <w:tcPr>
            <w:tcW w:w="1060" w:type="pct"/>
          </w:tcPr>
          <w:p w14:paraId="4560D83E" w14:textId="77777777" w:rsidR="00A03B1B" w:rsidRPr="00A03B1B" w:rsidRDefault="00A03B1B" w:rsidP="00A03B1B">
            <w:pPr>
              <w:spacing w:after="60"/>
              <w:rPr>
                <w:iCs/>
                <w:sz w:val="20"/>
                <w:szCs w:val="20"/>
              </w:rPr>
            </w:pPr>
            <w:r w:rsidRPr="00A03B1B">
              <w:rPr>
                <w:iCs/>
                <w:sz w:val="20"/>
                <w:szCs w:val="20"/>
              </w:rPr>
              <w:t>DAEP</w:t>
            </w:r>
            <w:r w:rsidRPr="00A03B1B">
              <w:rPr>
                <w:iCs/>
                <w:sz w:val="20"/>
                <w:szCs w:val="20"/>
                <w:vertAlign w:val="subscript"/>
              </w:rPr>
              <w:t xml:space="preserve"> </w:t>
            </w:r>
            <w:r w:rsidRPr="00A03B1B">
              <w:rPr>
                <w:i/>
                <w:iCs/>
                <w:sz w:val="20"/>
                <w:szCs w:val="20"/>
                <w:vertAlign w:val="subscript"/>
              </w:rPr>
              <w:t>q, p</w:t>
            </w:r>
          </w:p>
        </w:tc>
        <w:tc>
          <w:tcPr>
            <w:tcW w:w="399" w:type="pct"/>
          </w:tcPr>
          <w:p w14:paraId="2F54ACD9"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5E77D101" w14:textId="77777777" w:rsidR="00A03B1B" w:rsidRPr="00A03B1B" w:rsidRDefault="00A03B1B" w:rsidP="00A03B1B">
            <w:pPr>
              <w:spacing w:after="60"/>
              <w:rPr>
                <w:iCs/>
                <w:sz w:val="20"/>
                <w:szCs w:val="20"/>
              </w:rPr>
            </w:pPr>
            <w:r w:rsidRPr="00A03B1B">
              <w:rPr>
                <w:i/>
                <w:iCs/>
                <w:sz w:val="20"/>
                <w:szCs w:val="20"/>
              </w:rPr>
              <w:t>Day-Ahead Energy Purchase per QSE per Settlement Point</w:t>
            </w:r>
            <w:r w:rsidRPr="00A03B1B">
              <w:rPr>
                <w:iCs/>
                <w:sz w:val="20"/>
                <w:szCs w:val="20"/>
              </w:rPr>
              <w:sym w:font="Symbol" w:char="F0BE"/>
            </w:r>
            <w:r w:rsidRPr="00A03B1B">
              <w:rPr>
                <w:iCs/>
                <w:sz w:val="20"/>
                <w:szCs w:val="20"/>
              </w:rPr>
              <w:t xml:space="preserve">The total amount of energy represented by QSE </w:t>
            </w:r>
            <w:r w:rsidRPr="00A03B1B">
              <w:rPr>
                <w:i/>
                <w:iCs/>
                <w:sz w:val="20"/>
                <w:szCs w:val="20"/>
              </w:rPr>
              <w:t>q</w:t>
            </w:r>
            <w:r w:rsidRPr="00A03B1B">
              <w:rPr>
                <w:iCs/>
                <w:sz w:val="20"/>
                <w:szCs w:val="20"/>
              </w:rPr>
              <w:t xml:space="preserve">’s DAM Energy Bids that would have cleared at Settlement Point </w:t>
            </w:r>
            <w:r w:rsidRPr="00A03B1B">
              <w:rPr>
                <w:i/>
                <w:iCs/>
                <w:sz w:val="20"/>
                <w:szCs w:val="20"/>
              </w:rPr>
              <w:t>p</w:t>
            </w:r>
            <w:r w:rsidRPr="00A03B1B">
              <w:rPr>
                <w:iCs/>
                <w:sz w:val="20"/>
                <w:szCs w:val="20"/>
              </w:rPr>
              <w:t>, for the hour.</w:t>
            </w:r>
          </w:p>
          <w:tbl>
            <w:tblPr>
              <w:tblW w:w="6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Look w:val="01E0" w:firstRow="1" w:lastRow="1" w:firstColumn="1" w:lastColumn="1" w:noHBand="0" w:noVBand="0"/>
            </w:tblPr>
            <w:tblGrid>
              <w:gridCol w:w="6991"/>
            </w:tblGrid>
            <w:tr w:rsidR="00A03B1B" w:rsidRPr="00A03B1B" w14:paraId="73AA76CD" w14:textId="77777777" w:rsidTr="00B31BB1">
              <w:tc>
                <w:tcPr>
                  <w:tcW w:w="6991" w:type="dxa"/>
                  <w:shd w:val="pct12" w:color="auto" w:fill="auto"/>
                </w:tcPr>
                <w:p w14:paraId="3599FAD7" w14:textId="77777777" w:rsidR="00A03B1B" w:rsidRPr="00A03B1B" w:rsidRDefault="00A03B1B" w:rsidP="00A03B1B">
                  <w:pPr>
                    <w:spacing w:before="120" w:after="240"/>
                    <w:rPr>
                      <w:b/>
                      <w:i/>
                      <w:iCs/>
                      <w:szCs w:val="20"/>
                    </w:rPr>
                  </w:pPr>
                  <w:r w:rsidRPr="00A03B1B">
                    <w:rPr>
                      <w:b/>
                      <w:i/>
                      <w:iCs/>
                      <w:szCs w:val="20"/>
                    </w:rPr>
                    <w:lastRenderedPageBreak/>
                    <w:t>[NPRR1188:  Replace the definition above with the following upon system implementation:]</w:t>
                  </w:r>
                </w:p>
                <w:p w14:paraId="6F38DE06" w14:textId="77777777" w:rsidR="00A03B1B" w:rsidRPr="00A03B1B" w:rsidRDefault="00A03B1B" w:rsidP="00A03B1B">
                  <w:pPr>
                    <w:spacing w:after="60"/>
                    <w:rPr>
                      <w:szCs w:val="20"/>
                    </w:rPr>
                  </w:pPr>
                  <w:r w:rsidRPr="00A03B1B">
                    <w:rPr>
                      <w:i/>
                      <w:iCs/>
                      <w:sz w:val="20"/>
                      <w:szCs w:val="20"/>
                    </w:rPr>
                    <w:t>Day-Ahead Energy Purchase per QSE per Settlement Point</w:t>
                  </w:r>
                  <w:r w:rsidRPr="00A03B1B">
                    <w:rPr>
                      <w:iCs/>
                      <w:sz w:val="20"/>
                      <w:szCs w:val="20"/>
                    </w:rPr>
                    <w:sym w:font="Symbol" w:char="F0BE"/>
                  </w:r>
                  <w:r w:rsidRPr="00A03B1B">
                    <w:rPr>
                      <w:iCs/>
                      <w:sz w:val="20"/>
                      <w:szCs w:val="20"/>
                    </w:rPr>
                    <w:t xml:space="preserve">The total amount of energy represented by QSE </w:t>
                  </w:r>
                  <w:r w:rsidRPr="00A03B1B">
                    <w:rPr>
                      <w:i/>
                      <w:iCs/>
                      <w:sz w:val="20"/>
                      <w:szCs w:val="20"/>
                    </w:rPr>
                    <w:t>q</w:t>
                  </w:r>
                  <w:r w:rsidRPr="00A03B1B">
                    <w:rPr>
                      <w:iCs/>
                      <w:sz w:val="20"/>
                      <w:szCs w:val="20"/>
                    </w:rPr>
                    <w:t xml:space="preserve">’s DAM Energy Bids and Energy Bid Curves that would have cleared in the DAM at Settlement Point </w:t>
                  </w:r>
                  <w:r w:rsidRPr="00A03B1B">
                    <w:rPr>
                      <w:i/>
                      <w:iCs/>
                      <w:sz w:val="20"/>
                      <w:szCs w:val="20"/>
                    </w:rPr>
                    <w:t>p</w:t>
                  </w:r>
                  <w:r w:rsidRPr="00A03B1B">
                    <w:rPr>
                      <w:iCs/>
                      <w:sz w:val="20"/>
                      <w:szCs w:val="20"/>
                    </w:rPr>
                    <w:t>, for the hour.</w:t>
                  </w:r>
                </w:p>
              </w:tc>
            </w:tr>
          </w:tbl>
          <w:p w14:paraId="6D9C8297" w14:textId="77777777" w:rsidR="00A03B1B" w:rsidRPr="00A03B1B" w:rsidRDefault="00A03B1B" w:rsidP="00A03B1B">
            <w:pPr>
              <w:spacing w:after="60"/>
              <w:rPr>
                <w:iCs/>
                <w:sz w:val="20"/>
                <w:szCs w:val="20"/>
              </w:rPr>
            </w:pPr>
          </w:p>
        </w:tc>
      </w:tr>
      <w:tr w:rsidR="00A03B1B" w:rsidRPr="00A03B1B" w14:paraId="6B6F9BCF" w14:textId="77777777" w:rsidTr="00B31BB1">
        <w:tc>
          <w:tcPr>
            <w:tcW w:w="1060" w:type="pct"/>
          </w:tcPr>
          <w:p w14:paraId="5B6398F4" w14:textId="77777777" w:rsidR="00A03B1B" w:rsidRPr="00A03B1B" w:rsidRDefault="00A03B1B" w:rsidP="00A03B1B">
            <w:pPr>
              <w:spacing w:after="60"/>
              <w:rPr>
                <w:iCs/>
                <w:sz w:val="20"/>
                <w:szCs w:val="20"/>
              </w:rPr>
            </w:pPr>
            <w:r w:rsidRPr="00A03B1B">
              <w:rPr>
                <w:iCs/>
                <w:sz w:val="20"/>
                <w:szCs w:val="20"/>
              </w:rPr>
              <w:lastRenderedPageBreak/>
              <w:t xml:space="preserve">PCRUR </w:t>
            </w:r>
            <w:r w:rsidRPr="00A03B1B">
              <w:rPr>
                <w:i/>
                <w:iCs/>
                <w:sz w:val="20"/>
                <w:szCs w:val="20"/>
                <w:vertAlign w:val="subscript"/>
              </w:rPr>
              <w:t>q, r, DAM</w:t>
            </w:r>
            <w:r w:rsidRPr="00A03B1B">
              <w:rPr>
                <w:i/>
                <w:iCs/>
                <w:sz w:val="20"/>
                <w:szCs w:val="20"/>
              </w:rPr>
              <w:t xml:space="preserve"> </w:t>
            </w:r>
          </w:p>
        </w:tc>
        <w:tc>
          <w:tcPr>
            <w:tcW w:w="399" w:type="pct"/>
          </w:tcPr>
          <w:p w14:paraId="16EFA867"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031C3025" w14:textId="77777777" w:rsidR="00A03B1B" w:rsidRPr="00A03B1B" w:rsidRDefault="00A03B1B" w:rsidP="00A03B1B">
            <w:pPr>
              <w:spacing w:after="60"/>
              <w:rPr>
                <w:iCs/>
                <w:sz w:val="20"/>
                <w:szCs w:val="20"/>
              </w:rPr>
            </w:pPr>
            <w:r w:rsidRPr="00A03B1B">
              <w:rPr>
                <w:i/>
                <w:iCs/>
                <w:sz w:val="20"/>
                <w:szCs w:val="20"/>
              </w:rPr>
              <w:t>Procured Capacity for Regulation Up from Resource per QSE per Resource in DAM</w:t>
            </w:r>
            <w:r w:rsidRPr="00A03B1B">
              <w:rPr>
                <w:iCs/>
                <w:sz w:val="20"/>
                <w:szCs w:val="20"/>
              </w:rPr>
              <w:t xml:space="preserve">—The Regulation Up Service (Reg-Up) capacity quantity that would have been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44FD1EE5" w14:textId="77777777" w:rsidTr="00B31BB1">
        <w:tc>
          <w:tcPr>
            <w:tcW w:w="1060" w:type="pct"/>
          </w:tcPr>
          <w:p w14:paraId="33B94006" w14:textId="77777777" w:rsidR="00A03B1B" w:rsidRPr="00A03B1B" w:rsidRDefault="00A03B1B" w:rsidP="00A03B1B">
            <w:pPr>
              <w:spacing w:after="60"/>
              <w:rPr>
                <w:iCs/>
                <w:sz w:val="20"/>
                <w:szCs w:val="20"/>
              </w:rPr>
            </w:pPr>
            <w:r w:rsidRPr="00A03B1B">
              <w:rPr>
                <w:iCs/>
                <w:sz w:val="20"/>
                <w:szCs w:val="20"/>
              </w:rPr>
              <w:t>PCRDR</w:t>
            </w:r>
            <w:r w:rsidRPr="00A03B1B">
              <w:rPr>
                <w:i/>
                <w:iCs/>
                <w:sz w:val="20"/>
                <w:szCs w:val="20"/>
              </w:rPr>
              <w:t xml:space="preserve"> </w:t>
            </w:r>
            <w:r w:rsidRPr="00A03B1B">
              <w:rPr>
                <w:i/>
                <w:iCs/>
                <w:sz w:val="20"/>
                <w:szCs w:val="20"/>
                <w:vertAlign w:val="subscript"/>
              </w:rPr>
              <w:t>q, r, DAM</w:t>
            </w:r>
          </w:p>
        </w:tc>
        <w:tc>
          <w:tcPr>
            <w:tcW w:w="399" w:type="pct"/>
          </w:tcPr>
          <w:p w14:paraId="64D9FF44"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1A22D2C9" w14:textId="77777777" w:rsidR="00A03B1B" w:rsidRPr="00A03B1B" w:rsidRDefault="00A03B1B" w:rsidP="00A03B1B">
            <w:pPr>
              <w:spacing w:after="60"/>
              <w:rPr>
                <w:iCs/>
                <w:sz w:val="20"/>
                <w:szCs w:val="20"/>
              </w:rPr>
            </w:pPr>
            <w:r w:rsidRPr="00A03B1B">
              <w:rPr>
                <w:i/>
                <w:iCs/>
                <w:sz w:val="20"/>
                <w:szCs w:val="20"/>
              </w:rPr>
              <w:t>Procured Capacity for Regulation Down from Resource per QSE per Resource in DAM</w:t>
            </w:r>
            <w:r w:rsidRPr="00A03B1B">
              <w:rPr>
                <w:iCs/>
                <w:sz w:val="20"/>
                <w:szCs w:val="20"/>
              </w:rPr>
              <w:t xml:space="preserve">—The Regulation Down Service (Reg-Down) capacity quantity that would have been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54EA9730" w14:textId="77777777" w:rsidTr="00B31BB1">
        <w:tc>
          <w:tcPr>
            <w:tcW w:w="1060" w:type="pct"/>
          </w:tcPr>
          <w:p w14:paraId="3D9701AC" w14:textId="77777777" w:rsidR="00A03B1B" w:rsidRPr="00A03B1B" w:rsidRDefault="00A03B1B" w:rsidP="00A03B1B">
            <w:pPr>
              <w:spacing w:after="60"/>
              <w:rPr>
                <w:iCs/>
                <w:sz w:val="20"/>
                <w:szCs w:val="20"/>
              </w:rPr>
            </w:pPr>
            <w:r w:rsidRPr="00A03B1B">
              <w:rPr>
                <w:iCs/>
                <w:sz w:val="20"/>
                <w:szCs w:val="20"/>
              </w:rPr>
              <w:t xml:space="preserve">PCRRR </w:t>
            </w:r>
            <w:r w:rsidRPr="00A03B1B">
              <w:rPr>
                <w:i/>
                <w:iCs/>
                <w:sz w:val="20"/>
                <w:szCs w:val="20"/>
                <w:vertAlign w:val="subscript"/>
              </w:rPr>
              <w:t>q, r, DAM</w:t>
            </w:r>
            <w:r w:rsidRPr="00A03B1B">
              <w:rPr>
                <w:i/>
                <w:iCs/>
                <w:sz w:val="20"/>
                <w:szCs w:val="20"/>
              </w:rPr>
              <w:t xml:space="preserve"> </w:t>
            </w:r>
          </w:p>
        </w:tc>
        <w:tc>
          <w:tcPr>
            <w:tcW w:w="399" w:type="pct"/>
          </w:tcPr>
          <w:p w14:paraId="6527EC17"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47990892" w14:textId="77777777" w:rsidR="00A03B1B" w:rsidRPr="00A03B1B" w:rsidRDefault="00A03B1B" w:rsidP="00A03B1B">
            <w:pPr>
              <w:spacing w:after="60"/>
              <w:rPr>
                <w:iCs/>
                <w:sz w:val="20"/>
                <w:szCs w:val="20"/>
              </w:rPr>
            </w:pPr>
            <w:r w:rsidRPr="00A03B1B">
              <w:rPr>
                <w:i/>
                <w:iCs/>
                <w:sz w:val="20"/>
                <w:szCs w:val="20"/>
              </w:rPr>
              <w:t>Procured Capacity for Responsive Reserve from Resource per QSE per Resource in DAM</w:t>
            </w:r>
            <w:r w:rsidRPr="00A03B1B">
              <w:rPr>
                <w:iCs/>
                <w:sz w:val="20"/>
                <w:szCs w:val="20"/>
              </w:rPr>
              <w:t xml:space="preserve">—The Responsive Reserve (RRS) capacity quantity that would have been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60891D4" w14:textId="77777777" w:rsidTr="00B31BB1">
        <w:tc>
          <w:tcPr>
            <w:tcW w:w="1060" w:type="pct"/>
          </w:tcPr>
          <w:p w14:paraId="46B6F796" w14:textId="77777777" w:rsidR="00A03B1B" w:rsidRPr="00A03B1B" w:rsidRDefault="00A03B1B" w:rsidP="00A03B1B">
            <w:pPr>
              <w:spacing w:after="60"/>
              <w:rPr>
                <w:iCs/>
                <w:sz w:val="20"/>
                <w:szCs w:val="20"/>
              </w:rPr>
            </w:pPr>
            <w:r w:rsidRPr="00A03B1B">
              <w:rPr>
                <w:iCs/>
                <w:sz w:val="20"/>
                <w:szCs w:val="20"/>
              </w:rPr>
              <w:t xml:space="preserve">PCNSR </w:t>
            </w:r>
            <w:r w:rsidRPr="00A03B1B">
              <w:rPr>
                <w:i/>
                <w:iCs/>
                <w:sz w:val="20"/>
                <w:szCs w:val="20"/>
                <w:vertAlign w:val="subscript"/>
              </w:rPr>
              <w:t>q, r, DAM</w:t>
            </w:r>
          </w:p>
        </w:tc>
        <w:tc>
          <w:tcPr>
            <w:tcW w:w="399" w:type="pct"/>
          </w:tcPr>
          <w:p w14:paraId="74450596"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16F4525E" w14:textId="77777777" w:rsidR="00A03B1B" w:rsidRPr="00A03B1B" w:rsidRDefault="00A03B1B" w:rsidP="00A03B1B">
            <w:pPr>
              <w:spacing w:after="60"/>
              <w:rPr>
                <w:iCs/>
                <w:sz w:val="20"/>
                <w:szCs w:val="20"/>
              </w:rPr>
            </w:pPr>
            <w:r w:rsidRPr="00A03B1B">
              <w:rPr>
                <w:i/>
                <w:iCs/>
                <w:sz w:val="20"/>
                <w:szCs w:val="20"/>
              </w:rPr>
              <w:t>Procured Capacity for Non-Spinning Reserve from Resource per QSE per Resource in DAM</w:t>
            </w:r>
            <w:r w:rsidRPr="00A03B1B">
              <w:rPr>
                <w:iCs/>
                <w:sz w:val="20"/>
                <w:szCs w:val="20"/>
              </w:rPr>
              <w:t xml:space="preserve">—The Non-Spinning Reserve (Non-Spin) capacity quantity that would have been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55A61A76" w14:textId="77777777" w:rsidTr="00B31BB1">
        <w:tc>
          <w:tcPr>
            <w:tcW w:w="1060" w:type="pct"/>
          </w:tcPr>
          <w:p w14:paraId="01CF35E8" w14:textId="77777777" w:rsidR="00A03B1B" w:rsidRPr="00A03B1B" w:rsidRDefault="00A03B1B" w:rsidP="00A03B1B">
            <w:pPr>
              <w:spacing w:after="60"/>
              <w:rPr>
                <w:iCs/>
                <w:sz w:val="20"/>
                <w:szCs w:val="20"/>
              </w:rPr>
            </w:pPr>
            <w:r w:rsidRPr="00A03B1B">
              <w:rPr>
                <w:iCs/>
                <w:sz w:val="20"/>
                <w:szCs w:val="20"/>
              </w:rPr>
              <w:t xml:space="preserve">PCECRR </w:t>
            </w:r>
            <w:r w:rsidRPr="00A03B1B">
              <w:rPr>
                <w:i/>
                <w:iCs/>
                <w:sz w:val="20"/>
                <w:szCs w:val="20"/>
                <w:vertAlign w:val="subscript"/>
              </w:rPr>
              <w:t>q, r, DAM</w:t>
            </w:r>
          </w:p>
        </w:tc>
        <w:tc>
          <w:tcPr>
            <w:tcW w:w="399" w:type="pct"/>
          </w:tcPr>
          <w:p w14:paraId="0553A820"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756598DC" w14:textId="77777777" w:rsidR="00A03B1B" w:rsidRPr="00A03B1B" w:rsidRDefault="00A03B1B" w:rsidP="00A03B1B">
            <w:pPr>
              <w:spacing w:after="60"/>
              <w:rPr>
                <w:i/>
                <w:iCs/>
                <w:sz w:val="20"/>
                <w:szCs w:val="20"/>
              </w:rPr>
            </w:pPr>
            <w:r w:rsidRPr="00A03B1B">
              <w:rPr>
                <w:i/>
                <w:iCs/>
                <w:sz w:val="20"/>
                <w:szCs w:val="20"/>
              </w:rPr>
              <w:t>Procured Capacity for ERCOT Contingency Reserve Service from Resource per QSE per Resource in DAM</w:t>
            </w:r>
            <w:r w:rsidRPr="00A03B1B">
              <w:rPr>
                <w:iCs/>
                <w:sz w:val="20"/>
                <w:szCs w:val="20"/>
              </w:rPr>
              <w:t xml:space="preserve">—The ERCOT Contingency Reserve Service (ECRS) capacity quantity that would have been awarded to QSE </w:t>
            </w:r>
            <w:r w:rsidRPr="00A03B1B">
              <w:rPr>
                <w:i/>
                <w:iCs/>
                <w:sz w:val="20"/>
                <w:szCs w:val="20"/>
              </w:rPr>
              <w:t>q</w:t>
            </w:r>
            <w:r w:rsidRPr="00A03B1B">
              <w:rPr>
                <w:iCs/>
                <w:sz w:val="20"/>
                <w:szCs w:val="20"/>
              </w:rPr>
              <w:t xml:space="preserve"> in the DAM for Resource </w:t>
            </w:r>
            <w:r w:rsidRPr="00A03B1B">
              <w:rPr>
                <w:i/>
                <w:iCs/>
                <w:sz w:val="20"/>
                <w:szCs w:val="20"/>
              </w:rPr>
              <w:t>r</w:t>
            </w:r>
            <w:r w:rsidRPr="00A03B1B">
              <w:rPr>
                <w:iCs/>
                <w:sz w:val="20"/>
                <w:szCs w:val="20"/>
              </w:rPr>
              <w:t xml:space="preserve">, for the hour.  Where for a Combined Cycle Train, the Resource </w:t>
            </w:r>
            <w:r w:rsidRPr="00A03B1B">
              <w:rPr>
                <w:i/>
                <w:iCs/>
                <w:sz w:val="20"/>
                <w:szCs w:val="20"/>
              </w:rPr>
              <w:t xml:space="preserve">r </w:t>
            </w:r>
            <w:r w:rsidRPr="00A03B1B">
              <w:rPr>
                <w:iCs/>
                <w:sz w:val="20"/>
                <w:szCs w:val="20"/>
              </w:rPr>
              <w:t>is a Combined Cycle Generation Resource within the Combined Cycle Train.</w:t>
            </w:r>
          </w:p>
        </w:tc>
      </w:tr>
      <w:tr w:rsidR="00A03B1B" w:rsidRPr="00A03B1B" w14:paraId="37533E98" w14:textId="77777777" w:rsidTr="00B31BB1">
        <w:trPr>
          <w:ins w:id="1807" w:author="ERCOT" w:date="2025-12-09T12:14:00Z"/>
        </w:trPr>
        <w:tc>
          <w:tcPr>
            <w:tcW w:w="1060" w:type="pct"/>
          </w:tcPr>
          <w:p w14:paraId="6051F6CF" w14:textId="77777777" w:rsidR="00A03B1B" w:rsidRPr="00A03B1B" w:rsidRDefault="00A03B1B" w:rsidP="00A03B1B">
            <w:pPr>
              <w:spacing w:after="60"/>
              <w:rPr>
                <w:ins w:id="1808" w:author="ERCOT" w:date="2025-12-09T12:14:00Z"/>
                <w:iCs/>
                <w:sz w:val="20"/>
                <w:szCs w:val="20"/>
              </w:rPr>
            </w:pPr>
            <w:ins w:id="1809" w:author="ERCOT" w:date="2025-12-09T12:14:00Z">
              <w:r w:rsidRPr="00A03B1B">
                <w:rPr>
                  <w:rFonts w:eastAsia="SimSun"/>
                  <w:sz w:val="20"/>
                  <w:szCs w:val="20"/>
                </w:rPr>
                <w:t xml:space="preserve">PCDRRR </w:t>
              </w:r>
              <w:r w:rsidRPr="00A03B1B">
                <w:rPr>
                  <w:rFonts w:eastAsia="SimSun"/>
                  <w:i/>
                  <w:sz w:val="20"/>
                  <w:szCs w:val="20"/>
                  <w:vertAlign w:val="subscript"/>
                </w:rPr>
                <w:t>r,</w:t>
              </w:r>
              <w:r w:rsidRPr="00A03B1B">
                <w:rPr>
                  <w:rFonts w:eastAsia="SimSun"/>
                  <w:i/>
                  <w:sz w:val="20"/>
                  <w:szCs w:val="20"/>
                </w:rPr>
                <w:t xml:space="preserve"> </w:t>
              </w:r>
              <w:r w:rsidRPr="00A03B1B">
                <w:rPr>
                  <w:rFonts w:eastAsia="SimSun"/>
                  <w:i/>
                  <w:sz w:val="20"/>
                  <w:szCs w:val="20"/>
                  <w:vertAlign w:val="subscript"/>
                </w:rPr>
                <w:t>q, DAM</w:t>
              </w:r>
            </w:ins>
          </w:p>
        </w:tc>
        <w:tc>
          <w:tcPr>
            <w:tcW w:w="399" w:type="pct"/>
          </w:tcPr>
          <w:p w14:paraId="43764A27" w14:textId="77777777" w:rsidR="00A03B1B" w:rsidRPr="00A03B1B" w:rsidRDefault="00A03B1B" w:rsidP="00A03B1B">
            <w:pPr>
              <w:spacing w:after="60"/>
              <w:jc w:val="center"/>
              <w:rPr>
                <w:ins w:id="1810" w:author="ERCOT" w:date="2025-12-09T12:14:00Z"/>
                <w:iCs/>
                <w:sz w:val="20"/>
                <w:szCs w:val="20"/>
              </w:rPr>
            </w:pPr>
            <w:ins w:id="1811" w:author="ERCOT" w:date="2025-12-09T12:14:00Z">
              <w:r w:rsidRPr="00A03B1B">
                <w:rPr>
                  <w:rFonts w:eastAsia="SimSun"/>
                  <w:sz w:val="20"/>
                  <w:szCs w:val="20"/>
                </w:rPr>
                <w:t>MW</w:t>
              </w:r>
            </w:ins>
          </w:p>
        </w:tc>
        <w:tc>
          <w:tcPr>
            <w:tcW w:w="3541" w:type="pct"/>
          </w:tcPr>
          <w:p w14:paraId="2C0783AD" w14:textId="77777777" w:rsidR="00A03B1B" w:rsidRPr="00A03B1B" w:rsidRDefault="00A03B1B" w:rsidP="00A03B1B">
            <w:pPr>
              <w:spacing w:after="60"/>
              <w:rPr>
                <w:ins w:id="1812" w:author="ERCOT" w:date="2025-12-09T12:14:00Z"/>
                <w:i/>
                <w:iCs/>
                <w:sz w:val="20"/>
                <w:szCs w:val="20"/>
              </w:rPr>
            </w:pPr>
            <w:ins w:id="1813" w:author="ERCOT" w:date="2025-12-09T12:14:00Z">
              <w:r w:rsidRPr="00A03B1B">
                <w:rPr>
                  <w:rFonts w:eastAsia="SimSun"/>
                  <w:i/>
                  <w:sz w:val="20"/>
                  <w:szCs w:val="20"/>
                </w:rPr>
                <w:t>Procured Capacity for Dispatchable Reliability Reserve Service from Resource per QSE per Resource in DAM</w:t>
              </w:r>
              <w:r w:rsidRPr="00A03B1B">
                <w:rPr>
                  <w:rFonts w:eastAsia="SimSun"/>
                  <w:sz w:val="20"/>
                  <w:szCs w:val="20"/>
                </w:rPr>
                <w:t>—The Dispatchable Reliability Reserve</w:t>
              </w:r>
              <w:r w:rsidRPr="00A03B1B">
                <w:rPr>
                  <w:rFonts w:eastAsia="SimSun"/>
                  <w:i/>
                  <w:sz w:val="20"/>
                  <w:szCs w:val="20"/>
                </w:rPr>
                <w:t xml:space="preserve"> </w:t>
              </w:r>
              <w:r w:rsidRPr="00A03B1B">
                <w:rPr>
                  <w:rFonts w:eastAsia="SimSun"/>
                  <w:sz w:val="20"/>
                  <w:szCs w:val="20"/>
                </w:rPr>
                <w:t xml:space="preserve">Service (DRRS) capacity quantity that would have been awarded to QSE </w:t>
              </w:r>
              <w:r w:rsidRPr="00A03B1B">
                <w:rPr>
                  <w:rFonts w:eastAsia="SimSun"/>
                  <w:i/>
                  <w:sz w:val="20"/>
                  <w:szCs w:val="20"/>
                </w:rPr>
                <w:t>q</w:t>
              </w:r>
              <w:r w:rsidRPr="00A03B1B">
                <w:rPr>
                  <w:rFonts w:eastAsia="SimSun"/>
                  <w:sz w:val="20"/>
                  <w:szCs w:val="20"/>
                </w:rPr>
                <w:t xml:space="preserve"> in the DAM for Resource </w:t>
              </w:r>
              <w:r w:rsidRPr="00A03B1B">
                <w:rPr>
                  <w:rFonts w:eastAsia="SimSun"/>
                  <w:i/>
                  <w:sz w:val="20"/>
                  <w:szCs w:val="20"/>
                </w:rPr>
                <w:t>r</w:t>
              </w:r>
              <w:r w:rsidRPr="00A03B1B">
                <w:rPr>
                  <w:rFonts w:eastAsia="SimSun"/>
                  <w:sz w:val="20"/>
                  <w:szCs w:val="20"/>
                </w:rPr>
                <w:t xml:space="preserve"> for the hour.  Where for a Combined Cycle Train, the Resource </w:t>
              </w:r>
              <w:r w:rsidRPr="00A03B1B">
                <w:rPr>
                  <w:rFonts w:eastAsia="SimSun"/>
                  <w:i/>
                  <w:sz w:val="20"/>
                  <w:szCs w:val="20"/>
                </w:rPr>
                <w:t xml:space="preserve">r </w:t>
              </w:r>
              <w:r w:rsidRPr="00A03B1B">
                <w:rPr>
                  <w:rFonts w:eastAsia="SimSun"/>
                  <w:sz w:val="20"/>
                  <w:szCs w:val="20"/>
                </w:rPr>
                <w:t>is a Combined Cycle Generation Resource within the Combined Cycle Train.</w:t>
              </w:r>
            </w:ins>
          </w:p>
        </w:tc>
      </w:tr>
      <w:tr w:rsidR="00A03B1B" w:rsidRPr="00A03B1B" w14:paraId="25587941" w14:textId="77777777" w:rsidTr="00B31BB1">
        <w:tc>
          <w:tcPr>
            <w:tcW w:w="1060" w:type="pct"/>
          </w:tcPr>
          <w:p w14:paraId="0F951048" w14:textId="77777777" w:rsidR="00A03B1B" w:rsidRPr="00A03B1B" w:rsidRDefault="00A03B1B" w:rsidP="00A03B1B">
            <w:pPr>
              <w:spacing w:after="60"/>
              <w:rPr>
                <w:iCs/>
                <w:sz w:val="20"/>
                <w:szCs w:val="20"/>
              </w:rPr>
            </w:pPr>
            <w:r w:rsidRPr="00A03B1B">
              <w:rPr>
                <w:iCs/>
                <w:sz w:val="20"/>
                <w:szCs w:val="20"/>
              </w:rPr>
              <w:t xml:space="preserve">DARUOAWD </w:t>
            </w:r>
            <w:r w:rsidRPr="00A03B1B">
              <w:rPr>
                <w:i/>
                <w:sz w:val="20"/>
                <w:szCs w:val="20"/>
                <w:vertAlign w:val="subscript"/>
              </w:rPr>
              <w:t>q</w:t>
            </w:r>
          </w:p>
        </w:tc>
        <w:tc>
          <w:tcPr>
            <w:tcW w:w="399" w:type="pct"/>
          </w:tcPr>
          <w:p w14:paraId="649E636F"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2B598BE4" w14:textId="77777777" w:rsidR="00A03B1B" w:rsidRPr="00A03B1B" w:rsidRDefault="00A03B1B" w:rsidP="00A03B1B">
            <w:pPr>
              <w:spacing w:after="60"/>
              <w:rPr>
                <w:i/>
                <w:iCs/>
                <w:sz w:val="20"/>
                <w:szCs w:val="20"/>
              </w:rPr>
            </w:pPr>
            <w:r w:rsidRPr="00A03B1B">
              <w:rPr>
                <w:i/>
                <w:iCs/>
                <w:sz w:val="20"/>
                <w:szCs w:val="20"/>
              </w:rPr>
              <w:t>Day-Ahead Reg-Up Only Award per QSE—</w:t>
            </w:r>
            <w:r w:rsidRPr="00A03B1B">
              <w:rPr>
                <w:sz w:val="20"/>
                <w:szCs w:val="20"/>
              </w:rPr>
              <w:t xml:space="preserve">The Reg-Up Only capacity quantity </w:t>
            </w:r>
            <w:r w:rsidRPr="00A03B1B">
              <w:rPr>
                <w:iCs/>
                <w:sz w:val="20"/>
                <w:szCs w:val="20"/>
              </w:rPr>
              <w:t xml:space="preserve">that would have been awarded to </w:t>
            </w:r>
            <w:r w:rsidRPr="00A03B1B">
              <w:rPr>
                <w:sz w:val="20"/>
                <w:szCs w:val="20"/>
              </w:rPr>
              <w:t xml:space="preserve">QSE </w:t>
            </w:r>
            <w:r w:rsidRPr="00A03B1B">
              <w:rPr>
                <w:i/>
                <w:iCs/>
                <w:sz w:val="20"/>
                <w:szCs w:val="20"/>
              </w:rPr>
              <w:t>q</w:t>
            </w:r>
            <w:r w:rsidRPr="00A03B1B">
              <w:rPr>
                <w:sz w:val="20"/>
                <w:szCs w:val="20"/>
              </w:rPr>
              <w:t xml:space="preserve"> in the DAM for the hour.</w:t>
            </w:r>
          </w:p>
        </w:tc>
      </w:tr>
      <w:tr w:rsidR="00A03B1B" w:rsidRPr="00A03B1B" w14:paraId="741CAA03" w14:textId="77777777" w:rsidTr="00B31BB1">
        <w:tc>
          <w:tcPr>
            <w:tcW w:w="1060" w:type="pct"/>
          </w:tcPr>
          <w:p w14:paraId="4E307AC5" w14:textId="77777777" w:rsidR="00A03B1B" w:rsidRPr="00A03B1B" w:rsidRDefault="00A03B1B" w:rsidP="00A03B1B">
            <w:pPr>
              <w:spacing w:after="60"/>
              <w:rPr>
                <w:iCs/>
                <w:sz w:val="20"/>
                <w:szCs w:val="20"/>
              </w:rPr>
            </w:pPr>
            <w:r w:rsidRPr="00A03B1B">
              <w:rPr>
                <w:iCs/>
                <w:sz w:val="20"/>
                <w:szCs w:val="20"/>
              </w:rPr>
              <w:t xml:space="preserve">DARDOAWD </w:t>
            </w:r>
            <w:r w:rsidRPr="00A03B1B">
              <w:rPr>
                <w:i/>
                <w:sz w:val="20"/>
                <w:szCs w:val="20"/>
                <w:vertAlign w:val="subscript"/>
              </w:rPr>
              <w:t>q</w:t>
            </w:r>
          </w:p>
        </w:tc>
        <w:tc>
          <w:tcPr>
            <w:tcW w:w="399" w:type="pct"/>
          </w:tcPr>
          <w:p w14:paraId="34E2AE56"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7746D9C1" w14:textId="77777777" w:rsidR="00A03B1B" w:rsidRPr="00A03B1B" w:rsidRDefault="00A03B1B" w:rsidP="00A03B1B">
            <w:pPr>
              <w:spacing w:after="60"/>
              <w:rPr>
                <w:i/>
                <w:iCs/>
                <w:sz w:val="20"/>
                <w:szCs w:val="20"/>
              </w:rPr>
            </w:pPr>
            <w:r w:rsidRPr="00A03B1B">
              <w:rPr>
                <w:i/>
                <w:iCs/>
                <w:sz w:val="20"/>
                <w:szCs w:val="20"/>
              </w:rPr>
              <w:t>Day-Ahead Reg-Down Only Award per QSE—</w:t>
            </w:r>
            <w:r w:rsidRPr="00A03B1B">
              <w:rPr>
                <w:sz w:val="20"/>
                <w:szCs w:val="20"/>
              </w:rPr>
              <w:t xml:space="preserve">The Reg-Down Only capacity quantity </w:t>
            </w:r>
            <w:r w:rsidRPr="00A03B1B">
              <w:rPr>
                <w:iCs/>
                <w:sz w:val="20"/>
                <w:szCs w:val="20"/>
              </w:rPr>
              <w:t xml:space="preserve">that would have been awarded to </w:t>
            </w:r>
            <w:r w:rsidRPr="00A03B1B">
              <w:rPr>
                <w:sz w:val="20"/>
                <w:szCs w:val="20"/>
              </w:rPr>
              <w:t xml:space="preserve">QSE </w:t>
            </w:r>
            <w:r w:rsidRPr="00A03B1B">
              <w:rPr>
                <w:i/>
                <w:iCs/>
                <w:sz w:val="20"/>
                <w:szCs w:val="20"/>
              </w:rPr>
              <w:t>q</w:t>
            </w:r>
            <w:r w:rsidRPr="00A03B1B">
              <w:rPr>
                <w:sz w:val="20"/>
                <w:szCs w:val="20"/>
              </w:rPr>
              <w:t xml:space="preserve"> in the DAM for the hour.</w:t>
            </w:r>
          </w:p>
        </w:tc>
      </w:tr>
      <w:tr w:rsidR="00A03B1B" w:rsidRPr="00A03B1B" w14:paraId="49167EF6" w14:textId="77777777" w:rsidTr="00B31BB1">
        <w:tc>
          <w:tcPr>
            <w:tcW w:w="1060" w:type="pct"/>
          </w:tcPr>
          <w:p w14:paraId="0AB31A52" w14:textId="77777777" w:rsidR="00A03B1B" w:rsidRPr="00A03B1B" w:rsidRDefault="00A03B1B" w:rsidP="00A03B1B">
            <w:pPr>
              <w:spacing w:after="60"/>
              <w:rPr>
                <w:iCs/>
                <w:sz w:val="20"/>
                <w:szCs w:val="20"/>
              </w:rPr>
            </w:pPr>
            <w:r w:rsidRPr="00A03B1B">
              <w:rPr>
                <w:sz w:val="20"/>
                <w:szCs w:val="20"/>
              </w:rPr>
              <w:t xml:space="preserve">DARROAWD </w:t>
            </w:r>
            <w:r w:rsidRPr="00A03B1B">
              <w:rPr>
                <w:i/>
                <w:sz w:val="20"/>
                <w:szCs w:val="20"/>
                <w:vertAlign w:val="subscript"/>
              </w:rPr>
              <w:t>q</w:t>
            </w:r>
          </w:p>
        </w:tc>
        <w:tc>
          <w:tcPr>
            <w:tcW w:w="399" w:type="pct"/>
          </w:tcPr>
          <w:p w14:paraId="14057E8E" w14:textId="77777777" w:rsidR="00A03B1B" w:rsidRPr="00A03B1B" w:rsidRDefault="00A03B1B" w:rsidP="00A03B1B">
            <w:pPr>
              <w:spacing w:after="60"/>
              <w:jc w:val="center"/>
              <w:rPr>
                <w:iCs/>
                <w:sz w:val="20"/>
                <w:szCs w:val="20"/>
              </w:rPr>
            </w:pPr>
            <w:r w:rsidRPr="00A03B1B">
              <w:rPr>
                <w:sz w:val="20"/>
                <w:szCs w:val="20"/>
              </w:rPr>
              <w:t>MW</w:t>
            </w:r>
          </w:p>
        </w:tc>
        <w:tc>
          <w:tcPr>
            <w:tcW w:w="3541" w:type="pct"/>
          </w:tcPr>
          <w:p w14:paraId="31D4BAFE" w14:textId="77777777" w:rsidR="00A03B1B" w:rsidRPr="00A03B1B" w:rsidRDefault="00A03B1B" w:rsidP="00A03B1B">
            <w:pPr>
              <w:spacing w:after="60"/>
              <w:rPr>
                <w:i/>
                <w:iCs/>
                <w:sz w:val="20"/>
                <w:szCs w:val="20"/>
              </w:rPr>
            </w:pPr>
            <w:r w:rsidRPr="00A03B1B">
              <w:rPr>
                <w:i/>
                <w:sz w:val="20"/>
                <w:szCs w:val="20"/>
              </w:rPr>
              <w:t>Day-Ahead Responsive Reserve Only Award per QSE</w:t>
            </w:r>
            <w:r w:rsidRPr="00A03B1B">
              <w:rPr>
                <w:sz w:val="20"/>
                <w:szCs w:val="20"/>
              </w:rPr>
              <w:t xml:space="preserve">—The RRS Only capacity quantity </w:t>
            </w:r>
            <w:r w:rsidRPr="00A03B1B">
              <w:rPr>
                <w:iCs/>
                <w:sz w:val="20"/>
                <w:szCs w:val="20"/>
              </w:rPr>
              <w:t>that would have been awarded to</w:t>
            </w:r>
            <w:r w:rsidRPr="00A03B1B">
              <w:rPr>
                <w:sz w:val="20"/>
                <w:szCs w:val="20"/>
              </w:rPr>
              <w:t xml:space="preserve"> QSE </w:t>
            </w:r>
            <w:r w:rsidRPr="00A03B1B">
              <w:rPr>
                <w:i/>
                <w:iCs/>
                <w:sz w:val="20"/>
                <w:szCs w:val="20"/>
              </w:rPr>
              <w:t>q</w:t>
            </w:r>
            <w:r w:rsidRPr="00A03B1B">
              <w:rPr>
                <w:sz w:val="20"/>
                <w:szCs w:val="20"/>
              </w:rPr>
              <w:t xml:space="preserve"> in the DAM for the hour.</w:t>
            </w:r>
          </w:p>
        </w:tc>
      </w:tr>
      <w:tr w:rsidR="00A03B1B" w:rsidRPr="00A03B1B" w14:paraId="1DA22545" w14:textId="77777777" w:rsidTr="00B31BB1">
        <w:tc>
          <w:tcPr>
            <w:tcW w:w="1060" w:type="pct"/>
          </w:tcPr>
          <w:p w14:paraId="7F11714A" w14:textId="77777777" w:rsidR="00A03B1B" w:rsidRPr="00A03B1B" w:rsidRDefault="00A03B1B" w:rsidP="00A03B1B">
            <w:pPr>
              <w:spacing w:after="60"/>
              <w:rPr>
                <w:iCs/>
                <w:sz w:val="20"/>
                <w:szCs w:val="20"/>
              </w:rPr>
            </w:pPr>
            <w:r w:rsidRPr="00A03B1B">
              <w:rPr>
                <w:iCs/>
                <w:sz w:val="20"/>
                <w:szCs w:val="20"/>
              </w:rPr>
              <w:t xml:space="preserve">DANSOAWD </w:t>
            </w:r>
            <w:r w:rsidRPr="00A03B1B">
              <w:rPr>
                <w:i/>
                <w:sz w:val="20"/>
                <w:szCs w:val="20"/>
                <w:vertAlign w:val="subscript"/>
              </w:rPr>
              <w:t>q</w:t>
            </w:r>
          </w:p>
        </w:tc>
        <w:tc>
          <w:tcPr>
            <w:tcW w:w="399" w:type="pct"/>
          </w:tcPr>
          <w:p w14:paraId="5B34207D"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79CF37F2" w14:textId="77777777" w:rsidR="00A03B1B" w:rsidRPr="00A03B1B" w:rsidRDefault="00A03B1B" w:rsidP="00A03B1B">
            <w:pPr>
              <w:spacing w:after="60"/>
              <w:rPr>
                <w:i/>
                <w:iCs/>
                <w:sz w:val="20"/>
                <w:szCs w:val="20"/>
              </w:rPr>
            </w:pPr>
            <w:r w:rsidRPr="00A03B1B">
              <w:rPr>
                <w:i/>
                <w:iCs/>
                <w:sz w:val="20"/>
                <w:szCs w:val="20"/>
              </w:rPr>
              <w:t>Day-Ahead Non-Spin Only Award per QSE—</w:t>
            </w:r>
            <w:r w:rsidRPr="00A03B1B">
              <w:rPr>
                <w:sz w:val="20"/>
                <w:szCs w:val="20"/>
              </w:rPr>
              <w:t xml:space="preserve">The Non-Spin Only capacity quantity </w:t>
            </w:r>
            <w:r w:rsidRPr="00A03B1B">
              <w:rPr>
                <w:iCs/>
                <w:sz w:val="20"/>
                <w:szCs w:val="20"/>
              </w:rPr>
              <w:t>that would have been awarded to</w:t>
            </w:r>
            <w:r w:rsidRPr="00A03B1B">
              <w:rPr>
                <w:sz w:val="20"/>
                <w:szCs w:val="20"/>
              </w:rPr>
              <w:t xml:space="preserve"> QSE </w:t>
            </w:r>
            <w:r w:rsidRPr="00A03B1B">
              <w:rPr>
                <w:i/>
                <w:iCs/>
                <w:sz w:val="20"/>
                <w:szCs w:val="20"/>
              </w:rPr>
              <w:t>q</w:t>
            </w:r>
            <w:r w:rsidRPr="00A03B1B">
              <w:rPr>
                <w:sz w:val="20"/>
                <w:szCs w:val="20"/>
              </w:rPr>
              <w:t xml:space="preserve"> in the DAM for the hour.</w:t>
            </w:r>
          </w:p>
        </w:tc>
      </w:tr>
      <w:tr w:rsidR="00A03B1B" w:rsidRPr="00A03B1B" w14:paraId="73CB0A1B" w14:textId="77777777" w:rsidTr="00B31BB1">
        <w:tc>
          <w:tcPr>
            <w:tcW w:w="1060" w:type="pct"/>
          </w:tcPr>
          <w:p w14:paraId="707C8056" w14:textId="77777777" w:rsidR="00A03B1B" w:rsidRPr="00A03B1B" w:rsidRDefault="00A03B1B" w:rsidP="00A03B1B">
            <w:pPr>
              <w:spacing w:after="60"/>
              <w:rPr>
                <w:iCs/>
                <w:sz w:val="20"/>
                <w:szCs w:val="20"/>
              </w:rPr>
            </w:pPr>
            <w:r w:rsidRPr="00A03B1B">
              <w:rPr>
                <w:iCs/>
                <w:sz w:val="20"/>
                <w:szCs w:val="20"/>
              </w:rPr>
              <w:t>DAECROAWD</w:t>
            </w:r>
            <w:r w:rsidRPr="00A03B1B">
              <w:rPr>
                <w:i/>
                <w:sz w:val="20"/>
                <w:szCs w:val="20"/>
                <w:vertAlign w:val="subscript"/>
              </w:rPr>
              <w:t xml:space="preserve"> q</w:t>
            </w:r>
          </w:p>
        </w:tc>
        <w:tc>
          <w:tcPr>
            <w:tcW w:w="399" w:type="pct"/>
          </w:tcPr>
          <w:p w14:paraId="73544CE3"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0416A52B" w14:textId="77777777" w:rsidR="00A03B1B" w:rsidRPr="00A03B1B" w:rsidRDefault="00A03B1B" w:rsidP="00A03B1B">
            <w:pPr>
              <w:spacing w:after="60"/>
              <w:rPr>
                <w:i/>
                <w:iCs/>
                <w:sz w:val="20"/>
                <w:szCs w:val="20"/>
              </w:rPr>
            </w:pPr>
            <w:r w:rsidRPr="00A03B1B">
              <w:rPr>
                <w:i/>
                <w:iCs/>
                <w:sz w:val="20"/>
                <w:szCs w:val="20"/>
              </w:rPr>
              <w:t>Day-Ahead ERCOT Contingency Reserve Service Only Award per QSE—</w:t>
            </w:r>
            <w:r w:rsidRPr="00A03B1B">
              <w:rPr>
                <w:sz w:val="20"/>
                <w:szCs w:val="20"/>
              </w:rPr>
              <w:t xml:space="preserve">The ECRS Only capacity quantity </w:t>
            </w:r>
            <w:r w:rsidRPr="00A03B1B">
              <w:rPr>
                <w:iCs/>
                <w:sz w:val="20"/>
                <w:szCs w:val="20"/>
              </w:rPr>
              <w:t xml:space="preserve">that would have been awarded </w:t>
            </w:r>
            <w:r w:rsidRPr="00A03B1B">
              <w:rPr>
                <w:sz w:val="20"/>
                <w:szCs w:val="20"/>
              </w:rPr>
              <w:t xml:space="preserve">to QSE </w:t>
            </w:r>
            <w:r w:rsidRPr="00A03B1B">
              <w:rPr>
                <w:i/>
                <w:iCs/>
                <w:sz w:val="20"/>
                <w:szCs w:val="20"/>
              </w:rPr>
              <w:t>q</w:t>
            </w:r>
            <w:r w:rsidRPr="00A03B1B">
              <w:rPr>
                <w:sz w:val="20"/>
                <w:szCs w:val="20"/>
              </w:rPr>
              <w:t xml:space="preserve"> in the DAM for the hour.</w:t>
            </w:r>
          </w:p>
        </w:tc>
      </w:tr>
      <w:tr w:rsidR="00A03B1B" w:rsidRPr="00A03B1B" w14:paraId="3EABA0DA" w14:textId="77777777" w:rsidTr="00B31BB1">
        <w:trPr>
          <w:ins w:id="1814" w:author="ERCOT" w:date="2025-12-09T12:14:00Z"/>
        </w:trPr>
        <w:tc>
          <w:tcPr>
            <w:tcW w:w="1060" w:type="pct"/>
          </w:tcPr>
          <w:p w14:paraId="4F4FA372" w14:textId="77777777" w:rsidR="00A03B1B" w:rsidRPr="00A03B1B" w:rsidRDefault="00A03B1B" w:rsidP="00A03B1B">
            <w:pPr>
              <w:spacing w:after="60"/>
              <w:rPr>
                <w:ins w:id="1815" w:author="ERCOT" w:date="2025-12-09T12:14:00Z"/>
                <w:iCs/>
                <w:sz w:val="20"/>
                <w:szCs w:val="20"/>
              </w:rPr>
            </w:pPr>
            <w:ins w:id="1816" w:author="ERCOT" w:date="2025-12-09T12:14:00Z">
              <w:r w:rsidRPr="00A03B1B">
                <w:rPr>
                  <w:rFonts w:eastAsia="SimSun"/>
                  <w:iCs/>
                  <w:sz w:val="20"/>
                </w:rPr>
                <w:t>DADRROAWD</w:t>
              </w:r>
              <w:r w:rsidRPr="00A03B1B">
                <w:rPr>
                  <w:rFonts w:eastAsia="SimSun"/>
                  <w:i/>
                  <w:sz w:val="20"/>
                  <w:vertAlign w:val="subscript"/>
                </w:rPr>
                <w:t xml:space="preserve"> q</w:t>
              </w:r>
            </w:ins>
          </w:p>
        </w:tc>
        <w:tc>
          <w:tcPr>
            <w:tcW w:w="399" w:type="pct"/>
          </w:tcPr>
          <w:p w14:paraId="3D3E2D26" w14:textId="77777777" w:rsidR="00A03B1B" w:rsidRPr="00A03B1B" w:rsidRDefault="00A03B1B" w:rsidP="00A03B1B">
            <w:pPr>
              <w:spacing w:after="60"/>
              <w:jc w:val="center"/>
              <w:rPr>
                <w:ins w:id="1817" w:author="ERCOT" w:date="2025-12-09T12:14:00Z"/>
                <w:iCs/>
                <w:sz w:val="20"/>
                <w:szCs w:val="20"/>
              </w:rPr>
            </w:pPr>
            <w:ins w:id="1818" w:author="ERCOT" w:date="2025-12-09T12:14:00Z">
              <w:r w:rsidRPr="00A03B1B">
                <w:rPr>
                  <w:rFonts w:eastAsia="SimSun"/>
                  <w:iCs/>
                  <w:sz w:val="20"/>
                </w:rPr>
                <w:t>MW</w:t>
              </w:r>
            </w:ins>
          </w:p>
        </w:tc>
        <w:tc>
          <w:tcPr>
            <w:tcW w:w="3541" w:type="pct"/>
          </w:tcPr>
          <w:p w14:paraId="1556D164" w14:textId="77777777" w:rsidR="00A03B1B" w:rsidRPr="00A03B1B" w:rsidRDefault="00A03B1B" w:rsidP="00A03B1B">
            <w:pPr>
              <w:spacing w:after="60"/>
              <w:rPr>
                <w:ins w:id="1819" w:author="ERCOT" w:date="2025-12-09T12:14:00Z"/>
                <w:i/>
                <w:iCs/>
                <w:sz w:val="20"/>
                <w:szCs w:val="20"/>
              </w:rPr>
            </w:pPr>
            <w:ins w:id="1820" w:author="ERCOT" w:date="2025-12-09T12:14:00Z">
              <w:r w:rsidRPr="00A03B1B">
                <w:rPr>
                  <w:rFonts w:eastAsia="SimSun"/>
                  <w:i/>
                  <w:sz w:val="20"/>
                  <w:szCs w:val="20"/>
                </w:rPr>
                <w:t>Day-Ahead Dispatchable Reliability Reserve Service</w:t>
              </w:r>
              <w:r w:rsidRPr="00A03B1B">
                <w:rPr>
                  <w:rFonts w:eastAsia="SimSun"/>
                  <w:i/>
                  <w:iCs/>
                  <w:sz w:val="20"/>
                  <w:szCs w:val="20"/>
                </w:rPr>
                <w:t>-</w:t>
              </w:r>
              <w:r w:rsidRPr="00A03B1B">
                <w:rPr>
                  <w:rFonts w:eastAsia="SimSun"/>
                  <w:i/>
                  <w:sz w:val="20"/>
                  <w:szCs w:val="20"/>
                </w:rPr>
                <w:t>Only Award per QSE—</w:t>
              </w:r>
              <w:r w:rsidRPr="00A03B1B">
                <w:rPr>
                  <w:rFonts w:eastAsia="SimSun"/>
                  <w:sz w:val="20"/>
                  <w:szCs w:val="20"/>
                </w:rPr>
                <w:t xml:space="preserve">The DRRS-only capacity quantity that would have been awarded to QSE </w:t>
              </w:r>
              <w:r w:rsidRPr="00A03B1B">
                <w:rPr>
                  <w:rFonts w:eastAsia="SimSun"/>
                  <w:i/>
                  <w:sz w:val="20"/>
                  <w:szCs w:val="20"/>
                </w:rPr>
                <w:t>q</w:t>
              </w:r>
              <w:r w:rsidRPr="00A03B1B">
                <w:rPr>
                  <w:rFonts w:eastAsia="SimSun"/>
                  <w:sz w:val="20"/>
                  <w:szCs w:val="20"/>
                </w:rPr>
                <w:t xml:space="preserve"> in the DAM for the hour.</w:t>
              </w:r>
            </w:ins>
          </w:p>
        </w:tc>
      </w:tr>
      <w:tr w:rsidR="00A03B1B" w:rsidRPr="00A03B1B" w14:paraId="0D33A2CF" w14:textId="77777777" w:rsidTr="00B31BB1">
        <w:trPr>
          <w:trHeight w:val="525"/>
        </w:trPr>
        <w:tc>
          <w:tcPr>
            <w:tcW w:w="1060" w:type="pct"/>
            <w:tcBorders>
              <w:top w:val="nil"/>
            </w:tcBorders>
          </w:tcPr>
          <w:p w14:paraId="59469586" w14:textId="77777777" w:rsidR="00A03B1B" w:rsidRPr="00A03B1B" w:rsidRDefault="00A03B1B" w:rsidP="00A03B1B">
            <w:pPr>
              <w:spacing w:after="60"/>
              <w:rPr>
                <w:iCs/>
                <w:sz w:val="20"/>
                <w:szCs w:val="20"/>
              </w:rPr>
            </w:pPr>
            <w:r w:rsidRPr="00A03B1B">
              <w:rPr>
                <w:iCs/>
                <w:sz w:val="20"/>
                <w:szCs w:val="20"/>
              </w:rPr>
              <w:lastRenderedPageBreak/>
              <w:t xml:space="preserve">MCPCRU </w:t>
            </w:r>
            <w:r w:rsidRPr="00A03B1B">
              <w:rPr>
                <w:i/>
                <w:iCs/>
                <w:sz w:val="20"/>
                <w:szCs w:val="20"/>
                <w:vertAlign w:val="subscript"/>
              </w:rPr>
              <w:t>DAM</w:t>
            </w:r>
          </w:p>
        </w:tc>
        <w:tc>
          <w:tcPr>
            <w:tcW w:w="399" w:type="pct"/>
            <w:tcBorders>
              <w:top w:val="nil"/>
            </w:tcBorders>
          </w:tcPr>
          <w:p w14:paraId="03E316B7" w14:textId="77777777" w:rsidR="00A03B1B" w:rsidRPr="00A03B1B" w:rsidRDefault="00A03B1B" w:rsidP="00A03B1B">
            <w:pPr>
              <w:spacing w:after="60"/>
              <w:jc w:val="center"/>
              <w:rPr>
                <w:iCs/>
                <w:sz w:val="20"/>
                <w:szCs w:val="20"/>
              </w:rPr>
            </w:pPr>
            <w:r w:rsidRPr="00A03B1B">
              <w:rPr>
                <w:iCs/>
                <w:sz w:val="20"/>
                <w:szCs w:val="20"/>
              </w:rPr>
              <w:t>$/MW per hour</w:t>
            </w:r>
          </w:p>
        </w:tc>
        <w:tc>
          <w:tcPr>
            <w:tcW w:w="3541" w:type="pct"/>
            <w:tcBorders>
              <w:top w:val="nil"/>
            </w:tcBorders>
          </w:tcPr>
          <w:p w14:paraId="39EB2693" w14:textId="77777777" w:rsidR="00A03B1B" w:rsidRPr="00A03B1B" w:rsidRDefault="00A03B1B" w:rsidP="00A03B1B">
            <w:pPr>
              <w:spacing w:after="60"/>
              <w:rPr>
                <w:iCs/>
                <w:sz w:val="20"/>
                <w:szCs w:val="20"/>
              </w:rPr>
            </w:pPr>
            <w:r w:rsidRPr="00A03B1B">
              <w:rPr>
                <w:i/>
                <w:iCs/>
                <w:sz w:val="20"/>
                <w:szCs w:val="20"/>
              </w:rPr>
              <w:t>Market Clearing Price for Capacity for Regulation Up in DAM</w:t>
            </w:r>
            <w:r w:rsidRPr="00A03B1B">
              <w:rPr>
                <w:iCs/>
                <w:sz w:val="20"/>
                <w:szCs w:val="20"/>
              </w:rPr>
              <w:t>—The DAM Market Clearing Price for Capacity (MCPC) for Reg-Up, for the hour.</w:t>
            </w:r>
          </w:p>
        </w:tc>
      </w:tr>
      <w:tr w:rsidR="00A03B1B" w:rsidRPr="00A03B1B" w14:paraId="3D7CAB10" w14:textId="77777777" w:rsidTr="00B31BB1">
        <w:trPr>
          <w:trHeight w:val="525"/>
        </w:trPr>
        <w:tc>
          <w:tcPr>
            <w:tcW w:w="1060" w:type="pct"/>
          </w:tcPr>
          <w:p w14:paraId="10F984AB" w14:textId="77777777" w:rsidR="00A03B1B" w:rsidRPr="00A03B1B" w:rsidRDefault="00A03B1B" w:rsidP="00A03B1B">
            <w:pPr>
              <w:spacing w:after="60"/>
              <w:rPr>
                <w:iCs/>
                <w:sz w:val="20"/>
                <w:szCs w:val="20"/>
              </w:rPr>
            </w:pPr>
            <w:r w:rsidRPr="00A03B1B">
              <w:rPr>
                <w:iCs/>
                <w:sz w:val="20"/>
                <w:szCs w:val="20"/>
              </w:rPr>
              <w:t xml:space="preserve">MCPCRD </w:t>
            </w:r>
            <w:r w:rsidRPr="00A03B1B">
              <w:rPr>
                <w:i/>
                <w:iCs/>
                <w:sz w:val="20"/>
                <w:szCs w:val="20"/>
                <w:vertAlign w:val="subscript"/>
              </w:rPr>
              <w:t>DAM</w:t>
            </w:r>
          </w:p>
        </w:tc>
        <w:tc>
          <w:tcPr>
            <w:tcW w:w="399" w:type="pct"/>
          </w:tcPr>
          <w:p w14:paraId="4F6340B4" w14:textId="77777777" w:rsidR="00A03B1B" w:rsidRPr="00A03B1B" w:rsidRDefault="00A03B1B" w:rsidP="00A03B1B">
            <w:pPr>
              <w:spacing w:after="60"/>
              <w:jc w:val="center"/>
              <w:rPr>
                <w:iCs/>
                <w:sz w:val="20"/>
                <w:szCs w:val="20"/>
              </w:rPr>
            </w:pPr>
            <w:r w:rsidRPr="00A03B1B">
              <w:rPr>
                <w:iCs/>
                <w:sz w:val="20"/>
                <w:szCs w:val="20"/>
              </w:rPr>
              <w:t>$/MW per hour</w:t>
            </w:r>
          </w:p>
        </w:tc>
        <w:tc>
          <w:tcPr>
            <w:tcW w:w="3541" w:type="pct"/>
          </w:tcPr>
          <w:p w14:paraId="2DB61627" w14:textId="77777777" w:rsidR="00A03B1B" w:rsidRPr="00A03B1B" w:rsidRDefault="00A03B1B" w:rsidP="00A03B1B">
            <w:pPr>
              <w:spacing w:after="60"/>
              <w:rPr>
                <w:iCs/>
                <w:sz w:val="20"/>
                <w:szCs w:val="20"/>
              </w:rPr>
            </w:pPr>
            <w:r w:rsidRPr="00A03B1B">
              <w:rPr>
                <w:i/>
                <w:iCs/>
                <w:sz w:val="20"/>
                <w:szCs w:val="20"/>
              </w:rPr>
              <w:t>Market Clearing Price for Capacity for Regulation Down in DAM</w:t>
            </w:r>
            <w:r w:rsidRPr="00A03B1B">
              <w:rPr>
                <w:iCs/>
                <w:sz w:val="20"/>
                <w:szCs w:val="20"/>
              </w:rPr>
              <w:t>—The DAM MCPC for Reg-Down, for the hour.</w:t>
            </w:r>
          </w:p>
        </w:tc>
      </w:tr>
      <w:tr w:rsidR="00A03B1B" w:rsidRPr="00A03B1B" w14:paraId="79BC27D8" w14:textId="77777777" w:rsidTr="00B31BB1">
        <w:trPr>
          <w:trHeight w:val="525"/>
        </w:trPr>
        <w:tc>
          <w:tcPr>
            <w:tcW w:w="1060" w:type="pct"/>
          </w:tcPr>
          <w:p w14:paraId="72BB56EE" w14:textId="77777777" w:rsidR="00A03B1B" w:rsidRPr="00A03B1B" w:rsidRDefault="00A03B1B" w:rsidP="00A03B1B">
            <w:pPr>
              <w:spacing w:after="60"/>
              <w:rPr>
                <w:iCs/>
                <w:sz w:val="20"/>
                <w:szCs w:val="20"/>
              </w:rPr>
            </w:pPr>
            <w:r w:rsidRPr="00A03B1B">
              <w:rPr>
                <w:iCs/>
                <w:sz w:val="20"/>
                <w:szCs w:val="20"/>
              </w:rPr>
              <w:t xml:space="preserve">MCPCRR </w:t>
            </w:r>
            <w:r w:rsidRPr="00A03B1B">
              <w:rPr>
                <w:i/>
                <w:iCs/>
                <w:sz w:val="20"/>
                <w:szCs w:val="20"/>
                <w:vertAlign w:val="subscript"/>
              </w:rPr>
              <w:t>DAM</w:t>
            </w:r>
          </w:p>
        </w:tc>
        <w:tc>
          <w:tcPr>
            <w:tcW w:w="399" w:type="pct"/>
          </w:tcPr>
          <w:p w14:paraId="1802EBAA" w14:textId="77777777" w:rsidR="00A03B1B" w:rsidRPr="00A03B1B" w:rsidRDefault="00A03B1B" w:rsidP="00A03B1B">
            <w:pPr>
              <w:spacing w:after="60"/>
              <w:jc w:val="center"/>
              <w:rPr>
                <w:iCs/>
                <w:sz w:val="20"/>
                <w:szCs w:val="20"/>
              </w:rPr>
            </w:pPr>
            <w:r w:rsidRPr="00A03B1B">
              <w:rPr>
                <w:iCs/>
                <w:sz w:val="20"/>
                <w:szCs w:val="20"/>
              </w:rPr>
              <w:t>$/MW per hour</w:t>
            </w:r>
          </w:p>
        </w:tc>
        <w:tc>
          <w:tcPr>
            <w:tcW w:w="3541" w:type="pct"/>
          </w:tcPr>
          <w:p w14:paraId="43178E55" w14:textId="77777777" w:rsidR="00A03B1B" w:rsidRPr="00A03B1B" w:rsidRDefault="00A03B1B" w:rsidP="00A03B1B">
            <w:pPr>
              <w:spacing w:after="60"/>
              <w:rPr>
                <w:iCs/>
                <w:sz w:val="20"/>
                <w:szCs w:val="20"/>
              </w:rPr>
            </w:pPr>
            <w:r w:rsidRPr="00A03B1B">
              <w:rPr>
                <w:i/>
                <w:iCs/>
                <w:sz w:val="20"/>
                <w:szCs w:val="20"/>
              </w:rPr>
              <w:t>Market Clearing Price for Capacity for Responsive Reserve in DAM</w:t>
            </w:r>
            <w:r w:rsidRPr="00A03B1B">
              <w:rPr>
                <w:iCs/>
                <w:sz w:val="20"/>
                <w:szCs w:val="20"/>
              </w:rPr>
              <w:t>—The DAM MCPC for RRS, for the hour.</w:t>
            </w:r>
          </w:p>
        </w:tc>
      </w:tr>
      <w:tr w:rsidR="00A03B1B" w:rsidRPr="00A03B1B" w14:paraId="2B6293D3" w14:textId="77777777" w:rsidTr="00B31BB1">
        <w:trPr>
          <w:trHeight w:val="525"/>
        </w:trPr>
        <w:tc>
          <w:tcPr>
            <w:tcW w:w="1060" w:type="pct"/>
          </w:tcPr>
          <w:p w14:paraId="425188EC" w14:textId="77777777" w:rsidR="00A03B1B" w:rsidRPr="00A03B1B" w:rsidRDefault="00A03B1B" w:rsidP="00A03B1B">
            <w:pPr>
              <w:spacing w:after="60"/>
              <w:rPr>
                <w:iCs/>
                <w:sz w:val="20"/>
                <w:szCs w:val="20"/>
              </w:rPr>
            </w:pPr>
            <w:r w:rsidRPr="00A03B1B">
              <w:rPr>
                <w:iCs/>
                <w:sz w:val="20"/>
                <w:szCs w:val="20"/>
              </w:rPr>
              <w:t xml:space="preserve">MCPCNS </w:t>
            </w:r>
            <w:r w:rsidRPr="00A03B1B">
              <w:rPr>
                <w:i/>
                <w:iCs/>
                <w:sz w:val="20"/>
                <w:szCs w:val="20"/>
                <w:vertAlign w:val="subscript"/>
              </w:rPr>
              <w:t>DAM</w:t>
            </w:r>
          </w:p>
        </w:tc>
        <w:tc>
          <w:tcPr>
            <w:tcW w:w="399" w:type="pct"/>
          </w:tcPr>
          <w:p w14:paraId="4CFE9E86" w14:textId="77777777" w:rsidR="00A03B1B" w:rsidRPr="00A03B1B" w:rsidRDefault="00A03B1B" w:rsidP="00A03B1B">
            <w:pPr>
              <w:spacing w:after="60"/>
              <w:jc w:val="center"/>
              <w:rPr>
                <w:iCs/>
                <w:sz w:val="20"/>
                <w:szCs w:val="20"/>
              </w:rPr>
            </w:pPr>
            <w:r w:rsidRPr="00A03B1B">
              <w:rPr>
                <w:iCs/>
                <w:sz w:val="20"/>
                <w:szCs w:val="20"/>
              </w:rPr>
              <w:t>$/MW per hour</w:t>
            </w:r>
          </w:p>
        </w:tc>
        <w:tc>
          <w:tcPr>
            <w:tcW w:w="3541" w:type="pct"/>
          </w:tcPr>
          <w:p w14:paraId="5F145DE2" w14:textId="77777777" w:rsidR="00A03B1B" w:rsidRPr="00A03B1B" w:rsidRDefault="00A03B1B" w:rsidP="00A03B1B">
            <w:pPr>
              <w:spacing w:after="60"/>
              <w:rPr>
                <w:iCs/>
                <w:sz w:val="20"/>
                <w:szCs w:val="20"/>
              </w:rPr>
            </w:pPr>
            <w:r w:rsidRPr="00A03B1B">
              <w:rPr>
                <w:i/>
                <w:iCs/>
                <w:sz w:val="20"/>
                <w:szCs w:val="20"/>
              </w:rPr>
              <w:t>Market Clearing Price for Capacity for Non-Spinning Reserve in DAM</w:t>
            </w:r>
            <w:r w:rsidRPr="00A03B1B">
              <w:rPr>
                <w:iCs/>
                <w:sz w:val="20"/>
                <w:szCs w:val="20"/>
              </w:rPr>
              <w:t>—The DAM MCPC for Non-Spin, for the hour.</w:t>
            </w:r>
          </w:p>
        </w:tc>
      </w:tr>
      <w:tr w:rsidR="00A03B1B" w:rsidRPr="00A03B1B" w14:paraId="62976B4F" w14:textId="77777777" w:rsidTr="00B31BB1">
        <w:trPr>
          <w:trHeight w:val="525"/>
        </w:trPr>
        <w:tc>
          <w:tcPr>
            <w:tcW w:w="1060" w:type="pct"/>
          </w:tcPr>
          <w:p w14:paraId="7FCDCEA1" w14:textId="77777777" w:rsidR="00A03B1B" w:rsidRPr="00A03B1B" w:rsidRDefault="00A03B1B" w:rsidP="00A03B1B">
            <w:pPr>
              <w:spacing w:after="60"/>
              <w:rPr>
                <w:iCs/>
                <w:sz w:val="20"/>
                <w:szCs w:val="20"/>
              </w:rPr>
            </w:pPr>
            <w:r w:rsidRPr="00A03B1B">
              <w:rPr>
                <w:sz w:val="20"/>
                <w:szCs w:val="20"/>
              </w:rPr>
              <w:t xml:space="preserve">MCPCECR </w:t>
            </w:r>
            <w:r w:rsidRPr="00A03B1B">
              <w:rPr>
                <w:i/>
                <w:sz w:val="20"/>
                <w:szCs w:val="20"/>
                <w:vertAlign w:val="subscript"/>
              </w:rPr>
              <w:t>DAM</w:t>
            </w:r>
          </w:p>
        </w:tc>
        <w:tc>
          <w:tcPr>
            <w:tcW w:w="399" w:type="pct"/>
          </w:tcPr>
          <w:p w14:paraId="157CF38C" w14:textId="77777777" w:rsidR="00A03B1B" w:rsidRPr="00A03B1B" w:rsidRDefault="00A03B1B" w:rsidP="00A03B1B">
            <w:pPr>
              <w:spacing w:after="60"/>
              <w:jc w:val="center"/>
              <w:rPr>
                <w:iCs/>
                <w:sz w:val="20"/>
                <w:szCs w:val="20"/>
              </w:rPr>
            </w:pPr>
            <w:r w:rsidRPr="00A03B1B">
              <w:rPr>
                <w:iCs/>
                <w:sz w:val="20"/>
                <w:szCs w:val="20"/>
              </w:rPr>
              <w:t>$/MW per hour</w:t>
            </w:r>
          </w:p>
        </w:tc>
        <w:tc>
          <w:tcPr>
            <w:tcW w:w="3541" w:type="pct"/>
          </w:tcPr>
          <w:p w14:paraId="7597FB7A" w14:textId="77777777" w:rsidR="00A03B1B" w:rsidRPr="00A03B1B" w:rsidRDefault="00A03B1B" w:rsidP="00A03B1B">
            <w:pPr>
              <w:spacing w:after="60"/>
              <w:rPr>
                <w:i/>
                <w:iCs/>
                <w:sz w:val="20"/>
                <w:szCs w:val="20"/>
              </w:rPr>
            </w:pPr>
            <w:r w:rsidRPr="00A03B1B">
              <w:rPr>
                <w:i/>
                <w:sz w:val="20"/>
                <w:szCs w:val="20"/>
              </w:rPr>
              <w:t>Market Clearing Price for Capacity for ERCOT Contingency Reserve Service in DAM</w:t>
            </w:r>
            <w:r w:rsidRPr="00A03B1B">
              <w:rPr>
                <w:sz w:val="20"/>
                <w:szCs w:val="20"/>
              </w:rPr>
              <w:t>—The DAM MCPC for ECRS, for the hour.</w:t>
            </w:r>
          </w:p>
        </w:tc>
      </w:tr>
      <w:tr w:rsidR="00A03B1B" w:rsidRPr="00A03B1B" w14:paraId="1A6AABF4" w14:textId="77777777" w:rsidTr="00B31BB1">
        <w:trPr>
          <w:trHeight w:val="525"/>
          <w:ins w:id="1821" w:author="ERCOT" w:date="2025-12-09T12:13:00Z"/>
        </w:trPr>
        <w:tc>
          <w:tcPr>
            <w:tcW w:w="1060" w:type="pct"/>
          </w:tcPr>
          <w:p w14:paraId="65FC966E" w14:textId="77777777" w:rsidR="00A03B1B" w:rsidRPr="00A03B1B" w:rsidRDefault="00A03B1B" w:rsidP="00A03B1B">
            <w:pPr>
              <w:spacing w:after="60"/>
              <w:rPr>
                <w:ins w:id="1822" w:author="ERCOT" w:date="2025-12-09T12:13:00Z"/>
                <w:sz w:val="20"/>
                <w:szCs w:val="20"/>
              </w:rPr>
            </w:pPr>
            <w:ins w:id="1823" w:author="ERCOT" w:date="2025-12-09T12:13:00Z">
              <w:r w:rsidRPr="00A03B1B">
                <w:rPr>
                  <w:rFonts w:eastAsia="SimSun"/>
                  <w:sz w:val="20"/>
                  <w:szCs w:val="20"/>
                </w:rPr>
                <w:t xml:space="preserve">MCPCDRR </w:t>
              </w:r>
              <w:r w:rsidRPr="00A03B1B">
                <w:rPr>
                  <w:rFonts w:eastAsia="SimSun"/>
                  <w:i/>
                  <w:sz w:val="20"/>
                  <w:szCs w:val="20"/>
                  <w:vertAlign w:val="subscript"/>
                </w:rPr>
                <w:t>DAM, h</w:t>
              </w:r>
            </w:ins>
          </w:p>
        </w:tc>
        <w:tc>
          <w:tcPr>
            <w:tcW w:w="399" w:type="pct"/>
          </w:tcPr>
          <w:p w14:paraId="2623E6E9" w14:textId="77777777" w:rsidR="00A03B1B" w:rsidRPr="00A03B1B" w:rsidRDefault="00A03B1B" w:rsidP="00A03B1B">
            <w:pPr>
              <w:spacing w:after="60"/>
              <w:jc w:val="center"/>
              <w:rPr>
                <w:ins w:id="1824" w:author="ERCOT" w:date="2025-12-09T12:13:00Z"/>
                <w:iCs/>
                <w:sz w:val="20"/>
                <w:szCs w:val="20"/>
              </w:rPr>
            </w:pPr>
            <w:ins w:id="1825" w:author="ERCOT" w:date="2025-12-09T12:13:00Z">
              <w:r w:rsidRPr="00A03B1B">
                <w:rPr>
                  <w:rFonts w:eastAsia="SimSun"/>
                  <w:sz w:val="20"/>
                  <w:szCs w:val="20"/>
                </w:rPr>
                <w:t>$/MW per hour</w:t>
              </w:r>
            </w:ins>
          </w:p>
        </w:tc>
        <w:tc>
          <w:tcPr>
            <w:tcW w:w="3541" w:type="pct"/>
          </w:tcPr>
          <w:p w14:paraId="4A5E302B" w14:textId="77777777" w:rsidR="00A03B1B" w:rsidRPr="00A03B1B" w:rsidRDefault="00A03B1B" w:rsidP="00A03B1B">
            <w:pPr>
              <w:spacing w:after="60"/>
              <w:rPr>
                <w:ins w:id="1826" w:author="ERCOT" w:date="2025-12-09T12:13:00Z"/>
                <w:i/>
                <w:sz w:val="20"/>
                <w:szCs w:val="20"/>
              </w:rPr>
            </w:pPr>
            <w:ins w:id="1827" w:author="ERCOT" w:date="2025-12-09T12:13:00Z">
              <w:r w:rsidRPr="00A03B1B">
                <w:rPr>
                  <w:rFonts w:eastAsia="SimSun"/>
                  <w:i/>
                  <w:sz w:val="20"/>
                  <w:szCs w:val="20"/>
                </w:rPr>
                <w:t>Market Clearing Price for Capacity for Dispatchable Reliability Reserve Service per hour in DAM</w:t>
              </w:r>
              <w:r w:rsidRPr="00A03B1B">
                <w:rPr>
                  <w:rFonts w:eastAsia="SimSun"/>
                  <w:sz w:val="20"/>
                  <w:szCs w:val="20"/>
                </w:rPr>
                <w:t xml:space="preserve">—The DAM MCPC for DRRS for the hour </w:t>
              </w:r>
              <w:r w:rsidRPr="00A03B1B">
                <w:rPr>
                  <w:rFonts w:eastAsia="SimSun"/>
                  <w:i/>
                  <w:sz w:val="20"/>
                  <w:szCs w:val="20"/>
                </w:rPr>
                <w:t>h</w:t>
              </w:r>
              <w:r w:rsidRPr="00A03B1B">
                <w:rPr>
                  <w:rFonts w:eastAsia="SimSun"/>
                  <w:sz w:val="20"/>
                  <w:szCs w:val="20"/>
                </w:rPr>
                <w:t>.</w:t>
              </w:r>
            </w:ins>
          </w:p>
        </w:tc>
      </w:tr>
      <w:tr w:rsidR="00A03B1B" w:rsidRPr="00A03B1B" w14:paraId="0095AEA8" w14:textId="77777777" w:rsidTr="00B31BB1">
        <w:trPr>
          <w:trHeight w:val="525"/>
        </w:trPr>
        <w:tc>
          <w:tcPr>
            <w:tcW w:w="1060" w:type="pct"/>
          </w:tcPr>
          <w:p w14:paraId="09536A50" w14:textId="77777777" w:rsidR="00A03B1B" w:rsidRPr="00A03B1B" w:rsidRDefault="00A03B1B" w:rsidP="00A03B1B">
            <w:pPr>
              <w:spacing w:after="60"/>
              <w:rPr>
                <w:sz w:val="20"/>
                <w:szCs w:val="20"/>
              </w:rPr>
            </w:pPr>
            <w:r w:rsidRPr="00A03B1B">
              <w:rPr>
                <w:sz w:val="20"/>
                <w:szCs w:val="20"/>
              </w:rPr>
              <w:t xml:space="preserve">RTMCPCRU </w:t>
            </w:r>
          </w:p>
        </w:tc>
        <w:tc>
          <w:tcPr>
            <w:tcW w:w="399" w:type="pct"/>
          </w:tcPr>
          <w:p w14:paraId="60223B27"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1C443AEF" w14:textId="77777777" w:rsidR="00A03B1B" w:rsidRPr="00A03B1B" w:rsidRDefault="00A03B1B" w:rsidP="00A03B1B">
            <w:pPr>
              <w:spacing w:after="60"/>
              <w:rPr>
                <w:i/>
                <w:sz w:val="20"/>
                <w:szCs w:val="20"/>
              </w:rPr>
            </w:pPr>
            <w:r w:rsidRPr="00A03B1B">
              <w:rPr>
                <w:i/>
                <w:sz w:val="20"/>
                <w:szCs w:val="20"/>
              </w:rPr>
              <w:t>Real-Time Market Clearing Price for Capacity for Reg-Up</w:t>
            </w:r>
            <w:r w:rsidRPr="00A03B1B">
              <w:rPr>
                <w:bCs/>
                <w:i/>
                <w:iCs/>
                <w:sz w:val="20"/>
                <w:szCs w:val="20"/>
              </w:rPr>
              <w:t>—</w:t>
            </w:r>
            <w:r w:rsidRPr="00A03B1B">
              <w:rPr>
                <w:iCs/>
                <w:sz w:val="20"/>
                <w:szCs w:val="20"/>
              </w:rPr>
              <w:t>The Real-Time MCPC for Reg-Up for the 15-minute Settlement Interval.</w:t>
            </w:r>
          </w:p>
        </w:tc>
      </w:tr>
      <w:tr w:rsidR="00A03B1B" w:rsidRPr="00A03B1B" w14:paraId="5DF7A5AB" w14:textId="77777777" w:rsidTr="00B31BB1">
        <w:trPr>
          <w:trHeight w:val="525"/>
        </w:trPr>
        <w:tc>
          <w:tcPr>
            <w:tcW w:w="1060" w:type="pct"/>
          </w:tcPr>
          <w:p w14:paraId="095A0F9E" w14:textId="77777777" w:rsidR="00A03B1B" w:rsidRPr="00A03B1B" w:rsidRDefault="00A03B1B" w:rsidP="00A03B1B">
            <w:pPr>
              <w:spacing w:after="60"/>
              <w:rPr>
                <w:sz w:val="20"/>
                <w:szCs w:val="20"/>
              </w:rPr>
            </w:pPr>
            <w:r w:rsidRPr="00A03B1B">
              <w:rPr>
                <w:sz w:val="20"/>
                <w:szCs w:val="20"/>
              </w:rPr>
              <w:t>RTMCPCRD</w:t>
            </w:r>
          </w:p>
        </w:tc>
        <w:tc>
          <w:tcPr>
            <w:tcW w:w="399" w:type="pct"/>
          </w:tcPr>
          <w:p w14:paraId="5F15D6CC"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63DE3081" w14:textId="77777777" w:rsidR="00A03B1B" w:rsidRPr="00A03B1B" w:rsidRDefault="00A03B1B" w:rsidP="00A03B1B">
            <w:pPr>
              <w:spacing w:after="60"/>
              <w:rPr>
                <w:i/>
                <w:sz w:val="20"/>
                <w:szCs w:val="20"/>
              </w:rPr>
            </w:pPr>
            <w:r w:rsidRPr="00A03B1B">
              <w:rPr>
                <w:i/>
                <w:sz w:val="20"/>
                <w:szCs w:val="20"/>
              </w:rPr>
              <w:t>Real-Time Market Clearing Price for Capacity for Reg-Down</w:t>
            </w:r>
            <w:r w:rsidRPr="00A03B1B">
              <w:rPr>
                <w:bCs/>
                <w:i/>
                <w:iCs/>
                <w:sz w:val="20"/>
                <w:szCs w:val="20"/>
              </w:rPr>
              <w:t>—</w:t>
            </w:r>
            <w:r w:rsidRPr="00A03B1B">
              <w:rPr>
                <w:iCs/>
                <w:sz w:val="20"/>
                <w:szCs w:val="20"/>
              </w:rPr>
              <w:t>The Real-Time MCPC for Reg-Down for the 15-minute Settlement Interval.</w:t>
            </w:r>
          </w:p>
        </w:tc>
      </w:tr>
      <w:tr w:rsidR="00A03B1B" w:rsidRPr="00A03B1B" w14:paraId="155C2C29" w14:textId="77777777" w:rsidTr="00B31BB1">
        <w:trPr>
          <w:trHeight w:val="525"/>
        </w:trPr>
        <w:tc>
          <w:tcPr>
            <w:tcW w:w="1060" w:type="pct"/>
          </w:tcPr>
          <w:p w14:paraId="009B850A" w14:textId="77777777" w:rsidR="00A03B1B" w:rsidRPr="00A03B1B" w:rsidRDefault="00A03B1B" w:rsidP="00A03B1B">
            <w:pPr>
              <w:spacing w:after="60"/>
              <w:rPr>
                <w:sz w:val="20"/>
                <w:szCs w:val="20"/>
              </w:rPr>
            </w:pPr>
            <w:r w:rsidRPr="00A03B1B">
              <w:rPr>
                <w:sz w:val="20"/>
                <w:szCs w:val="20"/>
              </w:rPr>
              <w:t>RTMCPCRR</w:t>
            </w:r>
          </w:p>
          <w:p w14:paraId="694B8408" w14:textId="77777777" w:rsidR="00A03B1B" w:rsidRPr="00A03B1B" w:rsidRDefault="00A03B1B" w:rsidP="00A03B1B">
            <w:pPr>
              <w:spacing w:after="60"/>
              <w:rPr>
                <w:sz w:val="20"/>
                <w:szCs w:val="20"/>
              </w:rPr>
            </w:pPr>
          </w:p>
        </w:tc>
        <w:tc>
          <w:tcPr>
            <w:tcW w:w="399" w:type="pct"/>
          </w:tcPr>
          <w:p w14:paraId="111517FA"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7145946E" w14:textId="77777777" w:rsidR="00A03B1B" w:rsidRPr="00A03B1B" w:rsidRDefault="00A03B1B" w:rsidP="00A03B1B">
            <w:pPr>
              <w:spacing w:after="60"/>
              <w:rPr>
                <w:i/>
                <w:sz w:val="20"/>
                <w:szCs w:val="20"/>
              </w:rPr>
            </w:pPr>
            <w:r w:rsidRPr="00A03B1B">
              <w:rPr>
                <w:i/>
                <w:sz w:val="20"/>
                <w:szCs w:val="20"/>
              </w:rPr>
              <w:t>Real-Time Market Clearing Price for Capacity for Responsive Reserve</w:t>
            </w:r>
            <w:r w:rsidRPr="00A03B1B">
              <w:rPr>
                <w:bCs/>
                <w:i/>
                <w:iCs/>
                <w:sz w:val="20"/>
                <w:szCs w:val="20"/>
              </w:rPr>
              <w:t>—</w:t>
            </w:r>
            <w:r w:rsidRPr="00A03B1B">
              <w:rPr>
                <w:iCs/>
                <w:sz w:val="20"/>
                <w:szCs w:val="20"/>
              </w:rPr>
              <w:t>The Real-Time MCPC for RRS for the 15-minute Settlement Interval.</w:t>
            </w:r>
          </w:p>
        </w:tc>
      </w:tr>
      <w:tr w:rsidR="00A03B1B" w:rsidRPr="00A03B1B" w14:paraId="4EF4F777" w14:textId="77777777" w:rsidTr="00B31BB1">
        <w:trPr>
          <w:trHeight w:val="525"/>
        </w:trPr>
        <w:tc>
          <w:tcPr>
            <w:tcW w:w="1060" w:type="pct"/>
          </w:tcPr>
          <w:p w14:paraId="0C16DF77" w14:textId="77777777" w:rsidR="00A03B1B" w:rsidRPr="00A03B1B" w:rsidRDefault="00A03B1B" w:rsidP="00A03B1B">
            <w:pPr>
              <w:spacing w:after="60"/>
              <w:rPr>
                <w:sz w:val="20"/>
                <w:szCs w:val="20"/>
              </w:rPr>
            </w:pPr>
            <w:r w:rsidRPr="00A03B1B">
              <w:rPr>
                <w:sz w:val="20"/>
                <w:szCs w:val="20"/>
              </w:rPr>
              <w:t>RTMCPCNS</w:t>
            </w:r>
          </w:p>
        </w:tc>
        <w:tc>
          <w:tcPr>
            <w:tcW w:w="399" w:type="pct"/>
          </w:tcPr>
          <w:p w14:paraId="64877F0B" w14:textId="77777777" w:rsidR="00A03B1B" w:rsidRPr="00A03B1B" w:rsidRDefault="00A03B1B" w:rsidP="00A03B1B">
            <w:pPr>
              <w:spacing w:after="60"/>
              <w:jc w:val="center"/>
              <w:rPr>
                <w:iCs/>
                <w:sz w:val="20"/>
                <w:szCs w:val="20"/>
              </w:rPr>
            </w:pPr>
            <w:r w:rsidRPr="00A03B1B">
              <w:rPr>
                <w:iCs/>
                <w:sz w:val="20"/>
                <w:szCs w:val="20"/>
              </w:rPr>
              <w:t>$/MW</w:t>
            </w:r>
          </w:p>
        </w:tc>
        <w:tc>
          <w:tcPr>
            <w:tcW w:w="3541" w:type="pct"/>
          </w:tcPr>
          <w:p w14:paraId="3D21A648" w14:textId="77777777" w:rsidR="00A03B1B" w:rsidRPr="00A03B1B" w:rsidRDefault="00A03B1B" w:rsidP="00A03B1B">
            <w:pPr>
              <w:spacing w:after="60"/>
              <w:rPr>
                <w:i/>
                <w:sz w:val="20"/>
                <w:szCs w:val="20"/>
              </w:rPr>
            </w:pPr>
            <w:r w:rsidRPr="00A03B1B">
              <w:rPr>
                <w:i/>
                <w:sz w:val="20"/>
                <w:szCs w:val="20"/>
              </w:rPr>
              <w:t>Real-Time Market Clearing Price for Capacity for Non-Spin</w:t>
            </w:r>
            <w:r w:rsidRPr="00A03B1B">
              <w:rPr>
                <w:bCs/>
                <w:i/>
                <w:iCs/>
                <w:sz w:val="20"/>
                <w:szCs w:val="20"/>
              </w:rPr>
              <w:t>—</w:t>
            </w:r>
            <w:r w:rsidRPr="00A03B1B">
              <w:rPr>
                <w:iCs/>
                <w:sz w:val="20"/>
                <w:szCs w:val="20"/>
              </w:rPr>
              <w:t>The Real-Time MCPC for Non-Spin for the 15-minute Settlement Interval.</w:t>
            </w:r>
          </w:p>
        </w:tc>
      </w:tr>
      <w:tr w:rsidR="00A03B1B" w:rsidRPr="00A03B1B" w14:paraId="2EE8E2D2" w14:textId="77777777" w:rsidTr="00B31BB1">
        <w:trPr>
          <w:trHeight w:val="525"/>
        </w:trPr>
        <w:tc>
          <w:tcPr>
            <w:tcW w:w="1060" w:type="pct"/>
          </w:tcPr>
          <w:p w14:paraId="26C66BDF" w14:textId="77777777" w:rsidR="00A03B1B" w:rsidRPr="00A03B1B" w:rsidRDefault="00A03B1B" w:rsidP="00A03B1B">
            <w:pPr>
              <w:spacing w:after="60"/>
              <w:rPr>
                <w:sz w:val="20"/>
                <w:szCs w:val="20"/>
              </w:rPr>
            </w:pPr>
            <w:r w:rsidRPr="00A03B1B">
              <w:rPr>
                <w:sz w:val="20"/>
                <w:szCs w:val="20"/>
              </w:rPr>
              <w:t>RTMCPCECR</w:t>
            </w:r>
          </w:p>
        </w:tc>
        <w:tc>
          <w:tcPr>
            <w:tcW w:w="399" w:type="pct"/>
          </w:tcPr>
          <w:p w14:paraId="2525031C" w14:textId="77777777" w:rsidR="00A03B1B" w:rsidRPr="00A03B1B" w:rsidRDefault="00A03B1B" w:rsidP="00A03B1B">
            <w:pPr>
              <w:spacing w:after="60"/>
              <w:jc w:val="center"/>
              <w:rPr>
                <w:iCs/>
                <w:sz w:val="20"/>
                <w:szCs w:val="20"/>
              </w:rPr>
            </w:pPr>
            <w:r w:rsidRPr="00A03B1B">
              <w:rPr>
                <w:bCs/>
                <w:iCs/>
                <w:sz w:val="20"/>
                <w:szCs w:val="20"/>
              </w:rPr>
              <w:t>$/MW</w:t>
            </w:r>
          </w:p>
        </w:tc>
        <w:tc>
          <w:tcPr>
            <w:tcW w:w="3541" w:type="pct"/>
          </w:tcPr>
          <w:p w14:paraId="17F50C63" w14:textId="77777777" w:rsidR="00A03B1B" w:rsidRPr="00A03B1B" w:rsidRDefault="00A03B1B" w:rsidP="00A03B1B">
            <w:pPr>
              <w:spacing w:after="60"/>
              <w:rPr>
                <w:i/>
                <w:sz w:val="20"/>
                <w:szCs w:val="20"/>
              </w:rPr>
            </w:pPr>
            <w:r w:rsidRPr="00A03B1B">
              <w:rPr>
                <w:bCs/>
                <w:i/>
                <w:iCs/>
                <w:sz w:val="20"/>
                <w:szCs w:val="20"/>
              </w:rPr>
              <w:t>Real-Time Market Clearing Price for Capacity for ERCOT Contingency Reserve Service—</w:t>
            </w:r>
            <w:r w:rsidRPr="00A03B1B">
              <w:rPr>
                <w:bCs/>
                <w:iCs/>
                <w:sz w:val="20"/>
                <w:szCs w:val="20"/>
              </w:rPr>
              <w:t>The Real-Time MCPC for ECRS for the 15-minute Settlement Interval.</w:t>
            </w:r>
          </w:p>
        </w:tc>
      </w:tr>
      <w:tr w:rsidR="00A03B1B" w:rsidRPr="00A03B1B" w14:paraId="376AA51D" w14:textId="77777777" w:rsidTr="00B31BB1">
        <w:trPr>
          <w:trHeight w:val="525"/>
          <w:ins w:id="1828" w:author="ERCOT" w:date="2025-12-09T12:12:00Z"/>
        </w:trPr>
        <w:tc>
          <w:tcPr>
            <w:tcW w:w="1060" w:type="pct"/>
          </w:tcPr>
          <w:p w14:paraId="37525640" w14:textId="77777777" w:rsidR="00A03B1B" w:rsidRPr="00A03B1B" w:rsidRDefault="00A03B1B" w:rsidP="00A03B1B">
            <w:pPr>
              <w:spacing w:after="60"/>
              <w:rPr>
                <w:ins w:id="1829" w:author="ERCOT" w:date="2025-12-09T12:12:00Z"/>
                <w:sz w:val="20"/>
                <w:szCs w:val="20"/>
              </w:rPr>
            </w:pPr>
            <w:ins w:id="1830" w:author="ERCOT" w:date="2025-12-09T12:12:00Z">
              <w:r w:rsidRPr="00A03B1B">
                <w:rPr>
                  <w:rFonts w:eastAsia="SimSun"/>
                  <w:sz w:val="20"/>
                </w:rPr>
                <w:t>RTMCPCDRR</w:t>
              </w:r>
            </w:ins>
          </w:p>
        </w:tc>
        <w:tc>
          <w:tcPr>
            <w:tcW w:w="399" w:type="pct"/>
          </w:tcPr>
          <w:p w14:paraId="6CC3A56C" w14:textId="77777777" w:rsidR="00A03B1B" w:rsidRPr="00A03B1B" w:rsidRDefault="00A03B1B" w:rsidP="00A03B1B">
            <w:pPr>
              <w:spacing w:after="60"/>
              <w:jc w:val="center"/>
              <w:rPr>
                <w:ins w:id="1831" w:author="ERCOT" w:date="2025-12-09T12:12:00Z"/>
                <w:bCs/>
                <w:iCs/>
                <w:sz w:val="20"/>
                <w:szCs w:val="20"/>
              </w:rPr>
            </w:pPr>
            <w:ins w:id="1832" w:author="ERCOT" w:date="2025-12-09T12:12:00Z">
              <w:r w:rsidRPr="00A03B1B">
                <w:rPr>
                  <w:rFonts w:eastAsia="SimSun"/>
                  <w:bCs/>
                  <w:iCs/>
                  <w:sz w:val="20"/>
                </w:rPr>
                <w:t>$/MW</w:t>
              </w:r>
            </w:ins>
          </w:p>
        </w:tc>
        <w:tc>
          <w:tcPr>
            <w:tcW w:w="3541" w:type="pct"/>
          </w:tcPr>
          <w:p w14:paraId="28AE07B6" w14:textId="77777777" w:rsidR="00A03B1B" w:rsidRPr="00A03B1B" w:rsidRDefault="00A03B1B" w:rsidP="00A03B1B">
            <w:pPr>
              <w:spacing w:after="60"/>
              <w:rPr>
                <w:ins w:id="1833" w:author="ERCOT" w:date="2025-12-09T12:12:00Z"/>
                <w:bCs/>
                <w:i/>
                <w:iCs/>
                <w:sz w:val="20"/>
                <w:szCs w:val="20"/>
              </w:rPr>
            </w:pPr>
            <w:ins w:id="1834" w:author="ERCOT" w:date="2025-12-09T12:12:00Z">
              <w:r w:rsidRPr="00A03B1B">
                <w:rPr>
                  <w:rFonts w:eastAsia="SimSun"/>
                  <w:bCs/>
                  <w:i/>
                  <w:iCs/>
                  <w:sz w:val="20"/>
                </w:rPr>
                <w:t>Real-Time Market Clearing Price for Capacity for Dispatchable Reliability Reserve Service—</w:t>
              </w:r>
              <w:r w:rsidRPr="00A03B1B">
                <w:rPr>
                  <w:rFonts w:eastAsia="SimSun"/>
                  <w:bCs/>
                  <w:iCs/>
                  <w:sz w:val="20"/>
                </w:rPr>
                <w:t>The Real-Time MCPC for DRRS for the 15-minute Settlement Interval.</w:t>
              </w:r>
            </w:ins>
          </w:p>
        </w:tc>
      </w:tr>
    </w:tbl>
    <w:p w14:paraId="114D14C4" w14:textId="77777777" w:rsidR="00A03B1B" w:rsidRPr="00A03B1B" w:rsidRDefault="00A03B1B" w:rsidP="00A03B1B">
      <w:pPr>
        <w:rPr>
          <w:vanish/>
        </w:rPr>
      </w:pPr>
    </w:p>
    <w:tbl>
      <w:tblPr>
        <w:tblW w:w="5439" w:type="pct"/>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810"/>
        <w:gridCol w:w="7201"/>
      </w:tblGrid>
      <w:tr w:rsidR="00A03B1B" w:rsidRPr="00A03B1B" w14:paraId="5905C31E" w14:textId="77777777" w:rsidTr="00B31BB1">
        <w:trPr>
          <w:cantSplit/>
          <w:trHeight w:val="309"/>
        </w:trPr>
        <w:tc>
          <w:tcPr>
            <w:tcW w:w="1062" w:type="pct"/>
            <w:tcBorders>
              <w:top w:val="nil"/>
              <w:left w:val="single" w:sz="4" w:space="0" w:color="auto"/>
              <w:bottom w:val="single" w:sz="4" w:space="0" w:color="auto"/>
              <w:right w:val="single" w:sz="4" w:space="0" w:color="auto"/>
            </w:tcBorders>
          </w:tcPr>
          <w:p w14:paraId="552264C4" w14:textId="77777777" w:rsidR="00A03B1B" w:rsidRPr="00A03B1B" w:rsidRDefault="00A03B1B" w:rsidP="00A03B1B">
            <w:pPr>
              <w:spacing w:after="60"/>
              <w:rPr>
                <w:sz w:val="20"/>
                <w:szCs w:val="20"/>
              </w:rPr>
            </w:pPr>
            <w:r w:rsidRPr="00A03B1B">
              <w:rPr>
                <w:sz w:val="20"/>
                <w:szCs w:val="20"/>
              </w:rPr>
              <w:t xml:space="preserve">DAOBLPR </w:t>
            </w:r>
            <w:r w:rsidRPr="00A03B1B">
              <w:rPr>
                <w:sz w:val="20"/>
                <w:szCs w:val="20"/>
                <w:vertAlign w:val="subscript"/>
              </w:rPr>
              <w:t>(</w:t>
            </w:r>
            <w:r w:rsidRPr="00A03B1B">
              <w:rPr>
                <w:i/>
                <w:sz w:val="20"/>
                <w:szCs w:val="20"/>
                <w:vertAlign w:val="subscript"/>
              </w:rPr>
              <w:t>j, k)</w:t>
            </w:r>
          </w:p>
        </w:tc>
        <w:tc>
          <w:tcPr>
            <w:tcW w:w="398" w:type="pct"/>
            <w:tcBorders>
              <w:top w:val="nil"/>
              <w:left w:val="single" w:sz="4" w:space="0" w:color="auto"/>
              <w:bottom w:val="single" w:sz="4" w:space="0" w:color="auto"/>
              <w:right w:val="single" w:sz="4" w:space="0" w:color="auto"/>
            </w:tcBorders>
          </w:tcPr>
          <w:p w14:paraId="23808A92" w14:textId="77777777" w:rsidR="00A03B1B" w:rsidRPr="00A03B1B" w:rsidRDefault="00A03B1B" w:rsidP="00A03B1B">
            <w:pPr>
              <w:spacing w:after="60"/>
              <w:jc w:val="center"/>
              <w:rPr>
                <w:sz w:val="20"/>
                <w:szCs w:val="20"/>
              </w:rPr>
            </w:pPr>
            <w:r w:rsidRPr="00A03B1B">
              <w:rPr>
                <w:bCs/>
                <w:iCs/>
                <w:sz w:val="20"/>
                <w:szCs w:val="20"/>
              </w:rPr>
              <w:t>$/MWh</w:t>
            </w:r>
          </w:p>
        </w:tc>
        <w:tc>
          <w:tcPr>
            <w:tcW w:w="3540" w:type="pct"/>
            <w:tcBorders>
              <w:top w:val="nil"/>
              <w:left w:val="single" w:sz="4" w:space="0" w:color="auto"/>
              <w:bottom w:val="single" w:sz="4" w:space="0" w:color="auto"/>
              <w:right w:val="single" w:sz="4" w:space="0" w:color="auto"/>
            </w:tcBorders>
          </w:tcPr>
          <w:p w14:paraId="1550D4F0" w14:textId="77777777" w:rsidR="00A03B1B" w:rsidRPr="00A03B1B" w:rsidRDefault="00A03B1B" w:rsidP="00A03B1B">
            <w:pPr>
              <w:spacing w:after="60"/>
              <w:rPr>
                <w:i/>
                <w:sz w:val="20"/>
                <w:szCs w:val="20"/>
              </w:rPr>
            </w:pPr>
            <w:r w:rsidRPr="00A03B1B">
              <w:rPr>
                <w:bCs/>
                <w:i/>
                <w:iCs/>
                <w:sz w:val="20"/>
                <w:szCs w:val="20"/>
              </w:rPr>
              <w:t xml:space="preserve">Day-Ahead Obligation Price per pair of </w:t>
            </w:r>
            <w:proofErr w:type="gramStart"/>
            <w:r w:rsidRPr="00A03B1B">
              <w:rPr>
                <w:bCs/>
                <w:i/>
                <w:iCs/>
                <w:sz w:val="20"/>
                <w:szCs w:val="20"/>
              </w:rPr>
              <w:t>source</w:t>
            </w:r>
            <w:proofErr w:type="gramEnd"/>
            <w:r w:rsidRPr="00A03B1B">
              <w:rPr>
                <w:bCs/>
                <w:i/>
                <w:iCs/>
                <w:sz w:val="20"/>
                <w:szCs w:val="20"/>
              </w:rPr>
              <w:t xml:space="preserve"> and sink</w:t>
            </w:r>
            <w:r w:rsidRPr="00A03B1B">
              <w:rPr>
                <w:bCs/>
                <w:iCs/>
                <w:sz w:val="20"/>
                <w:szCs w:val="20"/>
              </w:rPr>
              <w:sym w:font="Symbol" w:char="F0BE"/>
            </w:r>
            <w:r w:rsidRPr="00A03B1B">
              <w:rPr>
                <w:bCs/>
                <w:iCs/>
                <w:sz w:val="20"/>
                <w:szCs w:val="20"/>
              </w:rPr>
              <w:t xml:space="preserve">The DAM clearing price of a PTP Obligation bid with the source </w:t>
            </w:r>
            <w:r w:rsidRPr="00A03B1B">
              <w:rPr>
                <w:bCs/>
                <w:i/>
                <w:iCs/>
                <w:sz w:val="20"/>
                <w:szCs w:val="20"/>
              </w:rPr>
              <w:t>j,</w:t>
            </w:r>
            <w:r w:rsidRPr="00A03B1B">
              <w:rPr>
                <w:bCs/>
                <w:iCs/>
                <w:sz w:val="20"/>
                <w:szCs w:val="20"/>
              </w:rPr>
              <w:t xml:space="preserve"> and the sink </w:t>
            </w:r>
            <w:r w:rsidRPr="00A03B1B">
              <w:rPr>
                <w:bCs/>
                <w:i/>
                <w:iCs/>
                <w:sz w:val="20"/>
                <w:szCs w:val="20"/>
              </w:rPr>
              <w:t>k</w:t>
            </w:r>
            <w:r w:rsidRPr="00A03B1B">
              <w:rPr>
                <w:bCs/>
                <w:iCs/>
                <w:sz w:val="20"/>
                <w:szCs w:val="20"/>
              </w:rPr>
              <w:t xml:space="preserve">, for the </w:t>
            </w:r>
            <w:r w:rsidRPr="00A03B1B">
              <w:rPr>
                <w:iCs/>
                <w:sz w:val="20"/>
                <w:szCs w:val="20"/>
              </w:rPr>
              <w:t>hour</w:t>
            </w:r>
            <w:r w:rsidRPr="00A03B1B">
              <w:rPr>
                <w:bCs/>
                <w:iCs/>
                <w:sz w:val="20"/>
                <w:szCs w:val="20"/>
              </w:rPr>
              <w:t>.</w:t>
            </w:r>
          </w:p>
        </w:tc>
      </w:tr>
      <w:tr w:rsidR="00A03B1B" w:rsidRPr="00A03B1B" w14:paraId="0A7CD9D9" w14:textId="77777777" w:rsidTr="00B31BB1">
        <w:trPr>
          <w:cantSplit/>
          <w:trHeight w:val="309"/>
        </w:trPr>
        <w:tc>
          <w:tcPr>
            <w:tcW w:w="1062" w:type="pct"/>
            <w:tcBorders>
              <w:top w:val="single" w:sz="4" w:space="0" w:color="auto"/>
              <w:left w:val="single" w:sz="4" w:space="0" w:color="auto"/>
              <w:bottom w:val="single" w:sz="6" w:space="0" w:color="auto"/>
              <w:right w:val="single" w:sz="6" w:space="0" w:color="auto"/>
            </w:tcBorders>
          </w:tcPr>
          <w:p w14:paraId="4D1B3E20" w14:textId="77777777" w:rsidR="00A03B1B" w:rsidRPr="00A03B1B" w:rsidRDefault="00A03B1B" w:rsidP="00A03B1B">
            <w:pPr>
              <w:spacing w:after="60"/>
              <w:rPr>
                <w:sz w:val="20"/>
                <w:szCs w:val="20"/>
              </w:rPr>
            </w:pPr>
            <w:r w:rsidRPr="00A03B1B">
              <w:rPr>
                <w:iCs/>
                <w:sz w:val="20"/>
                <w:szCs w:val="20"/>
                <w:lang w:val="sv-SE"/>
              </w:rPr>
              <w:t xml:space="preserve">RTOBLPR </w:t>
            </w:r>
            <w:r w:rsidRPr="00A03B1B">
              <w:rPr>
                <w:i/>
                <w:iCs/>
                <w:sz w:val="20"/>
                <w:szCs w:val="20"/>
                <w:vertAlign w:val="subscript"/>
                <w:lang w:val="sv-SE"/>
              </w:rPr>
              <w:t>(j, k)</w:t>
            </w:r>
            <w:r w:rsidRPr="00A03B1B">
              <w:rPr>
                <w:iCs/>
                <w:sz w:val="20"/>
                <w:szCs w:val="20"/>
                <w:lang w:val="sv-SE"/>
              </w:rPr>
              <w:t xml:space="preserve">   </w:t>
            </w:r>
          </w:p>
        </w:tc>
        <w:tc>
          <w:tcPr>
            <w:tcW w:w="398" w:type="pct"/>
            <w:tcBorders>
              <w:top w:val="single" w:sz="4" w:space="0" w:color="auto"/>
              <w:left w:val="single" w:sz="6" w:space="0" w:color="auto"/>
              <w:bottom w:val="single" w:sz="6" w:space="0" w:color="auto"/>
              <w:right w:val="single" w:sz="6" w:space="0" w:color="auto"/>
            </w:tcBorders>
          </w:tcPr>
          <w:p w14:paraId="292B1E81" w14:textId="77777777" w:rsidR="00A03B1B" w:rsidRPr="00A03B1B" w:rsidRDefault="00A03B1B" w:rsidP="00A03B1B">
            <w:pPr>
              <w:spacing w:after="60"/>
              <w:jc w:val="center"/>
              <w:rPr>
                <w:bCs/>
                <w:iCs/>
                <w:sz w:val="20"/>
                <w:szCs w:val="20"/>
              </w:rPr>
            </w:pPr>
            <w:r w:rsidRPr="00A03B1B">
              <w:rPr>
                <w:bCs/>
                <w:iCs/>
                <w:sz w:val="20"/>
                <w:szCs w:val="20"/>
              </w:rPr>
              <w:t>$/MWh</w:t>
            </w:r>
          </w:p>
        </w:tc>
        <w:tc>
          <w:tcPr>
            <w:tcW w:w="3540" w:type="pct"/>
            <w:tcBorders>
              <w:top w:val="single" w:sz="4" w:space="0" w:color="auto"/>
              <w:left w:val="single" w:sz="6" w:space="0" w:color="auto"/>
              <w:bottom w:val="single" w:sz="6" w:space="0" w:color="auto"/>
              <w:right w:val="single" w:sz="4" w:space="0" w:color="auto"/>
            </w:tcBorders>
          </w:tcPr>
          <w:p w14:paraId="763DFC46" w14:textId="77777777" w:rsidR="00A03B1B" w:rsidRPr="00A03B1B" w:rsidRDefault="00A03B1B" w:rsidP="00A03B1B">
            <w:pPr>
              <w:spacing w:after="60"/>
              <w:rPr>
                <w:bCs/>
                <w:i/>
                <w:iCs/>
                <w:sz w:val="20"/>
                <w:szCs w:val="20"/>
              </w:rPr>
            </w:pPr>
            <w:r w:rsidRPr="00A03B1B">
              <w:rPr>
                <w:bCs/>
                <w:i/>
                <w:iCs/>
                <w:sz w:val="20"/>
                <w:szCs w:val="20"/>
              </w:rPr>
              <w:t xml:space="preserve">Real-Time Obligation Price per pair of </w:t>
            </w:r>
            <w:proofErr w:type="gramStart"/>
            <w:r w:rsidRPr="00A03B1B">
              <w:rPr>
                <w:bCs/>
                <w:i/>
                <w:iCs/>
                <w:sz w:val="20"/>
                <w:szCs w:val="20"/>
              </w:rPr>
              <w:t>source</w:t>
            </w:r>
            <w:proofErr w:type="gramEnd"/>
            <w:r w:rsidRPr="00A03B1B">
              <w:rPr>
                <w:bCs/>
                <w:i/>
                <w:iCs/>
                <w:sz w:val="20"/>
                <w:szCs w:val="20"/>
              </w:rPr>
              <w:t xml:space="preserve"> and sink</w:t>
            </w:r>
            <w:r w:rsidRPr="00A03B1B">
              <w:rPr>
                <w:bCs/>
                <w:iCs/>
                <w:sz w:val="20"/>
                <w:szCs w:val="20"/>
              </w:rPr>
              <w:sym w:font="Symbol" w:char="F0BE"/>
            </w:r>
            <w:r w:rsidRPr="00A03B1B">
              <w:rPr>
                <w:bCs/>
                <w:iCs/>
                <w:sz w:val="20"/>
                <w:szCs w:val="20"/>
              </w:rPr>
              <w:t xml:space="preserve">The Real-Time calculated price of a PTP Obligation bid with the source </w:t>
            </w:r>
            <w:r w:rsidRPr="00A03B1B">
              <w:rPr>
                <w:bCs/>
                <w:i/>
                <w:iCs/>
                <w:sz w:val="20"/>
                <w:szCs w:val="20"/>
              </w:rPr>
              <w:t>j,</w:t>
            </w:r>
            <w:r w:rsidRPr="00A03B1B">
              <w:rPr>
                <w:bCs/>
                <w:iCs/>
                <w:sz w:val="20"/>
                <w:szCs w:val="20"/>
              </w:rPr>
              <w:t xml:space="preserve"> and the sink </w:t>
            </w:r>
            <w:r w:rsidRPr="00A03B1B">
              <w:rPr>
                <w:bCs/>
                <w:i/>
                <w:iCs/>
                <w:sz w:val="20"/>
                <w:szCs w:val="20"/>
              </w:rPr>
              <w:t>k</w:t>
            </w:r>
            <w:r w:rsidRPr="00A03B1B">
              <w:rPr>
                <w:bCs/>
                <w:iCs/>
                <w:sz w:val="20"/>
                <w:szCs w:val="20"/>
              </w:rPr>
              <w:t>, for the hour.</w:t>
            </w:r>
          </w:p>
          <w:p w14:paraId="4303F939" w14:textId="77777777" w:rsidR="00A03B1B" w:rsidRPr="00A03B1B" w:rsidRDefault="00A03B1B" w:rsidP="00A03B1B">
            <w:pPr>
              <w:spacing w:after="60"/>
              <w:rPr>
                <w:bCs/>
                <w:i/>
                <w:iCs/>
                <w:sz w:val="20"/>
                <w:szCs w:val="20"/>
              </w:rPr>
            </w:pPr>
          </w:p>
        </w:tc>
      </w:tr>
      <w:tr w:rsidR="00A03B1B" w:rsidRPr="00A03B1B" w14:paraId="1DCF7B59" w14:textId="77777777" w:rsidTr="00B31BB1">
        <w:trPr>
          <w:cantSplit/>
        </w:trPr>
        <w:tc>
          <w:tcPr>
            <w:tcW w:w="1062" w:type="pct"/>
            <w:tcBorders>
              <w:top w:val="single" w:sz="6" w:space="0" w:color="auto"/>
              <w:left w:val="single" w:sz="4" w:space="0" w:color="auto"/>
              <w:bottom w:val="single" w:sz="6" w:space="0" w:color="auto"/>
              <w:right w:val="single" w:sz="6" w:space="0" w:color="auto"/>
            </w:tcBorders>
          </w:tcPr>
          <w:p w14:paraId="72BE2103" w14:textId="77777777" w:rsidR="00A03B1B" w:rsidRPr="00A03B1B" w:rsidRDefault="00A03B1B" w:rsidP="00A03B1B">
            <w:pPr>
              <w:spacing w:after="60"/>
              <w:rPr>
                <w:i/>
                <w:iCs/>
                <w:sz w:val="20"/>
                <w:szCs w:val="20"/>
              </w:rPr>
            </w:pPr>
            <w:r w:rsidRPr="00A03B1B">
              <w:rPr>
                <w:i/>
                <w:iCs/>
                <w:sz w:val="20"/>
                <w:szCs w:val="20"/>
              </w:rPr>
              <w:t>q</w:t>
            </w:r>
          </w:p>
        </w:tc>
        <w:tc>
          <w:tcPr>
            <w:tcW w:w="398" w:type="pct"/>
            <w:tcBorders>
              <w:top w:val="single" w:sz="6" w:space="0" w:color="auto"/>
              <w:left w:val="single" w:sz="6" w:space="0" w:color="auto"/>
              <w:bottom w:val="single" w:sz="6" w:space="0" w:color="auto"/>
              <w:right w:val="single" w:sz="6" w:space="0" w:color="auto"/>
            </w:tcBorders>
          </w:tcPr>
          <w:p w14:paraId="03055F5D" w14:textId="77777777" w:rsidR="00A03B1B" w:rsidRPr="00A03B1B" w:rsidRDefault="00A03B1B" w:rsidP="00A03B1B">
            <w:pPr>
              <w:spacing w:after="60"/>
              <w:jc w:val="center"/>
              <w:rPr>
                <w:iCs/>
                <w:sz w:val="20"/>
                <w:szCs w:val="20"/>
              </w:rPr>
            </w:pPr>
            <w:r w:rsidRPr="00A03B1B">
              <w:rPr>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00281C3A" w14:textId="77777777" w:rsidR="00A03B1B" w:rsidRPr="00A03B1B" w:rsidRDefault="00A03B1B" w:rsidP="00A03B1B">
            <w:pPr>
              <w:spacing w:after="60"/>
              <w:rPr>
                <w:iCs/>
                <w:sz w:val="20"/>
                <w:szCs w:val="20"/>
              </w:rPr>
            </w:pPr>
            <w:r w:rsidRPr="00A03B1B">
              <w:rPr>
                <w:iCs/>
                <w:sz w:val="20"/>
                <w:szCs w:val="20"/>
              </w:rPr>
              <w:t>A QSE.</w:t>
            </w:r>
          </w:p>
        </w:tc>
      </w:tr>
      <w:tr w:rsidR="00A03B1B" w:rsidRPr="00A03B1B" w14:paraId="0BA43387" w14:textId="77777777" w:rsidTr="00B31BB1">
        <w:trPr>
          <w:cantSplit/>
        </w:trPr>
        <w:tc>
          <w:tcPr>
            <w:tcW w:w="1062" w:type="pct"/>
            <w:tcBorders>
              <w:top w:val="single" w:sz="6" w:space="0" w:color="auto"/>
              <w:left w:val="single" w:sz="4" w:space="0" w:color="auto"/>
              <w:bottom w:val="single" w:sz="6" w:space="0" w:color="auto"/>
              <w:right w:val="single" w:sz="6" w:space="0" w:color="auto"/>
            </w:tcBorders>
          </w:tcPr>
          <w:p w14:paraId="3BBBB821" w14:textId="77777777" w:rsidR="00A03B1B" w:rsidRPr="00A03B1B" w:rsidRDefault="00A03B1B" w:rsidP="00A03B1B">
            <w:pPr>
              <w:spacing w:after="60"/>
              <w:rPr>
                <w:i/>
                <w:iCs/>
                <w:sz w:val="20"/>
                <w:szCs w:val="20"/>
              </w:rPr>
            </w:pPr>
            <w:r w:rsidRPr="00A03B1B">
              <w:rPr>
                <w:i/>
                <w:iCs/>
                <w:sz w:val="20"/>
                <w:szCs w:val="20"/>
              </w:rPr>
              <w:t>r</w:t>
            </w:r>
          </w:p>
        </w:tc>
        <w:tc>
          <w:tcPr>
            <w:tcW w:w="398" w:type="pct"/>
            <w:tcBorders>
              <w:top w:val="single" w:sz="6" w:space="0" w:color="auto"/>
              <w:left w:val="single" w:sz="6" w:space="0" w:color="auto"/>
              <w:bottom w:val="single" w:sz="6" w:space="0" w:color="auto"/>
              <w:right w:val="single" w:sz="6" w:space="0" w:color="auto"/>
            </w:tcBorders>
          </w:tcPr>
          <w:p w14:paraId="2B93996A" w14:textId="77777777" w:rsidR="00A03B1B" w:rsidRPr="00A03B1B" w:rsidRDefault="00A03B1B" w:rsidP="00A03B1B">
            <w:pPr>
              <w:spacing w:after="60"/>
              <w:jc w:val="center"/>
              <w:rPr>
                <w:iCs/>
                <w:sz w:val="20"/>
                <w:szCs w:val="20"/>
              </w:rPr>
            </w:pPr>
            <w:r w:rsidRPr="00A03B1B">
              <w:rPr>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58713FAA" w14:textId="77777777" w:rsidR="00A03B1B" w:rsidRPr="00A03B1B" w:rsidRDefault="00A03B1B" w:rsidP="00A03B1B">
            <w:pPr>
              <w:spacing w:after="60"/>
              <w:rPr>
                <w:iCs/>
                <w:sz w:val="20"/>
                <w:szCs w:val="20"/>
              </w:rPr>
            </w:pPr>
            <w:r w:rsidRPr="00A03B1B">
              <w:rPr>
                <w:iCs/>
                <w:sz w:val="20"/>
                <w:szCs w:val="20"/>
              </w:rPr>
              <w:t>A Resource.</w:t>
            </w:r>
          </w:p>
        </w:tc>
      </w:tr>
      <w:tr w:rsidR="00A03B1B" w:rsidRPr="00A03B1B" w14:paraId="1B39F27B" w14:textId="77777777" w:rsidTr="00B31BB1">
        <w:trPr>
          <w:cantSplit/>
        </w:trPr>
        <w:tc>
          <w:tcPr>
            <w:tcW w:w="1062" w:type="pct"/>
            <w:tcBorders>
              <w:top w:val="single" w:sz="6" w:space="0" w:color="auto"/>
              <w:left w:val="single" w:sz="4" w:space="0" w:color="auto"/>
              <w:bottom w:val="single" w:sz="6" w:space="0" w:color="auto"/>
              <w:right w:val="single" w:sz="6" w:space="0" w:color="auto"/>
            </w:tcBorders>
          </w:tcPr>
          <w:p w14:paraId="3559828F" w14:textId="77777777" w:rsidR="00A03B1B" w:rsidRPr="00A03B1B" w:rsidRDefault="00A03B1B" w:rsidP="00A03B1B">
            <w:pPr>
              <w:spacing w:after="60"/>
              <w:rPr>
                <w:i/>
                <w:iCs/>
                <w:sz w:val="20"/>
                <w:szCs w:val="20"/>
              </w:rPr>
            </w:pPr>
            <w:r w:rsidRPr="00A03B1B">
              <w:rPr>
                <w:i/>
                <w:iCs/>
                <w:sz w:val="20"/>
                <w:szCs w:val="20"/>
              </w:rPr>
              <w:t>i</w:t>
            </w:r>
          </w:p>
        </w:tc>
        <w:tc>
          <w:tcPr>
            <w:tcW w:w="398" w:type="pct"/>
            <w:tcBorders>
              <w:top w:val="single" w:sz="6" w:space="0" w:color="auto"/>
              <w:left w:val="single" w:sz="6" w:space="0" w:color="auto"/>
              <w:bottom w:val="single" w:sz="6" w:space="0" w:color="auto"/>
              <w:right w:val="single" w:sz="6" w:space="0" w:color="auto"/>
            </w:tcBorders>
          </w:tcPr>
          <w:p w14:paraId="45F26A7C" w14:textId="77777777" w:rsidR="00A03B1B" w:rsidRPr="00A03B1B" w:rsidRDefault="00A03B1B" w:rsidP="00A03B1B">
            <w:pPr>
              <w:spacing w:after="60"/>
              <w:jc w:val="center"/>
              <w:rPr>
                <w:iCs/>
                <w:sz w:val="20"/>
                <w:szCs w:val="20"/>
              </w:rPr>
            </w:pPr>
            <w:r w:rsidRPr="00A03B1B">
              <w:rPr>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7FEBFC45" w14:textId="77777777" w:rsidR="00A03B1B" w:rsidRPr="00A03B1B" w:rsidRDefault="00A03B1B" w:rsidP="00A03B1B">
            <w:pPr>
              <w:spacing w:after="60"/>
              <w:rPr>
                <w:iCs/>
                <w:sz w:val="20"/>
                <w:szCs w:val="20"/>
              </w:rPr>
            </w:pPr>
            <w:r w:rsidRPr="00A03B1B">
              <w:rPr>
                <w:iCs/>
                <w:sz w:val="20"/>
                <w:szCs w:val="20"/>
              </w:rPr>
              <w:t>A 15-minute Settlement Interval.</w:t>
            </w:r>
          </w:p>
        </w:tc>
      </w:tr>
      <w:tr w:rsidR="00A03B1B" w:rsidRPr="00A03B1B" w14:paraId="704B0557" w14:textId="77777777" w:rsidTr="00B31BB1">
        <w:trPr>
          <w:cantSplit/>
        </w:trPr>
        <w:tc>
          <w:tcPr>
            <w:tcW w:w="1062" w:type="pct"/>
            <w:tcBorders>
              <w:top w:val="single" w:sz="6" w:space="0" w:color="auto"/>
              <w:left w:val="single" w:sz="4" w:space="0" w:color="auto"/>
              <w:bottom w:val="single" w:sz="6" w:space="0" w:color="auto"/>
              <w:right w:val="single" w:sz="6" w:space="0" w:color="auto"/>
            </w:tcBorders>
            <w:hideMark/>
          </w:tcPr>
          <w:p w14:paraId="191825A3" w14:textId="77777777" w:rsidR="00A03B1B" w:rsidRPr="00A03B1B" w:rsidRDefault="00A03B1B" w:rsidP="00A03B1B">
            <w:pPr>
              <w:spacing w:after="60"/>
              <w:rPr>
                <w:i/>
                <w:iCs/>
                <w:sz w:val="20"/>
                <w:szCs w:val="20"/>
              </w:rPr>
            </w:pPr>
            <w:r w:rsidRPr="00A03B1B">
              <w:rPr>
                <w:i/>
                <w:iCs/>
                <w:sz w:val="20"/>
                <w:szCs w:val="20"/>
              </w:rPr>
              <w:t>k</w:t>
            </w:r>
          </w:p>
        </w:tc>
        <w:tc>
          <w:tcPr>
            <w:tcW w:w="398" w:type="pct"/>
            <w:tcBorders>
              <w:top w:val="single" w:sz="6" w:space="0" w:color="auto"/>
              <w:left w:val="single" w:sz="6" w:space="0" w:color="auto"/>
              <w:bottom w:val="single" w:sz="6" w:space="0" w:color="auto"/>
              <w:right w:val="single" w:sz="6" w:space="0" w:color="auto"/>
            </w:tcBorders>
            <w:hideMark/>
          </w:tcPr>
          <w:p w14:paraId="4E68A698" w14:textId="77777777" w:rsidR="00A03B1B" w:rsidRPr="00A03B1B" w:rsidRDefault="00A03B1B" w:rsidP="00A03B1B">
            <w:pPr>
              <w:spacing w:after="60"/>
              <w:jc w:val="center"/>
              <w:rPr>
                <w:iCs/>
                <w:sz w:val="20"/>
                <w:szCs w:val="20"/>
              </w:rPr>
            </w:pPr>
            <w:r w:rsidRPr="00A03B1B">
              <w:rPr>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1FCC00E5" w14:textId="77777777" w:rsidR="00A03B1B" w:rsidRPr="00A03B1B" w:rsidRDefault="00A03B1B" w:rsidP="00A03B1B">
            <w:pPr>
              <w:spacing w:after="60"/>
              <w:rPr>
                <w:iCs/>
                <w:sz w:val="20"/>
                <w:szCs w:val="20"/>
              </w:rPr>
            </w:pPr>
            <w:r w:rsidRPr="00A03B1B">
              <w:rPr>
                <w:iCs/>
                <w:sz w:val="20"/>
                <w:szCs w:val="20"/>
              </w:rPr>
              <w:t>A sink Settlement Point.</w:t>
            </w:r>
          </w:p>
        </w:tc>
      </w:tr>
      <w:tr w:rsidR="00A03B1B" w:rsidRPr="00A03B1B" w14:paraId="1941E785" w14:textId="77777777" w:rsidTr="00B31BB1">
        <w:trPr>
          <w:cantSplit/>
        </w:trPr>
        <w:tc>
          <w:tcPr>
            <w:tcW w:w="1062" w:type="pct"/>
            <w:tcBorders>
              <w:top w:val="single" w:sz="6" w:space="0" w:color="auto"/>
              <w:left w:val="single" w:sz="4" w:space="0" w:color="auto"/>
              <w:bottom w:val="single" w:sz="6" w:space="0" w:color="auto"/>
              <w:right w:val="single" w:sz="6" w:space="0" w:color="auto"/>
            </w:tcBorders>
            <w:hideMark/>
          </w:tcPr>
          <w:p w14:paraId="0918C4A2" w14:textId="77777777" w:rsidR="00A03B1B" w:rsidRPr="00A03B1B" w:rsidRDefault="00A03B1B" w:rsidP="00A03B1B">
            <w:pPr>
              <w:spacing w:after="60"/>
              <w:rPr>
                <w:i/>
                <w:iCs/>
                <w:sz w:val="20"/>
                <w:szCs w:val="20"/>
              </w:rPr>
            </w:pPr>
            <w:r w:rsidRPr="00A03B1B">
              <w:rPr>
                <w:i/>
                <w:iCs/>
                <w:sz w:val="20"/>
                <w:szCs w:val="20"/>
              </w:rPr>
              <w:t>p</w:t>
            </w:r>
          </w:p>
        </w:tc>
        <w:tc>
          <w:tcPr>
            <w:tcW w:w="398" w:type="pct"/>
            <w:tcBorders>
              <w:top w:val="single" w:sz="6" w:space="0" w:color="auto"/>
              <w:left w:val="single" w:sz="6" w:space="0" w:color="auto"/>
              <w:bottom w:val="single" w:sz="6" w:space="0" w:color="auto"/>
              <w:right w:val="single" w:sz="6" w:space="0" w:color="auto"/>
            </w:tcBorders>
            <w:hideMark/>
          </w:tcPr>
          <w:p w14:paraId="163C2F3B" w14:textId="77777777" w:rsidR="00A03B1B" w:rsidRPr="00A03B1B" w:rsidRDefault="00A03B1B" w:rsidP="00A03B1B">
            <w:pPr>
              <w:spacing w:after="60"/>
              <w:jc w:val="center"/>
              <w:rPr>
                <w:iCs/>
                <w:sz w:val="20"/>
                <w:szCs w:val="20"/>
              </w:rPr>
            </w:pPr>
            <w:r w:rsidRPr="00A03B1B">
              <w:rPr>
                <w:iCs/>
                <w:sz w:val="20"/>
                <w:szCs w:val="20"/>
              </w:rPr>
              <w:t>none</w:t>
            </w:r>
          </w:p>
        </w:tc>
        <w:tc>
          <w:tcPr>
            <w:tcW w:w="3540" w:type="pct"/>
            <w:tcBorders>
              <w:top w:val="single" w:sz="6" w:space="0" w:color="auto"/>
              <w:left w:val="single" w:sz="6" w:space="0" w:color="auto"/>
              <w:bottom w:val="single" w:sz="6" w:space="0" w:color="auto"/>
              <w:right w:val="single" w:sz="4" w:space="0" w:color="auto"/>
            </w:tcBorders>
            <w:hideMark/>
          </w:tcPr>
          <w:p w14:paraId="1DEC9CA3" w14:textId="77777777" w:rsidR="00A03B1B" w:rsidRPr="00A03B1B" w:rsidRDefault="00A03B1B" w:rsidP="00A03B1B">
            <w:pPr>
              <w:spacing w:after="60"/>
              <w:rPr>
                <w:iCs/>
                <w:sz w:val="20"/>
                <w:szCs w:val="20"/>
              </w:rPr>
            </w:pPr>
            <w:r w:rsidRPr="00A03B1B">
              <w:rPr>
                <w:iCs/>
                <w:sz w:val="20"/>
                <w:szCs w:val="20"/>
              </w:rPr>
              <w:t>A Settlement Point.</w:t>
            </w:r>
          </w:p>
        </w:tc>
      </w:tr>
      <w:tr w:rsidR="00A03B1B" w:rsidRPr="00A03B1B" w14:paraId="03F4D04E" w14:textId="77777777" w:rsidTr="00B31BB1">
        <w:trPr>
          <w:cantSplit/>
        </w:trPr>
        <w:tc>
          <w:tcPr>
            <w:tcW w:w="1062" w:type="pct"/>
            <w:tcBorders>
              <w:top w:val="single" w:sz="6" w:space="0" w:color="auto"/>
              <w:left w:val="single" w:sz="4" w:space="0" w:color="auto"/>
              <w:bottom w:val="single" w:sz="6" w:space="0" w:color="auto"/>
              <w:right w:val="single" w:sz="6" w:space="0" w:color="auto"/>
            </w:tcBorders>
          </w:tcPr>
          <w:p w14:paraId="105B85AD" w14:textId="77777777" w:rsidR="00A03B1B" w:rsidRPr="00A03B1B" w:rsidRDefault="00A03B1B" w:rsidP="00A03B1B">
            <w:pPr>
              <w:spacing w:after="60"/>
              <w:rPr>
                <w:i/>
                <w:iCs/>
                <w:sz w:val="20"/>
                <w:szCs w:val="20"/>
              </w:rPr>
            </w:pPr>
            <w:r w:rsidRPr="00A03B1B">
              <w:rPr>
                <w:i/>
                <w:iCs/>
                <w:sz w:val="20"/>
                <w:szCs w:val="20"/>
              </w:rPr>
              <w:t>j</w:t>
            </w:r>
          </w:p>
        </w:tc>
        <w:tc>
          <w:tcPr>
            <w:tcW w:w="398" w:type="pct"/>
            <w:tcBorders>
              <w:top w:val="single" w:sz="6" w:space="0" w:color="auto"/>
              <w:left w:val="single" w:sz="6" w:space="0" w:color="auto"/>
              <w:bottom w:val="single" w:sz="6" w:space="0" w:color="auto"/>
              <w:right w:val="single" w:sz="6" w:space="0" w:color="auto"/>
            </w:tcBorders>
          </w:tcPr>
          <w:p w14:paraId="222405B5" w14:textId="77777777" w:rsidR="00A03B1B" w:rsidRPr="00A03B1B" w:rsidRDefault="00A03B1B" w:rsidP="00A03B1B">
            <w:pPr>
              <w:spacing w:after="60"/>
              <w:jc w:val="center"/>
              <w:rPr>
                <w:iCs/>
                <w:sz w:val="20"/>
                <w:szCs w:val="20"/>
              </w:rPr>
            </w:pPr>
            <w:r w:rsidRPr="00A03B1B">
              <w:rPr>
                <w:iCs/>
                <w:sz w:val="20"/>
                <w:szCs w:val="20"/>
              </w:rPr>
              <w:t>none</w:t>
            </w:r>
          </w:p>
        </w:tc>
        <w:tc>
          <w:tcPr>
            <w:tcW w:w="3540" w:type="pct"/>
            <w:tcBorders>
              <w:top w:val="single" w:sz="6" w:space="0" w:color="auto"/>
              <w:left w:val="single" w:sz="6" w:space="0" w:color="auto"/>
              <w:bottom w:val="single" w:sz="6" w:space="0" w:color="auto"/>
              <w:right w:val="single" w:sz="4" w:space="0" w:color="auto"/>
            </w:tcBorders>
          </w:tcPr>
          <w:p w14:paraId="5AFBABA5" w14:textId="77777777" w:rsidR="00A03B1B" w:rsidRPr="00A03B1B" w:rsidRDefault="00A03B1B" w:rsidP="00A03B1B">
            <w:pPr>
              <w:spacing w:after="60"/>
              <w:rPr>
                <w:iCs/>
                <w:sz w:val="20"/>
                <w:szCs w:val="20"/>
              </w:rPr>
            </w:pPr>
            <w:r w:rsidRPr="00A03B1B">
              <w:rPr>
                <w:iCs/>
                <w:sz w:val="20"/>
                <w:szCs w:val="20"/>
              </w:rPr>
              <w:t>A source Settlement Point.</w:t>
            </w:r>
          </w:p>
        </w:tc>
      </w:tr>
    </w:tbl>
    <w:p w14:paraId="61E8015F" w14:textId="77777777" w:rsidR="00A03B1B" w:rsidRPr="00A03B1B" w:rsidRDefault="00A03B1B" w:rsidP="00A03B1B">
      <w:pPr>
        <w:keepNext/>
        <w:tabs>
          <w:tab w:val="left" w:pos="1080"/>
        </w:tabs>
        <w:spacing w:before="240" w:after="240"/>
        <w:ind w:left="1080" w:hanging="1080"/>
        <w:outlineLvl w:val="2"/>
        <w:rPr>
          <w:rFonts w:eastAsia="SimSun"/>
          <w:bCs/>
          <w:szCs w:val="20"/>
        </w:rPr>
      </w:pPr>
      <w:r w:rsidRPr="00A03B1B">
        <w:rPr>
          <w:rFonts w:eastAsia="SimSun"/>
          <w:b/>
          <w:bCs/>
          <w:i/>
          <w:szCs w:val="20"/>
        </w:rPr>
        <w:t>9.19.1</w:t>
      </w:r>
      <w:r w:rsidRPr="00A03B1B">
        <w:rPr>
          <w:rFonts w:eastAsia="SimSun"/>
          <w:b/>
          <w:bCs/>
          <w:i/>
          <w:szCs w:val="20"/>
        </w:rPr>
        <w:tab/>
        <w:t>Default Uplift Invoices</w:t>
      </w:r>
      <w:bookmarkEnd w:id="1796"/>
      <w:bookmarkEnd w:id="1797"/>
      <w:bookmarkEnd w:id="1798"/>
      <w:bookmarkEnd w:id="1799"/>
      <w:bookmarkEnd w:id="1800"/>
      <w:bookmarkEnd w:id="1801"/>
    </w:p>
    <w:p w14:paraId="1C898CD4" w14:textId="77777777" w:rsidR="00A03B1B" w:rsidRPr="00A03B1B" w:rsidRDefault="00A03B1B" w:rsidP="00A03B1B">
      <w:pPr>
        <w:spacing w:after="240"/>
        <w:ind w:left="720" w:hanging="720"/>
        <w:rPr>
          <w:szCs w:val="20"/>
        </w:rPr>
      </w:pPr>
      <w:r w:rsidRPr="00A03B1B">
        <w:rPr>
          <w:szCs w:val="20"/>
        </w:rPr>
        <w:t>(1)</w:t>
      </w:r>
      <w:r w:rsidRPr="00A03B1B">
        <w:rPr>
          <w:szCs w:val="20"/>
        </w:rPr>
        <w:tab/>
        <w:t xml:space="preserve">ERCOT shall collect the total short-pay amount for all Settlement Invoices for a month, </w:t>
      </w:r>
      <w:proofErr w:type="gramStart"/>
      <w:r w:rsidRPr="00A03B1B">
        <w:rPr>
          <w:szCs w:val="20"/>
        </w:rPr>
        <w:t>less</w:t>
      </w:r>
      <w:proofErr w:type="gramEnd"/>
      <w:r w:rsidRPr="00A03B1B">
        <w:rPr>
          <w:szCs w:val="20"/>
        </w:rPr>
        <w:t xml:space="preserve"> the total </w:t>
      </w:r>
      <w:proofErr w:type="gramStart"/>
      <w:r w:rsidRPr="00A03B1B">
        <w:rPr>
          <w:szCs w:val="20"/>
        </w:rPr>
        <w:t>payments</w:t>
      </w:r>
      <w:proofErr w:type="gramEnd"/>
      <w:r w:rsidRPr="00A03B1B">
        <w:rPr>
          <w:szCs w:val="20"/>
        </w:rPr>
        <w:t xml:space="preserve"> expected from a payment plan, from Qualified Scheduling Entities (QSEs) and CRR Account Holders.  ERCOT must pay the funds it collects from </w:t>
      </w:r>
      <w:r w:rsidRPr="00A03B1B">
        <w:rPr>
          <w:szCs w:val="20"/>
        </w:rPr>
        <w:lastRenderedPageBreak/>
        <w:t>payments on Default Uplift Invoices to the Entities previously short-paid.  ERCOT shall notify those Entities of the details of the payment.</w:t>
      </w:r>
    </w:p>
    <w:p w14:paraId="63EC6965" w14:textId="77777777" w:rsidR="00A03B1B" w:rsidRPr="00A03B1B" w:rsidRDefault="00A03B1B" w:rsidP="00A03B1B">
      <w:pPr>
        <w:spacing w:after="240"/>
        <w:ind w:left="720" w:hanging="720"/>
        <w:rPr>
          <w:iCs/>
          <w:szCs w:val="20"/>
        </w:rPr>
      </w:pPr>
      <w:r w:rsidRPr="00A03B1B">
        <w:rPr>
          <w:iCs/>
          <w:szCs w:val="20"/>
        </w:rPr>
        <w:t>(2)</w:t>
      </w:r>
      <w:r w:rsidRPr="00A03B1B">
        <w:rPr>
          <w:iCs/>
          <w:szCs w:val="20"/>
        </w:rPr>
        <w:tab/>
        <w:t>Each Counter-Party’s share of the uplift is calculated using the best available Settlement data for each Operating Day in the month prior to the month in which the default occurred (the “reference month”), and is calculated as follows:</w:t>
      </w:r>
    </w:p>
    <w:p w14:paraId="7F94335C" w14:textId="77777777" w:rsidR="00A03B1B" w:rsidRPr="00A03B1B" w:rsidRDefault="00A03B1B" w:rsidP="00A03B1B">
      <w:pPr>
        <w:spacing w:after="240"/>
        <w:ind w:left="2880" w:hanging="1440"/>
        <w:rPr>
          <w:b/>
          <w:iCs/>
          <w:szCs w:val="20"/>
          <w:lang w:val="pt-BR"/>
        </w:rPr>
      </w:pPr>
      <w:r w:rsidRPr="00A03B1B">
        <w:rPr>
          <w:b/>
          <w:iCs/>
          <w:szCs w:val="20"/>
          <w:lang w:val="pt-BR"/>
        </w:rPr>
        <w:t>DURSCP</w:t>
      </w:r>
      <w:r w:rsidRPr="00A03B1B">
        <w:rPr>
          <w:rFonts w:ascii="Times New Roman Bold" w:hAnsi="Times New Roman Bold"/>
          <w:b/>
          <w:i/>
          <w:iCs/>
          <w:szCs w:val="20"/>
          <w:vertAlign w:val="subscript"/>
          <w:lang w:val="pt-BR"/>
        </w:rPr>
        <w:t>cp</w:t>
      </w:r>
      <w:r w:rsidRPr="00A03B1B">
        <w:rPr>
          <w:rFonts w:ascii="Times New Roman Bold" w:hAnsi="Times New Roman Bold"/>
          <w:b/>
          <w:iCs/>
          <w:szCs w:val="20"/>
          <w:vertAlign w:val="subscript"/>
          <w:lang w:val="pt-BR"/>
        </w:rPr>
        <w:t xml:space="preserve"> = </w:t>
      </w:r>
      <w:r w:rsidRPr="00A03B1B">
        <w:rPr>
          <w:b/>
          <w:iCs/>
          <w:szCs w:val="20"/>
          <w:lang w:val="pt-BR"/>
        </w:rPr>
        <w:t>TSPA * MMARS</w:t>
      </w:r>
      <w:r w:rsidRPr="00A03B1B">
        <w:rPr>
          <w:rFonts w:ascii="Times New Roman Bold" w:hAnsi="Times New Roman Bold"/>
          <w:b/>
          <w:i/>
          <w:iCs/>
          <w:szCs w:val="20"/>
          <w:vertAlign w:val="subscript"/>
          <w:lang w:val="pt-BR"/>
        </w:rPr>
        <w:t>cp</w:t>
      </w:r>
    </w:p>
    <w:p w14:paraId="7383514C" w14:textId="77777777" w:rsidR="00A03B1B" w:rsidRPr="00A03B1B" w:rsidRDefault="00A03B1B" w:rsidP="00A03B1B">
      <w:pPr>
        <w:spacing w:after="240"/>
        <w:ind w:left="2160" w:hanging="1440"/>
        <w:rPr>
          <w:iCs/>
          <w:szCs w:val="20"/>
          <w:lang w:val="pt-BR"/>
        </w:rPr>
      </w:pPr>
      <w:r w:rsidRPr="00A03B1B">
        <w:rPr>
          <w:iCs/>
          <w:szCs w:val="20"/>
          <w:lang w:val="pt-BR"/>
        </w:rPr>
        <w:t>Where:</w:t>
      </w:r>
    </w:p>
    <w:p w14:paraId="0FD2BAA3" w14:textId="77777777" w:rsidR="00A03B1B" w:rsidRPr="00A03B1B" w:rsidRDefault="00A03B1B" w:rsidP="00A03B1B">
      <w:pPr>
        <w:spacing w:after="240"/>
        <w:ind w:left="2880" w:hanging="1440"/>
        <w:rPr>
          <w:iCs/>
          <w:szCs w:val="20"/>
          <w:lang w:val="pt-BR"/>
        </w:rPr>
      </w:pPr>
      <w:r w:rsidRPr="00A03B1B">
        <w:rPr>
          <w:iCs/>
          <w:szCs w:val="20"/>
          <w:lang w:val="pt-BR"/>
        </w:rPr>
        <w:t xml:space="preserve">MMARS </w:t>
      </w:r>
      <w:r w:rsidRPr="00A03B1B">
        <w:rPr>
          <w:rFonts w:ascii="Times New Roman Bold" w:hAnsi="Times New Roman Bold"/>
          <w:i/>
          <w:iCs/>
          <w:szCs w:val="20"/>
          <w:vertAlign w:val="subscript"/>
          <w:lang w:val="pt-BR"/>
        </w:rPr>
        <w:t>cp</w:t>
      </w:r>
      <w:r w:rsidRPr="00A03B1B">
        <w:rPr>
          <w:iCs/>
          <w:szCs w:val="20"/>
          <w:lang w:val="pt-BR"/>
        </w:rPr>
        <w:t xml:space="preserve"> = MMA </w:t>
      </w:r>
      <w:r w:rsidRPr="00A03B1B">
        <w:rPr>
          <w:rFonts w:ascii="Times New Roman Bold" w:hAnsi="Times New Roman Bold"/>
          <w:i/>
          <w:iCs/>
          <w:szCs w:val="20"/>
          <w:vertAlign w:val="subscript"/>
          <w:lang w:val="pt-BR"/>
        </w:rPr>
        <w:t>cp</w:t>
      </w:r>
      <w:r w:rsidRPr="00A03B1B">
        <w:rPr>
          <w:iCs/>
          <w:szCs w:val="20"/>
          <w:lang w:val="pt-BR"/>
        </w:rPr>
        <w:t xml:space="preserve"> / MMATOT</w:t>
      </w:r>
    </w:p>
    <w:p w14:paraId="224EB398" w14:textId="77777777" w:rsidR="00A03B1B" w:rsidRPr="00A03B1B" w:rsidRDefault="00A03B1B" w:rsidP="00A03B1B">
      <w:pPr>
        <w:spacing w:after="240"/>
        <w:ind w:left="720" w:firstLine="720"/>
        <w:rPr>
          <w:rFonts w:eastAsia="Calibri"/>
          <w:iCs/>
          <w:szCs w:val="20"/>
          <w:vertAlign w:val="subscript"/>
        </w:rPr>
      </w:pPr>
      <w:r w:rsidRPr="00A03B1B">
        <w:rPr>
          <w:iCs/>
          <w:szCs w:val="20"/>
          <w:lang w:val="pt-BR"/>
        </w:rPr>
        <w:t xml:space="preserve">MMA </w:t>
      </w:r>
      <w:r w:rsidRPr="00A03B1B">
        <w:rPr>
          <w:rFonts w:eastAsia="Calibri"/>
          <w:i/>
          <w:iCs/>
          <w:szCs w:val="20"/>
          <w:vertAlign w:val="subscript"/>
        </w:rPr>
        <w:t>cp</w:t>
      </w:r>
      <w:r w:rsidRPr="00A03B1B">
        <w:rPr>
          <w:iCs/>
          <w:szCs w:val="20"/>
          <w:lang w:val="pt-BR"/>
        </w:rPr>
        <w:t xml:space="preserve"> = Max</w:t>
      </w:r>
      <w:r w:rsidRPr="00A03B1B">
        <w:rPr>
          <w:rFonts w:eastAsia="Calibri"/>
          <w:iCs/>
          <w:szCs w:val="20"/>
        </w:rPr>
        <w:t xml:space="preserve"> { </w:t>
      </w:r>
      <w:r w:rsidRPr="00A03B1B">
        <w:rPr>
          <w:iCs/>
          <w:szCs w:val="20"/>
        </w:rPr>
        <w:t>∑</w:t>
      </w:r>
      <w:proofErr w:type="spellStart"/>
      <w:r w:rsidRPr="00A03B1B">
        <w:rPr>
          <w:rFonts w:eastAsia="Calibri"/>
          <w:i/>
          <w:iCs/>
          <w:szCs w:val="20"/>
          <w:vertAlign w:val="subscript"/>
        </w:rPr>
        <w:t>mp</w:t>
      </w:r>
      <w:proofErr w:type="spellEnd"/>
      <w:r w:rsidRPr="00A03B1B">
        <w:rPr>
          <w:rFonts w:eastAsia="Calibri"/>
          <w:i/>
          <w:iCs/>
          <w:szCs w:val="20"/>
          <w:vertAlign w:val="subscript"/>
        </w:rPr>
        <w:t xml:space="preserve"> </w:t>
      </w:r>
      <w:r w:rsidRPr="00A03B1B">
        <w:rPr>
          <w:rFonts w:eastAsia="Calibri"/>
          <w:iCs/>
          <w:szCs w:val="20"/>
        </w:rPr>
        <w:t>(URTMG </w:t>
      </w:r>
      <w:proofErr w:type="spellStart"/>
      <w:r w:rsidRPr="00A03B1B">
        <w:rPr>
          <w:rFonts w:eastAsia="Calibri"/>
          <w:i/>
          <w:iCs/>
          <w:szCs w:val="20"/>
          <w:vertAlign w:val="subscript"/>
        </w:rPr>
        <w:t>mp</w:t>
      </w:r>
      <w:proofErr w:type="spellEnd"/>
      <w:r w:rsidRPr="00A03B1B">
        <w:rPr>
          <w:rFonts w:eastAsia="Calibri"/>
          <w:iCs/>
          <w:szCs w:val="20"/>
          <w:vertAlign w:val="subscript"/>
        </w:rPr>
        <w:t xml:space="preserve"> </w:t>
      </w:r>
      <w:r w:rsidRPr="00A03B1B">
        <w:rPr>
          <w:rFonts w:eastAsia="Calibri"/>
          <w:iCs/>
          <w:szCs w:val="20"/>
        </w:rPr>
        <w:t>+ URTDCIMP </w:t>
      </w:r>
      <w:proofErr w:type="spellStart"/>
      <w:r w:rsidRPr="00A03B1B">
        <w:rPr>
          <w:rFonts w:eastAsia="Calibri"/>
          <w:i/>
          <w:iCs/>
          <w:szCs w:val="20"/>
          <w:vertAlign w:val="subscript"/>
        </w:rPr>
        <w:t>mp</w:t>
      </w:r>
      <w:proofErr w:type="spellEnd"/>
      <w:r w:rsidRPr="00A03B1B">
        <w:rPr>
          <w:rFonts w:eastAsia="Calibri"/>
          <w:i/>
          <w:iCs/>
          <w:szCs w:val="20"/>
          <w:vertAlign w:val="subscript"/>
        </w:rPr>
        <w:t xml:space="preserve"> </w:t>
      </w:r>
      <w:r w:rsidRPr="00A03B1B">
        <w:rPr>
          <w:rFonts w:eastAsia="Calibri"/>
          <w:iCs/>
          <w:szCs w:val="20"/>
        </w:rPr>
        <w:t>+ USOGTOT</w:t>
      </w:r>
      <w:r w:rsidRPr="00A03B1B">
        <w:rPr>
          <w:rFonts w:eastAsia="Calibri"/>
          <w:i/>
          <w:iCs/>
          <w:szCs w:val="20"/>
          <w:vertAlign w:val="subscript"/>
        </w:rPr>
        <w:t xml:space="preserve"> </w:t>
      </w:r>
      <w:proofErr w:type="spellStart"/>
      <w:r w:rsidRPr="00A03B1B">
        <w:rPr>
          <w:rFonts w:eastAsia="Calibri"/>
          <w:i/>
          <w:iCs/>
          <w:szCs w:val="20"/>
          <w:vertAlign w:val="subscript"/>
        </w:rPr>
        <w:t>mp</w:t>
      </w:r>
      <w:proofErr w:type="spellEnd"/>
      <w:r w:rsidRPr="00A03B1B">
        <w:rPr>
          <w:iCs/>
          <w:szCs w:val="20"/>
        </w:rPr>
        <w:t>)</w:t>
      </w:r>
      <w:r w:rsidRPr="00A03B1B">
        <w:rPr>
          <w:rFonts w:eastAsia="Calibri"/>
          <w:iCs/>
          <w:szCs w:val="20"/>
          <w:vertAlign w:val="subscript"/>
        </w:rPr>
        <w:t xml:space="preserve">, </w:t>
      </w:r>
    </w:p>
    <w:p w14:paraId="404C806C" w14:textId="77777777" w:rsidR="00A03B1B" w:rsidRPr="00A03B1B" w:rsidRDefault="00A03B1B" w:rsidP="00A03B1B">
      <w:pPr>
        <w:spacing w:after="240"/>
        <w:ind w:left="2880"/>
        <w:rPr>
          <w:rFonts w:eastAsia="Calibri"/>
          <w:iCs/>
          <w:szCs w:val="20"/>
          <w:vertAlign w:val="subscript"/>
        </w:rPr>
      </w:pPr>
      <w:r w:rsidRPr="00A03B1B">
        <w:rPr>
          <w:iCs/>
          <w:szCs w:val="20"/>
        </w:rPr>
        <w:t>∑</w:t>
      </w:r>
      <w:proofErr w:type="spellStart"/>
      <w:r w:rsidRPr="00A03B1B">
        <w:rPr>
          <w:rFonts w:eastAsia="Calibri"/>
          <w:i/>
          <w:iCs/>
          <w:szCs w:val="20"/>
          <w:vertAlign w:val="subscript"/>
        </w:rPr>
        <w:t>mp</w:t>
      </w:r>
      <w:proofErr w:type="spellEnd"/>
      <w:r w:rsidRPr="00A03B1B">
        <w:rPr>
          <w:rFonts w:eastAsia="Calibri"/>
          <w:iCs/>
          <w:szCs w:val="20"/>
        </w:rPr>
        <w:t> (URTAML </w:t>
      </w:r>
      <w:proofErr w:type="spellStart"/>
      <w:r w:rsidRPr="00A03B1B">
        <w:rPr>
          <w:rFonts w:eastAsia="Calibri"/>
          <w:i/>
          <w:iCs/>
          <w:szCs w:val="20"/>
          <w:vertAlign w:val="subscript"/>
        </w:rPr>
        <w:t>mp</w:t>
      </w:r>
      <w:proofErr w:type="spellEnd"/>
      <w:r w:rsidRPr="00A03B1B">
        <w:rPr>
          <w:rFonts w:eastAsia="Calibri"/>
          <w:iCs/>
          <w:szCs w:val="20"/>
        </w:rPr>
        <w:t xml:space="preserve"> + UWSLTOT </w:t>
      </w:r>
      <w:proofErr w:type="spellStart"/>
      <w:r w:rsidRPr="00A03B1B">
        <w:rPr>
          <w:rFonts w:eastAsia="Calibri"/>
          <w:i/>
          <w:iCs/>
          <w:szCs w:val="20"/>
          <w:vertAlign w:val="subscript"/>
        </w:rPr>
        <w:t>mp</w:t>
      </w:r>
      <w:proofErr w:type="spellEnd"/>
      <w:r w:rsidRPr="00A03B1B">
        <w:rPr>
          <w:rFonts w:eastAsia="Calibri"/>
          <w:iCs/>
          <w:szCs w:val="20"/>
        </w:rPr>
        <w:t>)</w:t>
      </w:r>
      <w:r w:rsidRPr="00A03B1B">
        <w:rPr>
          <w:rFonts w:eastAsia="Calibri"/>
          <w:iCs/>
          <w:szCs w:val="20"/>
          <w:vertAlign w:val="subscript"/>
        </w:rPr>
        <w:t xml:space="preserve">, </w:t>
      </w:r>
    </w:p>
    <w:p w14:paraId="51E77D89"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proofErr w:type="spellStart"/>
      <w:r w:rsidRPr="00A03B1B">
        <w:rPr>
          <w:rFonts w:eastAsia="Calibri"/>
          <w:i/>
          <w:iCs/>
          <w:szCs w:val="20"/>
          <w:vertAlign w:val="subscript"/>
        </w:rPr>
        <w:t>mp</w:t>
      </w:r>
      <w:proofErr w:type="spellEnd"/>
      <w:r w:rsidRPr="00A03B1B">
        <w:rPr>
          <w:rFonts w:eastAsia="Calibri"/>
          <w:iCs/>
          <w:szCs w:val="20"/>
          <w:vertAlign w:val="subscript"/>
        </w:rPr>
        <w:t> </w:t>
      </w:r>
      <w:r w:rsidRPr="00A03B1B">
        <w:rPr>
          <w:rFonts w:eastAsia="Calibri"/>
          <w:iCs/>
          <w:szCs w:val="20"/>
        </w:rPr>
        <w:t>URTQQES </w:t>
      </w:r>
      <w:proofErr w:type="spellStart"/>
      <w:r w:rsidRPr="00A03B1B">
        <w:rPr>
          <w:rFonts w:eastAsia="Calibri"/>
          <w:i/>
          <w:iCs/>
          <w:szCs w:val="20"/>
          <w:vertAlign w:val="subscript"/>
        </w:rPr>
        <w:t>mp</w:t>
      </w:r>
      <w:proofErr w:type="spellEnd"/>
      <w:r w:rsidRPr="00A03B1B">
        <w:rPr>
          <w:rFonts w:eastAsia="Calibri"/>
          <w:iCs/>
          <w:szCs w:val="20"/>
          <w:vertAlign w:val="subscript"/>
        </w:rPr>
        <w:t xml:space="preserve">, </w:t>
      </w:r>
    </w:p>
    <w:p w14:paraId="38C7C37E"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proofErr w:type="spellStart"/>
      <w:r w:rsidRPr="00A03B1B">
        <w:rPr>
          <w:rFonts w:eastAsia="Calibri"/>
          <w:i/>
          <w:iCs/>
          <w:szCs w:val="20"/>
          <w:vertAlign w:val="subscript"/>
        </w:rPr>
        <w:t>mp</w:t>
      </w:r>
      <w:proofErr w:type="spellEnd"/>
      <w:r w:rsidRPr="00A03B1B">
        <w:rPr>
          <w:rFonts w:eastAsia="Calibri"/>
          <w:iCs/>
          <w:szCs w:val="20"/>
        </w:rPr>
        <w:t> URTQQEP </w:t>
      </w:r>
      <w:proofErr w:type="spellStart"/>
      <w:r w:rsidRPr="00A03B1B">
        <w:rPr>
          <w:rFonts w:eastAsia="Calibri"/>
          <w:i/>
          <w:iCs/>
          <w:szCs w:val="20"/>
          <w:vertAlign w:val="subscript"/>
        </w:rPr>
        <w:t>mp</w:t>
      </w:r>
      <w:proofErr w:type="spellEnd"/>
      <w:r w:rsidRPr="00A03B1B">
        <w:rPr>
          <w:rFonts w:eastAsia="Calibri"/>
          <w:iCs/>
          <w:szCs w:val="20"/>
          <w:vertAlign w:val="subscript"/>
        </w:rPr>
        <w:t xml:space="preserve">, </w:t>
      </w:r>
    </w:p>
    <w:p w14:paraId="62A380A1"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proofErr w:type="spellStart"/>
      <w:r w:rsidRPr="00A03B1B">
        <w:rPr>
          <w:rFonts w:eastAsia="Calibri"/>
          <w:i/>
          <w:iCs/>
          <w:szCs w:val="20"/>
          <w:vertAlign w:val="subscript"/>
        </w:rPr>
        <w:t>mp</w:t>
      </w:r>
      <w:proofErr w:type="spellEnd"/>
      <w:r w:rsidRPr="00A03B1B">
        <w:rPr>
          <w:rFonts w:eastAsia="Calibri"/>
          <w:iCs/>
          <w:szCs w:val="20"/>
        </w:rPr>
        <w:t> UDAES </w:t>
      </w:r>
      <w:proofErr w:type="spellStart"/>
      <w:r w:rsidRPr="00A03B1B">
        <w:rPr>
          <w:rFonts w:eastAsia="Calibri"/>
          <w:i/>
          <w:iCs/>
          <w:szCs w:val="20"/>
          <w:vertAlign w:val="subscript"/>
        </w:rPr>
        <w:t>mp</w:t>
      </w:r>
      <w:proofErr w:type="spellEnd"/>
      <w:r w:rsidRPr="00A03B1B">
        <w:rPr>
          <w:rFonts w:eastAsia="Calibri"/>
          <w:iCs/>
          <w:szCs w:val="20"/>
          <w:vertAlign w:val="subscript"/>
        </w:rPr>
        <w:t xml:space="preserve">, </w:t>
      </w:r>
    </w:p>
    <w:p w14:paraId="358A81BF"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proofErr w:type="spellStart"/>
      <w:r w:rsidRPr="00A03B1B">
        <w:rPr>
          <w:rFonts w:eastAsia="Calibri"/>
          <w:i/>
          <w:iCs/>
          <w:szCs w:val="20"/>
          <w:vertAlign w:val="subscript"/>
        </w:rPr>
        <w:t>mp</w:t>
      </w:r>
      <w:proofErr w:type="spellEnd"/>
      <w:r w:rsidRPr="00A03B1B">
        <w:rPr>
          <w:rFonts w:eastAsia="Calibri"/>
          <w:iCs/>
          <w:szCs w:val="20"/>
        </w:rPr>
        <w:t> UDAEP </w:t>
      </w:r>
      <w:proofErr w:type="spellStart"/>
      <w:r w:rsidRPr="00A03B1B">
        <w:rPr>
          <w:rFonts w:eastAsia="Calibri"/>
          <w:i/>
          <w:iCs/>
          <w:szCs w:val="20"/>
          <w:vertAlign w:val="subscript"/>
        </w:rPr>
        <w:t>mp</w:t>
      </w:r>
      <w:proofErr w:type="spellEnd"/>
      <w:r w:rsidRPr="00A03B1B">
        <w:rPr>
          <w:rFonts w:eastAsia="Calibri"/>
          <w:iCs/>
          <w:szCs w:val="20"/>
          <w:vertAlign w:val="subscript"/>
        </w:rPr>
        <w:t>,</w:t>
      </w:r>
    </w:p>
    <w:p w14:paraId="1DA04D63"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proofErr w:type="spellStart"/>
      <w:r w:rsidRPr="00A03B1B">
        <w:rPr>
          <w:rFonts w:eastAsia="Calibri"/>
          <w:i/>
          <w:iCs/>
          <w:szCs w:val="20"/>
          <w:vertAlign w:val="subscript"/>
        </w:rPr>
        <w:t>mp</w:t>
      </w:r>
      <w:proofErr w:type="spellEnd"/>
      <w:r w:rsidRPr="00A03B1B">
        <w:rPr>
          <w:rFonts w:eastAsia="Calibri"/>
          <w:iCs/>
          <w:szCs w:val="20"/>
        </w:rPr>
        <w:t> (URTOBL </w:t>
      </w:r>
      <w:proofErr w:type="spellStart"/>
      <w:r w:rsidRPr="00A03B1B">
        <w:rPr>
          <w:rFonts w:eastAsia="Calibri"/>
          <w:i/>
          <w:iCs/>
          <w:szCs w:val="20"/>
          <w:vertAlign w:val="subscript"/>
        </w:rPr>
        <w:t>mp</w:t>
      </w:r>
      <w:proofErr w:type="spellEnd"/>
      <w:r w:rsidRPr="00A03B1B">
        <w:rPr>
          <w:rFonts w:eastAsia="Calibri"/>
          <w:i/>
          <w:iCs/>
          <w:szCs w:val="20"/>
          <w:vertAlign w:val="subscript"/>
        </w:rPr>
        <w:t xml:space="preserve"> </w:t>
      </w:r>
      <w:r w:rsidRPr="00A03B1B">
        <w:rPr>
          <w:rFonts w:eastAsia="Calibri"/>
          <w:i/>
          <w:iCs/>
          <w:szCs w:val="20"/>
        </w:rPr>
        <w:t xml:space="preserve">+ </w:t>
      </w:r>
      <w:r w:rsidRPr="00A03B1B">
        <w:rPr>
          <w:rFonts w:eastAsia="Calibri"/>
          <w:iCs/>
          <w:szCs w:val="20"/>
        </w:rPr>
        <w:t xml:space="preserve">URTOBLLO </w:t>
      </w:r>
      <w:proofErr w:type="spellStart"/>
      <w:r w:rsidRPr="00A03B1B">
        <w:rPr>
          <w:rFonts w:eastAsia="Calibri"/>
          <w:i/>
          <w:iCs/>
          <w:szCs w:val="20"/>
          <w:vertAlign w:val="subscript"/>
        </w:rPr>
        <w:t>mp</w:t>
      </w:r>
      <w:proofErr w:type="spellEnd"/>
      <w:r w:rsidRPr="00A03B1B">
        <w:rPr>
          <w:rFonts w:eastAsia="Calibri"/>
          <w:iCs/>
          <w:szCs w:val="20"/>
        </w:rPr>
        <w:t>)</w:t>
      </w:r>
      <w:r w:rsidRPr="00A03B1B">
        <w:rPr>
          <w:rFonts w:eastAsia="Calibri"/>
          <w:iCs/>
          <w:szCs w:val="20"/>
          <w:vertAlign w:val="subscript"/>
        </w:rPr>
        <w:t xml:space="preserve">, </w:t>
      </w:r>
    </w:p>
    <w:p w14:paraId="29C59001" w14:textId="77777777" w:rsidR="00A03B1B" w:rsidRPr="00A03B1B" w:rsidRDefault="00A03B1B" w:rsidP="00A03B1B">
      <w:pPr>
        <w:spacing w:after="240"/>
        <w:ind w:left="2160" w:firstLine="720"/>
        <w:rPr>
          <w:iCs/>
          <w:szCs w:val="20"/>
        </w:rPr>
      </w:pPr>
      <w:r w:rsidRPr="00A03B1B">
        <w:rPr>
          <w:iCs/>
          <w:szCs w:val="20"/>
        </w:rPr>
        <w:t>∑</w:t>
      </w:r>
      <w:proofErr w:type="spellStart"/>
      <w:r w:rsidRPr="00A03B1B">
        <w:rPr>
          <w:rFonts w:eastAsia="Calibri"/>
          <w:i/>
          <w:iCs/>
          <w:szCs w:val="20"/>
          <w:vertAlign w:val="subscript"/>
        </w:rPr>
        <w:t>mp</w:t>
      </w:r>
      <w:proofErr w:type="spellEnd"/>
      <w:r w:rsidRPr="00A03B1B">
        <w:rPr>
          <w:rFonts w:eastAsia="Calibri"/>
          <w:iCs/>
          <w:szCs w:val="20"/>
        </w:rPr>
        <w:t> </w:t>
      </w:r>
      <w:r w:rsidRPr="00A03B1B">
        <w:rPr>
          <w:iCs/>
          <w:szCs w:val="20"/>
        </w:rPr>
        <w:t>(</w:t>
      </w:r>
      <w:r w:rsidRPr="00A03B1B">
        <w:rPr>
          <w:rFonts w:eastAsia="Calibri"/>
          <w:iCs/>
          <w:szCs w:val="20"/>
        </w:rPr>
        <w:t>UDAOPT </w:t>
      </w:r>
      <w:proofErr w:type="spellStart"/>
      <w:r w:rsidRPr="00A03B1B">
        <w:rPr>
          <w:rFonts w:eastAsia="Calibri"/>
          <w:i/>
          <w:iCs/>
          <w:szCs w:val="20"/>
          <w:vertAlign w:val="subscript"/>
        </w:rPr>
        <w:t>mp</w:t>
      </w:r>
      <w:proofErr w:type="spellEnd"/>
      <w:r w:rsidRPr="00A03B1B">
        <w:rPr>
          <w:rFonts w:eastAsia="Calibri"/>
          <w:iCs/>
          <w:szCs w:val="20"/>
          <w:vertAlign w:val="subscript"/>
        </w:rPr>
        <w:t xml:space="preserve"> </w:t>
      </w:r>
      <w:r w:rsidRPr="00A03B1B">
        <w:rPr>
          <w:rFonts w:eastAsia="Calibri"/>
          <w:iCs/>
          <w:szCs w:val="20"/>
        </w:rPr>
        <w:t>+ UDAOBL </w:t>
      </w:r>
      <w:proofErr w:type="spellStart"/>
      <w:r w:rsidRPr="00A03B1B">
        <w:rPr>
          <w:rFonts w:eastAsia="Calibri"/>
          <w:i/>
          <w:iCs/>
          <w:szCs w:val="20"/>
          <w:vertAlign w:val="subscript"/>
        </w:rPr>
        <w:t>mp</w:t>
      </w:r>
      <w:proofErr w:type="spellEnd"/>
      <w:r w:rsidRPr="00A03B1B">
        <w:rPr>
          <w:rFonts w:eastAsia="Calibri"/>
          <w:iCs/>
          <w:szCs w:val="20"/>
          <w:vertAlign w:val="subscript"/>
        </w:rPr>
        <w:t xml:space="preserve"> </w:t>
      </w:r>
      <w:r w:rsidRPr="00A03B1B">
        <w:rPr>
          <w:rFonts w:eastAsia="Calibri"/>
          <w:iCs/>
          <w:szCs w:val="20"/>
        </w:rPr>
        <w:t>+</w:t>
      </w:r>
      <w:r w:rsidRPr="00A03B1B">
        <w:rPr>
          <w:rFonts w:eastAsia="Calibri"/>
          <w:iCs/>
          <w:szCs w:val="20"/>
          <w:vertAlign w:val="subscript"/>
        </w:rPr>
        <w:t xml:space="preserve"> </w:t>
      </w:r>
      <w:r w:rsidRPr="00A03B1B">
        <w:rPr>
          <w:rFonts w:eastAsia="Calibri"/>
          <w:iCs/>
          <w:szCs w:val="20"/>
        </w:rPr>
        <w:t>UOPTS </w:t>
      </w:r>
      <w:proofErr w:type="spellStart"/>
      <w:r w:rsidRPr="00A03B1B">
        <w:rPr>
          <w:rFonts w:eastAsia="Calibri"/>
          <w:i/>
          <w:iCs/>
          <w:szCs w:val="20"/>
          <w:vertAlign w:val="subscript"/>
        </w:rPr>
        <w:t>mp</w:t>
      </w:r>
      <w:proofErr w:type="spellEnd"/>
      <w:r w:rsidRPr="00A03B1B">
        <w:rPr>
          <w:rFonts w:eastAsia="Calibri"/>
          <w:iCs/>
          <w:szCs w:val="20"/>
          <w:vertAlign w:val="subscript"/>
        </w:rPr>
        <w:t xml:space="preserve"> </w:t>
      </w:r>
      <w:r w:rsidRPr="00A03B1B">
        <w:rPr>
          <w:rFonts w:eastAsia="Calibri"/>
          <w:iCs/>
          <w:szCs w:val="20"/>
        </w:rPr>
        <w:t>+</w:t>
      </w:r>
      <w:r w:rsidRPr="00A03B1B">
        <w:rPr>
          <w:rFonts w:eastAsia="Calibri"/>
          <w:iCs/>
          <w:szCs w:val="20"/>
          <w:vertAlign w:val="subscript"/>
        </w:rPr>
        <w:t xml:space="preserve"> </w:t>
      </w:r>
      <w:r w:rsidRPr="00A03B1B">
        <w:rPr>
          <w:rFonts w:eastAsia="Calibri"/>
          <w:iCs/>
          <w:szCs w:val="20"/>
        </w:rPr>
        <w:t>UOBLS </w:t>
      </w:r>
      <w:proofErr w:type="spellStart"/>
      <w:r w:rsidRPr="00A03B1B">
        <w:rPr>
          <w:rFonts w:eastAsia="Calibri"/>
          <w:i/>
          <w:iCs/>
          <w:szCs w:val="20"/>
          <w:vertAlign w:val="subscript"/>
        </w:rPr>
        <w:t>mp</w:t>
      </w:r>
      <w:proofErr w:type="spellEnd"/>
      <w:r w:rsidRPr="00A03B1B">
        <w:rPr>
          <w:iCs/>
          <w:szCs w:val="20"/>
        </w:rPr>
        <w:t xml:space="preserve">), </w:t>
      </w:r>
    </w:p>
    <w:p w14:paraId="1B324351" w14:textId="77777777" w:rsidR="00A03B1B" w:rsidRPr="00A03B1B" w:rsidRDefault="00A03B1B" w:rsidP="00A03B1B">
      <w:pPr>
        <w:spacing w:after="240"/>
        <w:ind w:left="2160" w:firstLine="720"/>
        <w:rPr>
          <w:iCs/>
          <w:szCs w:val="20"/>
        </w:rPr>
      </w:pPr>
      <w:r w:rsidRPr="00A03B1B">
        <w:rPr>
          <w:szCs w:val="20"/>
        </w:rPr>
        <w:t>∑</w:t>
      </w:r>
      <w:proofErr w:type="spellStart"/>
      <w:r w:rsidRPr="00A03B1B">
        <w:rPr>
          <w:rFonts w:eastAsia="Calibri"/>
          <w:i/>
          <w:szCs w:val="20"/>
          <w:vertAlign w:val="subscript"/>
        </w:rPr>
        <w:t>mp</w:t>
      </w:r>
      <w:proofErr w:type="spellEnd"/>
      <w:r w:rsidRPr="00A03B1B">
        <w:rPr>
          <w:rFonts w:eastAsia="Calibri"/>
          <w:szCs w:val="20"/>
        </w:rPr>
        <w:t> </w:t>
      </w:r>
      <w:r w:rsidRPr="00A03B1B">
        <w:rPr>
          <w:szCs w:val="20"/>
        </w:rPr>
        <w:t>(</w:t>
      </w:r>
      <w:r w:rsidRPr="00A03B1B">
        <w:rPr>
          <w:rFonts w:eastAsia="Calibri"/>
          <w:szCs w:val="20"/>
        </w:rPr>
        <w:t>UOPTP </w:t>
      </w:r>
      <w:proofErr w:type="spellStart"/>
      <w:r w:rsidRPr="00A03B1B">
        <w:rPr>
          <w:rFonts w:eastAsia="Calibri"/>
          <w:i/>
          <w:szCs w:val="20"/>
          <w:vertAlign w:val="subscript"/>
        </w:rPr>
        <w:t>mp</w:t>
      </w:r>
      <w:proofErr w:type="spellEnd"/>
      <w:r w:rsidRPr="00A03B1B">
        <w:rPr>
          <w:rFonts w:eastAsia="Calibri"/>
          <w:szCs w:val="20"/>
          <w:vertAlign w:val="subscript"/>
        </w:rPr>
        <w:t xml:space="preserve"> </w:t>
      </w:r>
      <w:r w:rsidRPr="00A03B1B">
        <w:rPr>
          <w:rFonts w:eastAsia="Calibri"/>
          <w:szCs w:val="20"/>
        </w:rPr>
        <w:t>+ UOBLP </w:t>
      </w:r>
      <w:proofErr w:type="spellStart"/>
      <w:r w:rsidRPr="00A03B1B">
        <w:rPr>
          <w:rFonts w:eastAsia="Calibri"/>
          <w:i/>
          <w:szCs w:val="20"/>
          <w:vertAlign w:val="subscript"/>
        </w:rPr>
        <w:t>mp</w:t>
      </w:r>
      <w:proofErr w:type="spellEnd"/>
      <w:r w:rsidRPr="00A03B1B">
        <w:rPr>
          <w:szCs w:val="20"/>
        </w:rPr>
        <w:t>)</w:t>
      </w:r>
      <w:r w:rsidRPr="00A03B1B">
        <w:rPr>
          <w:iCs/>
          <w:szCs w:val="20"/>
        </w:rPr>
        <w:t>,</w:t>
      </w:r>
    </w:p>
    <w:p w14:paraId="724D42CE" w14:textId="77777777" w:rsidR="00A03B1B" w:rsidRPr="00A03B1B" w:rsidRDefault="00A03B1B" w:rsidP="00A03B1B">
      <w:pPr>
        <w:spacing w:after="240"/>
        <w:ind w:left="2160" w:firstLine="720"/>
        <w:rPr>
          <w:iCs/>
          <w:szCs w:val="20"/>
        </w:rPr>
      </w:pPr>
      <w:r w:rsidRPr="00A03B1B">
        <w:rPr>
          <w:szCs w:val="20"/>
        </w:rPr>
        <w:t>∑</w:t>
      </w:r>
      <w:proofErr w:type="spellStart"/>
      <w:r w:rsidRPr="00A03B1B">
        <w:rPr>
          <w:rFonts w:eastAsia="Calibri"/>
          <w:i/>
          <w:szCs w:val="20"/>
          <w:vertAlign w:val="subscript"/>
        </w:rPr>
        <w:t>mp</w:t>
      </w:r>
      <w:proofErr w:type="spellEnd"/>
      <w:r w:rsidRPr="00A03B1B">
        <w:rPr>
          <w:rFonts w:eastAsia="Calibri"/>
          <w:szCs w:val="20"/>
        </w:rPr>
        <w:t> </w:t>
      </w:r>
      <w:r w:rsidRPr="00A03B1B">
        <w:rPr>
          <w:rFonts w:eastAsia="Calibri"/>
        </w:rPr>
        <w:t xml:space="preserve"> UDAASOAWD </w:t>
      </w:r>
      <w:proofErr w:type="spellStart"/>
      <w:r w:rsidRPr="00A03B1B">
        <w:rPr>
          <w:rFonts w:eastAsia="Calibri"/>
          <w:i/>
          <w:vertAlign w:val="subscript"/>
        </w:rPr>
        <w:t>mp</w:t>
      </w:r>
      <w:proofErr w:type="spellEnd"/>
      <w:r w:rsidRPr="00A03B1B">
        <w:rPr>
          <w:iCs/>
          <w:szCs w:val="20"/>
        </w:rPr>
        <w:t>}</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03B1B" w:rsidRPr="00A03B1B" w14:paraId="1A7BFA34" w14:textId="77777777" w:rsidTr="00B31BB1">
        <w:tc>
          <w:tcPr>
            <w:tcW w:w="9766" w:type="dxa"/>
            <w:shd w:val="pct12" w:color="auto" w:fill="auto"/>
          </w:tcPr>
          <w:p w14:paraId="1908C483" w14:textId="77777777" w:rsidR="00A03B1B" w:rsidRPr="00A03B1B" w:rsidRDefault="00A03B1B" w:rsidP="00A03B1B">
            <w:pPr>
              <w:spacing w:before="120" w:after="240"/>
              <w:rPr>
                <w:b/>
                <w:i/>
                <w:iCs/>
                <w:szCs w:val="20"/>
              </w:rPr>
            </w:pPr>
            <w:r w:rsidRPr="00A03B1B">
              <w:rPr>
                <w:b/>
                <w:i/>
                <w:iCs/>
                <w:szCs w:val="20"/>
              </w:rPr>
              <w:t>[NPRR995 and NPRR1201:  Replace applicable portions of the formula “</w:t>
            </w:r>
            <w:r w:rsidRPr="00A03B1B">
              <w:rPr>
                <w:b/>
                <w:i/>
                <w:iCs/>
                <w:szCs w:val="20"/>
                <w:lang w:val="pt-BR"/>
              </w:rPr>
              <w:t xml:space="preserve">MMA </w:t>
            </w:r>
            <w:r w:rsidRPr="00A03B1B">
              <w:rPr>
                <w:b/>
                <w:i/>
                <w:iCs/>
                <w:szCs w:val="20"/>
                <w:vertAlign w:val="subscript"/>
              </w:rPr>
              <w:t>cp</w:t>
            </w:r>
            <w:r w:rsidRPr="00A03B1B">
              <w:rPr>
                <w:b/>
                <w:i/>
                <w:iCs/>
                <w:szCs w:val="20"/>
              </w:rPr>
              <w:t>” above with the following upon system implementation:]</w:t>
            </w:r>
          </w:p>
          <w:p w14:paraId="006789D2" w14:textId="77777777" w:rsidR="00A03B1B" w:rsidRPr="00A03B1B" w:rsidRDefault="00A03B1B" w:rsidP="00A03B1B">
            <w:pPr>
              <w:spacing w:after="240"/>
              <w:ind w:left="720" w:firstLine="720"/>
              <w:rPr>
                <w:rFonts w:eastAsia="Calibri"/>
                <w:iCs/>
                <w:szCs w:val="20"/>
                <w:vertAlign w:val="subscript"/>
              </w:rPr>
            </w:pPr>
            <w:r w:rsidRPr="00A03B1B">
              <w:rPr>
                <w:iCs/>
                <w:szCs w:val="20"/>
                <w:lang w:val="pt-BR"/>
              </w:rPr>
              <w:t xml:space="preserve">MMA </w:t>
            </w:r>
            <w:r w:rsidRPr="00A03B1B">
              <w:rPr>
                <w:rFonts w:eastAsia="Calibri"/>
                <w:i/>
                <w:iCs/>
                <w:szCs w:val="20"/>
                <w:vertAlign w:val="subscript"/>
              </w:rPr>
              <w:t>cp</w:t>
            </w:r>
            <w:r w:rsidRPr="00A03B1B">
              <w:rPr>
                <w:iCs/>
                <w:szCs w:val="20"/>
                <w:lang w:val="pt-BR"/>
              </w:rPr>
              <w:t xml:space="preserve"> = Max</w:t>
            </w:r>
            <w:r w:rsidRPr="00A03B1B">
              <w:rPr>
                <w:rFonts w:eastAsia="Calibri"/>
                <w:iCs/>
                <w:szCs w:val="20"/>
              </w:rPr>
              <w:t xml:space="preserve"> { </w:t>
            </w:r>
            <w:r w:rsidRPr="00A03B1B">
              <w:rPr>
                <w:iCs/>
                <w:szCs w:val="20"/>
              </w:rPr>
              <w:t>∑</w:t>
            </w:r>
            <w:proofErr w:type="spellStart"/>
            <w:r w:rsidRPr="00A03B1B">
              <w:rPr>
                <w:rFonts w:eastAsia="Calibri"/>
                <w:i/>
                <w:iCs/>
                <w:szCs w:val="20"/>
                <w:vertAlign w:val="subscript"/>
              </w:rPr>
              <w:t>mp</w:t>
            </w:r>
            <w:proofErr w:type="spellEnd"/>
            <w:r w:rsidRPr="00A03B1B">
              <w:rPr>
                <w:rFonts w:eastAsia="Calibri"/>
                <w:i/>
                <w:iCs/>
                <w:szCs w:val="20"/>
                <w:vertAlign w:val="subscript"/>
              </w:rPr>
              <w:t xml:space="preserve"> </w:t>
            </w:r>
            <w:r w:rsidRPr="00A03B1B">
              <w:rPr>
                <w:rFonts w:eastAsia="Calibri"/>
                <w:iCs/>
                <w:szCs w:val="20"/>
              </w:rPr>
              <w:t>(URTMG </w:t>
            </w:r>
            <w:proofErr w:type="spellStart"/>
            <w:r w:rsidRPr="00A03B1B">
              <w:rPr>
                <w:rFonts w:eastAsia="Calibri"/>
                <w:i/>
                <w:iCs/>
                <w:szCs w:val="20"/>
                <w:vertAlign w:val="subscript"/>
              </w:rPr>
              <w:t>mp</w:t>
            </w:r>
            <w:proofErr w:type="spellEnd"/>
            <w:r w:rsidRPr="00A03B1B">
              <w:rPr>
                <w:rFonts w:eastAsia="Calibri"/>
                <w:iCs/>
                <w:szCs w:val="20"/>
                <w:vertAlign w:val="subscript"/>
              </w:rPr>
              <w:t xml:space="preserve"> </w:t>
            </w:r>
            <w:r w:rsidRPr="00A03B1B">
              <w:rPr>
                <w:rFonts w:eastAsia="Calibri"/>
                <w:iCs/>
                <w:szCs w:val="20"/>
              </w:rPr>
              <w:t>+ URTDCIMP </w:t>
            </w:r>
            <w:proofErr w:type="spellStart"/>
            <w:r w:rsidRPr="00A03B1B">
              <w:rPr>
                <w:rFonts w:eastAsia="Calibri"/>
                <w:i/>
                <w:iCs/>
                <w:szCs w:val="20"/>
                <w:vertAlign w:val="subscript"/>
              </w:rPr>
              <w:t>mp</w:t>
            </w:r>
            <w:proofErr w:type="spellEnd"/>
            <w:r w:rsidRPr="00A03B1B">
              <w:rPr>
                <w:rFonts w:eastAsia="Calibri"/>
                <w:szCs w:val="20"/>
              </w:rPr>
              <w:t xml:space="preserve"> + USOGTOT</w:t>
            </w:r>
            <w:r w:rsidRPr="00A03B1B">
              <w:rPr>
                <w:rFonts w:eastAsia="Calibri"/>
                <w:i/>
                <w:iCs/>
                <w:szCs w:val="20"/>
                <w:vertAlign w:val="subscript"/>
              </w:rPr>
              <w:t xml:space="preserve"> </w:t>
            </w:r>
            <w:proofErr w:type="spellStart"/>
            <w:r w:rsidRPr="00A03B1B">
              <w:rPr>
                <w:rFonts w:eastAsia="Calibri"/>
                <w:i/>
                <w:iCs/>
                <w:szCs w:val="20"/>
                <w:vertAlign w:val="subscript"/>
              </w:rPr>
              <w:t>mp</w:t>
            </w:r>
            <w:proofErr w:type="spellEnd"/>
            <w:r w:rsidRPr="00A03B1B">
              <w:rPr>
                <w:iCs/>
                <w:szCs w:val="20"/>
              </w:rPr>
              <w:t>)</w:t>
            </w:r>
            <w:r w:rsidRPr="00A03B1B">
              <w:rPr>
                <w:rFonts w:eastAsia="Calibri"/>
                <w:iCs/>
                <w:szCs w:val="20"/>
                <w:vertAlign w:val="subscript"/>
              </w:rPr>
              <w:t xml:space="preserve">, </w:t>
            </w:r>
          </w:p>
          <w:p w14:paraId="1F1EE18F" w14:textId="77777777" w:rsidR="00A03B1B" w:rsidRPr="00A03B1B" w:rsidRDefault="00A03B1B" w:rsidP="00A03B1B">
            <w:pPr>
              <w:spacing w:after="240"/>
              <w:ind w:left="2880"/>
              <w:rPr>
                <w:rFonts w:eastAsia="Calibri"/>
                <w:iCs/>
                <w:szCs w:val="20"/>
                <w:vertAlign w:val="subscript"/>
              </w:rPr>
            </w:pPr>
            <w:r w:rsidRPr="00A03B1B">
              <w:rPr>
                <w:iCs/>
                <w:szCs w:val="20"/>
              </w:rPr>
              <w:t>∑</w:t>
            </w:r>
            <w:proofErr w:type="spellStart"/>
            <w:r w:rsidRPr="00A03B1B">
              <w:rPr>
                <w:rFonts w:eastAsia="Calibri"/>
                <w:i/>
                <w:iCs/>
                <w:szCs w:val="20"/>
                <w:vertAlign w:val="subscript"/>
              </w:rPr>
              <w:t>mp</w:t>
            </w:r>
            <w:proofErr w:type="spellEnd"/>
            <w:r w:rsidRPr="00A03B1B">
              <w:rPr>
                <w:rFonts w:eastAsia="Calibri"/>
                <w:iCs/>
                <w:szCs w:val="20"/>
              </w:rPr>
              <w:t> (URTAML </w:t>
            </w:r>
            <w:proofErr w:type="spellStart"/>
            <w:r w:rsidRPr="00A03B1B">
              <w:rPr>
                <w:rFonts w:eastAsia="Calibri"/>
                <w:i/>
                <w:iCs/>
                <w:szCs w:val="20"/>
                <w:vertAlign w:val="subscript"/>
              </w:rPr>
              <w:t>mp</w:t>
            </w:r>
            <w:proofErr w:type="spellEnd"/>
            <w:r w:rsidRPr="00A03B1B">
              <w:rPr>
                <w:rFonts w:eastAsia="Calibri"/>
                <w:iCs/>
                <w:szCs w:val="20"/>
              </w:rPr>
              <w:t xml:space="preserve"> + UWSLTOT </w:t>
            </w:r>
            <w:proofErr w:type="spellStart"/>
            <w:r w:rsidRPr="00A03B1B">
              <w:rPr>
                <w:rFonts w:eastAsia="Calibri"/>
                <w:i/>
                <w:iCs/>
                <w:szCs w:val="20"/>
                <w:vertAlign w:val="subscript"/>
              </w:rPr>
              <w:t>mp</w:t>
            </w:r>
            <w:proofErr w:type="spellEnd"/>
            <w:r w:rsidRPr="00A03B1B">
              <w:rPr>
                <w:rFonts w:eastAsia="Calibri"/>
                <w:szCs w:val="20"/>
              </w:rPr>
              <w:t> </w:t>
            </w:r>
            <w:r w:rsidRPr="00A03B1B">
              <w:rPr>
                <w:rFonts w:eastAsia="Calibri"/>
                <w:iCs/>
                <w:szCs w:val="20"/>
              </w:rPr>
              <w:t xml:space="preserve">+ </w:t>
            </w:r>
            <w:r w:rsidRPr="00A03B1B">
              <w:rPr>
                <w:szCs w:val="20"/>
              </w:rPr>
              <w:t>USOCLTOT</w:t>
            </w:r>
            <w:r w:rsidRPr="00A03B1B">
              <w:rPr>
                <w:i/>
                <w:szCs w:val="20"/>
                <w:vertAlign w:val="subscript"/>
              </w:rPr>
              <w:t xml:space="preserve"> </w:t>
            </w:r>
            <w:proofErr w:type="spellStart"/>
            <w:r w:rsidRPr="00A03B1B">
              <w:rPr>
                <w:i/>
                <w:szCs w:val="20"/>
                <w:vertAlign w:val="subscript"/>
              </w:rPr>
              <w:t>mp</w:t>
            </w:r>
            <w:proofErr w:type="spellEnd"/>
            <w:r w:rsidRPr="00A03B1B">
              <w:rPr>
                <w:rFonts w:eastAsia="Calibri"/>
                <w:iCs/>
                <w:szCs w:val="20"/>
              </w:rPr>
              <w:t>)</w:t>
            </w:r>
            <w:r w:rsidRPr="00A03B1B">
              <w:rPr>
                <w:rFonts w:eastAsia="Calibri"/>
                <w:iCs/>
                <w:szCs w:val="20"/>
                <w:vertAlign w:val="subscript"/>
              </w:rPr>
              <w:t xml:space="preserve">, </w:t>
            </w:r>
          </w:p>
          <w:p w14:paraId="7EBFDB20"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proofErr w:type="spellStart"/>
            <w:r w:rsidRPr="00A03B1B">
              <w:rPr>
                <w:rFonts w:eastAsia="Calibri"/>
                <w:i/>
                <w:iCs/>
                <w:szCs w:val="20"/>
                <w:vertAlign w:val="subscript"/>
              </w:rPr>
              <w:t>mp</w:t>
            </w:r>
            <w:proofErr w:type="spellEnd"/>
            <w:r w:rsidRPr="00A03B1B">
              <w:rPr>
                <w:rFonts w:eastAsia="Calibri"/>
                <w:iCs/>
                <w:szCs w:val="20"/>
                <w:vertAlign w:val="subscript"/>
              </w:rPr>
              <w:t> </w:t>
            </w:r>
            <w:r w:rsidRPr="00A03B1B">
              <w:rPr>
                <w:rFonts w:eastAsia="Calibri"/>
                <w:iCs/>
                <w:szCs w:val="20"/>
              </w:rPr>
              <w:t>URTQQES </w:t>
            </w:r>
            <w:proofErr w:type="spellStart"/>
            <w:r w:rsidRPr="00A03B1B">
              <w:rPr>
                <w:rFonts w:eastAsia="Calibri"/>
                <w:i/>
                <w:iCs/>
                <w:szCs w:val="20"/>
                <w:vertAlign w:val="subscript"/>
              </w:rPr>
              <w:t>mp</w:t>
            </w:r>
            <w:proofErr w:type="spellEnd"/>
            <w:r w:rsidRPr="00A03B1B">
              <w:rPr>
                <w:rFonts w:eastAsia="Calibri"/>
                <w:iCs/>
                <w:szCs w:val="20"/>
                <w:vertAlign w:val="subscript"/>
              </w:rPr>
              <w:t xml:space="preserve">, </w:t>
            </w:r>
          </w:p>
          <w:p w14:paraId="21466159"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proofErr w:type="spellStart"/>
            <w:r w:rsidRPr="00A03B1B">
              <w:rPr>
                <w:rFonts w:eastAsia="Calibri"/>
                <w:i/>
                <w:iCs/>
                <w:szCs w:val="20"/>
                <w:vertAlign w:val="subscript"/>
              </w:rPr>
              <w:t>mp</w:t>
            </w:r>
            <w:proofErr w:type="spellEnd"/>
            <w:r w:rsidRPr="00A03B1B">
              <w:rPr>
                <w:rFonts w:eastAsia="Calibri"/>
                <w:iCs/>
                <w:szCs w:val="20"/>
              </w:rPr>
              <w:t> URTQQEP </w:t>
            </w:r>
            <w:proofErr w:type="spellStart"/>
            <w:r w:rsidRPr="00A03B1B">
              <w:rPr>
                <w:rFonts w:eastAsia="Calibri"/>
                <w:i/>
                <w:iCs/>
                <w:szCs w:val="20"/>
                <w:vertAlign w:val="subscript"/>
              </w:rPr>
              <w:t>mp</w:t>
            </w:r>
            <w:proofErr w:type="spellEnd"/>
            <w:r w:rsidRPr="00A03B1B">
              <w:rPr>
                <w:rFonts w:eastAsia="Calibri"/>
                <w:iCs/>
                <w:szCs w:val="20"/>
                <w:vertAlign w:val="subscript"/>
              </w:rPr>
              <w:t xml:space="preserve">, </w:t>
            </w:r>
          </w:p>
          <w:p w14:paraId="24115D97"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proofErr w:type="spellStart"/>
            <w:r w:rsidRPr="00A03B1B">
              <w:rPr>
                <w:rFonts w:eastAsia="Calibri"/>
                <w:i/>
                <w:iCs/>
                <w:szCs w:val="20"/>
                <w:vertAlign w:val="subscript"/>
              </w:rPr>
              <w:t>mp</w:t>
            </w:r>
            <w:proofErr w:type="spellEnd"/>
            <w:r w:rsidRPr="00A03B1B">
              <w:rPr>
                <w:rFonts w:eastAsia="Calibri"/>
                <w:iCs/>
                <w:szCs w:val="20"/>
              </w:rPr>
              <w:t> UDAES </w:t>
            </w:r>
            <w:proofErr w:type="spellStart"/>
            <w:r w:rsidRPr="00A03B1B">
              <w:rPr>
                <w:rFonts w:eastAsia="Calibri"/>
                <w:i/>
                <w:iCs/>
                <w:szCs w:val="20"/>
                <w:vertAlign w:val="subscript"/>
              </w:rPr>
              <w:t>mp</w:t>
            </w:r>
            <w:proofErr w:type="spellEnd"/>
            <w:r w:rsidRPr="00A03B1B">
              <w:rPr>
                <w:rFonts w:eastAsia="Calibri"/>
                <w:iCs/>
                <w:szCs w:val="20"/>
                <w:vertAlign w:val="subscript"/>
              </w:rPr>
              <w:t xml:space="preserve">, </w:t>
            </w:r>
          </w:p>
          <w:p w14:paraId="49401D8E" w14:textId="77777777" w:rsidR="00A03B1B" w:rsidRPr="00A03B1B" w:rsidRDefault="00A03B1B" w:rsidP="00A03B1B">
            <w:pPr>
              <w:spacing w:after="240"/>
              <w:ind w:left="2160" w:firstLine="720"/>
              <w:rPr>
                <w:rFonts w:eastAsia="Calibri"/>
                <w:iCs/>
                <w:szCs w:val="20"/>
                <w:vertAlign w:val="subscript"/>
              </w:rPr>
            </w:pPr>
            <w:r w:rsidRPr="00A03B1B">
              <w:rPr>
                <w:iCs/>
                <w:szCs w:val="20"/>
              </w:rPr>
              <w:t>∑</w:t>
            </w:r>
            <w:proofErr w:type="spellStart"/>
            <w:r w:rsidRPr="00A03B1B">
              <w:rPr>
                <w:rFonts w:eastAsia="Calibri"/>
                <w:i/>
                <w:iCs/>
                <w:szCs w:val="20"/>
                <w:vertAlign w:val="subscript"/>
              </w:rPr>
              <w:t>mp</w:t>
            </w:r>
            <w:proofErr w:type="spellEnd"/>
            <w:r w:rsidRPr="00A03B1B">
              <w:rPr>
                <w:rFonts w:eastAsia="Calibri"/>
                <w:iCs/>
                <w:szCs w:val="20"/>
              </w:rPr>
              <w:t> UDAEP </w:t>
            </w:r>
            <w:proofErr w:type="spellStart"/>
            <w:r w:rsidRPr="00A03B1B">
              <w:rPr>
                <w:rFonts w:eastAsia="Calibri"/>
                <w:i/>
                <w:iCs/>
                <w:szCs w:val="20"/>
                <w:vertAlign w:val="subscript"/>
              </w:rPr>
              <w:t>mp</w:t>
            </w:r>
            <w:proofErr w:type="spellEnd"/>
            <w:r w:rsidRPr="00A03B1B">
              <w:rPr>
                <w:rFonts w:eastAsia="Calibri"/>
                <w:iCs/>
                <w:szCs w:val="20"/>
                <w:vertAlign w:val="subscript"/>
              </w:rPr>
              <w:t>,</w:t>
            </w:r>
          </w:p>
          <w:p w14:paraId="3BBAB72A" w14:textId="77777777" w:rsidR="00A03B1B" w:rsidRPr="00A03B1B" w:rsidRDefault="00A03B1B" w:rsidP="00A03B1B">
            <w:pPr>
              <w:spacing w:after="240"/>
              <w:ind w:left="2160" w:firstLine="720"/>
              <w:rPr>
                <w:rFonts w:eastAsia="Calibri"/>
                <w:iCs/>
                <w:szCs w:val="20"/>
                <w:vertAlign w:val="subscript"/>
              </w:rPr>
            </w:pPr>
            <w:r w:rsidRPr="00A03B1B">
              <w:rPr>
                <w:iCs/>
                <w:szCs w:val="20"/>
              </w:rPr>
              <w:lastRenderedPageBreak/>
              <w:t>∑</w:t>
            </w:r>
            <w:proofErr w:type="spellStart"/>
            <w:r w:rsidRPr="00A03B1B">
              <w:rPr>
                <w:rFonts w:eastAsia="Calibri"/>
                <w:i/>
                <w:iCs/>
                <w:szCs w:val="20"/>
                <w:vertAlign w:val="subscript"/>
              </w:rPr>
              <w:t>mp</w:t>
            </w:r>
            <w:proofErr w:type="spellEnd"/>
            <w:r w:rsidRPr="00A03B1B">
              <w:rPr>
                <w:rFonts w:eastAsia="Calibri"/>
                <w:iCs/>
                <w:szCs w:val="20"/>
              </w:rPr>
              <w:t> (URTOBL </w:t>
            </w:r>
            <w:proofErr w:type="spellStart"/>
            <w:r w:rsidRPr="00A03B1B">
              <w:rPr>
                <w:rFonts w:eastAsia="Calibri"/>
                <w:i/>
                <w:iCs/>
                <w:szCs w:val="20"/>
                <w:vertAlign w:val="subscript"/>
              </w:rPr>
              <w:t>mp</w:t>
            </w:r>
            <w:proofErr w:type="spellEnd"/>
            <w:r w:rsidRPr="00A03B1B">
              <w:rPr>
                <w:rFonts w:eastAsia="Calibri"/>
                <w:i/>
                <w:iCs/>
                <w:szCs w:val="20"/>
                <w:vertAlign w:val="subscript"/>
              </w:rPr>
              <w:t xml:space="preserve"> </w:t>
            </w:r>
            <w:r w:rsidRPr="00A03B1B">
              <w:rPr>
                <w:rFonts w:eastAsia="Calibri"/>
                <w:i/>
                <w:iCs/>
                <w:szCs w:val="20"/>
              </w:rPr>
              <w:t xml:space="preserve">+ </w:t>
            </w:r>
            <w:r w:rsidRPr="00A03B1B">
              <w:rPr>
                <w:rFonts w:eastAsia="Calibri"/>
                <w:iCs/>
                <w:szCs w:val="20"/>
              </w:rPr>
              <w:t xml:space="preserve">URTOBLLO </w:t>
            </w:r>
            <w:proofErr w:type="spellStart"/>
            <w:r w:rsidRPr="00A03B1B">
              <w:rPr>
                <w:rFonts w:eastAsia="Calibri"/>
                <w:i/>
                <w:iCs/>
                <w:szCs w:val="20"/>
                <w:vertAlign w:val="subscript"/>
              </w:rPr>
              <w:t>mp</w:t>
            </w:r>
            <w:proofErr w:type="spellEnd"/>
            <w:r w:rsidRPr="00A03B1B">
              <w:rPr>
                <w:rFonts w:eastAsia="Calibri"/>
                <w:iCs/>
                <w:szCs w:val="20"/>
              </w:rPr>
              <w:t>)</w:t>
            </w:r>
            <w:r w:rsidRPr="00A03B1B">
              <w:rPr>
                <w:rFonts w:eastAsia="Calibri"/>
                <w:iCs/>
                <w:szCs w:val="20"/>
                <w:vertAlign w:val="subscript"/>
              </w:rPr>
              <w:t xml:space="preserve">, </w:t>
            </w:r>
          </w:p>
          <w:p w14:paraId="0511934A" w14:textId="77777777" w:rsidR="00A03B1B" w:rsidRPr="00A03B1B" w:rsidRDefault="00A03B1B" w:rsidP="00A03B1B">
            <w:pPr>
              <w:spacing w:after="240"/>
              <w:ind w:left="2160" w:firstLine="720"/>
              <w:rPr>
                <w:iCs/>
                <w:szCs w:val="20"/>
              </w:rPr>
            </w:pPr>
            <w:r w:rsidRPr="00A03B1B">
              <w:rPr>
                <w:iCs/>
                <w:szCs w:val="20"/>
              </w:rPr>
              <w:t>∑</w:t>
            </w:r>
            <w:proofErr w:type="spellStart"/>
            <w:r w:rsidRPr="00A03B1B">
              <w:rPr>
                <w:rFonts w:eastAsia="Calibri"/>
                <w:i/>
                <w:iCs/>
                <w:szCs w:val="20"/>
                <w:vertAlign w:val="subscript"/>
              </w:rPr>
              <w:t>mp</w:t>
            </w:r>
            <w:proofErr w:type="spellEnd"/>
            <w:r w:rsidRPr="00A03B1B">
              <w:rPr>
                <w:rFonts w:eastAsia="Calibri"/>
                <w:iCs/>
                <w:szCs w:val="20"/>
              </w:rPr>
              <w:t> </w:t>
            </w:r>
            <w:r w:rsidRPr="00A03B1B">
              <w:rPr>
                <w:iCs/>
                <w:szCs w:val="20"/>
              </w:rPr>
              <w:t>(</w:t>
            </w:r>
            <w:r w:rsidRPr="00A03B1B">
              <w:rPr>
                <w:rFonts w:eastAsia="Calibri"/>
                <w:iCs/>
                <w:szCs w:val="20"/>
              </w:rPr>
              <w:t>UDAOPT </w:t>
            </w:r>
            <w:proofErr w:type="spellStart"/>
            <w:r w:rsidRPr="00A03B1B">
              <w:rPr>
                <w:rFonts w:eastAsia="Calibri"/>
                <w:i/>
                <w:iCs/>
                <w:szCs w:val="20"/>
                <w:vertAlign w:val="subscript"/>
              </w:rPr>
              <w:t>mp</w:t>
            </w:r>
            <w:proofErr w:type="spellEnd"/>
            <w:r w:rsidRPr="00A03B1B">
              <w:rPr>
                <w:rFonts w:eastAsia="Calibri"/>
                <w:iCs/>
                <w:szCs w:val="20"/>
                <w:vertAlign w:val="subscript"/>
              </w:rPr>
              <w:t xml:space="preserve"> </w:t>
            </w:r>
            <w:r w:rsidRPr="00A03B1B">
              <w:rPr>
                <w:rFonts w:eastAsia="Calibri"/>
                <w:iCs/>
                <w:szCs w:val="20"/>
              </w:rPr>
              <w:t>+ UDAOBL </w:t>
            </w:r>
            <w:proofErr w:type="spellStart"/>
            <w:r w:rsidRPr="00A03B1B">
              <w:rPr>
                <w:rFonts w:eastAsia="Calibri"/>
                <w:i/>
                <w:iCs/>
                <w:szCs w:val="20"/>
                <w:vertAlign w:val="subscript"/>
              </w:rPr>
              <w:t>mp</w:t>
            </w:r>
            <w:proofErr w:type="spellEnd"/>
            <w:r w:rsidRPr="00A03B1B">
              <w:rPr>
                <w:iCs/>
                <w:szCs w:val="20"/>
              </w:rPr>
              <w:t xml:space="preserve">), </w:t>
            </w:r>
          </w:p>
          <w:p w14:paraId="0E4C26DF" w14:textId="77777777" w:rsidR="00A03B1B" w:rsidRPr="00A03B1B" w:rsidRDefault="00A03B1B" w:rsidP="00A03B1B">
            <w:pPr>
              <w:spacing w:after="240"/>
              <w:ind w:left="2160" w:firstLine="720"/>
              <w:rPr>
                <w:iCs/>
                <w:szCs w:val="20"/>
              </w:rPr>
            </w:pPr>
            <w:r w:rsidRPr="00A03B1B">
              <w:rPr>
                <w:szCs w:val="20"/>
              </w:rPr>
              <w:t>∑</w:t>
            </w:r>
            <w:proofErr w:type="spellStart"/>
            <w:r w:rsidRPr="00A03B1B">
              <w:rPr>
                <w:rFonts w:eastAsia="Calibri"/>
                <w:i/>
                <w:szCs w:val="20"/>
                <w:vertAlign w:val="subscript"/>
              </w:rPr>
              <w:t>mp</w:t>
            </w:r>
            <w:proofErr w:type="spellEnd"/>
            <w:r w:rsidRPr="00A03B1B">
              <w:rPr>
                <w:rFonts w:eastAsia="Calibri"/>
                <w:szCs w:val="20"/>
              </w:rPr>
              <w:t xml:space="preserve"> UDAASOAWD </w:t>
            </w:r>
            <w:proofErr w:type="spellStart"/>
            <w:r w:rsidRPr="00A03B1B">
              <w:rPr>
                <w:rFonts w:eastAsia="Calibri"/>
                <w:i/>
                <w:szCs w:val="20"/>
                <w:vertAlign w:val="subscript"/>
              </w:rPr>
              <w:t>mp</w:t>
            </w:r>
            <w:proofErr w:type="spellEnd"/>
            <w:r w:rsidRPr="00A03B1B">
              <w:rPr>
                <w:iCs/>
                <w:szCs w:val="20"/>
              </w:rPr>
              <w:t>}</w:t>
            </w:r>
          </w:p>
        </w:tc>
      </w:tr>
    </w:tbl>
    <w:p w14:paraId="213A516B" w14:textId="77777777" w:rsidR="00A03B1B" w:rsidRPr="00A03B1B" w:rsidRDefault="00A03B1B" w:rsidP="00A03B1B">
      <w:pPr>
        <w:spacing w:before="240" w:after="240"/>
        <w:ind w:left="1440"/>
        <w:rPr>
          <w:rFonts w:eastAsia="Calibri"/>
          <w:iCs/>
          <w:szCs w:val="20"/>
        </w:rPr>
      </w:pPr>
      <w:r w:rsidRPr="00A03B1B">
        <w:rPr>
          <w:iCs/>
          <w:szCs w:val="20"/>
        </w:rPr>
        <w:lastRenderedPageBreak/>
        <w:t>MMATOT = ∑</w:t>
      </w:r>
      <w:r w:rsidRPr="00A03B1B">
        <w:rPr>
          <w:rFonts w:eastAsia="Calibri"/>
          <w:i/>
          <w:iCs/>
          <w:szCs w:val="20"/>
          <w:vertAlign w:val="subscript"/>
        </w:rPr>
        <w:t>cp</w:t>
      </w:r>
      <w:r w:rsidRPr="00A03B1B">
        <w:rPr>
          <w:rFonts w:eastAsia="Calibri"/>
          <w:iCs/>
          <w:szCs w:val="20"/>
        </w:rPr>
        <w:t> (</w:t>
      </w:r>
      <w:r w:rsidRPr="00A03B1B">
        <w:rPr>
          <w:iCs/>
          <w:szCs w:val="20"/>
          <w:lang w:val="pt-BR"/>
        </w:rPr>
        <w:t>MMA</w:t>
      </w:r>
      <w:r w:rsidRPr="00A03B1B">
        <w:rPr>
          <w:rFonts w:eastAsia="Calibri"/>
          <w:i/>
          <w:iCs/>
          <w:szCs w:val="20"/>
          <w:vertAlign w:val="subscript"/>
        </w:rPr>
        <w:t>cp</w:t>
      </w:r>
      <w:r w:rsidRPr="00A03B1B">
        <w:rPr>
          <w:rFonts w:eastAsia="Calibri"/>
          <w:iCs/>
          <w:szCs w:val="20"/>
        </w:rPr>
        <w:t>)</w:t>
      </w:r>
    </w:p>
    <w:p w14:paraId="55523602" w14:textId="77777777" w:rsidR="00A03B1B" w:rsidRPr="00A03B1B" w:rsidRDefault="00A03B1B" w:rsidP="00A03B1B">
      <w:pPr>
        <w:spacing w:after="240"/>
        <w:ind w:left="720"/>
        <w:rPr>
          <w:rFonts w:eastAsia="Calibri"/>
          <w:iCs/>
          <w:szCs w:val="20"/>
        </w:rPr>
      </w:pPr>
      <w:r w:rsidRPr="00A03B1B">
        <w:rPr>
          <w:rFonts w:eastAsia="Calibri"/>
          <w:iCs/>
          <w:szCs w:val="20"/>
        </w:rPr>
        <w:t>Where:</w:t>
      </w:r>
    </w:p>
    <w:p w14:paraId="4DEED726" w14:textId="77777777" w:rsidR="00A03B1B" w:rsidRPr="00A03B1B" w:rsidRDefault="00A03B1B" w:rsidP="00A03B1B">
      <w:pPr>
        <w:tabs>
          <w:tab w:val="left" w:pos="2340"/>
          <w:tab w:val="left" w:pos="3420"/>
        </w:tabs>
        <w:spacing w:before="240" w:after="240"/>
        <w:ind w:left="1440"/>
        <w:rPr>
          <w:rFonts w:eastAsia="Calibri"/>
          <w:bCs/>
          <w:szCs w:val="20"/>
          <w:lang w:val="x-none" w:eastAsia="x-none"/>
        </w:rPr>
      </w:pPr>
      <w:r w:rsidRPr="00A03B1B">
        <w:rPr>
          <w:bCs/>
          <w:szCs w:val="20"/>
          <w:lang w:val="x-none" w:eastAsia="x-none"/>
        </w:rPr>
        <w:t>URTMG </w:t>
      </w:r>
      <w:proofErr w:type="spellStart"/>
      <w:r w:rsidRPr="00A03B1B">
        <w:rPr>
          <w:bCs/>
          <w:i/>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p, r, i</w:t>
      </w:r>
      <w:r w:rsidRPr="00A03B1B">
        <w:rPr>
          <w:bCs/>
          <w:szCs w:val="20"/>
          <w:lang w:val="x-none" w:eastAsia="x-none"/>
        </w:rPr>
        <w:t xml:space="preserve"> (RTMG </w:t>
      </w:r>
      <w:proofErr w:type="spellStart"/>
      <w:r w:rsidRPr="00A03B1B">
        <w:rPr>
          <w:bCs/>
          <w:i/>
          <w:szCs w:val="20"/>
          <w:vertAlign w:val="subscript"/>
          <w:lang w:val="x-none" w:eastAsia="x-none"/>
        </w:rPr>
        <w:t>mp</w:t>
      </w:r>
      <w:proofErr w:type="spellEnd"/>
      <w:r w:rsidRPr="00A03B1B">
        <w:rPr>
          <w:bCs/>
          <w:i/>
          <w:szCs w:val="20"/>
          <w:vertAlign w:val="subscript"/>
          <w:lang w:val="x-none" w:eastAsia="x-none"/>
        </w:rPr>
        <w:t>, p, r, i</w:t>
      </w:r>
      <w:r w:rsidRPr="00A03B1B">
        <w:rPr>
          <w:bCs/>
          <w:szCs w:val="20"/>
          <w:lang w:val="x-none" w:eastAsia="x-none"/>
        </w:rPr>
        <w:t>), excluding RTMG for RMR Resources and RTMG in Reliability Unit Commitment (RUC)-Committed Intervals for RUC-committed Resources</w:t>
      </w:r>
    </w:p>
    <w:p w14:paraId="5EC0A046" w14:textId="77777777" w:rsidR="00A03B1B" w:rsidRPr="00A03B1B" w:rsidRDefault="00A03B1B" w:rsidP="00A03B1B">
      <w:pPr>
        <w:tabs>
          <w:tab w:val="left" w:pos="2340"/>
          <w:tab w:val="left" w:pos="3420"/>
        </w:tabs>
        <w:spacing w:before="240" w:after="240"/>
        <w:ind w:left="1440"/>
        <w:rPr>
          <w:rFonts w:eastAsia="Calibri"/>
          <w:bCs/>
          <w:szCs w:val="20"/>
          <w:lang w:val="x-none" w:eastAsia="x-none"/>
        </w:rPr>
      </w:pPr>
      <w:r w:rsidRPr="00A03B1B">
        <w:rPr>
          <w:rFonts w:eastAsia="Calibri"/>
          <w:bCs/>
          <w:szCs w:val="20"/>
          <w:lang w:val="x-none" w:eastAsia="x-none"/>
        </w:rPr>
        <w:t>URTDCIMP</w:t>
      </w:r>
      <w:r w:rsidRPr="00A03B1B">
        <w:rPr>
          <w:bCs/>
          <w:szCs w:val="20"/>
          <w:lang w:val="x-none" w:eastAsia="x-none"/>
        </w:rPr>
        <w:t> </w:t>
      </w:r>
      <w:proofErr w:type="spellStart"/>
      <w:r w:rsidRPr="00A03B1B">
        <w:rPr>
          <w:bCs/>
          <w:i/>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p, i</w:t>
      </w:r>
      <w:r w:rsidRPr="00A03B1B">
        <w:rPr>
          <w:bCs/>
          <w:szCs w:val="20"/>
          <w:lang w:val="x-none" w:eastAsia="x-none"/>
        </w:rPr>
        <w:t xml:space="preserve"> (RTDCIMP </w:t>
      </w:r>
      <w:proofErr w:type="spellStart"/>
      <w:r w:rsidRPr="00A03B1B">
        <w:rPr>
          <w:bCs/>
          <w:i/>
          <w:szCs w:val="20"/>
          <w:vertAlign w:val="subscript"/>
          <w:lang w:val="x-none" w:eastAsia="x-none"/>
        </w:rPr>
        <w:t>mp</w:t>
      </w:r>
      <w:proofErr w:type="spellEnd"/>
      <w:r w:rsidRPr="00A03B1B">
        <w:rPr>
          <w:bCs/>
          <w:i/>
          <w:szCs w:val="20"/>
          <w:vertAlign w:val="subscript"/>
          <w:lang w:val="x-none" w:eastAsia="x-none"/>
        </w:rPr>
        <w:t>, p, i</w:t>
      </w:r>
      <w:r w:rsidRPr="00A03B1B">
        <w:rPr>
          <w:bCs/>
          <w:szCs w:val="20"/>
          <w:lang w:val="x-none" w:eastAsia="x-none"/>
        </w:rPr>
        <w:t>) / 4</w:t>
      </w:r>
    </w:p>
    <w:p w14:paraId="1ED1849C"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URTAML</w:t>
      </w:r>
      <w:r w:rsidRPr="00A03B1B">
        <w:rPr>
          <w:bCs/>
          <w:szCs w:val="20"/>
          <w:lang w:val="x-none" w:eastAsia="x-none"/>
        </w:rPr>
        <w:t> </w:t>
      </w:r>
      <w:proofErr w:type="spellStart"/>
      <w:r w:rsidRPr="00A03B1B">
        <w:rPr>
          <w:bCs/>
          <w:i/>
          <w:szCs w:val="20"/>
          <w:vertAlign w:val="subscript"/>
          <w:lang w:val="x-none" w:eastAsia="x-none"/>
        </w:rPr>
        <w:t>mp</w:t>
      </w:r>
      <w:proofErr w:type="spellEnd"/>
      <w:r w:rsidRPr="00A03B1B">
        <w:rPr>
          <w:rFonts w:eastAsia="Calibri"/>
          <w:bCs/>
          <w:szCs w:val="20"/>
          <w:lang w:val="x-none" w:eastAsia="x-none"/>
        </w:rPr>
        <w:t xml:space="preserve"> = max(0,</w:t>
      </w:r>
      <w:r w:rsidRPr="00A03B1B">
        <w:rPr>
          <w:bCs/>
          <w:szCs w:val="20"/>
          <w:lang w:val="x-none" w:eastAsia="x-none"/>
        </w:rPr>
        <w:t>∑</w:t>
      </w:r>
      <w:r w:rsidRPr="00A03B1B">
        <w:rPr>
          <w:bCs/>
          <w:i/>
          <w:szCs w:val="20"/>
          <w:vertAlign w:val="subscript"/>
          <w:lang w:val="x-none" w:eastAsia="x-none"/>
        </w:rPr>
        <w:t>p, i</w:t>
      </w:r>
      <w:r w:rsidRPr="00A03B1B">
        <w:rPr>
          <w:bCs/>
          <w:szCs w:val="20"/>
          <w:lang w:val="x-none" w:eastAsia="x-none"/>
        </w:rPr>
        <w:t xml:space="preserve"> (RTAML </w:t>
      </w:r>
      <w:proofErr w:type="spellStart"/>
      <w:r w:rsidRPr="00A03B1B">
        <w:rPr>
          <w:bCs/>
          <w:i/>
          <w:szCs w:val="20"/>
          <w:vertAlign w:val="subscript"/>
          <w:lang w:val="x-none" w:eastAsia="x-none"/>
        </w:rPr>
        <w:t>mp</w:t>
      </w:r>
      <w:proofErr w:type="spellEnd"/>
      <w:r w:rsidRPr="00A03B1B">
        <w:rPr>
          <w:bCs/>
          <w:i/>
          <w:szCs w:val="20"/>
          <w:vertAlign w:val="subscript"/>
          <w:lang w:val="x-none" w:eastAsia="x-none"/>
        </w:rPr>
        <w:t>, p, i</w:t>
      </w:r>
      <w:r w:rsidRPr="00A03B1B">
        <w:rPr>
          <w:bCs/>
          <w:szCs w:val="20"/>
          <w:lang w:val="x-none" w:eastAsia="x-none"/>
        </w:rPr>
        <w:t>))</w:t>
      </w:r>
    </w:p>
    <w:p w14:paraId="66D90CB7"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URTQQES</w:t>
      </w:r>
      <w:r w:rsidRPr="00A03B1B">
        <w:rPr>
          <w:bCs/>
          <w:szCs w:val="20"/>
          <w:lang w:val="x-none" w:eastAsia="x-none"/>
        </w:rPr>
        <w:t> </w:t>
      </w:r>
      <w:proofErr w:type="spellStart"/>
      <w:r w:rsidRPr="00A03B1B">
        <w:rPr>
          <w:bCs/>
          <w:i/>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p, i</w:t>
      </w:r>
      <w:r w:rsidRPr="00A03B1B">
        <w:rPr>
          <w:bCs/>
          <w:szCs w:val="20"/>
          <w:lang w:val="x-none" w:eastAsia="x-none"/>
        </w:rPr>
        <w:t xml:space="preserve"> (</w:t>
      </w:r>
      <w:r w:rsidRPr="00A03B1B">
        <w:rPr>
          <w:rFonts w:eastAsia="Calibri"/>
          <w:bCs/>
          <w:szCs w:val="20"/>
          <w:lang w:val="x-none" w:eastAsia="x-none"/>
        </w:rPr>
        <w:t>RTQQES </w:t>
      </w:r>
      <w:proofErr w:type="spellStart"/>
      <w:r w:rsidRPr="00A03B1B">
        <w:rPr>
          <w:bCs/>
          <w:i/>
          <w:szCs w:val="20"/>
          <w:vertAlign w:val="subscript"/>
          <w:lang w:val="x-none" w:eastAsia="x-none"/>
        </w:rPr>
        <w:t>mp</w:t>
      </w:r>
      <w:proofErr w:type="spellEnd"/>
      <w:r w:rsidRPr="00A03B1B">
        <w:rPr>
          <w:bCs/>
          <w:i/>
          <w:szCs w:val="20"/>
          <w:vertAlign w:val="subscript"/>
          <w:lang w:val="x-none" w:eastAsia="x-none"/>
        </w:rPr>
        <w:t>, p, i</w:t>
      </w:r>
      <w:r w:rsidRPr="00A03B1B">
        <w:rPr>
          <w:bCs/>
          <w:szCs w:val="20"/>
          <w:lang w:val="x-none" w:eastAsia="x-none"/>
        </w:rPr>
        <w:t>) / 4</w:t>
      </w:r>
    </w:p>
    <w:p w14:paraId="2FC9C397"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URTQQEP</w:t>
      </w:r>
      <w:r w:rsidRPr="00A03B1B">
        <w:rPr>
          <w:bCs/>
          <w:szCs w:val="20"/>
          <w:lang w:val="x-none" w:eastAsia="x-none"/>
        </w:rPr>
        <w:t> </w:t>
      </w:r>
      <w:proofErr w:type="spellStart"/>
      <w:r w:rsidRPr="00A03B1B">
        <w:rPr>
          <w:bCs/>
          <w:i/>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p, i</w:t>
      </w:r>
      <w:r w:rsidRPr="00A03B1B">
        <w:rPr>
          <w:bCs/>
          <w:szCs w:val="20"/>
          <w:lang w:val="x-none" w:eastAsia="x-none"/>
        </w:rPr>
        <w:t xml:space="preserve"> (</w:t>
      </w:r>
      <w:r w:rsidRPr="00A03B1B">
        <w:rPr>
          <w:rFonts w:eastAsia="Calibri"/>
          <w:bCs/>
          <w:szCs w:val="20"/>
          <w:lang w:val="x-none" w:eastAsia="x-none"/>
        </w:rPr>
        <w:t>RTQQEP </w:t>
      </w:r>
      <w:proofErr w:type="spellStart"/>
      <w:r w:rsidRPr="00A03B1B">
        <w:rPr>
          <w:bCs/>
          <w:i/>
          <w:szCs w:val="20"/>
          <w:vertAlign w:val="subscript"/>
          <w:lang w:val="x-none" w:eastAsia="x-none"/>
        </w:rPr>
        <w:t>mp</w:t>
      </w:r>
      <w:proofErr w:type="spellEnd"/>
      <w:r w:rsidRPr="00A03B1B">
        <w:rPr>
          <w:bCs/>
          <w:i/>
          <w:szCs w:val="20"/>
          <w:vertAlign w:val="subscript"/>
          <w:lang w:val="x-none" w:eastAsia="x-none"/>
        </w:rPr>
        <w:t>, p, i</w:t>
      </w:r>
      <w:r w:rsidRPr="00A03B1B">
        <w:rPr>
          <w:bCs/>
          <w:szCs w:val="20"/>
          <w:lang w:val="x-none" w:eastAsia="x-none"/>
        </w:rPr>
        <w:t>) / 4</w:t>
      </w:r>
    </w:p>
    <w:p w14:paraId="6A613C0A"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UDAES</w:t>
      </w:r>
      <w:r w:rsidRPr="00A03B1B">
        <w:rPr>
          <w:bCs/>
          <w:szCs w:val="20"/>
          <w:lang w:val="x-none" w:eastAsia="x-none"/>
        </w:rPr>
        <w:t> </w:t>
      </w:r>
      <w:proofErr w:type="spellStart"/>
      <w:r w:rsidRPr="00A03B1B">
        <w:rPr>
          <w:bCs/>
          <w:i/>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p, h</w:t>
      </w:r>
      <w:r w:rsidRPr="00A03B1B">
        <w:rPr>
          <w:bCs/>
          <w:szCs w:val="20"/>
          <w:lang w:val="x-none" w:eastAsia="x-none"/>
        </w:rPr>
        <w:t xml:space="preserve"> (</w:t>
      </w:r>
      <w:r w:rsidRPr="00A03B1B">
        <w:rPr>
          <w:rFonts w:eastAsia="Calibri"/>
          <w:bCs/>
          <w:szCs w:val="20"/>
          <w:lang w:val="x-none" w:eastAsia="x-none"/>
        </w:rPr>
        <w:t>DAES </w:t>
      </w:r>
      <w:proofErr w:type="spellStart"/>
      <w:r w:rsidRPr="00A03B1B">
        <w:rPr>
          <w:bCs/>
          <w:i/>
          <w:szCs w:val="20"/>
          <w:vertAlign w:val="subscript"/>
          <w:lang w:val="x-none" w:eastAsia="x-none"/>
        </w:rPr>
        <w:t>mp</w:t>
      </w:r>
      <w:proofErr w:type="spellEnd"/>
      <w:r w:rsidRPr="00A03B1B">
        <w:rPr>
          <w:bCs/>
          <w:i/>
          <w:szCs w:val="20"/>
          <w:vertAlign w:val="subscript"/>
          <w:lang w:val="x-none" w:eastAsia="x-none"/>
        </w:rPr>
        <w:t>, p, h</w:t>
      </w:r>
      <w:r w:rsidRPr="00A03B1B">
        <w:rPr>
          <w:bCs/>
          <w:szCs w:val="20"/>
          <w:lang w:val="x-none" w:eastAsia="x-none"/>
        </w:rPr>
        <w:t>)</w:t>
      </w:r>
    </w:p>
    <w:p w14:paraId="2F4930B6"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UDAEP</w:t>
      </w:r>
      <w:r w:rsidRPr="00A03B1B">
        <w:rPr>
          <w:bCs/>
          <w:szCs w:val="20"/>
          <w:lang w:val="x-none" w:eastAsia="x-none"/>
        </w:rPr>
        <w:t> </w:t>
      </w:r>
      <w:proofErr w:type="spellStart"/>
      <w:r w:rsidRPr="00A03B1B">
        <w:rPr>
          <w:bCs/>
          <w:i/>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p, h</w:t>
      </w:r>
      <w:r w:rsidRPr="00A03B1B">
        <w:rPr>
          <w:bCs/>
          <w:szCs w:val="20"/>
          <w:lang w:val="x-none" w:eastAsia="x-none"/>
        </w:rPr>
        <w:t xml:space="preserve"> (</w:t>
      </w:r>
      <w:r w:rsidRPr="00A03B1B">
        <w:rPr>
          <w:rFonts w:eastAsia="Calibri"/>
          <w:bCs/>
          <w:szCs w:val="20"/>
          <w:lang w:val="x-none" w:eastAsia="x-none"/>
        </w:rPr>
        <w:t>DAEP </w:t>
      </w:r>
      <w:proofErr w:type="spellStart"/>
      <w:r w:rsidRPr="00A03B1B">
        <w:rPr>
          <w:bCs/>
          <w:i/>
          <w:szCs w:val="20"/>
          <w:vertAlign w:val="subscript"/>
          <w:lang w:val="x-none" w:eastAsia="x-none"/>
        </w:rPr>
        <w:t>mp</w:t>
      </w:r>
      <w:proofErr w:type="spellEnd"/>
      <w:r w:rsidRPr="00A03B1B">
        <w:rPr>
          <w:bCs/>
          <w:i/>
          <w:szCs w:val="20"/>
          <w:vertAlign w:val="subscript"/>
          <w:lang w:val="x-none" w:eastAsia="x-none"/>
        </w:rPr>
        <w:t>, p, h</w:t>
      </w:r>
      <w:r w:rsidRPr="00A03B1B">
        <w:rPr>
          <w:bCs/>
          <w:szCs w:val="20"/>
          <w:lang w:val="x-none" w:eastAsia="x-none"/>
        </w:rPr>
        <w:t>)</w:t>
      </w:r>
    </w:p>
    <w:p w14:paraId="25DE913B"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URTOBL</w:t>
      </w:r>
      <w:r w:rsidRPr="00A03B1B">
        <w:rPr>
          <w:bCs/>
          <w:szCs w:val="20"/>
          <w:lang w:val="x-none" w:eastAsia="x-none"/>
        </w:rPr>
        <w:t> </w:t>
      </w:r>
      <w:proofErr w:type="spellStart"/>
      <w:r w:rsidRPr="00A03B1B">
        <w:rPr>
          <w:bCs/>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RTOBL</w:t>
      </w:r>
      <w:r w:rsidRPr="00A03B1B">
        <w:rPr>
          <w:bCs/>
          <w:szCs w:val="20"/>
          <w:vertAlign w:val="subscript"/>
          <w:lang w:val="x-none" w:eastAsia="x-none"/>
        </w:rPr>
        <w:t xml:space="preserve"> </w:t>
      </w:r>
      <w:proofErr w:type="spellStart"/>
      <w:r w:rsidRPr="00A03B1B">
        <w:rPr>
          <w:bCs/>
          <w:szCs w:val="20"/>
          <w:vertAlign w:val="subscript"/>
          <w:lang w:val="x-none" w:eastAsia="x-none"/>
        </w:rPr>
        <w:t>mp</w:t>
      </w:r>
      <w:proofErr w:type="spellEnd"/>
      <w:r w:rsidRPr="00A03B1B">
        <w:rPr>
          <w:bCs/>
          <w:szCs w:val="20"/>
          <w:vertAlign w:val="subscript"/>
          <w:lang w:val="x-none" w:eastAsia="x-none"/>
        </w:rPr>
        <w:t>, (</w:t>
      </w:r>
      <w:r w:rsidRPr="00A03B1B">
        <w:rPr>
          <w:rFonts w:eastAsia="Calibri"/>
          <w:bCs/>
          <w:szCs w:val="20"/>
          <w:vertAlign w:val="subscript"/>
          <w:lang w:val="x-none" w:eastAsia="x-none"/>
        </w:rPr>
        <w:t>j, k), h</w:t>
      </w:r>
      <w:r w:rsidRPr="00A03B1B">
        <w:rPr>
          <w:bCs/>
          <w:szCs w:val="20"/>
          <w:lang w:val="x-none" w:eastAsia="x-none"/>
        </w:rPr>
        <w:t>)</w:t>
      </w:r>
    </w:p>
    <w:p w14:paraId="6676597A"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URTOBLLO</w:t>
      </w:r>
      <w:r w:rsidRPr="00A03B1B">
        <w:rPr>
          <w:bCs/>
          <w:szCs w:val="20"/>
          <w:lang w:val="x-none" w:eastAsia="x-none"/>
        </w:rPr>
        <w:t> </w:t>
      </w:r>
      <w:proofErr w:type="spellStart"/>
      <w:r w:rsidRPr="00A03B1B">
        <w:rPr>
          <w:bCs/>
          <w:i/>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i/>
          <w:szCs w:val="20"/>
          <w:vertAlign w:val="subscript"/>
          <w:lang w:val="x-none" w:eastAsia="x-none"/>
        </w:rPr>
        <w:t>(j, k), h</w:t>
      </w:r>
      <w:r w:rsidRPr="00A03B1B">
        <w:rPr>
          <w:bCs/>
          <w:szCs w:val="20"/>
          <w:lang w:val="x-none" w:eastAsia="x-none"/>
        </w:rPr>
        <w:t xml:space="preserve"> (RT</w:t>
      </w:r>
      <w:r w:rsidRPr="00A03B1B">
        <w:rPr>
          <w:rFonts w:eastAsia="Calibri"/>
          <w:bCs/>
          <w:szCs w:val="20"/>
          <w:lang w:val="x-none" w:eastAsia="x-none"/>
        </w:rPr>
        <w:t>OBLLO</w:t>
      </w:r>
      <w:r w:rsidRPr="00A03B1B">
        <w:rPr>
          <w:bCs/>
          <w:szCs w:val="20"/>
          <w:vertAlign w:val="subscript"/>
          <w:lang w:val="x-none" w:eastAsia="x-none"/>
        </w:rPr>
        <w:t xml:space="preserve"> </w:t>
      </w:r>
      <w:proofErr w:type="spellStart"/>
      <w:r w:rsidRPr="00A03B1B">
        <w:rPr>
          <w:bCs/>
          <w:i/>
          <w:szCs w:val="20"/>
          <w:vertAlign w:val="subscript"/>
          <w:lang w:val="x-none" w:eastAsia="x-none"/>
        </w:rPr>
        <w:t>mp</w:t>
      </w:r>
      <w:proofErr w:type="spellEnd"/>
      <w:r w:rsidRPr="00A03B1B">
        <w:rPr>
          <w:bCs/>
          <w:i/>
          <w:szCs w:val="20"/>
          <w:vertAlign w:val="subscript"/>
          <w:lang w:val="x-none" w:eastAsia="x-none"/>
        </w:rPr>
        <w:t>, (</w:t>
      </w:r>
      <w:r w:rsidRPr="00A03B1B">
        <w:rPr>
          <w:rFonts w:eastAsia="Calibri"/>
          <w:bCs/>
          <w:i/>
          <w:szCs w:val="20"/>
          <w:vertAlign w:val="subscript"/>
          <w:lang w:val="x-none" w:eastAsia="x-none"/>
        </w:rPr>
        <w:t>j, k), h</w:t>
      </w:r>
      <w:r w:rsidRPr="00A03B1B">
        <w:rPr>
          <w:bCs/>
          <w:szCs w:val="20"/>
          <w:lang w:val="x-none" w:eastAsia="x-none"/>
        </w:rPr>
        <w:t>)</w:t>
      </w:r>
    </w:p>
    <w:p w14:paraId="65537D60"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bCs/>
          <w:szCs w:val="20"/>
          <w:lang w:val="x-none" w:eastAsia="x-none"/>
        </w:rPr>
        <w:t>UDAOPT </w:t>
      </w:r>
      <w:proofErr w:type="spellStart"/>
      <w:r w:rsidRPr="00A03B1B">
        <w:rPr>
          <w:bCs/>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DAOPT</w:t>
      </w:r>
      <w:r w:rsidRPr="00A03B1B">
        <w:rPr>
          <w:bCs/>
          <w:szCs w:val="20"/>
          <w:vertAlign w:val="subscript"/>
          <w:lang w:val="x-none" w:eastAsia="x-none"/>
        </w:rPr>
        <w:t xml:space="preserve"> </w:t>
      </w:r>
      <w:proofErr w:type="spellStart"/>
      <w:r w:rsidRPr="00A03B1B">
        <w:rPr>
          <w:bCs/>
          <w:szCs w:val="20"/>
          <w:vertAlign w:val="subscript"/>
          <w:lang w:val="x-none" w:eastAsia="x-none"/>
        </w:rPr>
        <w:t>mp</w:t>
      </w:r>
      <w:proofErr w:type="spellEnd"/>
      <w:r w:rsidRPr="00A03B1B">
        <w:rPr>
          <w:bCs/>
          <w:szCs w:val="20"/>
          <w:vertAlign w:val="subscript"/>
          <w:lang w:val="x-none" w:eastAsia="x-none"/>
        </w:rPr>
        <w:t>, (</w:t>
      </w:r>
      <w:r w:rsidRPr="00A03B1B">
        <w:rPr>
          <w:rFonts w:eastAsia="Calibri"/>
          <w:bCs/>
          <w:szCs w:val="20"/>
          <w:vertAlign w:val="subscript"/>
          <w:lang w:val="x-none" w:eastAsia="x-none"/>
        </w:rPr>
        <w:t>j, k), h</w:t>
      </w:r>
      <w:r w:rsidRPr="00A03B1B">
        <w:rPr>
          <w:bCs/>
          <w:szCs w:val="20"/>
          <w:lang w:val="x-none" w:eastAsia="x-none"/>
        </w:rPr>
        <w:t>)</w:t>
      </w:r>
    </w:p>
    <w:p w14:paraId="4EFDC6D5"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UDAOBL</w:t>
      </w:r>
      <w:r w:rsidRPr="00A03B1B">
        <w:rPr>
          <w:bCs/>
          <w:szCs w:val="20"/>
          <w:lang w:val="x-none" w:eastAsia="x-none"/>
        </w:rPr>
        <w:t> </w:t>
      </w:r>
      <w:proofErr w:type="spellStart"/>
      <w:r w:rsidRPr="00A03B1B">
        <w:rPr>
          <w:bCs/>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DAOBL</w:t>
      </w:r>
      <w:r w:rsidRPr="00A03B1B">
        <w:rPr>
          <w:bCs/>
          <w:szCs w:val="20"/>
          <w:vertAlign w:val="subscript"/>
          <w:lang w:val="x-none" w:eastAsia="x-none"/>
        </w:rPr>
        <w:t xml:space="preserve"> </w:t>
      </w:r>
      <w:proofErr w:type="spellStart"/>
      <w:r w:rsidRPr="00A03B1B">
        <w:rPr>
          <w:bCs/>
          <w:szCs w:val="20"/>
          <w:vertAlign w:val="subscript"/>
          <w:lang w:val="x-none" w:eastAsia="x-none"/>
        </w:rPr>
        <w:t>mp</w:t>
      </w:r>
      <w:proofErr w:type="spellEnd"/>
      <w:r w:rsidRPr="00A03B1B">
        <w:rPr>
          <w:bCs/>
          <w:szCs w:val="20"/>
          <w:vertAlign w:val="subscript"/>
          <w:lang w:val="x-none" w:eastAsia="x-none"/>
        </w:rPr>
        <w:t>, (</w:t>
      </w:r>
      <w:r w:rsidRPr="00A03B1B">
        <w:rPr>
          <w:rFonts w:eastAsia="Calibri"/>
          <w:bCs/>
          <w:szCs w:val="20"/>
          <w:vertAlign w:val="subscript"/>
          <w:lang w:val="x-none" w:eastAsia="x-none"/>
        </w:rPr>
        <w:t>j, k), h</w:t>
      </w:r>
      <w:r w:rsidRPr="00A03B1B">
        <w:rPr>
          <w:bCs/>
          <w:szCs w:val="20"/>
          <w:lang w:val="x-none" w:eastAsia="x-none"/>
        </w:rPr>
        <w:t>)</w:t>
      </w:r>
    </w:p>
    <w:p w14:paraId="78C1B5FD"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UOPTS</w:t>
      </w:r>
      <w:r w:rsidRPr="00A03B1B">
        <w:rPr>
          <w:bCs/>
          <w:szCs w:val="20"/>
          <w:lang w:val="x-none" w:eastAsia="x-none"/>
        </w:rPr>
        <w:t> </w:t>
      </w:r>
      <w:proofErr w:type="spellStart"/>
      <w:r w:rsidRPr="00A03B1B">
        <w:rPr>
          <w:bCs/>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OPTS</w:t>
      </w:r>
      <w:r w:rsidRPr="00A03B1B">
        <w:rPr>
          <w:bCs/>
          <w:szCs w:val="20"/>
          <w:vertAlign w:val="subscript"/>
          <w:lang w:val="x-none" w:eastAsia="x-none"/>
        </w:rPr>
        <w:t xml:space="preserve"> </w:t>
      </w:r>
      <w:proofErr w:type="spellStart"/>
      <w:r w:rsidRPr="00A03B1B">
        <w:rPr>
          <w:bCs/>
          <w:szCs w:val="20"/>
          <w:vertAlign w:val="subscript"/>
          <w:lang w:val="x-none" w:eastAsia="x-none"/>
        </w:rPr>
        <w:t>mp</w:t>
      </w:r>
      <w:proofErr w:type="spellEnd"/>
      <w:r w:rsidRPr="00A03B1B">
        <w:rPr>
          <w:bCs/>
          <w:szCs w:val="20"/>
          <w:vertAlign w:val="subscript"/>
          <w:lang w:val="x-none" w:eastAsia="x-none"/>
        </w:rPr>
        <w:t>, (</w:t>
      </w:r>
      <w:r w:rsidRPr="00A03B1B">
        <w:rPr>
          <w:rFonts w:eastAsia="Calibri"/>
          <w:bCs/>
          <w:szCs w:val="20"/>
          <w:vertAlign w:val="subscript"/>
          <w:lang w:val="x-none" w:eastAsia="x-none"/>
        </w:rPr>
        <w:t>j, k), h</w:t>
      </w:r>
      <w:r w:rsidRPr="00A03B1B">
        <w:rPr>
          <w:bCs/>
          <w:szCs w:val="20"/>
          <w:lang w:val="x-none" w:eastAsia="x-none"/>
        </w:rPr>
        <w:t xml:space="preserve">) </w:t>
      </w:r>
    </w:p>
    <w:p w14:paraId="3A6F983B"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lastRenderedPageBreak/>
        <w:t>UOBLS</w:t>
      </w:r>
      <w:r w:rsidRPr="00A03B1B">
        <w:rPr>
          <w:bCs/>
          <w:szCs w:val="20"/>
          <w:lang w:val="x-none" w:eastAsia="x-none"/>
        </w:rPr>
        <w:t> </w:t>
      </w:r>
      <w:proofErr w:type="spellStart"/>
      <w:r w:rsidRPr="00A03B1B">
        <w:rPr>
          <w:bCs/>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OBLS</w:t>
      </w:r>
      <w:r w:rsidRPr="00A03B1B">
        <w:rPr>
          <w:bCs/>
          <w:szCs w:val="20"/>
          <w:vertAlign w:val="subscript"/>
          <w:lang w:val="x-none" w:eastAsia="x-none"/>
        </w:rPr>
        <w:t xml:space="preserve"> </w:t>
      </w:r>
      <w:proofErr w:type="spellStart"/>
      <w:r w:rsidRPr="00A03B1B">
        <w:rPr>
          <w:bCs/>
          <w:szCs w:val="20"/>
          <w:vertAlign w:val="subscript"/>
          <w:lang w:val="x-none" w:eastAsia="x-none"/>
        </w:rPr>
        <w:t>mp</w:t>
      </w:r>
      <w:proofErr w:type="spellEnd"/>
      <w:r w:rsidRPr="00A03B1B">
        <w:rPr>
          <w:bCs/>
          <w:szCs w:val="20"/>
          <w:vertAlign w:val="subscript"/>
          <w:lang w:val="x-none" w:eastAsia="x-none"/>
        </w:rPr>
        <w:t>, (</w:t>
      </w:r>
      <w:r w:rsidRPr="00A03B1B">
        <w:rPr>
          <w:rFonts w:eastAsia="Calibri"/>
          <w:bCs/>
          <w:szCs w:val="20"/>
          <w:vertAlign w:val="subscript"/>
          <w:lang w:val="x-none" w:eastAsia="x-none"/>
        </w:rPr>
        <w:t>j, k), h</w:t>
      </w:r>
      <w:r w:rsidRPr="00A03B1B">
        <w:rPr>
          <w:bCs/>
          <w:szCs w:val="20"/>
          <w:lang w:val="x-none" w:eastAsia="x-none"/>
        </w:rPr>
        <w:t>)</w:t>
      </w:r>
    </w:p>
    <w:p w14:paraId="662FE9DF"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rFonts w:eastAsia="Calibri"/>
          <w:bCs/>
          <w:szCs w:val="20"/>
          <w:lang w:val="x-none" w:eastAsia="x-none"/>
        </w:rPr>
        <w:t>UOPTP</w:t>
      </w:r>
      <w:r w:rsidRPr="00A03B1B">
        <w:rPr>
          <w:bCs/>
          <w:szCs w:val="20"/>
          <w:lang w:val="x-none" w:eastAsia="x-none"/>
        </w:rPr>
        <w:t> </w:t>
      </w:r>
      <w:proofErr w:type="spellStart"/>
      <w:r w:rsidRPr="00A03B1B">
        <w:rPr>
          <w:bCs/>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OPTP</w:t>
      </w:r>
      <w:r w:rsidRPr="00A03B1B">
        <w:rPr>
          <w:bCs/>
          <w:szCs w:val="20"/>
          <w:vertAlign w:val="subscript"/>
          <w:lang w:val="x-none" w:eastAsia="x-none"/>
        </w:rPr>
        <w:t xml:space="preserve"> </w:t>
      </w:r>
      <w:proofErr w:type="spellStart"/>
      <w:r w:rsidRPr="00A03B1B">
        <w:rPr>
          <w:bCs/>
          <w:szCs w:val="20"/>
          <w:vertAlign w:val="subscript"/>
          <w:lang w:val="x-none" w:eastAsia="x-none"/>
        </w:rPr>
        <w:t>mp</w:t>
      </w:r>
      <w:proofErr w:type="spellEnd"/>
      <w:r w:rsidRPr="00A03B1B">
        <w:rPr>
          <w:bCs/>
          <w:szCs w:val="20"/>
          <w:vertAlign w:val="subscript"/>
          <w:lang w:val="x-none" w:eastAsia="x-none"/>
        </w:rPr>
        <w:t xml:space="preserve">, </w:t>
      </w:r>
      <w:r w:rsidRPr="00A03B1B">
        <w:rPr>
          <w:rFonts w:eastAsia="Calibri"/>
          <w:bCs/>
          <w:szCs w:val="20"/>
          <w:vertAlign w:val="subscript"/>
          <w:lang w:val="x-none" w:eastAsia="x-none"/>
        </w:rPr>
        <w:t>j, h</w:t>
      </w:r>
      <w:r w:rsidRPr="00A03B1B">
        <w:rPr>
          <w:bCs/>
          <w:szCs w:val="20"/>
          <w:lang w:val="x-none" w:eastAsia="x-none"/>
        </w:rPr>
        <w:t>)</w:t>
      </w:r>
    </w:p>
    <w:p w14:paraId="572BF311" w14:textId="77777777" w:rsidR="00A03B1B" w:rsidRPr="00A03B1B" w:rsidRDefault="00A03B1B" w:rsidP="00A03B1B">
      <w:pPr>
        <w:tabs>
          <w:tab w:val="left" w:pos="2340"/>
          <w:tab w:val="left" w:pos="3420"/>
        </w:tabs>
        <w:spacing w:before="240" w:after="240"/>
        <w:ind w:left="1440"/>
        <w:rPr>
          <w:bCs/>
          <w:szCs w:val="20"/>
          <w:lang w:eastAsia="x-none"/>
        </w:rPr>
      </w:pPr>
      <w:r w:rsidRPr="00A03B1B">
        <w:rPr>
          <w:rFonts w:eastAsia="Calibri"/>
          <w:bCs/>
          <w:szCs w:val="20"/>
          <w:lang w:val="x-none" w:eastAsia="x-none"/>
        </w:rPr>
        <w:t>UOBLP</w:t>
      </w:r>
      <w:r w:rsidRPr="00A03B1B">
        <w:rPr>
          <w:bCs/>
          <w:szCs w:val="20"/>
          <w:lang w:val="x-none" w:eastAsia="x-none"/>
        </w:rPr>
        <w:t> </w:t>
      </w:r>
      <w:proofErr w:type="spellStart"/>
      <w:r w:rsidRPr="00A03B1B">
        <w:rPr>
          <w:bCs/>
          <w:szCs w:val="20"/>
          <w:vertAlign w:val="subscript"/>
          <w:lang w:val="x-none" w:eastAsia="x-none"/>
        </w:rPr>
        <w:t>mp</w:t>
      </w:r>
      <w:proofErr w:type="spellEnd"/>
      <w:r w:rsidRPr="00A03B1B">
        <w:rPr>
          <w:rFonts w:eastAsia="Calibri"/>
          <w:bCs/>
          <w:szCs w:val="20"/>
          <w:lang w:val="x-none" w:eastAsia="x-none"/>
        </w:rPr>
        <w:t xml:space="preserve"> = </w:t>
      </w:r>
      <w:r w:rsidRPr="00A03B1B">
        <w:rPr>
          <w:bCs/>
          <w:szCs w:val="20"/>
          <w:lang w:val="x-none" w:eastAsia="x-none"/>
        </w:rPr>
        <w:t>∑</w:t>
      </w:r>
      <w:r w:rsidRPr="00A03B1B">
        <w:rPr>
          <w:bCs/>
          <w:szCs w:val="20"/>
          <w:vertAlign w:val="subscript"/>
          <w:lang w:val="x-none" w:eastAsia="x-none"/>
        </w:rPr>
        <w:t>(j, k), h</w:t>
      </w:r>
      <w:r w:rsidRPr="00A03B1B">
        <w:rPr>
          <w:bCs/>
          <w:szCs w:val="20"/>
          <w:lang w:val="x-none" w:eastAsia="x-none"/>
        </w:rPr>
        <w:t xml:space="preserve"> (</w:t>
      </w:r>
      <w:r w:rsidRPr="00A03B1B">
        <w:rPr>
          <w:rFonts w:eastAsia="Calibri"/>
          <w:bCs/>
          <w:szCs w:val="20"/>
          <w:lang w:val="x-none" w:eastAsia="x-none"/>
        </w:rPr>
        <w:t>OBLP</w:t>
      </w:r>
      <w:r w:rsidRPr="00A03B1B">
        <w:rPr>
          <w:bCs/>
          <w:szCs w:val="20"/>
          <w:vertAlign w:val="subscript"/>
          <w:lang w:val="x-none" w:eastAsia="x-none"/>
        </w:rPr>
        <w:t xml:space="preserve"> </w:t>
      </w:r>
      <w:proofErr w:type="spellStart"/>
      <w:r w:rsidRPr="00A03B1B">
        <w:rPr>
          <w:bCs/>
          <w:szCs w:val="20"/>
          <w:vertAlign w:val="subscript"/>
          <w:lang w:val="x-none" w:eastAsia="x-none"/>
        </w:rPr>
        <w:t>mp</w:t>
      </w:r>
      <w:proofErr w:type="spellEnd"/>
      <w:r w:rsidRPr="00A03B1B">
        <w:rPr>
          <w:bCs/>
          <w:szCs w:val="20"/>
          <w:vertAlign w:val="subscript"/>
          <w:lang w:val="x-none" w:eastAsia="x-none"/>
        </w:rPr>
        <w:t>, (</w:t>
      </w:r>
      <w:r w:rsidRPr="00A03B1B">
        <w:rPr>
          <w:rFonts w:eastAsia="Calibri"/>
          <w:bCs/>
          <w:szCs w:val="20"/>
          <w:vertAlign w:val="subscript"/>
          <w:lang w:val="x-none" w:eastAsia="x-none"/>
        </w:rPr>
        <w:t>j, k), h</w:t>
      </w:r>
      <w:r w:rsidRPr="00A03B1B">
        <w:rPr>
          <w:bCs/>
          <w:szCs w:val="20"/>
          <w:lang w:val="x-none" w:eastAsia="x-none"/>
        </w:rPr>
        <w:t>)</w:t>
      </w: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03B1B" w:rsidRPr="00A03B1B" w14:paraId="6A6FFB96" w14:textId="77777777" w:rsidTr="00B31BB1">
        <w:tc>
          <w:tcPr>
            <w:tcW w:w="9766" w:type="dxa"/>
            <w:shd w:val="pct12" w:color="auto" w:fill="auto"/>
          </w:tcPr>
          <w:p w14:paraId="4C18B1F6" w14:textId="77777777" w:rsidR="00A03B1B" w:rsidRPr="00A03B1B" w:rsidRDefault="00A03B1B" w:rsidP="00A03B1B">
            <w:pPr>
              <w:spacing w:before="120" w:after="240"/>
              <w:rPr>
                <w:b/>
                <w:i/>
                <w:iCs/>
                <w:szCs w:val="20"/>
              </w:rPr>
            </w:pPr>
            <w:r w:rsidRPr="00A03B1B">
              <w:rPr>
                <w:b/>
                <w:i/>
                <w:iCs/>
                <w:szCs w:val="20"/>
              </w:rPr>
              <w:t>[NPRR1201:  Delete the formulas “</w:t>
            </w:r>
            <w:r w:rsidRPr="00A03B1B">
              <w:rPr>
                <w:b/>
                <w:i/>
                <w:iCs/>
                <w:szCs w:val="20"/>
                <w:lang w:val="x-none"/>
              </w:rPr>
              <w:t xml:space="preserve">UOPTS </w:t>
            </w:r>
            <w:proofErr w:type="spellStart"/>
            <w:r w:rsidRPr="00A03B1B">
              <w:rPr>
                <w:b/>
                <w:i/>
                <w:iCs/>
                <w:szCs w:val="20"/>
                <w:vertAlign w:val="subscript"/>
                <w:lang w:val="x-none"/>
              </w:rPr>
              <w:t>mp</w:t>
            </w:r>
            <w:proofErr w:type="spellEnd"/>
            <w:r w:rsidRPr="00A03B1B">
              <w:rPr>
                <w:b/>
                <w:i/>
                <w:iCs/>
                <w:szCs w:val="20"/>
              </w:rPr>
              <w:t>”, “UOBLS</w:t>
            </w:r>
            <w:r w:rsidRPr="00A03B1B">
              <w:rPr>
                <w:b/>
                <w:i/>
                <w:iCs/>
                <w:szCs w:val="20"/>
                <w:lang w:val="x-none"/>
              </w:rPr>
              <w:t xml:space="preserve"> </w:t>
            </w:r>
            <w:proofErr w:type="spellStart"/>
            <w:r w:rsidRPr="00A03B1B">
              <w:rPr>
                <w:b/>
                <w:i/>
                <w:iCs/>
                <w:szCs w:val="20"/>
                <w:vertAlign w:val="subscript"/>
                <w:lang w:val="x-none"/>
              </w:rPr>
              <w:t>mp</w:t>
            </w:r>
            <w:proofErr w:type="spellEnd"/>
            <w:r w:rsidRPr="00A03B1B">
              <w:rPr>
                <w:b/>
                <w:i/>
                <w:iCs/>
                <w:szCs w:val="20"/>
              </w:rPr>
              <w:t>”, “UOPTP</w:t>
            </w:r>
            <w:r w:rsidRPr="00A03B1B">
              <w:rPr>
                <w:b/>
                <w:i/>
                <w:iCs/>
                <w:szCs w:val="20"/>
                <w:lang w:val="x-none"/>
              </w:rPr>
              <w:t xml:space="preserve"> </w:t>
            </w:r>
            <w:proofErr w:type="spellStart"/>
            <w:r w:rsidRPr="00A03B1B">
              <w:rPr>
                <w:b/>
                <w:i/>
                <w:iCs/>
                <w:szCs w:val="20"/>
                <w:vertAlign w:val="subscript"/>
                <w:lang w:val="x-none"/>
              </w:rPr>
              <w:t>mp</w:t>
            </w:r>
            <w:proofErr w:type="spellEnd"/>
            <w:r w:rsidRPr="00A03B1B">
              <w:rPr>
                <w:b/>
                <w:i/>
                <w:iCs/>
                <w:szCs w:val="20"/>
              </w:rPr>
              <w:t>”, and “UOBLP</w:t>
            </w:r>
            <w:r w:rsidRPr="00A03B1B">
              <w:rPr>
                <w:b/>
                <w:i/>
                <w:iCs/>
                <w:szCs w:val="20"/>
                <w:lang w:val="x-none"/>
              </w:rPr>
              <w:t xml:space="preserve"> </w:t>
            </w:r>
            <w:proofErr w:type="spellStart"/>
            <w:r w:rsidRPr="00A03B1B">
              <w:rPr>
                <w:b/>
                <w:i/>
                <w:iCs/>
                <w:szCs w:val="20"/>
                <w:vertAlign w:val="subscript"/>
                <w:lang w:val="x-none"/>
              </w:rPr>
              <w:t>mp</w:t>
            </w:r>
            <w:proofErr w:type="spellEnd"/>
            <w:r w:rsidRPr="00A03B1B">
              <w:rPr>
                <w:b/>
                <w:i/>
                <w:iCs/>
                <w:szCs w:val="20"/>
              </w:rPr>
              <w:t>” above upon system implementation.]</w:t>
            </w:r>
          </w:p>
        </w:tc>
      </w:tr>
    </w:tbl>
    <w:p w14:paraId="6513A5CC" w14:textId="77777777" w:rsidR="00A03B1B" w:rsidRPr="00A03B1B" w:rsidRDefault="00A03B1B" w:rsidP="00A03B1B">
      <w:pPr>
        <w:tabs>
          <w:tab w:val="left" w:pos="2340"/>
          <w:tab w:val="left" w:pos="3420"/>
        </w:tabs>
        <w:spacing w:before="240" w:after="240"/>
        <w:ind w:left="1440"/>
        <w:rPr>
          <w:bCs/>
          <w:szCs w:val="20"/>
          <w:lang w:val="x-none" w:eastAsia="x-none"/>
        </w:rPr>
      </w:pPr>
      <w:r w:rsidRPr="00A03B1B">
        <w:rPr>
          <w:bCs/>
          <w:szCs w:val="20"/>
          <w:lang w:val="x-none" w:eastAsia="x-none"/>
        </w:rPr>
        <w:t>UWSLTOT</w:t>
      </w:r>
      <w:r w:rsidRPr="00A03B1B">
        <w:rPr>
          <w:bCs/>
          <w:i/>
          <w:szCs w:val="20"/>
          <w:vertAlign w:val="subscript"/>
          <w:lang w:val="x-none" w:eastAsia="x-none"/>
        </w:rPr>
        <w:t xml:space="preserve"> </w:t>
      </w:r>
      <w:proofErr w:type="spellStart"/>
      <w:r w:rsidRPr="00A03B1B">
        <w:rPr>
          <w:bCs/>
          <w:i/>
          <w:szCs w:val="20"/>
          <w:vertAlign w:val="subscript"/>
          <w:lang w:val="x-none" w:eastAsia="x-none"/>
        </w:rPr>
        <w:t>mp</w:t>
      </w:r>
      <w:proofErr w:type="spellEnd"/>
      <w:r w:rsidRPr="00A03B1B">
        <w:rPr>
          <w:bCs/>
          <w:szCs w:val="20"/>
          <w:lang w:val="x-none" w:eastAsia="x-none"/>
        </w:rPr>
        <w:t xml:space="preserve"> = (-1) * ∑</w:t>
      </w:r>
      <w:r w:rsidRPr="00A03B1B">
        <w:rPr>
          <w:bCs/>
          <w:i/>
          <w:szCs w:val="20"/>
          <w:vertAlign w:val="subscript"/>
          <w:lang w:val="x-none" w:eastAsia="x-none"/>
        </w:rPr>
        <w:t>r,</w:t>
      </w:r>
      <w:r w:rsidRPr="00A03B1B">
        <w:rPr>
          <w:bCs/>
          <w:i/>
          <w:szCs w:val="20"/>
          <w:vertAlign w:val="subscript"/>
          <w:lang w:eastAsia="x-none"/>
        </w:rPr>
        <w:t xml:space="preserve"> </w:t>
      </w:r>
      <w:r w:rsidRPr="00A03B1B">
        <w:rPr>
          <w:bCs/>
          <w:i/>
          <w:szCs w:val="20"/>
          <w:vertAlign w:val="subscript"/>
          <w:lang w:val="x-none" w:eastAsia="x-none"/>
        </w:rPr>
        <w:t>b</w:t>
      </w:r>
      <w:r w:rsidRPr="00A03B1B">
        <w:rPr>
          <w:bCs/>
          <w:szCs w:val="20"/>
          <w:lang w:val="x-none" w:eastAsia="x-none"/>
        </w:rPr>
        <w:t xml:space="preserve"> (MEBL</w:t>
      </w:r>
      <w:r w:rsidRPr="00A03B1B">
        <w:rPr>
          <w:bCs/>
          <w:szCs w:val="20"/>
          <w:lang w:eastAsia="x-none"/>
        </w:rPr>
        <w:t xml:space="preserve"> </w:t>
      </w:r>
      <w:proofErr w:type="spellStart"/>
      <w:r w:rsidRPr="00A03B1B">
        <w:rPr>
          <w:bCs/>
          <w:i/>
          <w:szCs w:val="20"/>
          <w:vertAlign w:val="subscript"/>
          <w:lang w:val="x-none" w:eastAsia="x-none"/>
        </w:rPr>
        <w:t>mp</w:t>
      </w:r>
      <w:proofErr w:type="spellEnd"/>
      <w:r w:rsidRPr="00A03B1B">
        <w:rPr>
          <w:bCs/>
          <w:i/>
          <w:szCs w:val="20"/>
          <w:vertAlign w:val="subscript"/>
          <w:lang w:val="x-none" w:eastAsia="x-none"/>
        </w:rPr>
        <w:t>,</w:t>
      </w:r>
      <w:r w:rsidRPr="00A03B1B">
        <w:rPr>
          <w:bCs/>
          <w:i/>
          <w:szCs w:val="20"/>
          <w:vertAlign w:val="subscript"/>
          <w:lang w:eastAsia="x-none"/>
        </w:rPr>
        <w:t xml:space="preserve"> </w:t>
      </w:r>
      <w:r w:rsidRPr="00A03B1B">
        <w:rPr>
          <w:bCs/>
          <w:i/>
          <w:szCs w:val="20"/>
          <w:vertAlign w:val="subscript"/>
          <w:lang w:val="x-none" w:eastAsia="x-none"/>
        </w:rPr>
        <w:t>r,</w:t>
      </w:r>
      <w:r w:rsidRPr="00A03B1B">
        <w:rPr>
          <w:bCs/>
          <w:i/>
          <w:szCs w:val="20"/>
          <w:vertAlign w:val="subscript"/>
          <w:lang w:eastAsia="x-none"/>
        </w:rPr>
        <w:t xml:space="preserve"> </w:t>
      </w:r>
      <w:r w:rsidRPr="00A03B1B">
        <w:rPr>
          <w:bCs/>
          <w:i/>
          <w:szCs w:val="20"/>
          <w:vertAlign w:val="subscript"/>
          <w:lang w:val="x-none" w:eastAsia="x-none"/>
        </w:rPr>
        <w:t>b</w:t>
      </w:r>
      <w:r w:rsidRPr="00A03B1B">
        <w:rPr>
          <w:bCs/>
          <w:szCs w:val="20"/>
          <w:lang w:val="x-none" w:eastAsia="x-none"/>
        </w:rPr>
        <w:t>)</w:t>
      </w:r>
    </w:p>
    <w:p w14:paraId="3DCC6A10" w14:textId="77777777" w:rsidR="00A03B1B" w:rsidRPr="00A03B1B" w:rsidRDefault="00A03B1B" w:rsidP="00A03B1B">
      <w:pPr>
        <w:spacing w:after="240"/>
        <w:ind w:left="3420" w:hanging="1980"/>
        <w:rPr>
          <w:bCs/>
          <w:lang w:val="pt-BR"/>
        </w:rPr>
      </w:pPr>
      <w:r w:rsidRPr="00A03B1B">
        <w:rPr>
          <w:rFonts w:eastAsia="Calibri"/>
          <w:bCs/>
        </w:rPr>
        <w:t xml:space="preserve">UDAASOAWD </w:t>
      </w:r>
      <w:proofErr w:type="spellStart"/>
      <w:r w:rsidRPr="00A03B1B">
        <w:rPr>
          <w:rFonts w:eastAsia="Calibri"/>
          <w:bCs/>
          <w:i/>
          <w:vertAlign w:val="subscript"/>
        </w:rPr>
        <w:t>mp</w:t>
      </w:r>
      <w:proofErr w:type="spellEnd"/>
      <w:r w:rsidRPr="00A03B1B">
        <w:rPr>
          <w:bCs/>
          <w:i/>
          <w:vertAlign w:val="subscript"/>
        </w:rPr>
        <w:t xml:space="preserve"> </w:t>
      </w:r>
      <w:r w:rsidRPr="00A03B1B">
        <w:rPr>
          <w:rFonts w:eastAsia="Calibri"/>
          <w:bCs/>
        </w:rPr>
        <w:t xml:space="preserve"> = </w:t>
      </w:r>
      <w:r w:rsidRPr="00A03B1B">
        <w:rPr>
          <w:bCs/>
        </w:rPr>
        <w:t>∑</w:t>
      </w:r>
      <w:r w:rsidRPr="00A03B1B">
        <w:rPr>
          <w:bCs/>
          <w:i/>
          <w:vertAlign w:val="subscript"/>
        </w:rPr>
        <w:t>h</w:t>
      </w:r>
      <w:r w:rsidRPr="00A03B1B">
        <w:rPr>
          <w:bCs/>
        </w:rPr>
        <w:t xml:space="preserve"> (</w:t>
      </w:r>
      <w:r w:rsidRPr="00A03B1B">
        <w:rPr>
          <w:rFonts w:eastAsia="Calibri"/>
          <w:bCs/>
        </w:rPr>
        <w:t> DA</w:t>
      </w:r>
      <w:r w:rsidRPr="00A03B1B">
        <w:rPr>
          <w:bCs/>
        </w:rPr>
        <w:t>RUOAWD</w:t>
      </w:r>
      <w:r w:rsidRPr="00A03B1B">
        <w:rPr>
          <w:bCs/>
          <w:i/>
          <w:vertAlign w:val="subscript"/>
        </w:rPr>
        <w:t xml:space="preserve"> </w:t>
      </w:r>
      <w:proofErr w:type="spellStart"/>
      <w:r w:rsidRPr="00A03B1B">
        <w:rPr>
          <w:bCs/>
          <w:i/>
          <w:vertAlign w:val="subscript"/>
        </w:rPr>
        <w:t>mp,h</w:t>
      </w:r>
      <w:proofErr w:type="spellEnd"/>
      <w:r w:rsidRPr="00A03B1B">
        <w:rPr>
          <w:bCs/>
          <w:i/>
          <w:vertAlign w:val="subscript"/>
        </w:rPr>
        <w:t xml:space="preserve">  </w:t>
      </w:r>
      <w:r w:rsidRPr="00A03B1B">
        <w:rPr>
          <w:rFonts w:eastAsia="Calibri"/>
          <w:bCs/>
        </w:rPr>
        <w:t>+ DA</w:t>
      </w:r>
      <w:r w:rsidRPr="00A03B1B">
        <w:rPr>
          <w:bCs/>
        </w:rPr>
        <w:t>RDOAWD</w:t>
      </w:r>
      <w:r w:rsidRPr="00A03B1B">
        <w:rPr>
          <w:bCs/>
          <w:i/>
          <w:vertAlign w:val="subscript"/>
        </w:rPr>
        <w:t xml:space="preserve"> </w:t>
      </w:r>
      <w:proofErr w:type="spellStart"/>
      <w:r w:rsidRPr="00A03B1B">
        <w:rPr>
          <w:bCs/>
          <w:i/>
          <w:vertAlign w:val="subscript"/>
        </w:rPr>
        <w:t>mp,h</w:t>
      </w:r>
      <w:proofErr w:type="spellEnd"/>
      <w:r w:rsidRPr="00A03B1B">
        <w:rPr>
          <w:bCs/>
          <w:i/>
          <w:vertAlign w:val="subscript"/>
        </w:rPr>
        <w:t xml:space="preserve"> </w:t>
      </w:r>
      <w:r w:rsidRPr="00A03B1B">
        <w:rPr>
          <w:rFonts w:eastAsia="Calibri"/>
          <w:bCs/>
        </w:rPr>
        <w:t>+ DA</w:t>
      </w:r>
      <w:r w:rsidRPr="00A03B1B">
        <w:rPr>
          <w:bCs/>
        </w:rPr>
        <w:t>RROAWD</w:t>
      </w:r>
      <w:r w:rsidRPr="00A03B1B">
        <w:rPr>
          <w:bCs/>
          <w:i/>
          <w:vertAlign w:val="subscript"/>
        </w:rPr>
        <w:t xml:space="preserve"> </w:t>
      </w:r>
      <w:proofErr w:type="spellStart"/>
      <w:r w:rsidRPr="00A03B1B">
        <w:rPr>
          <w:bCs/>
          <w:i/>
          <w:vertAlign w:val="subscript"/>
        </w:rPr>
        <w:t>mp,h</w:t>
      </w:r>
      <w:proofErr w:type="spellEnd"/>
      <w:r w:rsidRPr="00A03B1B">
        <w:rPr>
          <w:bCs/>
          <w:i/>
          <w:vertAlign w:val="subscript"/>
        </w:rPr>
        <w:t xml:space="preserve"> </w:t>
      </w:r>
      <w:r w:rsidRPr="00A03B1B">
        <w:rPr>
          <w:rFonts w:eastAsia="Calibri"/>
          <w:bCs/>
        </w:rPr>
        <w:t>+ DA</w:t>
      </w:r>
      <w:r w:rsidRPr="00A03B1B">
        <w:rPr>
          <w:bCs/>
        </w:rPr>
        <w:t>NSOAWD</w:t>
      </w:r>
      <w:r w:rsidRPr="00A03B1B">
        <w:rPr>
          <w:bCs/>
          <w:i/>
          <w:vertAlign w:val="subscript"/>
        </w:rPr>
        <w:t xml:space="preserve"> </w:t>
      </w:r>
      <w:proofErr w:type="spellStart"/>
      <w:r w:rsidRPr="00A03B1B">
        <w:rPr>
          <w:bCs/>
          <w:i/>
          <w:vertAlign w:val="subscript"/>
        </w:rPr>
        <w:t>mp,h</w:t>
      </w:r>
      <w:proofErr w:type="spellEnd"/>
      <w:r w:rsidRPr="00A03B1B">
        <w:rPr>
          <w:bCs/>
          <w:i/>
          <w:vertAlign w:val="subscript"/>
        </w:rPr>
        <w:t xml:space="preserve"> </w:t>
      </w:r>
      <w:r w:rsidRPr="00A03B1B">
        <w:rPr>
          <w:rFonts w:eastAsia="Calibri"/>
          <w:bCs/>
        </w:rPr>
        <w:t>+ DA</w:t>
      </w:r>
      <w:r w:rsidRPr="00A03B1B">
        <w:rPr>
          <w:bCs/>
        </w:rPr>
        <w:t>ECROAWD</w:t>
      </w:r>
      <w:r w:rsidRPr="00A03B1B">
        <w:rPr>
          <w:bCs/>
          <w:i/>
          <w:vertAlign w:val="subscript"/>
        </w:rPr>
        <w:t xml:space="preserve"> </w:t>
      </w:r>
      <w:proofErr w:type="spellStart"/>
      <w:r w:rsidRPr="00A03B1B">
        <w:rPr>
          <w:bCs/>
          <w:i/>
          <w:vertAlign w:val="subscript"/>
        </w:rPr>
        <w:t>mp</w:t>
      </w:r>
      <w:proofErr w:type="spellEnd"/>
      <w:r w:rsidRPr="00A03B1B">
        <w:rPr>
          <w:bCs/>
          <w:i/>
          <w:vertAlign w:val="subscript"/>
        </w:rPr>
        <w:t xml:space="preserve">, h </w:t>
      </w:r>
      <w:ins w:id="1835" w:author="ERCOT" w:date="2025-12-09T12:20:00Z">
        <w:r w:rsidRPr="00A03B1B">
          <w:rPr>
            <w:bCs/>
            <w:i/>
            <w:vertAlign w:val="subscript"/>
          </w:rPr>
          <w:t xml:space="preserve"> </w:t>
        </w:r>
        <w:r w:rsidRPr="00A03B1B">
          <w:rPr>
            <w:rFonts w:eastAsia="Calibri"/>
            <w:bCs/>
          </w:rPr>
          <w:t xml:space="preserve">+ </w:t>
        </w:r>
        <w:r w:rsidRPr="00A03B1B">
          <w:rPr>
            <w:rFonts w:eastAsia="Calibri"/>
          </w:rPr>
          <w:t>DA</w:t>
        </w:r>
        <w:r w:rsidRPr="00A03B1B">
          <w:rPr>
            <w:rFonts w:eastAsia="SimSun"/>
          </w:rPr>
          <w:t>DRROAWD</w:t>
        </w:r>
        <w:r w:rsidRPr="00A03B1B">
          <w:rPr>
            <w:rFonts w:eastAsia="SimSun"/>
            <w:i/>
            <w:vertAlign w:val="subscript"/>
          </w:rPr>
          <w:t xml:space="preserve"> </w:t>
        </w:r>
        <w:proofErr w:type="spellStart"/>
        <w:r w:rsidRPr="00A03B1B">
          <w:rPr>
            <w:rFonts w:eastAsia="SimSun"/>
            <w:i/>
            <w:vertAlign w:val="subscript"/>
          </w:rPr>
          <w:t>mp</w:t>
        </w:r>
        <w:proofErr w:type="spellEnd"/>
        <w:r w:rsidRPr="00A03B1B">
          <w:rPr>
            <w:rFonts w:eastAsia="SimSun"/>
            <w:i/>
            <w:vertAlign w:val="subscript"/>
          </w:rPr>
          <w:t>, h</w:t>
        </w:r>
      </w:ins>
      <w:r w:rsidRPr="00A03B1B">
        <w:rPr>
          <w:bCs/>
        </w:rPr>
        <w:t>)</w:t>
      </w:r>
    </w:p>
    <w:p w14:paraId="660DB151" w14:textId="77777777" w:rsidR="00A03B1B" w:rsidRPr="00A03B1B" w:rsidRDefault="00A03B1B" w:rsidP="00A03B1B">
      <w:pPr>
        <w:tabs>
          <w:tab w:val="left" w:pos="2340"/>
          <w:tab w:val="left" w:pos="3420"/>
        </w:tabs>
        <w:spacing w:after="240"/>
        <w:ind w:left="3037" w:hanging="1597"/>
        <w:rPr>
          <w:szCs w:val="20"/>
        </w:rPr>
      </w:pPr>
      <w:r w:rsidRPr="00A03B1B">
        <w:rPr>
          <w:szCs w:val="20"/>
          <w:lang w:val="x-none" w:eastAsia="x-none"/>
        </w:rPr>
        <w:t>USOGTOT</w:t>
      </w:r>
      <w:r w:rsidRPr="00A03B1B">
        <w:rPr>
          <w:i/>
          <w:szCs w:val="20"/>
          <w:vertAlign w:val="subscript"/>
        </w:rPr>
        <w:t xml:space="preserve"> </w:t>
      </w:r>
      <w:proofErr w:type="spellStart"/>
      <w:r w:rsidRPr="00A03B1B">
        <w:rPr>
          <w:i/>
          <w:szCs w:val="20"/>
          <w:vertAlign w:val="subscript"/>
        </w:rPr>
        <w:t>mp</w:t>
      </w:r>
      <w:proofErr w:type="spellEnd"/>
      <w:r w:rsidRPr="00A03B1B">
        <w:rPr>
          <w:szCs w:val="20"/>
        </w:rPr>
        <w:t xml:space="preserve"> </w:t>
      </w:r>
      <w:r w:rsidRPr="00A03B1B">
        <w:rPr>
          <w:rFonts w:eastAsia="Calibri"/>
          <w:szCs w:val="20"/>
        </w:rPr>
        <w:t xml:space="preserve">= </w:t>
      </w:r>
      <w:r w:rsidRPr="00A03B1B">
        <w:rPr>
          <w:szCs w:val="20"/>
        </w:rPr>
        <w:t>∑</w:t>
      </w:r>
      <w:proofErr w:type="spellStart"/>
      <w:r w:rsidRPr="00A03B1B">
        <w:rPr>
          <w:i/>
          <w:szCs w:val="20"/>
          <w:vertAlign w:val="subscript"/>
        </w:rPr>
        <w:t>gsc</w:t>
      </w:r>
      <w:proofErr w:type="spellEnd"/>
      <w:r w:rsidRPr="00A03B1B">
        <w:rPr>
          <w:szCs w:val="20"/>
        </w:rPr>
        <w:t xml:space="preserve"> (MEBSOGNET </w:t>
      </w:r>
      <w:proofErr w:type="spellStart"/>
      <w:r w:rsidRPr="00A03B1B">
        <w:rPr>
          <w:i/>
          <w:szCs w:val="20"/>
          <w:vertAlign w:val="subscript"/>
        </w:rPr>
        <w:t>mp</w:t>
      </w:r>
      <w:proofErr w:type="spellEnd"/>
      <w:r w:rsidRPr="00A03B1B">
        <w:rPr>
          <w:i/>
          <w:szCs w:val="20"/>
          <w:vertAlign w:val="subscript"/>
        </w:rPr>
        <w:t xml:space="preserve">, </w:t>
      </w:r>
      <w:proofErr w:type="spellStart"/>
      <w:r w:rsidRPr="00A03B1B">
        <w:rPr>
          <w:i/>
          <w:szCs w:val="20"/>
          <w:vertAlign w:val="subscript"/>
        </w:rPr>
        <w:t>gsc</w:t>
      </w:r>
      <w:proofErr w:type="spellEnd"/>
      <w:r w:rsidRPr="00A03B1B">
        <w:rPr>
          <w:szCs w:val="20"/>
        </w:rPr>
        <w:t xml:space="preserve">) + </w:t>
      </w:r>
      <w:r w:rsidRPr="00A03B1B">
        <w:rPr>
          <w:szCs w:val="20"/>
          <w:lang w:val="x-none" w:eastAsia="x-none"/>
        </w:rPr>
        <w:t>∑</w:t>
      </w:r>
      <w:r w:rsidRPr="00A03B1B">
        <w:rPr>
          <w:szCs w:val="20"/>
          <w:lang w:eastAsia="x-none"/>
        </w:rPr>
        <w:t xml:space="preserve"> </w:t>
      </w:r>
      <w:r w:rsidRPr="00A03B1B">
        <w:rPr>
          <w:i/>
          <w:szCs w:val="20"/>
          <w:vertAlign w:val="subscript"/>
          <w:lang w:val="x-none" w:eastAsia="x-none"/>
        </w:rPr>
        <w:t>p, i</w:t>
      </w:r>
      <w:r w:rsidRPr="00A03B1B">
        <w:rPr>
          <w:i/>
          <w:szCs w:val="20"/>
          <w:vertAlign w:val="subscript"/>
          <w:lang w:eastAsia="x-none"/>
        </w:rPr>
        <w:t xml:space="preserve"> </w:t>
      </w:r>
      <w:r w:rsidRPr="00A03B1B">
        <w:rPr>
          <w:szCs w:val="20"/>
          <w:lang w:eastAsia="x-none"/>
        </w:rPr>
        <w:t>(</w:t>
      </w:r>
      <w:r w:rsidRPr="00A03B1B">
        <w:rPr>
          <w:szCs w:val="20"/>
        </w:rPr>
        <w:t xml:space="preserve">RTMGSOGZ </w:t>
      </w:r>
      <w:proofErr w:type="spellStart"/>
      <w:r w:rsidRPr="00A03B1B">
        <w:rPr>
          <w:i/>
          <w:szCs w:val="20"/>
          <w:vertAlign w:val="subscript"/>
        </w:rPr>
        <w:t>mp</w:t>
      </w:r>
      <w:proofErr w:type="spellEnd"/>
      <w:r w:rsidRPr="00A03B1B">
        <w:rPr>
          <w:i/>
          <w:szCs w:val="20"/>
          <w:vertAlign w:val="subscript"/>
        </w:rPr>
        <w:t>, p, i</w:t>
      </w:r>
      <w:r w:rsidRPr="00A03B1B">
        <w:rPr>
          <w:szCs w:val="20"/>
        </w:rPr>
        <w:t xml:space="preserve">) </w:t>
      </w:r>
    </w:p>
    <w:p w14:paraId="36585189" w14:textId="77777777" w:rsidR="00A03B1B" w:rsidRPr="00A03B1B" w:rsidRDefault="00A03B1B" w:rsidP="00A03B1B">
      <w:pPr>
        <w:rPr>
          <w:szCs w:val="20"/>
        </w:rPr>
      </w:pPr>
    </w:p>
    <w:tbl>
      <w:tblPr>
        <w:tblW w:w="9766"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9766"/>
      </w:tblGrid>
      <w:tr w:rsidR="00A03B1B" w:rsidRPr="00A03B1B" w14:paraId="05E232C0" w14:textId="77777777" w:rsidTr="00B31BB1">
        <w:tc>
          <w:tcPr>
            <w:tcW w:w="9766" w:type="dxa"/>
            <w:shd w:val="pct12" w:color="auto" w:fill="auto"/>
          </w:tcPr>
          <w:p w14:paraId="753CB7D4" w14:textId="77777777" w:rsidR="00A03B1B" w:rsidRPr="00A03B1B" w:rsidRDefault="00A03B1B" w:rsidP="00A03B1B">
            <w:pPr>
              <w:spacing w:before="120" w:after="240"/>
              <w:rPr>
                <w:b/>
                <w:i/>
                <w:iCs/>
                <w:szCs w:val="20"/>
              </w:rPr>
            </w:pPr>
            <w:r w:rsidRPr="00A03B1B">
              <w:rPr>
                <w:b/>
                <w:i/>
                <w:iCs/>
                <w:szCs w:val="20"/>
              </w:rPr>
              <w:t>[NPRR995:  Insert the formula “</w:t>
            </w:r>
            <w:r w:rsidRPr="00A03B1B">
              <w:rPr>
                <w:b/>
                <w:i/>
                <w:iCs/>
                <w:szCs w:val="20"/>
                <w:lang w:val="x-none"/>
              </w:rPr>
              <w:t>USO</w:t>
            </w:r>
            <w:r w:rsidRPr="00A03B1B">
              <w:rPr>
                <w:b/>
                <w:i/>
                <w:iCs/>
                <w:szCs w:val="20"/>
              </w:rPr>
              <w:t>CL</w:t>
            </w:r>
            <w:r w:rsidRPr="00A03B1B">
              <w:rPr>
                <w:b/>
                <w:i/>
                <w:iCs/>
                <w:szCs w:val="20"/>
                <w:lang w:val="x-none"/>
              </w:rPr>
              <w:t>TOT</w:t>
            </w:r>
            <w:r w:rsidRPr="00A03B1B">
              <w:rPr>
                <w:b/>
                <w:i/>
                <w:iCs/>
                <w:szCs w:val="20"/>
                <w:vertAlign w:val="subscript"/>
              </w:rPr>
              <w:t xml:space="preserve"> </w:t>
            </w:r>
            <w:proofErr w:type="spellStart"/>
            <w:r w:rsidRPr="00A03B1B">
              <w:rPr>
                <w:b/>
                <w:i/>
                <w:iCs/>
                <w:szCs w:val="20"/>
                <w:vertAlign w:val="subscript"/>
              </w:rPr>
              <w:t>mp</w:t>
            </w:r>
            <w:proofErr w:type="spellEnd"/>
            <w:r w:rsidRPr="00A03B1B">
              <w:rPr>
                <w:b/>
                <w:i/>
                <w:iCs/>
                <w:szCs w:val="20"/>
              </w:rPr>
              <w:t>” below upon system implementation:]</w:t>
            </w:r>
          </w:p>
          <w:p w14:paraId="35652FA9" w14:textId="77777777" w:rsidR="00A03B1B" w:rsidRPr="00A03B1B" w:rsidRDefault="00A03B1B" w:rsidP="00A03B1B">
            <w:pPr>
              <w:tabs>
                <w:tab w:val="left" w:pos="2340"/>
                <w:tab w:val="left" w:pos="3420"/>
              </w:tabs>
              <w:spacing w:after="240"/>
              <w:ind w:left="1440"/>
              <w:rPr>
                <w:szCs w:val="20"/>
              </w:rPr>
            </w:pPr>
            <w:r w:rsidRPr="00A03B1B">
              <w:rPr>
                <w:szCs w:val="20"/>
              </w:rPr>
              <w:t>USOCLTOT</w:t>
            </w:r>
            <w:r w:rsidRPr="00A03B1B">
              <w:rPr>
                <w:i/>
                <w:szCs w:val="20"/>
                <w:vertAlign w:val="subscript"/>
              </w:rPr>
              <w:t xml:space="preserve"> </w:t>
            </w:r>
            <w:proofErr w:type="spellStart"/>
            <w:r w:rsidRPr="00A03B1B">
              <w:rPr>
                <w:i/>
                <w:szCs w:val="20"/>
                <w:vertAlign w:val="subscript"/>
              </w:rPr>
              <w:t>mp</w:t>
            </w:r>
            <w:proofErr w:type="spellEnd"/>
            <w:r w:rsidRPr="00A03B1B">
              <w:rPr>
                <w:szCs w:val="20"/>
              </w:rPr>
              <w:t xml:space="preserve"> = </w:t>
            </w:r>
            <w:r w:rsidRPr="00A03B1B">
              <w:rPr>
                <w:szCs w:val="20"/>
                <w:lang w:val="x-none" w:eastAsia="x-none"/>
              </w:rPr>
              <w:t xml:space="preserve">(-1) * </w:t>
            </w:r>
            <w:r w:rsidRPr="00A03B1B">
              <w:rPr>
                <w:szCs w:val="20"/>
              </w:rPr>
              <w:t>∑</w:t>
            </w:r>
            <w:proofErr w:type="spellStart"/>
            <w:r w:rsidRPr="00A03B1B">
              <w:rPr>
                <w:i/>
                <w:szCs w:val="20"/>
                <w:vertAlign w:val="subscript"/>
              </w:rPr>
              <w:t>gsc</w:t>
            </w:r>
            <w:proofErr w:type="spellEnd"/>
            <w:r w:rsidRPr="00A03B1B">
              <w:rPr>
                <w:i/>
                <w:szCs w:val="20"/>
                <w:vertAlign w:val="subscript"/>
              </w:rPr>
              <w:t>, b</w:t>
            </w:r>
            <w:r w:rsidRPr="00A03B1B">
              <w:rPr>
                <w:szCs w:val="20"/>
              </w:rPr>
              <w:t xml:space="preserve"> </w:t>
            </w:r>
            <w:r w:rsidRPr="00A03B1B">
              <w:rPr>
                <w:szCs w:val="20"/>
                <w:lang w:val="x-none" w:eastAsia="x-none"/>
              </w:rPr>
              <w:t>(</w:t>
            </w:r>
            <w:r w:rsidRPr="00A03B1B">
              <w:rPr>
                <w:bCs/>
                <w:szCs w:val="20"/>
                <w:lang w:eastAsia="x-none"/>
              </w:rPr>
              <w:t xml:space="preserve">WSOL </w:t>
            </w:r>
            <w:proofErr w:type="spellStart"/>
            <w:r w:rsidRPr="00A03B1B">
              <w:rPr>
                <w:bCs/>
                <w:i/>
                <w:szCs w:val="20"/>
                <w:vertAlign w:val="subscript"/>
                <w:lang w:eastAsia="x-none"/>
              </w:rPr>
              <w:t>mp</w:t>
            </w:r>
            <w:proofErr w:type="spellEnd"/>
            <w:r w:rsidRPr="00A03B1B">
              <w:rPr>
                <w:bCs/>
                <w:i/>
                <w:szCs w:val="20"/>
                <w:vertAlign w:val="subscript"/>
                <w:lang w:eastAsia="x-none"/>
              </w:rPr>
              <w:t xml:space="preserve">, </w:t>
            </w:r>
            <w:proofErr w:type="spellStart"/>
            <w:r w:rsidRPr="00A03B1B">
              <w:rPr>
                <w:bCs/>
                <w:i/>
                <w:szCs w:val="20"/>
                <w:vertAlign w:val="subscript"/>
                <w:lang w:eastAsia="x-none"/>
              </w:rPr>
              <w:t>gsc</w:t>
            </w:r>
            <w:proofErr w:type="spellEnd"/>
            <w:r w:rsidRPr="00A03B1B">
              <w:rPr>
                <w:bCs/>
                <w:i/>
                <w:szCs w:val="20"/>
                <w:vertAlign w:val="subscript"/>
                <w:lang w:eastAsia="x-none"/>
              </w:rPr>
              <w:t>, b</w:t>
            </w:r>
            <w:r w:rsidRPr="00A03B1B">
              <w:rPr>
                <w:szCs w:val="20"/>
                <w:lang w:val="x-none" w:eastAsia="x-none"/>
              </w:rPr>
              <w:t>)</w:t>
            </w:r>
          </w:p>
        </w:tc>
      </w:tr>
    </w:tbl>
    <w:p w14:paraId="51C1A6BF" w14:textId="77777777" w:rsidR="00A03B1B" w:rsidRPr="00A03B1B" w:rsidRDefault="00A03B1B" w:rsidP="00A03B1B">
      <w:pPr>
        <w:spacing w:before="240"/>
        <w:rPr>
          <w:iCs/>
          <w:szCs w:val="20"/>
        </w:rPr>
      </w:pPr>
      <w:r w:rsidRPr="00A03B1B">
        <w:rPr>
          <w:rFonts w:eastAsia="Calibri"/>
          <w:iCs/>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897"/>
        <w:gridCol w:w="858"/>
        <w:gridCol w:w="6595"/>
      </w:tblGrid>
      <w:tr w:rsidR="00A03B1B" w:rsidRPr="00A03B1B" w14:paraId="73DE7164" w14:textId="77777777" w:rsidTr="00B31BB1">
        <w:trPr>
          <w:cantSplit/>
          <w:tblHeader/>
        </w:trPr>
        <w:tc>
          <w:tcPr>
            <w:tcW w:w="1005" w:type="pct"/>
          </w:tcPr>
          <w:p w14:paraId="0D26D3AB" w14:textId="77777777" w:rsidR="00A03B1B" w:rsidRPr="00A03B1B" w:rsidRDefault="00A03B1B" w:rsidP="00A03B1B">
            <w:pPr>
              <w:spacing w:after="120"/>
              <w:rPr>
                <w:b/>
                <w:iCs/>
                <w:sz w:val="20"/>
                <w:szCs w:val="20"/>
              </w:rPr>
            </w:pPr>
            <w:r w:rsidRPr="00A03B1B">
              <w:rPr>
                <w:b/>
                <w:iCs/>
                <w:sz w:val="20"/>
                <w:szCs w:val="20"/>
              </w:rPr>
              <w:t>Variable</w:t>
            </w:r>
          </w:p>
        </w:tc>
        <w:tc>
          <w:tcPr>
            <w:tcW w:w="464" w:type="pct"/>
          </w:tcPr>
          <w:p w14:paraId="2592F847" w14:textId="77777777" w:rsidR="00A03B1B" w:rsidRPr="00A03B1B" w:rsidRDefault="00A03B1B" w:rsidP="00A03B1B">
            <w:pPr>
              <w:spacing w:after="120"/>
              <w:rPr>
                <w:b/>
                <w:iCs/>
                <w:sz w:val="20"/>
                <w:szCs w:val="20"/>
              </w:rPr>
            </w:pPr>
            <w:r w:rsidRPr="00A03B1B">
              <w:rPr>
                <w:b/>
                <w:iCs/>
                <w:sz w:val="20"/>
                <w:szCs w:val="20"/>
              </w:rPr>
              <w:t>Unit</w:t>
            </w:r>
          </w:p>
        </w:tc>
        <w:tc>
          <w:tcPr>
            <w:tcW w:w="3531" w:type="pct"/>
          </w:tcPr>
          <w:p w14:paraId="124B7544" w14:textId="77777777" w:rsidR="00A03B1B" w:rsidRPr="00A03B1B" w:rsidRDefault="00A03B1B" w:rsidP="00A03B1B">
            <w:pPr>
              <w:spacing w:after="120"/>
              <w:rPr>
                <w:b/>
                <w:iCs/>
                <w:sz w:val="20"/>
                <w:szCs w:val="20"/>
              </w:rPr>
            </w:pPr>
            <w:r w:rsidRPr="00A03B1B">
              <w:rPr>
                <w:b/>
                <w:iCs/>
                <w:sz w:val="20"/>
                <w:szCs w:val="20"/>
              </w:rPr>
              <w:t>Definition</w:t>
            </w:r>
          </w:p>
        </w:tc>
      </w:tr>
      <w:tr w:rsidR="00A03B1B" w:rsidRPr="00A03B1B" w14:paraId="6709F64A" w14:textId="77777777" w:rsidTr="00B31BB1">
        <w:trPr>
          <w:cantSplit/>
        </w:trPr>
        <w:tc>
          <w:tcPr>
            <w:tcW w:w="1005" w:type="pct"/>
          </w:tcPr>
          <w:p w14:paraId="37B0F24E" w14:textId="77777777" w:rsidR="00A03B1B" w:rsidRPr="00A03B1B" w:rsidRDefault="00A03B1B" w:rsidP="00A03B1B">
            <w:pPr>
              <w:spacing w:after="60"/>
              <w:rPr>
                <w:iCs/>
                <w:color w:val="000000"/>
                <w:kern w:val="24"/>
                <w:sz w:val="20"/>
                <w:szCs w:val="20"/>
              </w:rPr>
            </w:pPr>
            <w:r w:rsidRPr="00A03B1B">
              <w:rPr>
                <w:iCs/>
                <w:sz w:val="20"/>
                <w:szCs w:val="20"/>
                <w:lang w:val="pt-BR"/>
              </w:rPr>
              <w:t>DURSCP</w:t>
            </w:r>
            <w:r w:rsidRPr="00A03B1B">
              <w:rPr>
                <w:iCs/>
                <w:color w:val="000000"/>
                <w:kern w:val="24"/>
                <w:sz w:val="20"/>
                <w:szCs w:val="20"/>
              </w:rPr>
              <w:t xml:space="preserve"> </w:t>
            </w:r>
            <w:r w:rsidRPr="00A03B1B">
              <w:rPr>
                <w:i/>
                <w:iCs/>
                <w:color w:val="000000"/>
                <w:kern w:val="24"/>
                <w:sz w:val="20"/>
                <w:szCs w:val="20"/>
                <w:vertAlign w:val="subscript"/>
              </w:rPr>
              <w:t>cp</w:t>
            </w:r>
          </w:p>
        </w:tc>
        <w:tc>
          <w:tcPr>
            <w:tcW w:w="464" w:type="pct"/>
          </w:tcPr>
          <w:p w14:paraId="1A4C603F" w14:textId="77777777" w:rsidR="00A03B1B" w:rsidRPr="00A03B1B" w:rsidRDefault="00A03B1B" w:rsidP="00A03B1B">
            <w:pPr>
              <w:spacing w:after="60"/>
              <w:rPr>
                <w:iCs/>
                <w:sz w:val="20"/>
                <w:szCs w:val="20"/>
              </w:rPr>
            </w:pPr>
            <w:r w:rsidRPr="00A03B1B">
              <w:rPr>
                <w:iCs/>
                <w:color w:val="000000"/>
                <w:kern w:val="24"/>
                <w:sz w:val="20"/>
                <w:szCs w:val="20"/>
              </w:rPr>
              <w:t>$</w:t>
            </w:r>
          </w:p>
        </w:tc>
        <w:tc>
          <w:tcPr>
            <w:tcW w:w="3531" w:type="pct"/>
          </w:tcPr>
          <w:p w14:paraId="7F15166B" w14:textId="77777777" w:rsidR="00A03B1B" w:rsidRPr="00A03B1B" w:rsidRDefault="00A03B1B" w:rsidP="00A03B1B">
            <w:pPr>
              <w:spacing w:after="60"/>
              <w:rPr>
                <w:i/>
                <w:iCs/>
                <w:sz w:val="20"/>
                <w:szCs w:val="20"/>
              </w:rPr>
            </w:pPr>
            <w:r w:rsidRPr="00A03B1B">
              <w:rPr>
                <w:i/>
                <w:iCs/>
                <w:sz w:val="20"/>
                <w:szCs w:val="20"/>
              </w:rPr>
              <w:t>Default Uplift Ratio Share per Counter-Party</w:t>
            </w:r>
            <w:r w:rsidRPr="00A03B1B">
              <w:rPr>
                <w:iCs/>
                <w:sz w:val="20"/>
                <w:szCs w:val="20"/>
              </w:rPr>
              <w:t xml:space="preserve">—The Counter-Party’s pro rata portion of the total short-pay amount for all Day-Ahead Market (DAM) and Real-Time Market (RTM) Invoices for a month. </w:t>
            </w:r>
          </w:p>
        </w:tc>
      </w:tr>
      <w:tr w:rsidR="00A03B1B" w:rsidRPr="00A03B1B" w14:paraId="32CC97C2" w14:textId="77777777" w:rsidTr="00B31BB1">
        <w:trPr>
          <w:cantSplit/>
        </w:trPr>
        <w:tc>
          <w:tcPr>
            <w:tcW w:w="1005" w:type="pct"/>
          </w:tcPr>
          <w:p w14:paraId="043A529F" w14:textId="77777777" w:rsidR="00A03B1B" w:rsidRPr="00A03B1B" w:rsidRDefault="00A03B1B" w:rsidP="00A03B1B">
            <w:pPr>
              <w:spacing w:after="60"/>
              <w:rPr>
                <w:iCs/>
                <w:color w:val="000000"/>
                <w:kern w:val="24"/>
                <w:sz w:val="20"/>
                <w:szCs w:val="20"/>
              </w:rPr>
            </w:pPr>
            <w:r w:rsidRPr="00A03B1B">
              <w:rPr>
                <w:iCs/>
                <w:sz w:val="20"/>
                <w:szCs w:val="20"/>
                <w:lang w:val="pt-BR"/>
              </w:rPr>
              <w:t>TSPA</w:t>
            </w:r>
          </w:p>
        </w:tc>
        <w:tc>
          <w:tcPr>
            <w:tcW w:w="464" w:type="pct"/>
          </w:tcPr>
          <w:p w14:paraId="4C805A27" w14:textId="77777777" w:rsidR="00A03B1B" w:rsidRPr="00A03B1B" w:rsidRDefault="00A03B1B" w:rsidP="00A03B1B">
            <w:pPr>
              <w:spacing w:after="60"/>
              <w:rPr>
                <w:iCs/>
                <w:sz w:val="20"/>
                <w:szCs w:val="20"/>
              </w:rPr>
            </w:pPr>
            <w:r w:rsidRPr="00A03B1B">
              <w:rPr>
                <w:iCs/>
                <w:color w:val="000000"/>
                <w:kern w:val="24"/>
                <w:sz w:val="20"/>
                <w:szCs w:val="20"/>
              </w:rPr>
              <w:t>$</w:t>
            </w:r>
          </w:p>
        </w:tc>
        <w:tc>
          <w:tcPr>
            <w:tcW w:w="3531" w:type="pct"/>
          </w:tcPr>
          <w:p w14:paraId="730F7370" w14:textId="77777777" w:rsidR="00A03B1B" w:rsidRPr="00A03B1B" w:rsidRDefault="00A03B1B" w:rsidP="00A03B1B">
            <w:pPr>
              <w:spacing w:after="60"/>
              <w:rPr>
                <w:i/>
                <w:iCs/>
                <w:sz w:val="20"/>
                <w:szCs w:val="20"/>
              </w:rPr>
            </w:pPr>
            <w:r w:rsidRPr="00A03B1B">
              <w:rPr>
                <w:i/>
                <w:iCs/>
                <w:sz w:val="20"/>
                <w:szCs w:val="20"/>
              </w:rPr>
              <w:t>Total Short Pay Amount</w:t>
            </w:r>
            <w:r w:rsidRPr="00A03B1B">
              <w:rPr>
                <w:iCs/>
                <w:sz w:val="20"/>
                <w:szCs w:val="20"/>
              </w:rPr>
              <w:t>—The total short-pay amount calculated by ERCOT to be collected through the Default Uplift Invoice process.</w:t>
            </w:r>
          </w:p>
        </w:tc>
      </w:tr>
      <w:tr w:rsidR="00A03B1B" w:rsidRPr="00A03B1B" w14:paraId="6DB89952" w14:textId="77777777" w:rsidTr="00B31BB1">
        <w:trPr>
          <w:cantSplit/>
        </w:trPr>
        <w:tc>
          <w:tcPr>
            <w:tcW w:w="1005" w:type="pct"/>
          </w:tcPr>
          <w:p w14:paraId="6DE6C1EB" w14:textId="77777777" w:rsidR="00A03B1B" w:rsidRPr="00A03B1B" w:rsidRDefault="00A03B1B" w:rsidP="00A03B1B">
            <w:pPr>
              <w:spacing w:after="60"/>
              <w:rPr>
                <w:iCs/>
                <w:color w:val="000000"/>
                <w:kern w:val="24"/>
                <w:sz w:val="20"/>
                <w:szCs w:val="20"/>
              </w:rPr>
            </w:pPr>
            <w:r w:rsidRPr="00A03B1B">
              <w:rPr>
                <w:iCs/>
                <w:color w:val="000000"/>
                <w:kern w:val="24"/>
                <w:sz w:val="20"/>
                <w:szCs w:val="20"/>
              </w:rPr>
              <w:t xml:space="preserve">MMARS </w:t>
            </w:r>
            <w:r w:rsidRPr="00A03B1B">
              <w:rPr>
                <w:i/>
                <w:iCs/>
                <w:color w:val="000000"/>
                <w:kern w:val="24"/>
                <w:sz w:val="20"/>
                <w:szCs w:val="20"/>
                <w:vertAlign w:val="subscript"/>
              </w:rPr>
              <w:t>cp</w:t>
            </w:r>
          </w:p>
        </w:tc>
        <w:tc>
          <w:tcPr>
            <w:tcW w:w="464" w:type="pct"/>
          </w:tcPr>
          <w:p w14:paraId="48AA4969" w14:textId="77777777" w:rsidR="00A03B1B" w:rsidRPr="00A03B1B" w:rsidRDefault="00A03B1B" w:rsidP="00A03B1B">
            <w:pPr>
              <w:spacing w:after="60"/>
              <w:rPr>
                <w:iCs/>
                <w:sz w:val="20"/>
                <w:szCs w:val="20"/>
              </w:rPr>
            </w:pPr>
            <w:r w:rsidRPr="00A03B1B">
              <w:rPr>
                <w:iCs/>
                <w:color w:val="000000"/>
                <w:kern w:val="24"/>
                <w:sz w:val="20"/>
                <w:szCs w:val="20"/>
              </w:rPr>
              <w:t>None</w:t>
            </w:r>
          </w:p>
        </w:tc>
        <w:tc>
          <w:tcPr>
            <w:tcW w:w="3531" w:type="pct"/>
          </w:tcPr>
          <w:p w14:paraId="47CF107E" w14:textId="77777777" w:rsidR="00A03B1B" w:rsidRPr="00A03B1B" w:rsidRDefault="00A03B1B" w:rsidP="00A03B1B">
            <w:pPr>
              <w:spacing w:after="60"/>
              <w:rPr>
                <w:i/>
                <w:iCs/>
                <w:sz w:val="20"/>
                <w:szCs w:val="20"/>
              </w:rPr>
            </w:pPr>
            <w:r w:rsidRPr="00A03B1B">
              <w:rPr>
                <w:i/>
                <w:iCs/>
                <w:sz w:val="20"/>
                <w:szCs w:val="20"/>
              </w:rPr>
              <w:t>Maximum MWh Activity Ratio Share</w:t>
            </w:r>
            <w:r w:rsidRPr="00A03B1B">
              <w:rPr>
                <w:iCs/>
                <w:sz w:val="20"/>
                <w:szCs w:val="20"/>
              </w:rPr>
              <w:t>—The Counter-Party’s pro rata share of Maximum MWh Activity in the reference month.</w:t>
            </w:r>
          </w:p>
        </w:tc>
      </w:tr>
      <w:tr w:rsidR="00A03B1B" w:rsidRPr="00A03B1B" w14:paraId="198AD34B" w14:textId="77777777" w:rsidTr="00B31BB1">
        <w:trPr>
          <w:cantSplit/>
        </w:trPr>
        <w:tc>
          <w:tcPr>
            <w:tcW w:w="1005" w:type="pct"/>
          </w:tcPr>
          <w:p w14:paraId="5DDEE00A" w14:textId="77777777" w:rsidR="00A03B1B" w:rsidRPr="00A03B1B" w:rsidRDefault="00A03B1B" w:rsidP="00A03B1B">
            <w:pPr>
              <w:spacing w:after="60"/>
              <w:rPr>
                <w:iCs/>
                <w:color w:val="000000"/>
                <w:kern w:val="24"/>
                <w:sz w:val="20"/>
                <w:szCs w:val="20"/>
              </w:rPr>
            </w:pPr>
            <w:r w:rsidRPr="00A03B1B">
              <w:rPr>
                <w:iCs/>
                <w:color w:val="000000"/>
                <w:kern w:val="24"/>
                <w:sz w:val="20"/>
                <w:szCs w:val="20"/>
              </w:rPr>
              <w:t xml:space="preserve">MMA </w:t>
            </w:r>
            <w:r w:rsidRPr="00A03B1B">
              <w:rPr>
                <w:i/>
                <w:iCs/>
                <w:color w:val="000000"/>
                <w:kern w:val="24"/>
                <w:sz w:val="20"/>
                <w:szCs w:val="20"/>
                <w:vertAlign w:val="subscript"/>
              </w:rPr>
              <w:t>cp</w:t>
            </w:r>
          </w:p>
        </w:tc>
        <w:tc>
          <w:tcPr>
            <w:tcW w:w="464" w:type="pct"/>
          </w:tcPr>
          <w:p w14:paraId="4A45C636" w14:textId="77777777" w:rsidR="00A03B1B" w:rsidRPr="00A03B1B" w:rsidRDefault="00A03B1B" w:rsidP="00A03B1B">
            <w:pPr>
              <w:spacing w:after="60"/>
              <w:rPr>
                <w:iCs/>
                <w:sz w:val="20"/>
                <w:szCs w:val="20"/>
              </w:rPr>
            </w:pPr>
            <w:r w:rsidRPr="00A03B1B">
              <w:rPr>
                <w:iCs/>
                <w:color w:val="000000"/>
                <w:kern w:val="24"/>
                <w:sz w:val="20"/>
                <w:szCs w:val="20"/>
              </w:rPr>
              <w:t>MWh</w:t>
            </w:r>
          </w:p>
        </w:tc>
        <w:tc>
          <w:tcPr>
            <w:tcW w:w="3531" w:type="pct"/>
          </w:tcPr>
          <w:p w14:paraId="71D1D2A4" w14:textId="77777777" w:rsidR="00A03B1B" w:rsidRPr="00A03B1B" w:rsidRDefault="00A03B1B" w:rsidP="00A03B1B">
            <w:pPr>
              <w:spacing w:after="60"/>
              <w:rPr>
                <w:i/>
                <w:iCs/>
                <w:sz w:val="20"/>
                <w:szCs w:val="20"/>
              </w:rPr>
            </w:pPr>
            <w:r w:rsidRPr="00A03B1B">
              <w:rPr>
                <w:i/>
                <w:iCs/>
                <w:sz w:val="20"/>
                <w:szCs w:val="20"/>
              </w:rPr>
              <w:t>Maximum MWh Activity</w:t>
            </w:r>
            <w:r w:rsidRPr="00A03B1B">
              <w:rPr>
                <w:iCs/>
                <w:sz w:val="20"/>
                <w:szCs w:val="20"/>
              </w:rPr>
              <w:t xml:space="preserve">—The maximum MWh activity of all Market Participants represented by the </w:t>
            </w:r>
            <w:proofErr w:type="gramStart"/>
            <w:r w:rsidRPr="00A03B1B">
              <w:rPr>
                <w:iCs/>
                <w:sz w:val="20"/>
                <w:szCs w:val="20"/>
              </w:rPr>
              <w:t>Counter-Party</w:t>
            </w:r>
            <w:proofErr w:type="gramEnd"/>
            <w:r w:rsidRPr="00A03B1B">
              <w:rPr>
                <w:iCs/>
                <w:sz w:val="20"/>
                <w:szCs w:val="20"/>
              </w:rPr>
              <w:t xml:space="preserve"> in the DAM, RTM and CRR Auction in the reference month.</w:t>
            </w:r>
          </w:p>
        </w:tc>
      </w:tr>
      <w:tr w:rsidR="00A03B1B" w:rsidRPr="00A03B1B" w14:paraId="1A4B1F57" w14:textId="77777777" w:rsidTr="00B31BB1">
        <w:trPr>
          <w:cantSplit/>
        </w:trPr>
        <w:tc>
          <w:tcPr>
            <w:tcW w:w="1005" w:type="pct"/>
          </w:tcPr>
          <w:p w14:paraId="7DD8A581" w14:textId="77777777" w:rsidR="00A03B1B" w:rsidRPr="00A03B1B" w:rsidRDefault="00A03B1B" w:rsidP="00A03B1B">
            <w:pPr>
              <w:spacing w:after="60"/>
              <w:rPr>
                <w:iCs/>
                <w:color w:val="000000"/>
                <w:kern w:val="24"/>
                <w:sz w:val="20"/>
                <w:szCs w:val="20"/>
              </w:rPr>
            </w:pPr>
            <w:r w:rsidRPr="00A03B1B">
              <w:rPr>
                <w:iCs/>
                <w:color w:val="000000"/>
                <w:kern w:val="24"/>
                <w:sz w:val="20"/>
                <w:szCs w:val="20"/>
              </w:rPr>
              <w:t>MMATOT</w:t>
            </w:r>
          </w:p>
        </w:tc>
        <w:tc>
          <w:tcPr>
            <w:tcW w:w="464" w:type="pct"/>
          </w:tcPr>
          <w:p w14:paraId="7B524E14" w14:textId="77777777" w:rsidR="00A03B1B" w:rsidRPr="00A03B1B" w:rsidRDefault="00A03B1B" w:rsidP="00A03B1B">
            <w:pPr>
              <w:spacing w:after="60"/>
              <w:rPr>
                <w:iCs/>
                <w:sz w:val="20"/>
                <w:szCs w:val="20"/>
              </w:rPr>
            </w:pPr>
            <w:r w:rsidRPr="00A03B1B">
              <w:rPr>
                <w:iCs/>
                <w:color w:val="000000"/>
                <w:kern w:val="24"/>
                <w:sz w:val="20"/>
                <w:szCs w:val="20"/>
              </w:rPr>
              <w:t>MWh</w:t>
            </w:r>
          </w:p>
        </w:tc>
        <w:tc>
          <w:tcPr>
            <w:tcW w:w="3531" w:type="pct"/>
          </w:tcPr>
          <w:p w14:paraId="1F8A5E29" w14:textId="77777777" w:rsidR="00A03B1B" w:rsidRPr="00A03B1B" w:rsidRDefault="00A03B1B" w:rsidP="00A03B1B">
            <w:pPr>
              <w:spacing w:after="60"/>
              <w:rPr>
                <w:i/>
                <w:iCs/>
                <w:sz w:val="20"/>
                <w:szCs w:val="20"/>
              </w:rPr>
            </w:pPr>
            <w:r w:rsidRPr="00A03B1B">
              <w:rPr>
                <w:i/>
                <w:iCs/>
                <w:sz w:val="20"/>
                <w:szCs w:val="20"/>
              </w:rPr>
              <w:t>Maximum MWh Activity Total</w:t>
            </w:r>
            <w:r w:rsidRPr="00A03B1B">
              <w:rPr>
                <w:iCs/>
                <w:sz w:val="20"/>
                <w:szCs w:val="20"/>
              </w:rPr>
              <w:t>—The sum of all Counter-Party’s Maximum MWh Activity in the reference month.</w:t>
            </w:r>
          </w:p>
        </w:tc>
      </w:tr>
      <w:tr w:rsidR="00A03B1B" w:rsidRPr="00A03B1B" w14:paraId="3AEC35CA" w14:textId="77777777" w:rsidTr="00B31BB1">
        <w:trPr>
          <w:cantSplit/>
        </w:trPr>
        <w:tc>
          <w:tcPr>
            <w:tcW w:w="1005" w:type="pct"/>
          </w:tcPr>
          <w:p w14:paraId="4EFE1B48" w14:textId="77777777" w:rsidR="00A03B1B" w:rsidRPr="00A03B1B" w:rsidRDefault="00A03B1B" w:rsidP="00A03B1B">
            <w:pPr>
              <w:spacing w:after="60"/>
              <w:rPr>
                <w:iCs/>
                <w:sz w:val="20"/>
                <w:szCs w:val="20"/>
              </w:rPr>
            </w:pPr>
            <w:r w:rsidRPr="00A03B1B">
              <w:rPr>
                <w:iCs/>
                <w:color w:val="000000"/>
                <w:kern w:val="24"/>
                <w:sz w:val="20"/>
                <w:szCs w:val="20"/>
              </w:rPr>
              <w:t xml:space="preserve">RTMG </w:t>
            </w:r>
            <w:proofErr w:type="spellStart"/>
            <w:r w:rsidRPr="00A03B1B">
              <w:rPr>
                <w:i/>
                <w:iCs/>
                <w:color w:val="000000"/>
                <w:kern w:val="24"/>
                <w:sz w:val="20"/>
                <w:szCs w:val="20"/>
                <w:vertAlign w:val="subscript"/>
              </w:rPr>
              <w:t>mp</w:t>
            </w:r>
            <w:proofErr w:type="spellEnd"/>
            <w:r w:rsidRPr="00A03B1B">
              <w:rPr>
                <w:i/>
                <w:iCs/>
                <w:color w:val="000000"/>
                <w:kern w:val="24"/>
                <w:sz w:val="20"/>
                <w:szCs w:val="20"/>
                <w:vertAlign w:val="subscript"/>
              </w:rPr>
              <w:t>, p, r, i</w:t>
            </w:r>
          </w:p>
        </w:tc>
        <w:tc>
          <w:tcPr>
            <w:tcW w:w="464" w:type="pct"/>
          </w:tcPr>
          <w:p w14:paraId="0569685C"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37D544AC" w14:textId="77777777" w:rsidR="00A03B1B" w:rsidRPr="00A03B1B" w:rsidRDefault="00A03B1B" w:rsidP="00A03B1B">
            <w:pPr>
              <w:spacing w:after="60"/>
              <w:rPr>
                <w:iCs/>
                <w:sz w:val="20"/>
                <w:szCs w:val="20"/>
              </w:rPr>
            </w:pPr>
            <w:r w:rsidRPr="00A03B1B">
              <w:rPr>
                <w:i/>
                <w:iCs/>
                <w:sz w:val="20"/>
                <w:szCs w:val="20"/>
              </w:rPr>
              <w:t>Real-Time Metered Generation per Market Participant per Settlement Point per Resource</w:t>
            </w:r>
            <w:r w:rsidRPr="00A03B1B">
              <w:rPr>
                <w:iCs/>
                <w:sz w:val="20"/>
                <w:szCs w:val="20"/>
              </w:rPr>
              <w:t xml:space="preserve">—The Real-Time energy produced by the Resource </w:t>
            </w:r>
            <w:r w:rsidRPr="00A03B1B">
              <w:rPr>
                <w:i/>
                <w:iCs/>
                <w:sz w:val="20"/>
                <w:szCs w:val="20"/>
              </w:rPr>
              <w:t>r</w:t>
            </w:r>
            <w:r w:rsidRPr="00A03B1B">
              <w:rPr>
                <w:iCs/>
                <w:sz w:val="20"/>
                <w:szCs w:val="20"/>
              </w:rPr>
              <w:t xml:space="preserve"> represented by Market Participant </w:t>
            </w:r>
            <w:proofErr w:type="spellStart"/>
            <w:r w:rsidRPr="00A03B1B">
              <w:rPr>
                <w:i/>
                <w:iCs/>
                <w:sz w:val="20"/>
                <w:szCs w:val="20"/>
              </w:rPr>
              <w:t>mp</w:t>
            </w:r>
            <w:proofErr w:type="spellEnd"/>
            <w:r w:rsidRPr="00A03B1B">
              <w:rPr>
                <w:iCs/>
                <w:sz w:val="20"/>
                <w:szCs w:val="20"/>
              </w:rPr>
              <w:t xml:space="preserve">, at Resource Node </w:t>
            </w:r>
            <w:r w:rsidRPr="00A03B1B">
              <w:rPr>
                <w:i/>
                <w:iCs/>
                <w:sz w:val="20"/>
                <w:szCs w:val="20"/>
              </w:rPr>
              <w:t>p</w:t>
            </w:r>
            <w:r w:rsidRPr="00A03B1B">
              <w:rPr>
                <w:iCs/>
                <w:sz w:val="20"/>
                <w:szCs w:val="20"/>
              </w:rPr>
              <w:t xml:space="preserve">, for the 15-minute Settlement Interval </w:t>
            </w:r>
            <w:r w:rsidRPr="00A03B1B">
              <w:rPr>
                <w:i/>
                <w:iCs/>
                <w:sz w:val="20"/>
                <w:szCs w:val="20"/>
              </w:rPr>
              <w:t>i</w:t>
            </w:r>
            <w:r w:rsidRPr="00A03B1B">
              <w:rPr>
                <w:iCs/>
                <w:sz w:val="20"/>
                <w:szCs w:val="20"/>
              </w:rPr>
              <w:t>, where the Market Participant is a QSE.</w:t>
            </w:r>
          </w:p>
          <w:p w14:paraId="0BB85D9E" w14:textId="77777777" w:rsidR="00A03B1B" w:rsidRPr="00A03B1B" w:rsidRDefault="00A03B1B" w:rsidP="00A03B1B">
            <w:pPr>
              <w:spacing w:after="60"/>
              <w:rPr>
                <w:iCs/>
                <w:sz w:val="20"/>
                <w:szCs w:val="20"/>
              </w:rPr>
            </w:pPr>
          </w:p>
        </w:tc>
      </w:tr>
      <w:tr w:rsidR="00A03B1B" w:rsidRPr="00A03B1B" w14:paraId="2682C781" w14:textId="77777777" w:rsidTr="00B31BB1">
        <w:trPr>
          <w:cantSplit/>
        </w:trPr>
        <w:tc>
          <w:tcPr>
            <w:tcW w:w="1005" w:type="pct"/>
          </w:tcPr>
          <w:p w14:paraId="12D8537D" w14:textId="77777777" w:rsidR="00A03B1B" w:rsidRPr="00A03B1B" w:rsidRDefault="00A03B1B" w:rsidP="00A03B1B">
            <w:pPr>
              <w:spacing w:after="60"/>
              <w:rPr>
                <w:iCs/>
                <w:sz w:val="20"/>
                <w:szCs w:val="20"/>
              </w:rPr>
            </w:pPr>
            <w:r w:rsidRPr="00A03B1B">
              <w:rPr>
                <w:rFonts w:eastAsia="Calibri"/>
                <w:iCs/>
                <w:sz w:val="20"/>
                <w:szCs w:val="20"/>
              </w:rPr>
              <w:lastRenderedPageBreak/>
              <w:t xml:space="preserve">URTMG </w:t>
            </w:r>
            <w:proofErr w:type="spellStart"/>
            <w:r w:rsidRPr="00A03B1B">
              <w:rPr>
                <w:rFonts w:eastAsia="Calibri"/>
                <w:i/>
                <w:iCs/>
                <w:sz w:val="20"/>
                <w:szCs w:val="20"/>
                <w:vertAlign w:val="subscript"/>
              </w:rPr>
              <w:t>mp</w:t>
            </w:r>
            <w:proofErr w:type="spellEnd"/>
          </w:p>
        </w:tc>
        <w:tc>
          <w:tcPr>
            <w:tcW w:w="464" w:type="pct"/>
          </w:tcPr>
          <w:p w14:paraId="1007925E"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0D86DD38" w14:textId="77777777" w:rsidR="00A03B1B" w:rsidRPr="00A03B1B" w:rsidRDefault="00A03B1B" w:rsidP="00A03B1B">
            <w:pPr>
              <w:spacing w:after="60"/>
              <w:rPr>
                <w:i/>
                <w:iCs/>
                <w:sz w:val="20"/>
                <w:szCs w:val="20"/>
              </w:rPr>
            </w:pPr>
            <w:r w:rsidRPr="00A03B1B">
              <w:rPr>
                <w:i/>
                <w:iCs/>
                <w:sz w:val="20"/>
                <w:szCs w:val="20"/>
              </w:rPr>
              <w:t>Uplift Real-Time Metered Generation per Market Participant</w:t>
            </w:r>
            <w:r w:rsidRPr="00A03B1B">
              <w:rPr>
                <w:iCs/>
                <w:sz w:val="20"/>
                <w:szCs w:val="20"/>
              </w:rPr>
              <w:t xml:space="preserve">—The monthly sum of Real-Time energy produced by Resources represented by Market Participant </w:t>
            </w:r>
            <w:proofErr w:type="spellStart"/>
            <w:r w:rsidRPr="00A03B1B">
              <w:rPr>
                <w:i/>
                <w:iCs/>
                <w:sz w:val="20"/>
                <w:szCs w:val="20"/>
              </w:rPr>
              <w:t>mp</w:t>
            </w:r>
            <w:proofErr w:type="spellEnd"/>
            <w:r w:rsidRPr="00A03B1B">
              <w:rPr>
                <w:iCs/>
                <w:sz w:val="20"/>
                <w:szCs w:val="20"/>
              </w:rPr>
              <w:t xml:space="preserve">, excluding generation for RMR Resources and generation in RUC-Committed Intervals, where the Market Participant is a QSE assigned to the registered </w:t>
            </w:r>
            <w:proofErr w:type="gramStart"/>
            <w:r w:rsidRPr="00A03B1B">
              <w:rPr>
                <w:iCs/>
                <w:sz w:val="20"/>
                <w:szCs w:val="20"/>
              </w:rPr>
              <w:t>Counter-Party</w:t>
            </w:r>
            <w:proofErr w:type="gramEnd"/>
            <w:r w:rsidRPr="00A03B1B">
              <w:rPr>
                <w:iCs/>
                <w:sz w:val="20"/>
                <w:szCs w:val="20"/>
              </w:rPr>
              <w:t xml:space="preserve">. </w:t>
            </w:r>
          </w:p>
          <w:p w14:paraId="09E1623F" w14:textId="77777777" w:rsidR="00A03B1B" w:rsidRPr="00A03B1B" w:rsidRDefault="00A03B1B" w:rsidP="00A03B1B">
            <w:pPr>
              <w:spacing w:after="60"/>
              <w:rPr>
                <w:i/>
                <w:iCs/>
                <w:sz w:val="20"/>
                <w:szCs w:val="20"/>
              </w:rPr>
            </w:pPr>
          </w:p>
        </w:tc>
      </w:tr>
      <w:tr w:rsidR="00A03B1B" w:rsidRPr="00A03B1B" w14:paraId="066FDDB9" w14:textId="77777777" w:rsidTr="00B31BB1">
        <w:trPr>
          <w:cantSplit/>
        </w:trPr>
        <w:tc>
          <w:tcPr>
            <w:tcW w:w="1005" w:type="pct"/>
          </w:tcPr>
          <w:p w14:paraId="022C77AF" w14:textId="77777777" w:rsidR="00A03B1B" w:rsidRPr="00A03B1B" w:rsidRDefault="00A03B1B" w:rsidP="00A03B1B">
            <w:pPr>
              <w:spacing w:after="60"/>
              <w:rPr>
                <w:iCs/>
                <w:color w:val="000000"/>
                <w:kern w:val="24"/>
                <w:sz w:val="20"/>
                <w:szCs w:val="20"/>
              </w:rPr>
            </w:pPr>
            <w:r w:rsidRPr="00A03B1B">
              <w:rPr>
                <w:iCs/>
                <w:color w:val="000000"/>
                <w:kern w:val="24"/>
                <w:sz w:val="20"/>
                <w:szCs w:val="20"/>
              </w:rPr>
              <w:t xml:space="preserve">RTDCIMP </w:t>
            </w:r>
            <w:proofErr w:type="spellStart"/>
            <w:r w:rsidRPr="00A03B1B">
              <w:rPr>
                <w:i/>
                <w:iCs/>
                <w:color w:val="000000"/>
                <w:kern w:val="24"/>
                <w:sz w:val="20"/>
                <w:szCs w:val="20"/>
                <w:vertAlign w:val="subscript"/>
              </w:rPr>
              <w:t>mp</w:t>
            </w:r>
            <w:proofErr w:type="spellEnd"/>
            <w:r w:rsidRPr="00A03B1B">
              <w:rPr>
                <w:i/>
                <w:iCs/>
                <w:color w:val="000000"/>
                <w:kern w:val="24"/>
                <w:sz w:val="20"/>
                <w:szCs w:val="20"/>
                <w:vertAlign w:val="subscript"/>
              </w:rPr>
              <w:t>, p, i</w:t>
            </w:r>
          </w:p>
        </w:tc>
        <w:tc>
          <w:tcPr>
            <w:tcW w:w="464" w:type="pct"/>
          </w:tcPr>
          <w:p w14:paraId="7EF8238D"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1078D429" w14:textId="77777777" w:rsidR="00A03B1B" w:rsidRPr="00A03B1B" w:rsidRDefault="00A03B1B" w:rsidP="00A03B1B">
            <w:pPr>
              <w:spacing w:after="60"/>
              <w:rPr>
                <w:i/>
                <w:iCs/>
                <w:sz w:val="20"/>
                <w:szCs w:val="20"/>
              </w:rPr>
            </w:pPr>
            <w:r w:rsidRPr="00A03B1B">
              <w:rPr>
                <w:i/>
                <w:iCs/>
                <w:sz w:val="20"/>
                <w:szCs w:val="20"/>
              </w:rPr>
              <w:t>Real-Time DC Import per QSE per Settlement Point</w:t>
            </w:r>
            <w:r w:rsidRPr="00A03B1B">
              <w:rPr>
                <w:iCs/>
                <w:sz w:val="20"/>
                <w:szCs w:val="20"/>
              </w:rPr>
              <w:t xml:space="preserve">—The aggregated Direct Current Tie (DC Tie) Schedule submitted by Market Participant </w:t>
            </w:r>
            <w:proofErr w:type="spellStart"/>
            <w:r w:rsidRPr="00A03B1B">
              <w:rPr>
                <w:i/>
                <w:iCs/>
                <w:sz w:val="20"/>
                <w:szCs w:val="20"/>
              </w:rPr>
              <w:t>mp</w:t>
            </w:r>
            <w:proofErr w:type="spellEnd"/>
            <w:r w:rsidRPr="00A03B1B">
              <w:rPr>
                <w:i/>
                <w:iCs/>
                <w:sz w:val="20"/>
                <w:szCs w:val="20"/>
              </w:rPr>
              <w:t>,</w:t>
            </w:r>
            <w:r w:rsidRPr="00A03B1B">
              <w:rPr>
                <w:iCs/>
                <w:sz w:val="20"/>
                <w:szCs w:val="20"/>
              </w:rPr>
              <w:t xml:space="preserve"> as an importer into the ERCOT System through DC Tie </w:t>
            </w:r>
            <w:r w:rsidRPr="00A03B1B">
              <w:rPr>
                <w:i/>
                <w:iCs/>
                <w:sz w:val="20"/>
                <w:szCs w:val="20"/>
              </w:rPr>
              <w:t>p</w:t>
            </w:r>
            <w:r w:rsidRPr="00A03B1B">
              <w:rPr>
                <w:iCs/>
                <w:sz w:val="20"/>
                <w:szCs w:val="20"/>
              </w:rPr>
              <w:t xml:space="preserve">, for the 15-minute Settlement Interval </w:t>
            </w:r>
            <w:r w:rsidRPr="00A03B1B">
              <w:rPr>
                <w:i/>
                <w:iCs/>
                <w:sz w:val="20"/>
                <w:szCs w:val="20"/>
              </w:rPr>
              <w:t>i</w:t>
            </w:r>
            <w:r w:rsidRPr="00A03B1B">
              <w:rPr>
                <w:iCs/>
                <w:sz w:val="20"/>
                <w:szCs w:val="20"/>
              </w:rPr>
              <w:t>, where the Market Participant is a QSE.</w:t>
            </w:r>
          </w:p>
        </w:tc>
      </w:tr>
      <w:tr w:rsidR="00A03B1B" w:rsidRPr="00A03B1B" w14:paraId="7E0095E5" w14:textId="77777777" w:rsidTr="00B31BB1">
        <w:trPr>
          <w:cantSplit/>
        </w:trPr>
        <w:tc>
          <w:tcPr>
            <w:tcW w:w="1005" w:type="pct"/>
          </w:tcPr>
          <w:p w14:paraId="0C99B7DC" w14:textId="77777777" w:rsidR="00A03B1B" w:rsidRPr="00A03B1B" w:rsidRDefault="00A03B1B" w:rsidP="00A03B1B">
            <w:pPr>
              <w:spacing w:after="60"/>
              <w:rPr>
                <w:iCs/>
                <w:color w:val="000000"/>
                <w:kern w:val="24"/>
                <w:sz w:val="20"/>
                <w:szCs w:val="20"/>
              </w:rPr>
            </w:pPr>
            <w:r w:rsidRPr="00A03B1B">
              <w:rPr>
                <w:rFonts w:eastAsia="Calibri"/>
                <w:iCs/>
                <w:sz w:val="20"/>
                <w:szCs w:val="20"/>
              </w:rPr>
              <w:t xml:space="preserve">URTDCIMP </w:t>
            </w:r>
            <w:proofErr w:type="spellStart"/>
            <w:r w:rsidRPr="00A03B1B">
              <w:rPr>
                <w:rFonts w:eastAsia="Calibri"/>
                <w:i/>
                <w:iCs/>
                <w:sz w:val="20"/>
                <w:szCs w:val="20"/>
                <w:vertAlign w:val="subscript"/>
              </w:rPr>
              <w:t>mp</w:t>
            </w:r>
            <w:proofErr w:type="spellEnd"/>
          </w:p>
        </w:tc>
        <w:tc>
          <w:tcPr>
            <w:tcW w:w="464" w:type="pct"/>
          </w:tcPr>
          <w:p w14:paraId="002F2880"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2C31651B" w14:textId="77777777" w:rsidR="00A03B1B" w:rsidRPr="00A03B1B" w:rsidRDefault="00A03B1B" w:rsidP="00A03B1B">
            <w:pPr>
              <w:spacing w:after="60"/>
              <w:rPr>
                <w:i/>
                <w:iCs/>
                <w:sz w:val="20"/>
                <w:szCs w:val="20"/>
              </w:rPr>
            </w:pPr>
            <w:r w:rsidRPr="00A03B1B">
              <w:rPr>
                <w:i/>
                <w:iCs/>
                <w:sz w:val="20"/>
                <w:szCs w:val="20"/>
              </w:rPr>
              <w:t>Uplift Real-Time DC Import per Market Participant</w:t>
            </w:r>
            <w:r w:rsidRPr="00A03B1B">
              <w:rPr>
                <w:iCs/>
                <w:sz w:val="20"/>
                <w:szCs w:val="20"/>
              </w:rPr>
              <w:t xml:space="preserve">—The monthly sum of the aggregated DC Tie Schedule submitted by Market Participant </w:t>
            </w:r>
            <w:proofErr w:type="spellStart"/>
            <w:r w:rsidRPr="00A03B1B">
              <w:rPr>
                <w:i/>
                <w:iCs/>
                <w:sz w:val="20"/>
                <w:szCs w:val="20"/>
              </w:rPr>
              <w:t>mp</w:t>
            </w:r>
            <w:proofErr w:type="spellEnd"/>
            <w:r w:rsidRPr="00A03B1B">
              <w:rPr>
                <w:iCs/>
                <w:sz w:val="20"/>
                <w:szCs w:val="20"/>
              </w:rPr>
              <w:t xml:space="preserve">, as an importer into the ERCOT System where the Market Participant is a QSE assigned to a registered </w:t>
            </w:r>
            <w:proofErr w:type="gramStart"/>
            <w:r w:rsidRPr="00A03B1B">
              <w:rPr>
                <w:iCs/>
                <w:sz w:val="20"/>
                <w:szCs w:val="20"/>
              </w:rPr>
              <w:t>Counter-Party</w:t>
            </w:r>
            <w:proofErr w:type="gramEnd"/>
            <w:r w:rsidRPr="00A03B1B">
              <w:rPr>
                <w:iCs/>
                <w:sz w:val="20"/>
                <w:szCs w:val="20"/>
              </w:rPr>
              <w:t>.</w:t>
            </w:r>
          </w:p>
        </w:tc>
      </w:tr>
      <w:tr w:rsidR="00A03B1B" w:rsidRPr="00A03B1B" w14:paraId="2A22B356" w14:textId="77777777" w:rsidTr="00B31BB1">
        <w:trPr>
          <w:cantSplit/>
        </w:trPr>
        <w:tc>
          <w:tcPr>
            <w:tcW w:w="1005" w:type="pct"/>
          </w:tcPr>
          <w:p w14:paraId="77837FA7" w14:textId="77777777" w:rsidR="00A03B1B" w:rsidRPr="00A03B1B" w:rsidRDefault="00A03B1B" w:rsidP="00A03B1B">
            <w:pPr>
              <w:spacing w:after="60"/>
              <w:rPr>
                <w:iCs/>
                <w:sz w:val="20"/>
                <w:szCs w:val="20"/>
              </w:rPr>
            </w:pPr>
            <w:r w:rsidRPr="00A03B1B">
              <w:rPr>
                <w:iCs/>
                <w:color w:val="000000"/>
                <w:kern w:val="24"/>
                <w:sz w:val="20"/>
                <w:szCs w:val="20"/>
              </w:rPr>
              <w:t xml:space="preserve">RTAML </w:t>
            </w:r>
            <w:proofErr w:type="spellStart"/>
            <w:r w:rsidRPr="00A03B1B">
              <w:rPr>
                <w:i/>
                <w:iCs/>
                <w:color w:val="000000"/>
                <w:kern w:val="24"/>
                <w:sz w:val="20"/>
                <w:szCs w:val="20"/>
                <w:vertAlign w:val="subscript"/>
              </w:rPr>
              <w:t>mp</w:t>
            </w:r>
            <w:proofErr w:type="spellEnd"/>
            <w:r w:rsidRPr="00A03B1B">
              <w:rPr>
                <w:i/>
                <w:iCs/>
                <w:color w:val="000000"/>
                <w:kern w:val="24"/>
                <w:sz w:val="20"/>
                <w:szCs w:val="20"/>
                <w:vertAlign w:val="subscript"/>
              </w:rPr>
              <w:t>, p, i</w:t>
            </w:r>
          </w:p>
        </w:tc>
        <w:tc>
          <w:tcPr>
            <w:tcW w:w="464" w:type="pct"/>
          </w:tcPr>
          <w:p w14:paraId="0AC5277A"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488825E6" w14:textId="77777777" w:rsidR="00A03B1B" w:rsidRPr="00A03B1B" w:rsidRDefault="00A03B1B" w:rsidP="00A03B1B">
            <w:pPr>
              <w:spacing w:after="60"/>
              <w:rPr>
                <w:iCs/>
                <w:sz w:val="20"/>
                <w:szCs w:val="20"/>
              </w:rPr>
            </w:pPr>
            <w:r w:rsidRPr="00A03B1B">
              <w:rPr>
                <w:i/>
                <w:iCs/>
                <w:sz w:val="20"/>
                <w:szCs w:val="20"/>
              </w:rPr>
              <w:t>Real-Time Adjusted Metered Load per Market Participant per Settlement Point</w:t>
            </w:r>
            <w:r w:rsidRPr="00A03B1B">
              <w:rPr>
                <w:iCs/>
                <w:sz w:val="20"/>
                <w:szCs w:val="20"/>
              </w:rPr>
              <w:t xml:space="preserve">—The sum of the Adjusted Metered Load (AML) at the Electrical Buses that are included in Settlement Point </w:t>
            </w:r>
            <w:r w:rsidRPr="00A03B1B">
              <w:rPr>
                <w:i/>
                <w:iCs/>
                <w:sz w:val="20"/>
                <w:szCs w:val="20"/>
              </w:rPr>
              <w:t>p</w:t>
            </w:r>
            <w:r w:rsidRPr="00A03B1B">
              <w:rPr>
                <w:iCs/>
                <w:sz w:val="20"/>
                <w:szCs w:val="20"/>
              </w:rPr>
              <w:t xml:space="preserve"> represented by Market Participant </w:t>
            </w:r>
            <w:proofErr w:type="spellStart"/>
            <w:r w:rsidRPr="00A03B1B">
              <w:rPr>
                <w:i/>
                <w:iCs/>
                <w:sz w:val="20"/>
                <w:szCs w:val="20"/>
              </w:rPr>
              <w:t>mp</w:t>
            </w:r>
            <w:proofErr w:type="spellEnd"/>
            <w:r w:rsidRPr="00A03B1B">
              <w:rPr>
                <w:iCs/>
                <w:sz w:val="20"/>
                <w:szCs w:val="20"/>
              </w:rPr>
              <w:t xml:space="preserve"> for the 15-minute Settlement Interval </w:t>
            </w:r>
            <w:r w:rsidRPr="00A03B1B">
              <w:rPr>
                <w:i/>
                <w:iCs/>
                <w:sz w:val="20"/>
                <w:szCs w:val="20"/>
              </w:rPr>
              <w:t>i</w:t>
            </w:r>
            <w:r w:rsidRPr="00A03B1B">
              <w:rPr>
                <w:iCs/>
                <w:sz w:val="20"/>
                <w:szCs w:val="20"/>
              </w:rPr>
              <w:t>, where the Market Participant is a QSE.</w:t>
            </w:r>
          </w:p>
        </w:tc>
      </w:tr>
      <w:tr w:rsidR="00A03B1B" w:rsidRPr="00A03B1B" w14:paraId="45C28CFD" w14:textId="77777777" w:rsidTr="00B31BB1">
        <w:trPr>
          <w:cantSplit/>
        </w:trPr>
        <w:tc>
          <w:tcPr>
            <w:tcW w:w="1005" w:type="pct"/>
          </w:tcPr>
          <w:p w14:paraId="1046A85C" w14:textId="77777777" w:rsidR="00A03B1B" w:rsidRPr="00A03B1B" w:rsidRDefault="00A03B1B" w:rsidP="00A03B1B">
            <w:pPr>
              <w:spacing w:after="60"/>
              <w:rPr>
                <w:iCs/>
                <w:sz w:val="20"/>
                <w:szCs w:val="20"/>
              </w:rPr>
            </w:pPr>
            <w:r w:rsidRPr="00A03B1B">
              <w:rPr>
                <w:rFonts w:eastAsia="Calibri"/>
                <w:iCs/>
                <w:sz w:val="20"/>
                <w:szCs w:val="20"/>
              </w:rPr>
              <w:t xml:space="preserve">URTAML </w:t>
            </w:r>
            <w:proofErr w:type="spellStart"/>
            <w:r w:rsidRPr="00A03B1B">
              <w:rPr>
                <w:rFonts w:eastAsia="Calibri"/>
                <w:i/>
                <w:iCs/>
                <w:sz w:val="20"/>
                <w:szCs w:val="20"/>
                <w:vertAlign w:val="subscript"/>
              </w:rPr>
              <w:t>mp</w:t>
            </w:r>
            <w:proofErr w:type="spellEnd"/>
          </w:p>
        </w:tc>
        <w:tc>
          <w:tcPr>
            <w:tcW w:w="464" w:type="pct"/>
          </w:tcPr>
          <w:p w14:paraId="01B59B28"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2F0DF6D1" w14:textId="77777777" w:rsidR="00A03B1B" w:rsidRPr="00A03B1B" w:rsidRDefault="00A03B1B" w:rsidP="00A03B1B">
            <w:pPr>
              <w:spacing w:after="60"/>
              <w:rPr>
                <w:i/>
                <w:iCs/>
                <w:sz w:val="20"/>
                <w:szCs w:val="20"/>
              </w:rPr>
            </w:pPr>
            <w:r w:rsidRPr="00A03B1B">
              <w:rPr>
                <w:i/>
                <w:iCs/>
                <w:sz w:val="20"/>
                <w:szCs w:val="20"/>
              </w:rPr>
              <w:t>Uplift Real-Time Adjusted Metered Load per Market Participant</w:t>
            </w:r>
            <w:r w:rsidRPr="00A03B1B">
              <w:rPr>
                <w:iCs/>
                <w:sz w:val="20"/>
                <w:szCs w:val="20"/>
              </w:rPr>
              <w:t xml:space="preserve">—The monthly sum of the AML represented by Market Participant </w:t>
            </w:r>
            <w:proofErr w:type="spellStart"/>
            <w:r w:rsidRPr="00A03B1B">
              <w:rPr>
                <w:i/>
                <w:iCs/>
                <w:sz w:val="20"/>
                <w:szCs w:val="20"/>
              </w:rPr>
              <w:t>mp</w:t>
            </w:r>
            <w:proofErr w:type="spellEnd"/>
            <w:r w:rsidRPr="00A03B1B">
              <w:rPr>
                <w:iCs/>
                <w:sz w:val="20"/>
                <w:szCs w:val="20"/>
              </w:rPr>
              <w:t xml:space="preserve">, where the Market Participant is a QSE assigned to the registered </w:t>
            </w:r>
            <w:proofErr w:type="gramStart"/>
            <w:r w:rsidRPr="00A03B1B">
              <w:rPr>
                <w:iCs/>
                <w:sz w:val="20"/>
                <w:szCs w:val="20"/>
              </w:rPr>
              <w:t>Counter-Party</w:t>
            </w:r>
            <w:proofErr w:type="gramEnd"/>
            <w:r w:rsidRPr="00A03B1B">
              <w:rPr>
                <w:iCs/>
                <w:sz w:val="20"/>
                <w:szCs w:val="20"/>
              </w:rPr>
              <w:t>.</w:t>
            </w:r>
          </w:p>
        </w:tc>
      </w:tr>
      <w:tr w:rsidR="00A03B1B" w:rsidRPr="00A03B1B" w14:paraId="659CFED4" w14:textId="77777777" w:rsidTr="00B31BB1">
        <w:trPr>
          <w:cantSplit/>
        </w:trPr>
        <w:tc>
          <w:tcPr>
            <w:tcW w:w="1005" w:type="pct"/>
          </w:tcPr>
          <w:p w14:paraId="53A7A751" w14:textId="77777777" w:rsidR="00A03B1B" w:rsidRPr="00A03B1B" w:rsidRDefault="00A03B1B" w:rsidP="00A03B1B">
            <w:pPr>
              <w:spacing w:after="60"/>
              <w:rPr>
                <w:iCs/>
                <w:sz w:val="20"/>
                <w:szCs w:val="20"/>
              </w:rPr>
            </w:pPr>
            <w:r w:rsidRPr="00A03B1B">
              <w:rPr>
                <w:rFonts w:eastAsia="Calibri"/>
                <w:iCs/>
                <w:sz w:val="20"/>
                <w:szCs w:val="20"/>
              </w:rPr>
              <w:t xml:space="preserve">RTQQES </w:t>
            </w:r>
            <w:proofErr w:type="spellStart"/>
            <w:r w:rsidRPr="00A03B1B">
              <w:rPr>
                <w:i/>
                <w:iCs/>
                <w:color w:val="000000"/>
                <w:kern w:val="24"/>
                <w:sz w:val="20"/>
                <w:szCs w:val="20"/>
                <w:vertAlign w:val="subscript"/>
              </w:rPr>
              <w:t>mp</w:t>
            </w:r>
            <w:proofErr w:type="spellEnd"/>
            <w:r w:rsidRPr="00A03B1B">
              <w:rPr>
                <w:i/>
                <w:iCs/>
                <w:color w:val="000000"/>
                <w:kern w:val="24"/>
                <w:sz w:val="20"/>
                <w:szCs w:val="20"/>
                <w:vertAlign w:val="subscript"/>
              </w:rPr>
              <w:t>, p, i</w:t>
            </w:r>
          </w:p>
        </w:tc>
        <w:tc>
          <w:tcPr>
            <w:tcW w:w="464" w:type="pct"/>
          </w:tcPr>
          <w:p w14:paraId="61CAAD5C"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37698195" w14:textId="77777777" w:rsidR="00A03B1B" w:rsidRPr="00A03B1B" w:rsidRDefault="00A03B1B" w:rsidP="00A03B1B">
            <w:pPr>
              <w:spacing w:after="60"/>
              <w:rPr>
                <w:i/>
                <w:iCs/>
                <w:sz w:val="20"/>
                <w:szCs w:val="20"/>
              </w:rPr>
            </w:pPr>
            <w:r w:rsidRPr="00A03B1B">
              <w:rPr>
                <w:i/>
                <w:iCs/>
                <w:sz w:val="20"/>
                <w:szCs w:val="20"/>
              </w:rPr>
              <w:t xml:space="preserve">QSE-to-QSE Energy </w:t>
            </w:r>
            <w:smartTag w:uri="urn:schemas-microsoft-com:office:smarttags" w:element="PersonName">
              <w:smartTag w:uri="urn:schemas-microsoft-com:office:smarttags" w:element="date">
                <w:r w:rsidRPr="00A03B1B">
                  <w:rPr>
                    <w:i/>
                    <w:iCs/>
                    <w:sz w:val="20"/>
                    <w:szCs w:val="20"/>
                  </w:rPr>
                  <w:t>Sale</w:t>
                </w:r>
              </w:smartTag>
            </w:smartTag>
            <w:r w:rsidRPr="00A03B1B">
              <w:rPr>
                <w:i/>
                <w:iCs/>
                <w:sz w:val="20"/>
                <w:szCs w:val="20"/>
              </w:rPr>
              <w:t xml:space="preserve"> per Market Participant per Settlement Point</w:t>
            </w:r>
            <w:r w:rsidRPr="00A03B1B">
              <w:rPr>
                <w:iCs/>
                <w:sz w:val="20"/>
                <w:szCs w:val="20"/>
              </w:rPr>
              <w:t xml:space="preserve">—The amount of MW sold by Market Participant </w:t>
            </w:r>
            <w:proofErr w:type="spellStart"/>
            <w:r w:rsidRPr="00A03B1B">
              <w:rPr>
                <w:i/>
                <w:iCs/>
                <w:sz w:val="20"/>
                <w:szCs w:val="20"/>
              </w:rPr>
              <w:t>mp</w:t>
            </w:r>
            <w:proofErr w:type="spellEnd"/>
            <w:r w:rsidRPr="00A03B1B">
              <w:rPr>
                <w:iCs/>
                <w:sz w:val="20"/>
                <w:szCs w:val="20"/>
              </w:rPr>
              <w:t xml:space="preserve"> through Energy Trades at Settlement Point </w:t>
            </w:r>
            <w:r w:rsidRPr="00A03B1B">
              <w:rPr>
                <w:i/>
                <w:iCs/>
                <w:sz w:val="20"/>
                <w:szCs w:val="20"/>
              </w:rPr>
              <w:t>p</w:t>
            </w:r>
            <w:r w:rsidRPr="00A03B1B">
              <w:rPr>
                <w:iCs/>
                <w:sz w:val="20"/>
                <w:szCs w:val="20"/>
              </w:rPr>
              <w:t xml:space="preserve"> for the 15-minute Settlement Interval </w:t>
            </w:r>
            <w:r w:rsidRPr="00A03B1B">
              <w:rPr>
                <w:i/>
                <w:iCs/>
                <w:sz w:val="20"/>
                <w:szCs w:val="20"/>
              </w:rPr>
              <w:t>i</w:t>
            </w:r>
            <w:r w:rsidRPr="00A03B1B">
              <w:rPr>
                <w:iCs/>
                <w:sz w:val="20"/>
                <w:szCs w:val="20"/>
              </w:rPr>
              <w:t>, where the Market Participant is a QSE.</w:t>
            </w:r>
          </w:p>
        </w:tc>
      </w:tr>
      <w:tr w:rsidR="00A03B1B" w:rsidRPr="00A03B1B" w14:paraId="2E2BC164" w14:textId="77777777" w:rsidTr="00B31BB1">
        <w:trPr>
          <w:cantSplit/>
        </w:trPr>
        <w:tc>
          <w:tcPr>
            <w:tcW w:w="1005" w:type="pct"/>
          </w:tcPr>
          <w:p w14:paraId="52E8F2B7" w14:textId="77777777" w:rsidR="00A03B1B" w:rsidRPr="00A03B1B" w:rsidRDefault="00A03B1B" w:rsidP="00A03B1B">
            <w:pPr>
              <w:spacing w:after="60"/>
              <w:rPr>
                <w:iCs/>
                <w:sz w:val="20"/>
                <w:szCs w:val="20"/>
              </w:rPr>
            </w:pPr>
            <w:r w:rsidRPr="00A03B1B">
              <w:rPr>
                <w:rFonts w:eastAsia="Calibri"/>
                <w:iCs/>
                <w:sz w:val="20"/>
                <w:szCs w:val="20"/>
              </w:rPr>
              <w:t xml:space="preserve">URTQQES </w:t>
            </w:r>
            <w:proofErr w:type="spellStart"/>
            <w:r w:rsidRPr="00A03B1B">
              <w:rPr>
                <w:rFonts w:eastAsia="Calibri"/>
                <w:i/>
                <w:iCs/>
                <w:sz w:val="20"/>
                <w:szCs w:val="20"/>
                <w:vertAlign w:val="subscript"/>
              </w:rPr>
              <w:t>mp</w:t>
            </w:r>
            <w:proofErr w:type="spellEnd"/>
          </w:p>
        </w:tc>
        <w:tc>
          <w:tcPr>
            <w:tcW w:w="464" w:type="pct"/>
          </w:tcPr>
          <w:p w14:paraId="4DB43F4E"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16ED7199" w14:textId="77777777" w:rsidR="00A03B1B" w:rsidRPr="00A03B1B" w:rsidRDefault="00A03B1B" w:rsidP="00A03B1B">
            <w:pPr>
              <w:spacing w:after="60"/>
              <w:rPr>
                <w:i/>
                <w:iCs/>
                <w:sz w:val="20"/>
                <w:szCs w:val="20"/>
              </w:rPr>
            </w:pPr>
            <w:r w:rsidRPr="00A03B1B">
              <w:rPr>
                <w:i/>
                <w:iCs/>
                <w:sz w:val="20"/>
                <w:szCs w:val="20"/>
              </w:rPr>
              <w:t xml:space="preserve">Uplift QSE-to-QSE Energy </w:t>
            </w:r>
            <w:smartTag w:uri="urn:schemas-microsoft-com:office:smarttags" w:element="PersonName">
              <w:smartTag w:uri="urn:schemas-microsoft-com:office:smarttags" w:element="date">
                <w:r w:rsidRPr="00A03B1B">
                  <w:rPr>
                    <w:i/>
                    <w:iCs/>
                    <w:sz w:val="20"/>
                    <w:szCs w:val="20"/>
                  </w:rPr>
                  <w:t>Sale</w:t>
                </w:r>
              </w:smartTag>
            </w:smartTag>
            <w:r w:rsidRPr="00A03B1B">
              <w:rPr>
                <w:i/>
                <w:iCs/>
                <w:sz w:val="20"/>
                <w:szCs w:val="20"/>
              </w:rPr>
              <w:t xml:space="preserve"> per Market Participant</w:t>
            </w:r>
            <w:r w:rsidRPr="00A03B1B">
              <w:rPr>
                <w:iCs/>
                <w:sz w:val="20"/>
                <w:szCs w:val="20"/>
              </w:rPr>
              <w:t xml:space="preserve">—The monthly sum of MW sold by Market Participant </w:t>
            </w:r>
            <w:proofErr w:type="spellStart"/>
            <w:r w:rsidRPr="00A03B1B">
              <w:rPr>
                <w:i/>
                <w:iCs/>
                <w:sz w:val="20"/>
                <w:szCs w:val="20"/>
              </w:rPr>
              <w:t>mp</w:t>
            </w:r>
            <w:proofErr w:type="spellEnd"/>
            <w:r w:rsidRPr="00A03B1B">
              <w:rPr>
                <w:iCs/>
                <w:sz w:val="20"/>
                <w:szCs w:val="20"/>
              </w:rPr>
              <w:t xml:space="preserve"> through Energy Trades, where the Market Participant is a QSE assigned to the registered </w:t>
            </w:r>
            <w:proofErr w:type="gramStart"/>
            <w:r w:rsidRPr="00A03B1B">
              <w:rPr>
                <w:iCs/>
                <w:sz w:val="20"/>
                <w:szCs w:val="20"/>
              </w:rPr>
              <w:t>Counter-Party</w:t>
            </w:r>
            <w:proofErr w:type="gramEnd"/>
            <w:r w:rsidRPr="00A03B1B">
              <w:rPr>
                <w:iCs/>
                <w:sz w:val="20"/>
                <w:szCs w:val="20"/>
              </w:rPr>
              <w:t>.</w:t>
            </w:r>
          </w:p>
        </w:tc>
      </w:tr>
      <w:tr w:rsidR="00A03B1B" w:rsidRPr="00A03B1B" w14:paraId="447E7F25" w14:textId="77777777" w:rsidTr="00B31BB1">
        <w:trPr>
          <w:cantSplit/>
        </w:trPr>
        <w:tc>
          <w:tcPr>
            <w:tcW w:w="1005" w:type="pct"/>
          </w:tcPr>
          <w:p w14:paraId="5FA6E5C1" w14:textId="77777777" w:rsidR="00A03B1B" w:rsidRPr="00A03B1B" w:rsidRDefault="00A03B1B" w:rsidP="00A03B1B">
            <w:pPr>
              <w:spacing w:after="60"/>
              <w:rPr>
                <w:iCs/>
                <w:sz w:val="20"/>
                <w:szCs w:val="20"/>
              </w:rPr>
            </w:pPr>
            <w:r w:rsidRPr="00A03B1B">
              <w:rPr>
                <w:rFonts w:eastAsia="Calibri"/>
                <w:iCs/>
                <w:sz w:val="20"/>
                <w:szCs w:val="20"/>
              </w:rPr>
              <w:t xml:space="preserve">RTQQEP </w:t>
            </w:r>
            <w:proofErr w:type="spellStart"/>
            <w:r w:rsidRPr="00A03B1B">
              <w:rPr>
                <w:i/>
                <w:iCs/>
                <w:color w:val="000000"/>
                <w:kern w:val="24"/>
                <w:sz w:val="20"/>
                <w:szCs w:val="20"/>
                <w:vertAlign w:val="subscript"/>
              </w:rPr>
              <w:t>mp</w:t>
            </w:r>
            <w:proofErr w:type="spellEnd"/>
            <w:r w:rsidRPr="00A03B1B">
              <w:rPr>
                <w:i/>
                <w:iCs/>
                <w:color w:val="000000"/>
                <w:kern w:val="24"/>
                <w:sz w:val="20"/>
                <w:szCs w:val="20"/>
                <w:vertAlign w:val="subscript"/>
              </w:rPr>
              <w:t>, p, i</w:t>
            </w:r>
          </w:p>
        </w:tc>
        <w:tc>
          <w:tcPr>
            <w:tcW w:w="464" w:type="pct"/>
          </w:tcPr>
          <w:p w14:paraId="20C90172"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5A492E35" w14:textId="77777777" w:rsidR="00A03B1B" w:rsidRPr="00A03B1B" w:rsidRDefault="00A03B1B" w:rsidP="00A03B1B">
            <w:pPr>
              <w:spacing w:after="60"/>
              <w:rPr>
                <w:i/>
                <w:iCs/>
                <w:sz w:val="20"/>
                <w:szCs w:val="20"/>
              </w:rPr>
            </w:pPr>
            <w:r w:rsidRPr="00A03B1B">
              <w:rPr>
                <w:i/>
                <w:iCs/>
                <w:sz w:val="20"/>
                <w:szCs w:val="20"/>
              </w:rPr>
              <w:t>QSE-to-QSE Energy Purchase per Market Participant per Settlement Point</w:t>
            </w:r>
            <w:r w:rsidRPr="00A03B1B">
              <w:rPr>
                <w:iCs/>
                <w:sz w:val="20"/>
                <w:szCs w:val="20"/>
              </w:rPr>
              <w:t xml:space="preserve">—The amount of MW bought by Market Participant </w:t>
            </w:r>
            <w:proofErr w:type="spellStart"/>
            <w:r w:rsidRPr="00A03B1B">
              <w:rPr>
                <w:i/>
                <w:iCs/>
                <w:sz w:val="20"/>
                <w:szCs w:val="20"/>
              </w:rPr>
              <w:t>mp</w:t>
            </w:r>
            <w:proofErr w:type="spellEnd"/>
            <w:r w:rsidRPr="00A03B1B">
              <w:rPr>
                <w:iCs/>
                <w:sz w:val="20"/>
                <w:szCs w:val="20"/>
              </w:rPr>
              <w:t xml:space="preserve"> through Energy Trades at Settlement Point </w:t>
            </w:r>
            <w:r w:rsidRPr="00A03B1B">
              <w:rPr>
                <w:i/>
                <w:iCs/>
                <w:sz w:val="20"/>
                <w:szCs w:val="20"/>
              </w:rPr>
              <w:t>p</w:t>
            </w:r>
            <w:r w:rsidRPr="00A03B1B">
              <w:rPr>
                <w:iCs/>
                <w:sz w:val="20"/>
                <w:szCs w:val="20"/>
              </w:rPr>
              <w:t xml:space="preserve"> for the 15-minute Settlement Interval </w:t>
            </w:r>
            <w:r w:rsidRPr="00A03B1B">
              <w:rPr>
                <w:i/>
                <w:iCs/>
                <w:sz w:val="20"/>
                <w:szCs w:val="20"/>
              </w:rPr>
              <w:t>i</w:t>
            </w:r>
            <w:r w:rsidRPr="00A03B1B">
              <w:rPr>
                <w:iCs/>
                <w:sz w:val="20"/>
                <w:szCs w:val="20"/>
              </w:rPr>
              <w:t>, where the Market Participant is a QSE.</w:t>
            </w:r>
          </w:p>
        </w:tc>
      </w:tr>
      <w:tr w:rsidR="00A03B1B" w:rsidRPr="00A03B1B" w14:paraId="34367BB3" w14:textId="77777777" w:rsidTr="00B31BB1">
        <w:trPr>
          <w:cantSplit/>
        </w:trPr>
        <w:tc>
          <w:tcPr>
            <w:tcW w:w="1005" w:type="pct"/>
          </w:tcPr>
          <w:p w14:paraId="43E08AC1" w14:textId="77777777" w:rsidR="00A03B1B" w:rsidRPr="00A03B1B" w:rsidRDefault="00A03B1B" w:rsidP="00A03B1B">
            <w:pPr>
              <w:spacing w:after="60"/>
              <w:rPr>
                <w:iCs/>
                <w:sz w:val="20"/>
                <w:szCs w:val="20"/>
              </w:rPr>
            </w:pPr>
            <w:r w:rsidRPr="00A03B1B">
              <w:rPr>
                <w:rFonts w:eastAsia="Calibri"/>
                <w:iCs/>
                <w:sz w:val="20"/>
                <w:szCs w:val="20"/>
              </w:rPr>
              <w:t xml:space="preserve">URTQQEP </w:t>
            </w:r>
            <w:proofErr w:type="spellStart"/>
            <w:r w:rsidRPr="00A03B1B">
              <w:rPr>
                <w:rFonts w:eastAsia="Calibri"/>
                <w:i/>
                <w:iCs/>
                <w:sz w:val="20"/>
                <w:szCs w:val="20"/>
                <w:vertAlign w:val="subscript"/>
              </w:rPr>
              <w:t>mp</w:t>
            </w:r>
            <w:proofErr w:type="spellEnd"/>
          </w:p>
        </w:tc>
        <w:tc>
          <w:tcPr>
            <w:tcW w:w="464" w:type="pct"/>
          </w:tcPr>
          <w:p w14:paraId="1837DF90"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32885BCC" w14:textId="77777777" w:rsidR="00A03B1B" w:rsidRPr="00A03B1B" w:rsidRDefault="00A03B1B" w:rsidP="00A03B1B">
            <w:pPr>
              <w:spacing w:after="60"/>
              <w:rPr>
                <w:iCs/>
                <w:sz w:val="20"/>
                <w:szCs w:val="20"/>
              </w:rPr>
            </w:pPr>
            <w:r w:rsidRPr="00A03B1B">
              <w:rPr>
                <w:i/>
                <w:iCs/>
                <w:sz w:val="20"/>
                <w:szCs w:val="20"/>
              </w:rPr>
              <w:t>Uplift QSE-to-QSE Energy Purchase per Market Participant</w:t>
            </w:r>
            <w:r w:rsidRPr="00A03B1B">
              <w:rPr>
                <w:iCs/>
                <w:sz w:val="20"/>
                <w:szCs w:val="20"/>
              </w:rPr>
              <w:t xml:space="preserve">—The monthly sum of MW bought by Market Participant </w:t>
            </w:r>
            <w:proofErr w:type="spellStart"/>
            <w:r w:rsidRPr="00A03B1B">
              <w:rPr>
                <w:i/>
                <w:iCs/>
                <w:sz w:val="20"/>
                <w:szCs w:val="20"/>
              </w:rPr>
              <w:t>mp</w:t>
            </w:r>
            <w:proofErr w:type="spellEnd"/>
            <w:r w:rsidRPr="00A03B1B">
              <w:rPr>
                <w:iCs/>
                <w:sz w:val="20"/>
                <w:szCs w:val="20"/>
              </w:rPr>
              <w:t xml:space="preserve"> through Energy Trades, where the Market Participant is a QSE assigned to the registered </w:t>
            </w:r>
            <w:proofErr w:type="gramStart"/>
            <w:r w:rsidRPr="00A03B1B">
              <w:rPr>
                <w:iCs/>
                <w:sz w:val="20"/>
                <w:szCs w:val="20"/>
              </w:rPr>
              <w:t>Counter-Party</w:t>
            </w:r>
            <w:proofErr w:type="gramEnd"/>
            <w:r w:rsidRPr="00A03B1B">
              <w:rPr>
                <w:iCs/>
                <w:sz w:val="20"/>
                <w:szCs w:val="20"/>
              </w:rPr>
              <w:t>.</w:t>
            </w:r>
          </w:p>
        </w:tc>
      </w:tr>
      <w:tr w:rsidR="00A03B1B" w:rsidRPr="00A03B1B" w14:paraId="0E6EDDC7" w14:textId="77777777" w:rsidTr="00B31BB1">
        <w:trPr>
          <w:cantSplit/>
        </w:trPr>
        <w:tc>
          <w:tcPr>
            <w:tcW w:w="1005" w:type="pct"/>
          </w:tcPr>
          <w:p w14:paraId="29344CA8" w14:textId="77777777" w:rsidR="00A03B1B" w:rsidRPr="00A03B1B" w:rsidRDefault="00A03B1B" w:rsidP="00A03B1B">
            <w:pPr>
              <w:spacing w:after="60"/>
              <w:rPr>
                <w:iCs/>
                <w:sz w:val="20"/>
                <w:szCs w:val="20"/>
              </w:rPr>
            </w:pPr>
            <w:r w:rsidRPr="00A03B1B">
              <w:rPr>
                <w:rFonts w:eastAsia="Calibri"/>
                <w:iCs/>
                <w:sz w:val="20"/>
                <w:szCs w:val="20"/>
              </w:rPr>
              <w:t xml:space="preserve">DAES </w:t>
            </w:r>
            <w:proofErr w:type="spellStart"/>
            <w:r w:rsidRPr="00A03B1B">
              <w:rPr>
                <w:i/>
                <w:iCs/>
                <w:color w:val="000000"/>
                <w:kern w:val="24"/>
                <w:sz w:val="20"/>
                <w:szCs w:val="20"/>
                <w:vertAlign w:val="subscript"/>
              </w:rPr>
              <w:t>mp</w:t>
            </w:r>
            <w:proofErr w:type="spellEnd"/>
            <w:r w:rsidRPr="00A03B1B">
              <w:rPr>
                <w:i/>
                <w:iCs/>
                <w:color w:val="000000"/>
                <w:kern w:val="24"/>
                <w:sz w:val="20"/>
                <w:szCs w:val="20"/>
                <w:vertAlign w:val="subscript"/>
              </w:rPr>
              <w:t>, p, h</w:t>
            </w:r>
          </w:p>
        </w:tc>
        <w:tc>
          <w:tcPr>
            <w:tcW w:w="464" w:type="pct"/>
          </w:tcPr>
          <w:p w14:paraId="566D9F93"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468F9C60" w14:textId="77777777" w:rsidR="00A03B1B" w:rsidRPr="00A03B1B" w:rsidRDefault="00A03B1B" w:rsidP="00A03B1B">
            <w:pPr>
              <w:spacing w:after="60"/>
              <w:rPr>
                <w:iCs/>
                <w:sz w:val="20"/>
                <w:szCs w:val="20"/>
              </w:rPr>
            </w:pPr>
            <w:r w:rsidRPr="00A03B1B">
              <w:rPr>
                <w:i/>
                <w:iCs/>
                <w:sz w:val="20"/>
                <w:szCs w:val="20"/>
              </w:rPr>
              <w:t>Day-Ahead Energy Sale per Market Participant per Settlement Point per hour</w:t>
            </w:r>
            <w:r w:rsidRPr="00A03B1B">
              <w:rPr>
                <w:iCs/>
                <w:sz w:val="20"/>
                <w:szCs w:val="20"/>
              </w:rPr>
              <w:t xml:space="preserve">—The total amount of energy represented by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cleared Three-Part Supply Offers in the DAM and cleared DAM Energy-Only Offers at Settlement Point </w:t>
            </w:r>
            <w:r w:rsidRPr="00A03B1B">
              <w:rPr>
                <w:i/>
                <w:iCs/>
                <w:sz w:val="20"/>
                <w:szCs w:val="20"/>
              </w:rPr>
              <w:t>p</w:t>
            </w:r>
            <w:r w:rsidRPr="00A03B1B">
              <w:rPr>
                <w:iCs/>
                <w:sz w:val="20"/>
                <w:szCs w:val="20"/>
              </w:rPr>
              <w:t xml:space="preserve">, for the hour </w:t>
            </w:r>
            <w:r w:rsidRPr="00A03B1B">
              <w:rPr>
                <w:i/>
                <w:iCs/>
                <w:sz w:val="20"/>
                <w:szCs w:val="20"/>
              </w:rPr>
              <w:t>h</w:t>
            </w:r>
            <w:r w:rsidRPr="00A03B1B">
              <w:rPr>
                <w:iCs/>
                <w:sz w:val="20"/>
                <w:szCs w:val="20"/>
              </w:rPr>
              <w:t>, where the Market Participant is a QSE.</w:t>
            </w:r>
          </w:p>
        </w:tc>
      </w:tr>
      <w:tr w:rsidR="00A03B1B" w:rsidRPr="00A03B1B" w14:paraId="5B27193A" w14:textId="77777777" w:rsidTr="00B31BB1">
        <w:trPr>
          <w:cantSplit/>
        </w:trPr>
        <w:tc>
          <w:tcPr>
            <w:tcW w:w="1005" w:type="pct"/>
          </w:tcPr>
          <w:p w14:paraId="4E3ED909" w14:textId="77777777" w:rsidR="00A03B1B" w:rsidRPr="00A03B1B" w:rsidRDefault="00A03B1B" w:rsidP="00A03B1B">
            <w:pPr>
              <w:spacing w:after="60"/>
              <w:rPr>
                <w:iCs/>
                <w:sz w:val="20"/>
                <w:szCs w:val="20"/>
              </w:rPr>
            </w:pPr>
            <w:r w:rsidRPr="00A03B1B">
              <w:rPr>
                <w:rFonts w:eastAsia="Calibri"/>
                <w:iCs/>
                <w:sz w:val="20"/>
                <w:szCs w:val="20"/>
              </w:rPr>
              <w:t xml:space="preserve">UDAES </w:t>
            </w:r>
            <w:proofErr w:type="spellStart"/>
            <w:r w:rsidRPr="00A03B1B">
              <w:rPr>
                <w:rFonts w:eastAsia="Calibri"/>
                <w:i/>
                <w:iCs/>
                <w:sz w:val="20"/>
                <w:szCs w:val="20"/>
                <w:vertAlign w:val="subscript"/>
              </w:rPr>
              <w:t>mp</w:t>
            </w:r>
            <w:proofErr w:type="spellEnd"/>
          </w:p>
        </w:tc>
        <w:tc>
          <w:tcPr>
            <w:tcW w:w="464" w:type="pct"/>
          </w:tcPr>
          <w:p w14:paraId="5C18FB85"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45760192" w14:textId="77777777" w:rsidR="00A03B1B" w:rsidRPr="00A03B1B" w:rsidRDefault="00A03B1B" w:rsidP="00A03B1B">
            <w:pPr>
              <w:spacing w:after="60"/>
              <w:rPr>
                <w:i/>
                <w:iCs/>
                <w:sz w:val="20"/>
                <w:szCs w:val="20"/>
              </w:rPr>
            </w:pPr>
            <w:r w:rsidRPr="00A03B1B">
              <w:rPr>
                <w:i/>
                <w:iCs/>
                <w:sz w:val="20"/>
                <w:szCs w:val="20"/>
              </w:rPr>
              <w:t>Uplift Day-Ahead Energy Sale per Market Participant</w:t>
            </w:r>
            <w:r w:rsidRPr="00A03B1B">
              <w:rPr>
                <w:iCs/>
                <w:sz w:val="20"/>
                <w:szCs w:val="20"/>
              </w:rPr>
              <w:t xml:space="preserve">—The monthly total of energy represented by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cleared Three-Part Supply Offers in the DAM and cleared DAM Energy-Only Offer Curves, where the Market Participant is a QSE assigned to the registered </w:t>
            </w:r>
            <w:proofErr w:type="gramStart"/>
            <w:r w:rsidRPr="00A03B1B">
              <w:rPr>
                <w:iCs/>
                <w:sz w:val="20"/>
                <w:szCs w:val="20"/>
              </w:rPr>
              <w:t>Counter-Party</w:t>
            </w:r>
            <w:proofErr w:type="gramEnd"/>
            <w:r w:rsidRPr="00A03B1B">
              <w:rPr>
                <w:iCs/>
                <w:sz w:val="20"/>
                <w:szCs w:val="20"/>
              </w:rPr>
              <w:t>.</w:t>
            </w:r>
          </w:p>
        </w:tc>
      </w:tr>
      <w:tr w:rsidR="00A03B1B" w:rsidRPr="00A03B1B" w14:paraId="0087C94B" w14:textId="77777777" w:rsidTr="00B31BB1">
        <w:trPr>
          <w:cantSplit/>
        </w:trPr>
        <w:tc>
          <w:tcPr>
            <w:tcW w:w="1005" w:type="pct"/>
          </w:tcPr>
          <w:p w14:paraId="05FFA216" w14:textId="77777777" w:rsidR="00A03B1B" w:rsidRPr="00A03B1B" w:rsidRDefault="00A03B1B" w:rsidP="00A03B1B">
            <w:pPr>
              <w:spacing w:after="60"/>
              <w:rPr>
                <w:iCs/>
                <w:sz w:val="20"/>
                <w:szCs w:val="20"/>
              </w:rPr>
            </w:pPr>
            <w:r w:rsidRPr="00A03B1B">
              <w:rPr>
                <w:rFonts w:eastAsia="Calibri"/>
                <w:iCs/>
                <w:sz w:val="20"/>
                <w:szCs w:val="20"/>
              </w:rPr>
              <w:lastRenderedPageBreak/>
              <w:t xml:space="preserve">DAEP </w:t>
            </w:r>
            <w:proofErr w:type="spellStart"/>
            <w:r w:rsidRPr="00A03B1B">
              <w:rPr>
                <w:i/>
                <w:iCs/>
                <w:color w:val="000000"/>
                <w:kern w:val="24"/>
                <w:sz w:val="20"/>
                <w:szCs w:val="20"/>
                <w:vertAlign w:val="subscript"/>
              </w:rPr>
              <w:t>mp</w:t>
            </w:r>
            <w:proofErr w:type="spellEnd"/>
            <w:r w:rsidRPr="00A03B1B">
              <w:rPr>
                <w:i/>
                <w:iCs/>
                <w:color w:val="000000"/>
                <w:kern w:val="24"/>
                <w:sz w:val="20"/>
                <w:szCs w:val="20"/>
                <w:vertAlign w:val="subscript"/>
              </w:rPr>
              <w:t>, p, h</w:t>
            </w:r>
          </w:p>
        </w:tc>
        <w:tc>
          <w:tcPr>
            <w:tcW w:w="464" w:type="pct"/>
          </w:tcPr>
          <w:p w14:paraId="3AF9DB91"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1E691EA6" w14:textId="77777777" w:rsidR="00A03B1B" w:rsidRPr="00A03B1B" w:rsidRDefault="00A03B1B" w:rsidP="00A03B1B">
            <w:pPr>
              <w:spacing w:after="60"/>
              <w:rPr>
                <w:iCs/>
                <w:sz w:val="20"/>
                <w:szCs w:val="20"/>
              </w:rPr>
            </w:pPr>
            <w:r w:rsidRPr="00A03B1B">
              <w:rPr>
                <w:i/>
                <w:iCs/>
                <w:sz w:val="20"/>
                <w:szCs w:val="20"/>
              </w:rPr>
              <w:t>Day-Ahead Energy Purchase per Market Participant per Settlement Point per hour</w:t>
            </w:r>
            <w:r w:rsidRPr="00A03B1B">
              <w:rPr>
                <w:iCs/>
                <w:sz w:val="20"/>
                <w:szCs w:val="20"/>
              </w:rPr>
              <w:t xml:space="preserve">—The total amount of energy represented by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cleared DAM Energy Bids at Settlement Point </w:t>
            </w:r>
            <w:r w:rsidRPr="00A03B1B">
              <w:rPr>
                <w:i/>
                <w:iCs/>
                <w:sz w:val="20"/>
                <w:szCs w:val="20"/>
              </w:rPr>
              <w:t>p</w:t>
            </w:r>
            <w:r w:rsidRPr="00A03B1B">
              <w:rPr>
                <w:iCs/>
                <w:sz w:val="20"/>
                <w:szCs w:val="20"/>
              </w:rPr>
              <w:t xml:space="preserve"> for the hour </w:t>
            </w:r>
            <w:r w:rsidRPr="00A03B1B">
              <w:rPr>
                <w:i/>
                <w:iCs/>
                <w:sz w:val="20"/>
                <w:szCs w:val="20"/>
              </w:rPr>
              <w:t>h</w:t>
            </w:r>
            <w:r w:rsidRPr="00A03B1B">
              <w:rPr>
                <w:iCs/>
                <w:sz w:val="20"/>
                <w:szCs w:val="20"/>
              </w:rPr>
              <w:t>, where the Market Participant is a QSE.</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A03B1B" w:rsidRPr="00A03B1B" w14:paraId="3165B000" w14:textId="77777777" w:rsidTr="00B31BB1">
              <w:tc>
                <w:tcPr>
                  <w:tcW w:w="6721" w:type="dxa"/>
                  <w:shd w:val="pct12" w:color="auto" w:fill="auto"/>
                </w:tcPr>
                <w:p w14:paraId="41C97908" w14:textId="77777777" w:rsidR="00A03B1B" w:rsidRPr="00A03B1B" w:rsidRDefault="00A03B1B" w:rsidP="00A03B1B">
                  <w:pPr>
                    <w:spacing w:before="120" w:after="240"/>
                    <w:rPr>
                      <w:b/>
                      <w:i/>
                      <w:iCs/>
                      <w:szCs w:val="20"/>
                    </w:rPr>
                  </w:pPr>
                  <w:r w:rsidRPr="00A03B1B">
                    <w:rPr>
                      <w:b/>
                      <w:i/>
                      <w:iCs/>
                      <w:szCs w:val="20"/>
                    </w:rPr>
                    <w:t>[NPRR1188:  Replace the definition above with the following upon system implementation:]</w:t>
                  </w:r>
                </w:p>
                <w:p w14:paraId="6935009F" w14:textId="77777777" w:rsidR="00A03B1B" w:rsidRPr="00A03B1B" w:rsidRDefault="00A03B1B" w:rsidP="00A03B1B">
                  <w:pPr>
                    <w:spacing w:after="60"/>
                    <w:rPr>
                      <w:szCs w:val="20"/>
                    </w:rPr>
                  </w:pPr>
                  <w:r w:rsidRPr="00A03B1B">
                    <w:rPr>
                      <w:i/>
                      <w:iCs/>
                      <w:sz w:val="20"/>
                      <w:szCs w:val="20"/>
                    </w:rPr>
                    <w:t>Day-Ahead Energy Purchase per Market Participant per Settlement Point per hour</w:t>
                  </w:r>
                  <w:r w:rsidRPr="00A03B1B">
                    <w:rPr>
                      <w:iCs/>
                      <w:sz w:val="20"/>
                      <w:szCs w:val="20"/>
                    </w:rPr>
                    <w:t xml:space="preserve">—The total amount of energy represented by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DAM Energy Bids and Energy Bid Curves, cleared in the DAM, at Settlement Point </w:t>
                  </w:r>
                  <w:r w:rsidRPr="00A03B1B">
                    <w:rPr>
                      <w:i/>
                      <w:iCs/>
                      <w:sz w:val="20"/>
                      <w:szCs w:val="20"/>
                    </w:rPr>
                    <w:t>p</w:t>
                  </w:r>
                  <w:r w:rsidRPr="00A03B1B">
                    <w:rPr>
                      <w:iCs/>
                      <w:sz w:val="20"/>
                      <w:szCs w:val="20"/>
                    </w:rPr>
                    <w:t xml:space="preserve"> for the hour </w:t>
                  </w:r>
                  <w:r w:rsidRPr="00A03B1B">
                    <w:rPr>
                      <w:i/>
                      <w:iCs/>
                      <w:sz w:val="20"/>
                      <w:szCs w:val="20"/>
                    </w:rPr>
                    <w:t>h</w:t>
                  </w:r>
                  <w:r w:rsidRPr="00A03B1B">
                    <w:rPr>
                      <w:iCs/>
                      <w:sz w:val="20"/>
                      <w:szCs w:val="20"/>
                    </w:rPr>
                    <w:t>, where the Market Participant is a QSE.</w:t>
                  </w:r>
                </w:p>
              </w:tc>
            </w:tr>
          </w:tbl>
          <w:p w14:paraId="251DBA7B" w14:textId="77777777" w:rsidR="00A03B1B" w:rsidRPr="00A03B1B" w:rsidRDefault="00A03B1B" w:rsidP="00A03B1B">
            <w:pPr>
              <w:spacing w:after="60"/>
              <w:rPr>
                <w:iCs/>
                <w:sz w:val="20"/>
                <w:szCs w:val="20"/>
              </w:rPr>
            </w:pPr>
          </w:p>
        </w:tc>
      </w:tr>
      <w:tr w:rsidR="00A03B1B" w:rsidRPr="00A03B1B" w14:paraId="08E64FB3" w14:textId="77777777" w:rsidTr="00B31BB1">
        <w:trPr>
          <w:cantSplit/>
        </w:trPr>
        <w:tc>
          <w:tcPr>
            <w:tcW w:w="1005" w:type="pct"/>
          </w:tcPr>
          <w:p w14:paraId="7441F618" w14:textId="77777777" w:rsidR="00A03B1B" w:rsidRPr="00A03B1B" w:rsidRDefault="00A03B1B" w:rsidP="00A03B1B">
            <w:pPr>
              <w:spacing w:after="60"/>
              <w:rPr>
                <w:iCs/>
                <w:sz w:val="20"/>
                <w:szCs w:val="20"/>
              </w:rPr>
            </w:pPr>
            <w:r w:rsidRPr="00A03B1B">
              <w:rPr>
                <w:rFonts w:eastAsia="Calibri"/>
                <w:iCs/>
                <w:sz w:val="20"/>
                <w:szCs w:val="20"/>
              </w:rPr>
              <w:t xml:space="preserve">UDAEP </w:t>
            </w:r>
            <w:proofErr w:type="spellStart"/>
            <w:r w:rsidRPr="00A03B1B">
              <w:rPr>
                <w:rFonts w:eastAsia="Calibri"/>
                <w:i/>
                <w:iCs/>
                <w:sz w:val="20"/>
                <w:szCs w:val="20"/>
                <w:vertAlign w:val="subscript"/>
              </w:rPr>
              <w:t>mp</w:t>
            </w:r>
            <w:proofErr w:type="spellEnd"/>
          </w:p>
        </w:tc>
        <w:tc>
          <w:tcPr>
            <w:tcW w:w="464" w:type="pct"/>
          </w:tcPr>
          <w:p w14:paraId="218AEB3C"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696F2D31" w14:textId="77777777" w:rsidR="00A03B1B" w:rsidRPr="00A03B1B" w:rsidRDefault="00A03B1B" w:rsidP="00A03B1B">
            <w:pPr>
              <w:spacing w:after="60"/>
              <w:rPr>
                <w:i/>
                <w:iCs/>
                <w:sz w:val="20"/>
                <w:szCs w:val="20"/>
              </w:rPr>
            </w:pPr>
            <w:r w:rsidRPr="00A03B1B">
              <w:rPr>
                <w:i/>
                <w:iCs/>
                <w:sz w:val="20"/>
                <w:szCs w:val="20"/>
              </w:rPr>
              <w:t>Uplift Day-Ahead Energy Purchase per Market Participant</w:t>
            </w:r>
            <w:r w:rsidRPr="00A03B1B">
              <w:rPr>
                <w:iCs/>
                <w:sz w:val="20"/>
                <w:szCs w:val="20"/>
              </w:rPr>
              <w:t xml:space="preserve">—The monthly total of energy represented by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cleared DAM Energy Bids, where the Market Participant is a QSE assigned to the registered </w:t>
            </w:r>
            <w:proofErr w:type="gramStart"/>
            <w:r w:rsidRPr="00A03B1B">
              <w:rPr>
                <w:iCs/>
                <w:sz w:val="20"/>
                <w:szCs w:val="20"/>
              </w:rPr>
              <w:t>Counter-Party</w:t>
            </w:r>
            <w:proofErr w:type="gramEnd"/>
            <w:r w:rsidRPr="00A03B1B">
              <w:rPr>
                <w:iCs/>
                <w:sz w:val="20"/>
                <w:szCs w:val="20"/>
              </w:rPr>
              <w:t>.</w:t>
            </w:r>
          </w:p>
          <w:tbl>
            <w:tblPr>
              <w:tblW w:w="6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1E0" w:firstRow="1" w:lastRow="1" w:firstColumn="1" w:lastColumn="1" w:noHBand="0" w:noVBand="0"/>
            </w:tblPr>
            <w:tblGrid>
              <w:gridCol w:w="6721"/>
            </w:tblGrid>
            <w:tr w:rsidR="00A03B1B" w:rsidRPr="00A03B1B" w14:paraId="54D22B3C" w14:textId="77777777" w:rsidTr="00B31BB1">
              <w:tc>
                <w:tcPr>
                  <w:tcW w:w="6721" w:type="dxa"/>
                  <w:shd w:val="pct12" w:color="auto" w:fill="auto"/>
                </w:tcPr>
                <w:p w14:paraId="6925AD2E" w14:textId="77777777" w:rsidR="00A03B1B" w:rsidRPr="00A03B1B" w:rsidRDefault="00A03B1B" w:rsidP="00A03B1B">
                  <w:pPr>
                    <w:spacing w:before="120" w:after="240"/>
                    <w:rPr>
                      <w:b/>
                      <w:i/>
                      <w:iCs/>
                      <w:szCs w:val="20"/>
                    </w:rPr>
                  </w:pPr>
                  <w:r w:rsidRPr="00A03B1B">
                    <w:rPr>
                      <w:b/>
                      <w:i/>
                      <w:iCs/>
                      <w:szCs w:val="20"/>
                    </w:rPr>
                    <w:t>[NPRR1188:  Replace the definition above with the following upon system implementation:]</w:t>
                  </w:r>
                </w:p>
                <w:p w14:paraId="6571ABA1" w14:textId="77777777" w:rsidR="00A03B1B" w:rsidRPr="00A03B1B" w:rsidRDefault="00A03B1B" w:rsidP="00A03B1B">
                  <w:pPr>
                    <w:spacing w:after="60"/>
                    <w:rPr>
                      <w:szCs w:val="20"/>
                    </w:rPr>
                  </w:pPr>
                  <w:r w:rsidRPr="00A03B1B">
                    <w:rPr>
                      <w:i/>
                      <w:iCs/>
                      <w:sz w:val="20"/>
                      <w:szCs w:val="20"/>
                    </w:rPr>
                    <w:t>Uplift Day-Ahead Energy Purchase per Market Participant</w:t>
                  </w:r>
                  <w:r w:rsidRPr="00A03B1B">
                    <w:rPr>
                      <w:iCs/>
                      <w:sz w:val="20"/>
                      <w:szCs w:val="20"/>
                    </w:rPr>
                    <w:t xml:space="preserve">—The monthly total of energy represented by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DAM Energy Bids and Energy Bid Curves, cleared in the DAM, where the Market Participant is a QSE assigned to the registered </w:t>
                  </w:r>
                  <w:proofErr w:type="gramStart"/>
                  <w:r w:rsidRPr="00A03B1B">
                    <w:rPr>
                      <w:iCs/>
                      <w:sz w:val="20"/>
                      <w:szCs w:val="20"/>
                    </w:rPr>
                    <w:t>Counter-Party</w:t>
                  </w:r>
                  <w:proofErr w:type="gramEnd"/>
                  <w:r w:rsidRPr="00A03B1B">
                    <w:rPr>
                      <w:iCs/>
                      <w:sz w:val="20"/>
                      <w:szCs w:val="20"/>
                    </w:rPr>
                    <w:t>.</w:t>
                  </w:r>
                </w:p>
              </w:tc>
            </w:tr>
          </w:tbl>
          <w:p w14:paraId="1DD17E48" w14:textId="77777777" w:rsidR="00A03B1B" w:rsidRPr="00A03B1B" w:rsidRDefault="00A03B1B" w:rsidP="00A03B1B">
            <w:pPr>
              <w:spacing w:after="60"/>
              <w:rPr>
                <w:i/>
                <w:iCs/>
                <w:sz w:val="20"/>
                <w:szCs w:val="20"/>
              </w:rPr>
            </w:pPr>
          </w:p>
        </w:tc>
      </w:tr>
      <w:tr w:rsidR="00A03B1B" w:rsidRPr="00A03B1B" w14:paraId="29EF265E" w14:textId="77777777" w:rsidTr="00B31BB1">
        <w:trPr>
          <w:cantSplit/>
        </w:trPr>
        <w:tc>
          <w:tcPr>
            <w:tcW w:w="1005" w:type="pct"/>
          </w:tcPr>
          <w:p w14:paraId="068C3AB5" w14:textId="77777777" w:rsidR="00A03B1B" w:rsidRPr="00A03B1B" w:rsidRDefault="00A03B1B" w:rsidP="00A03B1B">
            <w:pPr>
              <w:spacing w:after="60"/>
              <w:rPr>
                <w:iCs/>
                <w:sz w:val="20"/>
                <w:szCs w:val="20"/>
              </w:rPr>
            </w:pPr>
            <w:r w:rsidRPr="00A03B1B">
              <w:rPr>
                <w:iCs/>
                <w:sz w:val="20"/>
                <w:szCs w:val="20"/>
              </w:rPr>
              <w:t xml:space="preserve">RTOBL </w:t>
            </w:r>
            <w:proofErr w:type="spellStart"/>
            <w:r w:rsidRPr="00A03B1B">
              <w:rPr>
                <w:i/>
                <w:iCs/>
                <w:sz w:val="20"/>
                <w:szCs w:val="20"/>
                <w:vertAlign w:val="subscript"/>
              </w:rPr>
              <w:t>mp</w:t>
            </w:r>
            <w:proofErr w:type="spellEnd"/>
            <w:r w:rsidRPr="00A03B1B">
              <w:rPr>
                <w:i/>
                <w:iCs/>
                <w:sz w:val="20"/>
                <w:szCs w:val="20"/>
                <w:vertAlign w:val="subscript"/>
              </w:rPr>
              <w:t>, (j, k), h</w:t>
            </w:r>
          </w:p>
        </w:tc>
        <w:tc>
          <w:tcPr>
            <w:tcW w:w="464" w:type="pct"/>
          </w:tcPr>
          <w:p w14:paraId="4CB4D977" w14:textId="77777777" w:rsidR="00A03B1B" w:rsidRPr="00A03B1B" w:rsidRDefault="00A03B1B" w:rsidP="00A03B1B">
            <w:pPr>
              <w:spacing w:after="60"/>
              <w:rPr>
                <w:iCs/>
                <w:sz w:val="20"/>
                <w:szCs w:val="20"/>
              </w:rPr>
            </w:pPr>
            <w:r w:rsidRPr="00A03B1B">
              <w:rPr>
                <w:iCs/>
                <w:sz w:val="20"/>
                <w:szCs w:val="20"/>
              </w:rPr>
              <w:t>MW</w:t>
            </w:r>
          </w:p>
        </w:tc>
        <w:tc>
          <w:tcPr>
            <w:tcW w:w="3531" w:type="pct"/>
          </w:tcPr>
          <w:p w14:paraId="51078E69" w14:textId="77777777" w:rsidR="00A03B1B" w:rsidRPr="00A03B1B" w:rsidRDefault="00A03B1B" w:rsidP="00A03B1B">
            <w:pPr>
              <w:spacing w:after="60"/>
              <w:rPr>
                <w:iCs/>
                <w:sz w:val="20"/>
                <w:szCs w:val="20"/>
              </w:rPr>
            </w:pPr>
            <w:r w:rsidRPr="00A03B1B">
              <w:rPr>
                <w:i/>
                <w:iCs/>
                <w:sz w:val="20"/>
                <w:szCs w:val="20"/>
              </w:rPr>
              <w:t>Real-Time Obligation per Market Participant per source and sink pair per hour</w:t>
            </w:r>
            <w:r w:rsidRPr="00A03B1B">
              <w:rPr>
                <w:iCs/>
                <w:sz w:val="20"/>
                <w:szCs w:val="20"/>
              </w:rPr>
              <w:t xml:space="preserve">—The number of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Point-to-Point (PTP) Obligations with the source </w:t>
            </w:r>
            <w:r w:rsidRPr="00A03B1B">
              <w:rPr>
                <w:i/>
                <w:iCs/>
                <w:sz w:val="20"/>
                <w:szCs w:val="20"/>
              </w:rPr>
              <w:t>j</w:t>
            </w:r>
            <w:r w:rsidRPr="00A03B1B">
              <w:rPr>
                <w:iCs/>
                <w:sz w:val="20"/>
                <w:szCs w:val="20"/>
              </w:rPr>
              <w:t xml:space="preserve"> and the sink </w:t>
            </w:r>
            <w:r w:rsidRPr="00A03B1B">
              <w:rPr>
                <w:i/>
                <w:iCs/>
                <w:sz w:val="20"/>
                <w:szCs w:val="20"/>
              </w:rPr>
              <w:t>k</w:t>
            </w:r>
            <w:r w:rsidRPr="00A03B1B">
              <w:rPr>
                <w:iCs/>
                <w:sz w:val="20"/>
                <w:szCs w:val="20"/>
              </w:rPr>
              <w:t xml:space="preserve"> settled in Real-Time for the hour </w:t>
            </w:r>
            <w:r w:rsidRPr="00A03B1B">
              <w:rPr>
                <w:i/>
                <w:iCs/>
                <w:sz w:val="20"/>
                <w:szCs w:val="20"/>
              </w:rPr>
              <w:t>h</w:t>
            </w:r>
            <w:r w:rsidRPr="00A03B1B">
              <w:rPr>
                <w:iCs/>
                <w:sz w:val="20"/>
                <w:szCs w:val="20"/>
              </w:rPr>
              <w:t>, and where the Market Participant is a QSE.</w:t>
            </w:r>
          </w:p>
        </w:tc>
      </w:tr>
      <w:tr w:rsidR="00A03B1B" w:rsidRPr="00A03B1B" w14:paraId="43AA82C2" w14:textId="77777777" w:rsidTr="00B31BB1">
        <w:trPr>
          <w:cantSplit/>
        </w:trPr>
        <w:tc>
          <w:tcPr>
            <w:tcW w:w="1005" w:type="pct"/>
          </w:tcPr>
          <w:p w14:paraId="569F9DEB" w14:textId="77777777" w:rsidR="00A03B1B" w:rsidRPr="00A03B1B" w:rsidRDefault="00A03B1B" w:rsidP="00A03B1B">
            <w:pPr>
              <w:spacing w:after="60"/>
              <w:rPr>
                <w:bCs/>
                <w:iCs/>
                <w:sz w:val="20"/>
                <w:szCs w:val="20"/>
              </w:rPr>
            </w:pPr>
            <w:r w:rsidRPr="00A03B1B">
              <w:rPr>
                <w:rFonts w:eastAsia="Calibri"/>
                <w:iCs/>
                <w:sz w:val="20"/>
                <w:szCs w:val="20"/>
              </w:rPr>
              <w:t xml:space="preserve">URTOBL </w:t>
            </w:r>
            <w:proofErr w:type="spellStart"/>
            <w:r w:rsidRPr="00A03B1B">
              <w:rPr>
                <w:rFonts w:eastAsia="Calibri"/>
                <w:i/>
                <w:iCs/>
                <w:sz w:val="20"/>
                <w:szCs w:val="20"/>
                <w:vertAlign w:val="subscript"/>
              </w:rPr>
              <w:t>mp</w:t>
            </w:r>
            <w:proofErr w:type="spellEnd"/>
          </w:p>
        </w:tc>
        <w:tc>
          <w:tcPr>
            <w:tcW w:w="464" w:type="pct"/>
          </w:tcPr>
          <w:p w14:paraId="447A1BEF" w14:textId="77777777" w:rsidR="00A03B1B" w:rsidRPr="00A03B1B" w:rsidRDefault="00A03B1B" w:rsidP="00A03B1B">
            <w:pPr>
              <w:spacing w:after="60"/>
              <w:rPr>
                <w:bCs/>
                <w:iCs/>
                <w:sz w:val="20"/>
                <w:szCs w:val="20"/>
              </w:rPr>
            </w:pPr>
            <w:r w:rsidRPr="00A03B1B">
              <w:rPr>
                <w:iCs/>
                <w:sz w:val="20"/>
                <w:szCs w:val="20"/>
              </w:rPr>
              <w:t>MWh</w:t>
            </w:r>
          </w:p>
        </w:tc>
        <w:tc>
          <w:tcPr>
            <w:tcW w:w="3531" w:type="pct"/>
          </w:tcPr>
          <w:p w14:paraId="1B8E7851" w14:textId="77777777" w:rsidR="00A03B1B" w:rsidRPr="00A03B1B" w:rsidRDefault="00A03B1B" w:rsidP="00A03B1B">
            <w:pPr>
              <w:spacing w:after="60"/>
              <w:rPr>
                <w:bCs/>
                <w:i/>
                <w:iCs/>
                <w:sz w:val="20"/>
                <w:szCs w:val="20"/>
              </w:rPr>
            </w:pPr>
            <w:r w:rsidRPr="00A03B1B">
              <w:rPr>
                <w:i/>
                <w:iCs/>
                <w:sz w:val="20"/>
                <w:szCs w:val="20"/>
              </w:rPr>
              <w:t>Uplift Real-Time Obligation per Market Participant</w:t>
            </w:r>
            <w:r w:rsidRPr="00A03B1B">
              <w:rPr>
                <w:iCs/>
                <w:sz w:val="20"/>
                <w:szCs w:val="20"/>
              </w:rPr>
              <w:t xml:space="preserve">—The monthly total of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PTP Obligations settled in Real-Time, counting the quantity only once per source and sink pair, and where the Market Participant is a QSE assigned to the registered </w:t>
            </w:r>
            <w:proofErr w:type="gramStart"/>
            <w:r w:rsidRPr="00A03B1B">
              <w:rPr>
                <w:iCs/>
                <w:sz w:val="20"/>
                <w:szCs w:val="20"/>
              </w:rPr>
              <w:t>Counter-Party</w:t>
            </w:r>
            <w:proofErr w:type="gramEnd"/>
            <w:r w:rsidRPr="00A03B1B">
              <w:rPr>
                <w:iCs/>
                <w:sz w:val="20"/>
                <w:szCs w:val="20"/>
              </w:rPr>
              <w:t>.</w:t>
            </w:r>
          </w:p>
        </w:tc>
      </w:tr>
      <w:tr w:rsidR="00A03B1B" w:rsidRPr="00A03B1B" w14:paraId="45FC7AD0" w14:textId="77777777" w:rsidTr="00B31BB1">
        <w:trPr>
          <w:cantSplit/>
        </w:trPr>
        <w:tc>
          <w:tcPr>
            <w:tcW w:w="1005" w:type="pct"/>
          </w:tcPr>
          <w:p w14:paraId="7F672351" w14:textId="77777777" w:rsidR="00A03B1B" w:rsidRPr="00A03B1B" w:rsidRDefault="00A03B1B" w:rsidP="00A03B1B">
            <w:pPr>
              <w:spacing w:after="60"/>
              <w:rPr>
                <w:bCs/>
                <w:iCs/>
                <w:sz w:val="20"/>
                <w:szCs w:val="20"/>
              </w:rPr>
            </w:pPr>
            <w:r w:rsidRPr="00A03B1B">
              <w:rPr>
                <w:bCs/>
                <w:iCs/>
                <w:sz w:val="20"/>
                <w:szCs w:val="20"/>
              </w:rPr>
              <w:t xml:space="preserve">RTOBLLO </w:t>
            </w:r>
            <w:r w:rsidRPr="00A03B1B">
              <w:rPr>
                <w:bCs/>
                <w:i/>
                <w:iCs/>
                <w:sz w:val="20"/>
                <w:szCs w:val="20"/>
                <w:vertAlign w:val="subscript"/>
              </w:rPr>
              <w:t>q, (j, k)</w:t>
            </w:r>
          </w:p>
        </w:tc>
        <w:tc>
          <w:tcPr>
            <w:tcW w:w="464" w:type="pct"/>
          </w:tcPr>
          <w:p w14:paraId="32C2C846" w14:textId="77777777" w:rsidR="00A03B1B" w:rsidRPr="00A03B1B" w:rsidRDefault="00A03B1B" w:rsidP="00A03B1B">
            <w:pPr>
              <w:spacing w:after="60"/>
              <w:rPr>
                <w:bCs/>
                <w:iCs/>
                <w:sz w:val="20"/>
                <w:szCs w:val="20"/>
              </w:rPr>
            </w:pPr>
            <w:r w:rsidRPr="00A03B1B">
              <w:rPr>
                <w:bCs/>
                <w:iCs/>
                <w:sz w:val="20"/>
                <w:szCs w:val="20"/>
              </w:rPr>
              <w:t>MW</w:t>
            </w:r>
          </w:p>
        </w:tc>
        <w:tc>
          <w:tcPr>
            <w:tcW w:w="3531" w:type="pct"/>
          </w:tcPr>
          <w:p w14:paraId="7589E3FE" w14:textId="77777777" w:rsidR="00A03B1B" w:rsidRPr="00A03B1B" w:rsidRDefault="00A03B1B" w:rsidP="00A03B1B">
            <w:pPr>
              <w:spacing w:after="60"/>
              <w:rPr>
                <w:bCs/>
                <w:i/>
                <w:iCs/>
                <w:sz w:val="20"/>
                <w:szCs w:val="20"/>
              </w:rPr>
            </w:pPr>
            <w:r w:rsidRPr="00A03B1B">
              <w:rPr>
                <w:bCs/>
                <w:i/>
                <w:iCs/>
                <w:sz w:val="20"/>
                <w:szCs w:val="20"/>
              </w:rPr>
              <w:t xml:space="preserve">Real-Time Obligation with Links to an Option per QSE per pair of </w:t>
            </w:r>
            <w:proofErr w:type="gramStart"/>
            <w:r w:rsidRPr="00A03B1B">
              <w:rPr>
                <w:bCs/>
                <w:i/>
                <w:iCs/>
                <w:sz w:val="20"/>
                <w:szCs w:val="20"/>
              </w:rPr>
              <w:t>source</w:t>
            </w:r>
            <w:proofErr w:type="gramEnd"/>
            <w:r w:rsidRPr="00A03B1B">
              <w:rPr>
                <w:bCs/>
                <w:i/>
                <w:iCs/>
                <w:sz w:val="20"/>
                <w:szCs w:val="20"/>
              </w:rPr>
              <w:t xml:space="preserve"> and sink</w:t>
            </w:r>
            <w:r w:rsidRPr="00A03B1B">
              <w:rPr>
                <w:bCs/>
                <w:iCs/>
                <w:sz w:val="20"/>
                <w:szCs w:val="20"/>
              </w:rPr>
              <w:sym w:font="Symbol" w:char="F0BE"/>
            </w:r>
            <w:r w:rsidRPr="00A03B1B">
              <w:rPr>
                <w:bCs/>
                <w:iCs/>
                <w:sz w:val="20"/>
                <w:szCs w:val="20"/>
              </w:rPr>
              <w:t xml:space="preserve">The total MW of the QSE’s PTP Obligation with Links to an Option Bids cleared in the DAM and settled in Real-Time for the source </w:t>
            </w:r>
            <w:r w:rsidRPr="00A03B1B">
              <w:rPr>
                <w:bCs/>
                <w:i/>
                <w:iCs/>
                <w:sz w:val="20"/>
                <w:szCs w:val="20"/>
              </w:rPr>
              <w:t>j</w:t>
            </w:r>
            <w:r w:rsidRPr="00A03B1B">
              <w:rPr>
                <w:bCs/>
                <w:iCs/>
                <w:sz w:val="20"/>
                <w:szCs w:val="20"/>
              </w:rPr>
              <w:t xml:space="preserve"> and the sink </w:t>
            </w:r>
            <w:r w:rsidRPr="00A03B1B">
              <w:rPr>
                <w:bCs/>
                <w:i/>
                <w:iCs/>
                <w:sz w:val="20"/>
                <w:szCs w:val="20"/>
              </w:rPr>
              <w:t>k</w:t>
            </w:r>
            <w:r w:rsidRPr="00A03B1B">
              <w:rPr>
                <w:bCs/>
                <w:iCs/>
                <w:sz w:val="20"/>
                <w:szCs w:val="20"/>
              </w:rPr>
              <w:t xml:space="preserve"> for the hour.</w:t>
            </w:r>
          </w:p>
        </w:tc>
      </w:tr>
      <w:tr w:rsidR="00A03B1B" w:rsidRPr="00A03B1B" w14:paraId="20AB895A" w14:textId="77777777" w:rsidTr="00B31BB1">
        <w:trPr>
          <w:cantSplit/>
        </w:trPr>
        <w:tc>
          <w:tcPr>
            <w:tcW w:w="1005" w:type="pct"/>
          </w:tcPr>
          <w:p w14:paraId="02005B01" w14:textId="77777777" w:rsidR="00A03B1B" w:rsidRPr="00A03B1B" w:rsidRDefault="00A03B1B" w:rsidP="00A03B1B">
            <w:pPr>
              <w:spacing w:after="60"/>
              <w:rPr>
                <w:bCs/>
                <w:iCs/>
                <w:sz w:val="20"/>
                <w:szCs w:val="20"/>
              </w:rPr>
            </w:pPr>
            <w:r w:rsidRPr="00A03B1B">
              <w:rPr>
                <w:bCs/>
                <w:iCs/>
                <w:sz w:val="20"/>
                <w:szCs w:val="20"/>
              </w:rPr>
              <w:t xml:space="preserve">URTOBLLO </w:t>
            </w:r>
            <w:r w:rsidRPr="00A03B1B">
              <w:rPr>
                <w:bCs/>
                <w:i/>
                <w:iCs/>
                <w:sz w:val="20"/>
                <w:szCs w:val="20"/>
                <w:vertAlign w:val="subscript"/>
              </w:rPr>
              <w:t>q, (j, k)</w:t>
            </w:r>
          </w:p>
        </w:tc>
        <w:tc>
          <w:tcPr>
            <w:tcW w:w="464" w:type="pct"/>
          </w:tcPr>
          <w:p w14:paraId="62AFD5E1" w14:textId="77777777" w:rsidR="00A03B1B" w:rsidRPr="00A03B1B" w:rsidRDefault="00A03B1B" w:rsidP="00A03B1B">
            <w:pPr>
              <w:spacing w:after="60"/>
              <w:rPr>
                <w:bCs/>
                <w:iCs/>
                <w:sz w:val="20"/>
                <w:szCs w:val="20"/>
              </w:rPr>
            </w:pPr>
            <w:r w:rsidRPr="00A03B1B">
              <w:rPr>
                <w:bCs/>
                <w:iCs/>
                <w:sz w:val="20"/>
                <w:szCs w:val="20"/>
              </w:rPr>
              <w:t>MW</w:t>
            </w:r>
          </w:p>
        </w:tc>
        <w:tc>
          <w:tcPr>
            <w:tcW w:w="3531" w:type="pct"/>
          </w:tcPr>
          <w:p w14:paraId="0EAD1281" w14:textId="77777777" w:rsidR="00A03B1B" w:rsidRPr="00A03B1B" w:rsidRDefault="00A03B1B" w:rsidP="00A03B1B">
            <w:pPr>
              <w:spacing w:after="60"/>
              <w:rPr>
                <w:bCs/>
                <w:i/>
                <w:iCs/>
                <w:sz w:val="20"/>
                <w:szCs w:val="20"/>
              </w:rPr>
            </w:pPr>
            <w:r w:rsidRPr="00A03B1B">
              <w:rPr>
                <w:bCs/>
                <w:i/>
                <w:iCs/>
                <w:sz w:val="20"/>
                <w:szCs w:val="20"/>
              </w:rPr>
              <w:t>Uplift Real-Time Obligation with Links to an Option per QSE per pair of source and sink</w:t>
            </w:r>
            <w:r w:rsidRPr="00A03B1B">
              <w:rPr>
                <w:bCs/>
                <w:iCs/>
                <w:sz w:val="20"/>
                <w:szCs w:val="20"/>
              </w:rPr>
              <w:sym w:font="Symbol" w:char="F0BE"/>
            </w:r>
            <w:r w:rsidRPr="00A03B1B">
              <w:rPr>
                <w:bCs/>
                <w:iCs/>
                <w:sz w:val="20"/>
                <w:szCs w:val="20"/>
              </w:rPr>
              <w:t xml:space="preserve">The monthly total of </w:t>
            </w:r>
            <w:r w:rsidRPr="00A03B1B">
              <w:rPr>
                <w:iCs/>
                <w:sz w:val="20"/>
                <w:szCs w:val="20"/>
              </w:rPr>
              <w:t xml:space="preserve">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w:t>
            </w:r>
            <w:r w:rsidRPr="00A03B1B">
              <w:rPr>
                <w:bCs/>
                <w:iCs/>
                <w:sz w:val="20"/>
                <w:szCs w:val="20"/>
              </w:rPr>
              <w:t xml:space="preserve">MW of PTP Obligation with Links to Options Bids cleared in the DAM and settled in Real-Time for the source </w:t>
            </w:r>
            <w:r w:rsidRPr="00A03B1B">
              <w:rPr>
                <w:bCs/>
                <w:i/>
                <w:iCs/>
                <w:sz w:val="20"/>
                <w:szCs w:val="20"/>
              </w:rPr>
              <w:t>j</w:t>
            </w:r>
            <w:r w:rsidRPr="00A03B1B">
              <w:rPr>
                <w:bCs/>
                <w:iCs/>
                <w:sz w:val="20"/>
                <w:szCs w:val="20"/>
              </w:rPr>
              <w:t xml:space="preserve"> and the sink </w:t>
            </w:r>
            <w:r w:rsidRPr="00A03B1B">
              <w:rPr>
                <w:bCs/>
                <w:i/>
                <w:iCs/>
                <w:sz w:val="20"/>
                <w:szCs w:val="20"/>
              </w:rPr>
              <w:t>k</w:t>
            </w:r>
            <w:r w:rsidRPr="00A03B1B">
              <w:rPr>
                <w:bCs/>
                <w:iCs/>
                <w:sz w:val="20"/>
                <w:szCs w:val="20"/>
              </w:rPr>
              <w:t xml:space="preserve"> for the hour,</w:t>
            </w:r>
            <w:r w:rsidRPr="00A03B1B">
              <w:rPr>
                <w:iCs/>
                <w:sz w:val="20"/>
                <w:szCs w:val="20"/>
              </w:rPr>
              <w:t xml:space="preserve"> where the Market Participant is a QSE assigned to the registered Counter-Party.</w:t>
            </w:r>
          </w:p>
        </w:tc>
      </w:tr>
      <w:tr w:rsidR="00A03B1B" w:rsidRPr="00A03B1B" w14:paraId="5745B451" w14:textId="77777777" w:rsidTr="00B31BB1">
        <w:trPr>
          <w:cantSplit/>
        </w:trPr>
        <w:tc>
          <w:tcPr>
            <w:tcW w:w="1005" w:type="pct"/>
          </w:tcPr>
          <w:p w14:paraId="6FC0F4CB" w14:textId="77777777" w:rsidR="00A03B1B" w:rsidRPr="00A03B1B" w:rsidRDefault="00A03B1B" w:rsidP="00A03B1B">
            <w:pPr>
              <w:spacing w:after="60"/>
              <w:rPr>
                <w:iCs/>
                <w:sz w:val="20"/>
                <w:szCs w:val="20"/>
              </w:rPr>
            </w:pPr>
            <w:r w:rsidRPr="00A03B1B">
              <w:rPr>
                <w:bCs/>
                <w:iCs/>
                <w:sz w:val="20"/>
                <w:szCs w:val="20"/>
              </w:rPr>
              <w:t xml:space="preserve">DAOPT </w:t>
            </w:r>
            <w:proofErr w:type="spellStart"/>
            <w:r w:rsidRPr="00A03B1B">
              <w:rPr>
                <w:rFonts w:eastAsia="Calibri"/>
                <w:i/>
                <w:iCs/>
                <w:sz w:val="20"/>
                <w:szCs w:val="20"/>
                <w:vertAlign w:val="subscript"/>
              </w:rPr>
              <w:t>mp</w:t>
            </w:r>
            <w:proofErr w:type="spellEnd"/>
            <w:r w:rsidRPr="00A03B1B">
              <w:rPr>
                <w:bCs/>
                <w:i/>
                <w:iCs/>
                <w:sz w:val="20"/>
                <w:szCs w:val="20"/>
                <w:vertAlign w:val="subscript"/>
              </w:rPr>
              <w:t>, (j, k), h</w:t>
            </w:r>
          </w:p>
        </w:tc>
        <w:tc>
          <w:tcPr>
            <w:tcW w:w="464" w:type="pct"/>
          </w:tcPr>
          <w:p w14:paraId="587C0B4D" w14:textId="77777777" w:rsidR="00A03B1B" w:rsidRPr="00A03B1B" w:rsidRDefault="00A03B1B" w:rsidP="00A03B1B">
            <w:pPr>
              <w:spacing w:after="60"/>
              <w:rPr>
                <w:iCs/>
                <w:sz w:val="20"/>
                <w:szCs w:val="20"/>
              </w:rPr>
            </w:pPr>
            <w:r w:rsidRPr="00A03B1B">
              <w:rPr>
                <w:bCs/>
                <w:iCs/>
                <w:sz w:val="20"/>
                <w:szCs w:val="20"/>
              </w:rPr>
              <w:t>MW</w:t>
            </w:r>
          </w:p>
        </w:tc>
        <w:tc>
          <w:tcPr>
            <w:tcW w:w="3531" w:type="pct"/>
          </w:tcPr>
          <w:p w14:paraId="29CA770B" w14:textId="77777777" w:rsidR="00A03B1B" w:rsidRPr="00A03B1B" w:rsidRDefault="00A03B1B" w:rsidP="00A03B1B">
            <w:pPr>
              <w:spacing w:after="60"/>
              <w:rPr>
                <w:bCs/>
                <w:iCs/>
                <w:sz w:val="20"/>
                <w:szCs w:val="20"/>
              </w:rPr>
            </w:pPr>
            <w:r w:rsidRPr="00A03B1B">
              <w:rPr>
                <w:bCs/>
                <w:i/>
                <w:iCs/>
                <w:sz w:val="20"/>
                <w:szCs w:val="20"/>
              </w:rPr>
              <w:t>Day-Ahead Option per Market Participant per source and sink pair per hour</w:t>
            </w:r>
            <w:r w:rsidRPr="00A03B1B">
              <w:rPr>
                <w:bCs/>
                <w:iCs/>
                <w:sz w:val="20"/>
                <w:szCs w:val="20"/>
              </w:rPr>
              <w:sym w:font="Symbol" w:char="F0BE"/>
            </w:r>
            <w:r w:rsidRPr="00A03B1B">
              <w:rPr>
                <w:bCs/>
                <w:iCs/>
                <w:sz w:val="20"/>
                <w:szCs w:val="20"/>
              </w:rPr>
              <w:t xml:space="preserve">The number of </w:t>
            </w:r>
            <w:r w:rsidRPr="00A03B1B">
              <w:rPr>
                <w:iCs/>
                <w:sz w:val="20"/>
                <w:szCs w:val="20"/>
              </w:rPr>
              <w:t xml:space="preserve">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w:t>
            </w:r>
            <w:r w:rsidRPr="00A03B1B">
              <w:rPr>
                <w:bCs/>
                <w:iCs/>
                <w:sz w:val="20"/>
                <w:szCs w:val="20"/>
              </w:rPr>
              <w:t xml:space="preserve">PTP Options with the source </w:t>
            </w:r>
            <w:r w:rsidRPr="00A03B1B">
              <w:rPr>
                <w:bCs/>
                <w:i/>
                <w:iCs/>
                <w:sz w:val="20"/>
                <w:szCs w:val="20"/>
              </w:rPr>
              <w:t>j</w:t>
            </w:r>
            <w:r w:rsidRPr="00A03B1B">
              <w:rPr>
                <w:bCs/>
                <w:iCs/>
                <w:sz w:val="20"/>
                <w:szCs w:val="20"/>
              </w:rPr>
              <w:t xml:space="preserve"> and the sink </w:t>
            </w:r>
            <w:r w:rsidRPr="00A03B1B">
              <w:rPr>
                <w:bCs/>
                <w:i/>
                <w:iCs/>
                <w:sz w:val="20"/>
                <w:szCs w:val="20"/>
              </w:rPr>
              <w:t>k</w:t>
            </w:r>
            <w:r w:rsidRPr="00A03B1B">
              <w:rPr>
                <w:bCs/>
                <w:iCs/>
                <w:sz w:val="20"/>
                <w:szCs w:val="20"/>
              </w:rPr>
              <w:t xml:space="preserve"> owned in the DAM for the hour </w:t>
            </w:r>
            <w:r w:rsidRPr="00A03B1B">
              <w:rPr>
                <w:bCs/>
                <w:i/>
                <w:iCs/>
                <w:sz w:val="20"/>
                <w:szCs w:val="20"/>
              </w:rPr>
              <w:t>h</w:t>
            </w:r>
            <w:r w:rsidRPr="00A03B1B">
              <w:rPr>
                <w:bCs/>
                <w:iCs/>
                <w:sz w:val="20"/>
                <w:szCs w:val="20"/>
              </w:rPr>
              <w:t>,</w:t>
            </w:r>
            <w:r w:rsidRPr="00A03B1B">
              <w:rPr>
                <w:iCs/>
                <w:sz w:val="20"/>
                <w:szCs w:val="20"/>
              </w:rPr>
              <w:t xml:space="preserve"> and where the Market Participant is a CRR Account Holder.</w:t>
            </w:r>
            <w:r w:rsidRPr="00A03B1B">
              <w:rPr>
                <w:bCs/>
                <w:iCs/>
                <w:sz w:val="20"/>
                <w:szCs w:val="20"/>
              </w:rPr>
              <w:t xml:space="preserve"> </w:t>
            </w:r>
          </w:p>
        </w:tc>
      </w:tr>
      <w:tr w:rsidR="00A03B1B" w:rsidRPr="00A03B1B" w14:paraId="0384C063" w14:textId="77777777" w:rsidTr="00B31BB1">
        <w:trPr>
          <w:cantSplit/>
        </w:trPr>
        <w:tc>
          <w:tcPr>
            <w:tcW w:w="1005" w:type="pct"/>
          </w:tcPr>
          <w:p w14:paraId="282360AB" w14:textId="77777777" w:rsidR="00A03B1B" w:rsidRPr="00A03B1B" w:rsidRDefault="00A03B1B" w:rsidP="00A03B1B">
            <w:pPr>
              <w:spacing w:after="60"/>
              <w:rPr>
                <w:bCs/>
                <w:iCs/>
                <w:sz w:val="20"/>
                <w:szCs w:val="20"/>
              </w:rPr>
            </w:pPr>
            <w:r w:rsidRPr="00A03B1B">
              <w:rPr>
                <w:rFonts w:eastAsia="Calibri"/>
                <w:iCs/>
                <w:sz w:val="20"/>
                <w:szCs w:val="20"/>
              </w:rPr>
              <w:t xml:space="preserve">UDAOPT </w:t>
            </w:r>
            <w:proofErr w:type="spellStart"/>
            <w:r w:rsidRPr="00A03B1B">
              <w:rPr>
                <w:rFonts w:eastAsia="Calibri"/>
                <w:i/>
                <w:iCs/>
                <w:sz w:val="20"/>
                <w:szCs w:val="20"/>
                <w:vertAlign w:val="subscript"/>
              </w:rPr>
              <w:t>mp</w:t>
            </w:r>
            <w:proofErr w:type="spellEnd"/>
          </w:p>
        </w:tc>
        <w:tc>
          <w:tcPr>
            <w:tcW w:w="464" w:type="pct"/>
          </w:tcPr>
          <w:p w14:paraId="70404068" w14:textId="77777777" w:rsidR="00A03B1B" w:rsidRPr="00A03B1B" w:rsidRDefault="00A03B1B" w:rsidP="00A03B1B">
            <w:pPr>
              <w:spacing w:after="60"/>
              <w:rPr>
                <w:bCs/>
                <w:iCs/>
                <w:sz w:val="20"/>
                <w:szCs w:val="20"/>
              </w:rPr>
            </w:pPr>
            <w:r w:rsidRPr="00A03B1B">
              <w:rPr>
                <w:iCs/>
                <w:sz w:val="20"/>
                <w:szCs w:val="20"/>
              </w:rPr>
              <w:t>MWh</w:t>
            </w:r>
          </w:p>
        </w:tc>
        <w:tc>
          <w:tcPr>
            <w:tcW w:w="3531" w:type="pct"/>
          </w:tcPr>
          <w:p w14:paraId="6BF3D023" w14:textId="77777777" w:rsidR="00A03B1B" w:rsidRPr="00A03B1B" w:rsidRDefault="00A03B1B" w:rsidP="00A03B1B">
            <w:pPr>
              <w:spacing w:after="60"/>
              <w:rPr>
                <w:i/>
                <w:iCs/>
                <w:sz w:val="20"/>
                <w:szCs w:val="20"/>
              </w:rPr>
            </w:pPr>
            <w:r w:rsidRPr="00A03B1B">
              <w:rPr>
                <w:bCs/>
                <w:i/>
                <w:iCs/>
                <w:sz w:val="20"/>
                <w:szCs w:val="20"/>
              </w:rPr>
              <w:t>Uplift Day-Ahead Option per Market Participant</w:t>
            </w:r>
            <w:r w:rsidRPr="00A03B1B">
              <w:rPr>
                <w:bCs/>
                <w:iCs/>
                <w:sz w:val="20"/>
                <w:szCs w:val="20"/>
              </w:rPr>
              <w:sym w:font="Symbol" w:char="F0BE"/>
            </w:r>
            <w:r w:rsidRPr="00A03B1B">
              <w:rPr>
                <w:bCs/>
                <w:iCs/>
                <w:sz w:val="20"/>
                <w:szCs w:val="20"/>
              </w:rPr>
              <w:t xml:space="preserve">The monthly total of </w:t>
            </w:r>
            <w:r w:rsidRPr="00A03B1B">
              <w:rPr>
                <w:iCs/>
                <w:sz w:val="20"/>
                <w:szCs w:val="20"/>
              </w:rPr>
              <w:t xml:space="preserve">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w:t>
            </w:r>
            <w:r w:rsidRPr="00A03B1B">
              <w:rPr>
                <w:bCs/>
                <w:iCs/>
                <w:sz w:val="20"/>
                <w:szCs w:val="20"/>
              </w:rPr>
              <w:t>PTP Options owned in the DAM</w:t>
            </w:r>
            <w:r w:rsidRPr="00A03B1B">
              <w:rPr>
                <w:iCs/>
                <w:sz w:val="20"/>
                <w:szCs w:val="20"/>
              </w:rPr>
              <w:t xml:space="preserve">, counting the ownership quantity only once per source and sink pair, and where the Market Participant is a CRR Account Holder assigned to the registered </w:t>
            </w:r>
            <w:proofErr w:type="gramStart"/>
            <w:r w:rsidRPr="00A03B1B">
              <w:rPr>
                <w:iCs/>
                <w:sz w:val="20"/>
                <w:szCs w:val="20"/>
              </w:rPr>
              <w:t>Counter-Party</w:t>
            </w:r>
            <w:proofErr w:type="gramEnd"/>
            <w:r w:rsidRPr="00A03B1B">
              <w:rPr>
                <w:iCs/>
                <w:sz w:val="20"/>
                <w:szCs w:val="20"/>
              </w:rPr>
              <w:t>.</w:t>
            </w:r>
          </w:p>
        </w:tc>
      </w:tr>
      <w:tr w:rsidR="00A03B1B" w:rsidRPr="00A03B1B" w14:paraId="474AE42C" w14:textId="77777777" w:rsidTr="00B31BB1">
        <w:trPr>
          <w:cantSplit/>
        </w:trPr>
        <w:tc>
          <w:tcPr>
            <w:tcW w:w="1005" w:type="pct"/>
          </w:tcPr>
          <w:p w14:paraId="16D53836" w14:textId="77777777" w:rsidR="00A03B1B" w:rsidRPr="00A03B1B" w:rsidRDefault="00A03B1B" w:rsidP="00A03B1B">
            <w:pPr>
              <w:spacing w:after="60"/>
              <w:rPr>
                <w:bCs/>
                <w:iCs/>
                <w:sz w:val="20"/>
                <w:szCs w:val="20"/>
              </w:rPr>
            </w:pPr>
            <w:r w:rsidRPr="00A03B1B">
              <w:rPr>
                <w:bCs/>
                <w:iCs/>
                <w:sz w:val="20"/>
                <w:szCs w:val="20"/>
              </w:rPr>
              <w:lastRenderedPageBreak/>
              <w:t xml:space="preserve">DAOBL </w:t>
            </w:r>
            <w:proofErr w:type="spellStart"/>
            <w:r w:rsidRPr="00A03B1B">
              <w:rPr>
                <w:rFonts w:eastAsia="Calibri"/>
                <w:i/>
                <w:iCs/>
                <w:sz w:val="20"/>
                <w:szCs w:val="20"/>
                <w:vertAlign w:val="subscript"/>
              </w:rPr>
              <w:t>mp</w:t>
            </w:r>
            <w:proofErr w:type="spellEnd"/>
            <w:r w:rsidRPr="00A03B1B">
              <w:rPr>
                <w:i/>
                <w:iCs/>
                <w:sz w:val="20"/>
                <w:szCs w:val="20"/>
                <w:vertAlign w:val="subscript"/>
              </w:rPr>
              <w:t xml:space="preserve">, </w:t>
            </w:r>
            <w:r w:rsidRPr="00A03B1B">
              <w:rPr>
                <w:bCs/>
                <w:i/>
                <w:iCs/>
                <w:sz w:val="20"/>
                <w:szCs w:val="20"/>
                <w:vertAlign w:val="subscript"/>
              </w:rPr>
              <w:t>(j, k), h</w:t>
            </w:r>
          </w:p>
        </w:tc>
        <w:tc>
          <w:tcPr>
            <w:tcW w:w="464" w:type="pct"/>
          </w:tcPr>
          <w:p w14:paraId="0CDA2379" w14:textId="77777777" w:rsidR="00A03B1B" w:rsidRPr="00A03B1B" w:rsidRDefault="00A03B1B" w:rsidP="00A03B1B">
            <w:pPr>
              <w:spacing w:after="60"/>
              <w:rPr>
                <w:iCs/>
                <w:sz w:val="20"/>
                <w:szCs w:val="20"/>
              </w:rPr>
            </w:pPr>
            <w:r w:rsidRPr="00A03B1B">
              <w:rPr>
                <w:bCs/>
                <w:iCs/>
                <w:sz w:val="20"/>
                <w:szCs w:val="20"/>
              </w:rPr>
              <w:t>MW</w:t>
            </w:r>
          </w:p>
        </w:tc>
        <w:tc>
          <w:tcPr>
            <w:tcW w:w="3531" w:type="pct"/>
          </w:tcPr>
          <w:p w14:paraId="278F80BF" w14:textId="77777777" w:rsidR="00A03B1B" w:rsidRPr="00A03B1B" w:rsidRDefault="00A03B1B" w:rsidP="00A03B1B">
            <w:pPr>
              <w:spacing w:after="60"/>
              <w:rPr>
                <w:iCs/>
                <w:sz w:val="20"/>
                <w:szCs w:val="20"/>
              </w:rPr>
            </w:pPr>
            <w:r w:rsidRPr="00A03B1B">
              <w:rPr>
                <w:i/>
                <w:iCs/>
                <w:sz w:val="20"/>
                <w:szCs w:val="20"/>
              </w:rPr>
              <w:t xml:space="preserve">Day-Ahead Obligation per </w:t>
            </w:r>
            <w:r w:rsidRPr="00A03B1B">
              <w:rPr>
                <w:bCs/>
                <w:i/>
                <w:iCs/>
                <w:sz w:val="20"/>
                <w:szCs w:val="20"/>
              </w:rPr>
              <w:t xml:space="preserve">Market Participant </w:t>
            </w:r>
            <w:r w:rsidRPr="00A03B1B">
              <w:rPr>
                <w:i/>
                <w:iCs/>
                <w:sz w:val="20"/>
                <w:szCs w:val="20"/>
              </w:rPr>
              <w:t>per source and sink pair per hour</w:t>
            </w:r>
            <w:r w:rsidRPr="00A03B1B">
              <w:rPr>
                <w:iCs/>
                <w:sz w:val="20"/>
                <w:szCs w:val="20"/>
              </w:rPr>
              <w:t>—</w:t>
            </w:r>
            <w:r w:rsidRPr="00A03B1B">
              <w:rPr>
                <w:bCs/>
                <w:iCs/>
                <w:sz w:val="20"/>
                <w:szCs w:val="20"/>
              </w:rPr>
              <w:t xml:space="preserve">The number of </w:t>
            </w:r>
            <w:r w:rsidRPr="00A03B1B">
              <w:rPr>
                <w:iCs/>
                <w:sz w:val="20"/>
                <w:szCs w:val="20"/>
              </w:rPr>
              <w:t xml:space="preserve">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w:t>
            </w:r>
            <w:r w:rsidRPr="00A03B1B">
              <w:rPr>
                <w:bCs/>
                <w:iCs/>
                <w:sz w:val="20"/>
                <w:szCs w:val="20"/>
              </w:rPr>
              <w:t>PT</w:t>
            </w:r>
            <w:r w:rsidRPr="00A03B1B">
              <w:rPr>
                <w:iCs/>
                <w:sz w:val="20"/>
                <w:szCs w:val="20"/>
              </w:rPr>
              <w:t>P</w:t>
            </w:r>
            <w:r w:rsidRPr="00A03B1B">
              <w:rPr>
                <w:bCs/>
                <w:iCs/>
                <w:sz w:val="20"/>
                <w:szCs w:val="20"/>
              </w:rPr>
              <w:t xml:space="preserve"> Obligations with the source </w:t>
            </w:r>
            <w:r w:rsidRPr="00A03B1B">
              <w:rPr>
                <w:bCs/>
                <w:i/>
                <w:iCs/>
                <w:sz w:val="20"/>
                <w:szCs w:val="20"/>
              </w:rPr>
              <w:t>j</w:t>
            </w:r>
            <w:r w:rsidRPr="00A03B1B">
              <w:rPr>
                <w:bCs/>
                <w:iCs/>
                <w:sz w:val="20"/>
                <w:szCs w:val="20"/>
              </w:rPr>
              <w:t xml:space="preserve"> and the sink </w:t>
            </w:r>
            <w:r w:rsidRPr="00A03B1B">
              <w:rPr>
                <w:bCs/>
                <w:i/>
                <w:iCs/>
                <w:sz w:val="20"/>
                <w:szCs w:val="20"/>
              </w:rPr>
              <w:t>k</w:t>
            </w:r>
            <w:r w:rsidRPr="00A03B1B">
              <w:rPr>
                <w:bCs/>
                <w:iCs/>
                <w:sz w:val="20"/>
                <w:szCs w:val="20"/>
              </w:rPr>
              <w:t xml:space="preserve"> owned in the DAM for the hour </w:t>
            </w:r>
            <w:r w:rsidRPr="00A03B1B">
              <w:rPr>
                <w:bCs/>
                <w:i/>
                <w:iCs/>
                <w:sz w:val="20"/>
                <w:szCs w:val="20"/>
              </w:rPr>
              <w:t>h</w:t>
            </w:r>
            <w:r w:rsidRPr="00A03B1B">
              <w:rPr>
                <w:iCs/>
                <w:sz w:val="20"/>
                <w:szCs w:val="20"/>
              </w:rPr>
              <w:t xml:space="preserve">, and where the Market Participant is a CRR Account Holder.  </w:t>
            </w:r>
          </w:p>
        </w:tc>
      </w:tr>
      <w:tr w:rsidR="00A03B1B" w:rsidRPr="00A03B1B" w14:paraId="6C83B65C" w14:textId="77777777" w:rsidTr="00B31BB1">
        <w:trPr>
          <w:cantSplit/>
        </w:trPr>
        <w:tc>
          <w:tcPr>
            <w:tcW w:w="1005" w:type="pct"/>
          </w:tcPr>
          <w:p w14:paraId="1F203C16" w14:textId="77777777" w:rsidR="00A03B1B" w:rsidRPr="00A03B1B" w:rsidRDefault="00A03B1B" w:rsidP="00A03B1B">
            <w:pPr>
              <w:spacing w:after="60"/>
              <w:rPr>
                <w:iCs/>
                <w:sz w:val="20"/>
                <w:szCs w:val="20"/>
              </w:rPr>
            </w:pPr>
            <w:r w:rsidRPr="00A03B1B">
              <w:rPr>
                <w:rFonts w:eastAsia="Calibri"/>
                <w:iCs/>
                <w:sz w:val="20"/>
                <w:szCs w:val="20"/>
              </w:rPr>
              <w:t xml:space="preserve">UDAOBL </w:t>
            </w:r>
            <w:proofErr w:type="spellStart"/>
            <w:r w:rsidRPr="00A03B1B">
              <w:rPr>
                <w:rFonts w:eastAsia="Calibri"/>
                <w:i/>
                <w:iCs/>
                <w:sz w:val="20"/>
                <w:szCs w:val="20"/>
                <w:vertAlign w:val="subscript"/>
              </w:rPr>
              <w:t>mp</w:t>
            </w:r>
            <w:proofErr w:type="spellEnd"/>
          </w:p>
        </w:tc>
        <w:tc>
          <w:tcPr>
            <w:tcW w:w="464" w:type="pct"/>
          </w:tcPr>
          <w:p w14:paraId="32ADD223" w14:textId="77777777" w:rsidR="00A03B1B" w:rsidRPr="00A03B1B" w:rsidRDefault="00A03B1B" w:rsidP="00A03B1B">
            <w:pPr>
              <w:spacing w:after="60"/>
              <w:rPr>
                <w:iCs/>
                <w:sz w:val="20"/>
                <w:szCs w:val="20"/>
              </w:rPr>
            </w:pPr>
            <w:r w:rsidRPr="00A03B1B">
              <w:rPr>
                <w:iCs/>
                <w:sz w:val="20"/>
                <w:szCs w:val="20"/>
              </w:rPr>
              <w:t>MWh</w:t>
            </w:r>
          </w:p>
        </w:tc>
        <w:tc>
          <w:tcPr>
            <w:tcW w:w="3531" w:type="pct"/>
          </w:tcPr>
          <w:p w14:paraId="516360C1" w14:textId="77777777" w:rsidR="00A03B1B" w:rsidRPr="00A03B1B" w:rsidRDefault="00A03B1B" w:rsidP="00A03B1B">
            <w:pPr>
              <w:spacing w:after="60"/>
              <w:rPr>
                <w:i/>
                <w:iCs/>
                <w:sz w:val="20"/>
                <w:szCs w:val="20"/>
              </w:rPr>
            </w:pPr>
            <w:r w:rsidRPr="00A03B1B">
              <w:rPr>
                <w:bCs/>
                <w:i/>
                <w:iCs/>
                <w:sz w:val="20"/>
                <w:szCs w:val="20"/>
              </w:rPr>
              <w:t>Uplift Day-Ahead Obligation per Market Participant</w:t>
            </w:r>
            <w:r w:rsidRPr="00A03B1B">
              <w:rPr>
                <w:bCs/>
                <w:iCs/>
                <w:sz w:val="20"/>
                <w:szCs w:val="20"/>
              </w:rPr>
              <w:sym w:font="Symbol" w:char="F0BE"/>
            </w:r>
            <w:r w:rsidRPr="00A03B1B">
              <w:rPr>
                <w:bCs/>
                <w:iCs/>
                <w:sz w:val="20"/>
                <w:szCs w:val="20"/>
              </w:rPr>
              <w:t xml:space="preserve">The monthly total of </w:t>
            </w:r>
            <w:r w:rsidRPr="00A03B1B">
              <w:rPr>
                <w:iCs/>
                <w:sz w:val="20"/>
                <w:szCs w:val="20"/>
              </w:rPr>
              <w:t xml:space="preserve">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w:t>
            </w:r>
            <w:r w:rsidRPr="00A03B1B">
              <w:rPr>
                <w:bCs/>
                <w:iCs/>
                <w:sz w:val="20"/>
                <w:szCs w:val="20"/>
              </w:rPr>
              <w:t>PTP Obligations owned in the DAM</w:t>
            </w:r>
            <w:r w:rsidRPr="00A03B1B">
              <w:rPr>
                <w:iCs/>
                <w:sz w:val="20"/>
                <w:szCs w:val="20"/>
              </w:rPr>
              <w:t xml:space="preserve">, counting the ownership quantity only once per source and sink pair, where the Market Participant is a CRR Account Holder assigned to the registered </w:t>
            </w:r>
            <w:proofErr w:type="gramStart"/>
            <w:r w:rsidRPr="00A03B1B">
              <w:rPr>
                <w:iCs/>
                <w:sz w:val="20"/>
                <w:szCs w:val="20"/>
              </w:rPr>
              <w:t>Counter-Party</w:t>
            </w:r>
            <w:proofErr w:type="gramEnd"/>
            <w:r w:rsidRPr="00A03B1B">
              <w:rPr>
                <w:iCs/>
                <w:sz w:val="20"/>
                <w:szCs w:val="20"/>
              </w:rPr>
              <w:t>.</w:t>
            </w:r>
          </w:p>
        </w:tc>
      </w:tr>
      <w:tr w:rsidR="00A03B1B" w:rsidRPr="00A03B1B" w14:paraId="61F29E9A"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13F7D6FE" w14:textId="77777777" w:rsidR="00A03B1B" w:rsidRPr="00A03B1B" w:rsidRDefault="00A03B1B" w:rsidP="00A03B1B">
            <w:pPr>
              <w:spacing w:after="60"/>
              <w:rPr>
                <w:rFonts w:eastAsia="Calibri"/>
                <w:iCs/>
                <w:sz w:val="20"/>
                <w:szCs w:val="20"/>
              </w:rPr>
            </w:pPr>
            <w:r w:rsidRPr="00A03B1B">
              <w:rPr>
                <w:iCs/>
                <w:sz w:val="20"/>
                <w:szCs w:val="20"/>
              </w:rPr>
              <w:t xml:space="preserve">OPTS </w:t>
            </w:r>
            <w:proofErr w:type="spellStart"/>
            <w:r w:rsidRPr="00A03B1B">
              <w:rPr>
                <w:rFonts w:eastAsia="Calibri"/>
                <w:i/>
                <w:iCs/>
                <w:sz w:val="20"/>
                <w:szCs w:val="20"/>
                <w:vertAlign w:val="subscript"/>
              </w:rPr>
              <w:t>mp</w:t>
            </w:r>
            <w:proofErr w:type="spellEnd"/>
            <w:r w:rsidRPr="00A03B1B">
              <w:rPr>
                <w:i/>
                <w:iCs/>
                <w:sz w:val="20"/>
                <w:szCs w:val="20"/>
                <w:vertAlign w:val="subscript"/>
              </w:rPr>
              <w:t>, (j, k), a, h</w:t>
            </w:r>
          </w:p>
        </w:tc>
        <w:tc>
          <w:tcPr>
            <w:tcW w:w="464" w:type="pct"/>
            <w:tcBorders>
              <w:top w:val="single" w:sz="6" w:space="0" w:color="auto"/>
              <w:left w:val="single" w:sz="6" w:space="0" w:color="auto"/>
              <w:bottom w:val="single" w:sz="6" w:space="0" w:color="auto"/>
              <w:right w:val="single" w:sz="6" w:space="0" w:color="auto"/>
            </w:tcBorders>
          </w:tcPr>
          <w:p w14:paraId="25FF9396" w14:textId="77777777" w:rsidR="00A03B1B" w:rsidRPr="00A03B1B" w:rsidRDefault="00A03B1B" w:rsidP="00A03B1B">
            <w:pPr>
              <w:spacing w:after="60"/>
              <w:rPr>
                <w:iCs/>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58CD95A4" w14:textId="77777777" w:rsidR="00A03B1B" w:rsidRPr="00A03B1B" w:rsidRDefault="00A03B1B" w:rsidP="00A03B1B">
            <w:pPr>
              <w:spacing w:after="60"/>
              <w:rPr>
                <w:bCs/>
                <w:i/>
                <w:iCs/>
                <w:sz w:val="20"/>
                <w:szCs w:val="20"/>
              </w:rPr>
            </w:pPr>
            <w:r w:rsidRPr="00A03B1B">
              <w:rPr>
                <w:i/>
                <w:iCs/>
                <w:sz w:val="20"/>
                <w:szCs w:val="20"/>
              </w:rPr>
              <w:t xml:space="preserve">PTP Option Sale </w:t>
            </w:r>
            <w:r w:rsidRPr="00A03B1B">
              <w:rPr>
                <w:bCs/>
                <w:i/>
                <w:iCs/>
                <w:sz w:val="20"/>
                <w:szCs w:val="20"/>
              </w:rPr>
              <w:t xml:space="preserve">per Market Participant </w:t>
            </w:r>
            <w:r w:rsidRPr="00A03B1B">
              <w:rPr>
                <w:i/>
                <w:iCs/>
                <w:sz w:val="20"/>
                <w:szCs w:val="20"/>
              </w:rPr>
              <w:t>per source and sink pair per CRR Auction per hour</w:t>
            </w:r>
            <w:r w:rsidRPr="00A03B1B">
              <w:rPr>
                <w:iCs/>
                <w:sz w:val="20"/>
                <w:szCs w:val="20"/>
              </w:rPr>
              <w:t xml:space="preserve">—The MW quantity that represents the total of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PTP Option offers with the source </w:t>
            </w:r>
            <w:r w:rsidRPr="00A03B1B">
              <w:rPr>
                <w:i/>
                <w:iCs/>
                <w:sz w:val="20"/>
                <w:szCs w:val="20"/>
              </w:rPr>
              <w:t>j</w:t>
            </w:r>
            <w:r w:rsidRPr="00A03B1B">
              <w:rPr>
                <w:iCs/>
                <w:sz w:val="20"/>
                <w:szCs w:val="20"/>
              </w:rPr>
              <w:t xml:space="preserve"> and the sink </w:t>
            </w:r>
            <w:r w:rsidRPr="00A03B1B">
              <w:rPr>
                <w:i/>
                <w:iCs/>
                <w:sz w:val="20"/>
                <w:szCs w:val="20"/>
              </w:rPr>
              <w:t>k</w:t>
            </w:r>
            <w:r w:rsidRPr="00A03B1B">
              <w:rPr>
                <w:iCs/>
                <w:sz w:val="20"/>
                <w:szCs w:val="20"/>
              </w:rPr>
              <w:t xml:space="preserve"> awarded in CRR Auction </w:t>
            </w:r>
            <w:r w:rsidRPr="00A03B1B">
              <w:rPr>
                <w:i/>
                <w:iCs/>
                <w:sz w:val="20"/>
                <w:szCs w:val="20"/>
              </w:rPr>
              <w:t>a</w:t>
            </w:r>
            <w:r w:rsidRPr="00A03B1B">
              <w:rPr>
                <w:iCs/>
                <w:sz w:val="20"/>
                <w:szCs w:val="20"/>
              </w:rPr>
              <w:t xml:space="preserve">, for the hour </w:t>
            </w:r>
            <w:r w:rsidRPr="00A03B1B">
              <w:rPr>
                <w:i/>
                <w:iCs/>
                <w:sz w:val="20"/>
                <w:szCs w:val="20"/>
              </w:rPr>
              <w:t>h</w:t>
            </w:r>
            <w:r w:rsidRPr="00A03B1B">
              <w:rPr>
                <w:iCs/>
                <w:sz w:val="20"/>
                <w:szCs w:val="20"/>
              </w:rPr>
              <w:t>, where the Market Participant is a CRR Account Holder.</w:t>
            </w:r>
          </w:p>
        </w:tc>
      </w:tr>
      <w:tr w:rsidR="00A03B1B" w:rsidRPr="00A03B1B" w14:paraId="513D58C1"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3BB549C" w14:textId="77777777" w:rsidR="00A03B1B" w:rsidRPr="00A03B1B" w:rsidRDefault="00A03B1B" w:rsidP="00A03B1B">
            <w:pPr>
              <w:spacing w:after="60"/>
              <w:rPr>
                <w:rFonts w:eastAsia="Calibri"/>
                <w:iCs/>
                <w:sz w:val="20"/>
                <w:szCs w:val="20"/>
              </w:rPr>
            </w:pPr>
            <w:r w:rsidRPr="00A03B1B">
              <w:rPr>
                <w:rFonts w:eastAsia="Calibri"/>
                <w:iCs/>
                <w:sz w:val="20"/>
                <w:szCs w:val="20"/>
              </w:rPr>
              <w:t xml:space="preserve">UOPTS </w:t>
            </w:r>
            <w:proofErr w:type="spellStart"/>
            <w:r w:rsidRPr="00A03B1B">
              <w:rPr>
                <w:rFonts w:eastAsia="Calibri"/>
                <w:i/>
                <w:iCs/>
                <w:sz w:val="20"/>
                <w:szCs w:val="20"/>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34A9B645" w14:textId="77777777" w:rsidR="00A03B1B" w:rsidRPr="00A03B1B" w:rsidRDefault="00A03B1B" w:rsidP="00A03B1B">
            <w:pPr>
              <w:spacing w:after="60"/>
              <w:rPr>
                <w:iCs/>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6DC2477C" w14:textId="77777777" w:rsidR="00A03B1B" w:rsidRPr="00A03B1B" w:rsidRDefault="00A03B1B" w:rsidP="00A03B1B">
            <w:pPr>
              <w:spacing w:after="60"/>
              <w:rPr>
                <w:bCs/>
                <w:i/>
                <w:iCs/>
                <w:sz w:val="20"/>
                <w:szCs w:val="20"/>
              </w:rPr>
            </w:pPr>
            <w:r w:rsidRPr="00A03B1B">
              <w:rPr>
                <w:i/>
                <w:iCs/>
                <w:sz w:val="20"/>
                <w:szCs w:val="20"/>
              </w:rPr>
              <w:t xml:space="preserve">Uplift PTP Option Sale </w:t>
            </w:r>
            <w:r w:rsidRPr="00A03B1B">
              <w:rPr>
                <w:bCs/>
                <w:i/>
                <w:iCs/>
                <w:sz w:val="20"/>
                <w:szCs w:val="20"/>
              </w:rPr>
              <w:t>per Market Participant</w:t>
            </w:r>
            <w:r w:rsidRPr="00A03B1B">
              <w:rPr>
                <w:iCs/>
                <w:sz w:val="20"/>
                <w:szCs w:val="20"/>
              </w:rPr>
              <w:t xml:space="preserve">—The MW quantity that represents the monthly total of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PTP Option offers awarded in CRR Auctions, counting the awarded quantity only once per source and sink pair, where the Market Participant is a CRR Account Holder assigned to the registered </w:t>
            </w:r>
            <w:proofErr w:type="gramStart"/>
            <w:r w:rsidRPr="00A03B1B">
              <w:rPr>
                <w:iCs/>
                <w:sz w:val="20"/>
                <w:szCs w:val="20"/>
              </w:rPr>
              <w:t>Counter-Party</w:t>
            </w:r>
            <w:proofErr w:type="gramEnd"/>
            <w:r w:rsidRPr="00A03B1B">
              <w:rPr>
                <w:iCs/>
                <w:sz w:val="20"/>
                <w:szCs w:val="20"/>
              </w:rPr>
              <w:t>.</w:t>
            </w:r>
          </w:p>
        </w:tc>
      </w:tr>
      <w:tr w:rsidR="00A03B1B" w:rsidRPr="00A03B1B" w14:paraId="39A1D254"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982D5EE" w14:textId="77777777" w:rsidR="00A03B1B" w:rsidRPr="00A03B1B" w:rsidRDefault="00A03B1B" w:rsidP="00A03B1B">
            <w:pPr>
              <w:spacing w:after="60"/>
              <w:rPr>
                <w:rFonts w:eastAsia="Calibri"/>
                <w:iCs/>
                <w:sz w:val="20"/>
                <w:szCs w:val="20"/>
              </w:rPr>
            </w:pPr>
            <w:r w:rsidRPr="00A03B1B">
              <w:rPr>
                <w:iCs/>
                <w:sz w:val="20"/>
                <w:szCs w:val="20"/>
              </w:rPr>
              <w:t xml:space="preserve">OBLS </w:t>
            </w:r>
            <w:proofErr w:type="spellStart"/>
            <w:r w:rsidRPr="00A03B1B">
              <w:rPr>
                <w:rFonts w:eastAsia="Calibri"/>
                <w:i/>
                <w:iCs/>
                <w:sz w:val="20"/>
                <w:szCs w:val="20"/>
                <w:vertAlign w:val="subscript"/>
              </w:rPr>
              <w:t>mp</w:t>
            </w:r>
            <w:proofErr w:type="spellEnd"/>
            <w:r w:rsidRPr="00A03B1B">
              <w:rPr>
                <w:i/>
                <w:iCs/>
                <w:sz w:val="20"/>
                <w:szCs w:val="20"/>
                <w:vertAlign w:val="subscript"/>
              </w:rPr>
              <w:t>, (j, k), a, h</w:t>
            </w:r>
          </w:p>
        </w:tc>
        <w:tc>
          <w:tcPr>
            <w:tcW w:w="464" w:type="pct"/>
            <w:tcBorders>
              <w:top w:val="single" w:sz="6" w:space="0" w:color="auto"/>
              <w:left w:val="single" w:sz="6" w:space="0" w:color="auto"/>
              <w:bottom w:val="single" w:sz="6" w:space="0" w:color="auto"/>
              <w:right w:val="single" w:sz="6" w:space="0" w:color="auto"/>
            </w:tcBorders>
          </w:tcPr>
          <w:p w14:paraId="6B55E1ED" w14:textId="77777777" w:rsidR="00A03B1B" w:rsidRPr="00A03B1B" w:rsidRDefault="00A03B1B" w:rsidP="00A03B1B">
            <w:pPr>
              <w:spacing w:after="60"/>
              <w:rPr>
                <w:iCs/>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58C93277" w14:textId="77777777" w:rsidR="00A03B1B" w:rsidRPr="00A03B1B" w:rsidRDefault="00A03B1B" w:rsidP="00A03B1B">
            <w:pPr>
              <w:spacing w:after="60"/>
              <w:rPr>
                <w:bCs/>
                <w:i/>
                <w:iCs/>
                <w:sz w:val="20"/>
                <w:szCs w:val="20"/>
              </w:rPr>
            </w:pPr>
            <w:r w:rsidRPr="00A03B1B">
              <w:rPr>
                <w:i/>
                <w:iCs/>
                <w:sz w:val="20"/>
                <w:szCs w:val="20"/>
              </w:rPr>
              <w:t xml:space="preserve">PTP Obligation Sale per </w:t>
            </w:r>
            <w:r w:rsidRPr="00A03B1B">
              <w:rPr>
                <w:bCs/>
                <w:i/>
                <w:iCs/>
                <w:sz w:val="20"/>
                <w:szCs w:val="20"/>
              </w:rPr>
              <w:t xml:space="preserve">Market Participant </w:t>
            </w:r>
            <w:r w:rsidRPr="00A03B1B">
              <w:rPr>
                <w:i/>
                <w:iCs/>
                <w:sz w:val="20"/>
                <w:szCs w:val="20"/>
              </w:rPr>
              <w:t>per source and sink pair per CRR Auction per hour</w:t>
            </w:r>
            <w:r w:rsidRPr="00A03B1B">
              <w:rPr>
                <w:iCs/>
                <w:sz w:val="20"/>
                <w:szCs w:val="20"/>
              </w:rPr>
              <w:t xml:space="preserve">—The MW quantity that represents the total of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PTP Obligation offers with the source </w:t>
            </w:r>
            <w:r w:rsidRPr="00A03B1B">
              <w:rPr>
                <w:i/>
                <w:iCs/>
                <w:sz w:val="20"/>
                <w:szCs w:val="20"/>
              </w:rPr>
              <w:t>j</w:t>
            </w:r>
            <w:r w:rsidRPr="00A03B1B">
              <w:rPr>
                <w:iCs/>
                <w:sz w:val="20"/>
                <w:szCs w:val="20"/>
              </w:rPr>
              <w:t xml:space="preserve"> and the sink </w:t>
            </w:r>
            <w:r w:rsidRPr="00A03B1B">
              <w:rPr>
                <w:i/>
                <w:iCs/>
                <w:sz w:val="20"/>
                <w:szCs w:val="20"/>
              </w:rPr>
              <w:t>k</w:t>
            </w:r>
            <w:r w:rsidRPr="00A03B1B">
              <w:rPr>
                <w:iCs/>
                <w:sz w:val="20"/>
                <w:szCs w:val="20"/>
              </w:rPr>
              <w:t xml:space="preserve"> awarded in CRR Auction </w:t>
            </w:r>
            <w:r w:rsidRPr="00A03B1B">
              <w:rPr>
                <w:i/>
                <w:iCs/>
                <w:sz w:val="20"/>
                <w:szCs w:val="20"/>
              </w:rPr>
              <w:t>a</w:t>
            </w:r>
            <w:r w:rsidRPr="00A03B1B">
              <w:rPr>
                <w:iCs/>
                <w:sz w:val="20"/>
                <w:szCs w:val="20"/>
              </w:rPr>
              <w:t xml:space="preserve">, for the hour </w:t>
            </w:r>
            <w:r w:rsidRPr="00A03B1B">
              <w:rPr>
                <w:i/>
                <w:iCs/>
                <w:sz w:val="20"/>
                <w:szCs w:val="20"/>
              </w:rPr>
              <w:t>h</w:t>
            </w:r>
            <w:r w:rsidRPr="00A03B1B">
              <w:rPr>
                <w:iCs/>
                <w:sz w:val="20"/>
                <w:szCs w:val="20"/>
              </w:rPr>
              <w:t>, where the Market Participant is a CRR Account Holder.</w:t>
            </w:r>
          </w:p>
        </w:tc>
      </w:tr>
      <w:tr w:rsidR="00A03B1B" w:rsidRPr="00A03B1B" w14:paraId="52810D2F"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100EA4DA" w14:textId="77777777" w:rsidR="00A03B1B" w:rsidRPr="00A03B1B" w:rsidRDefault="00A03B1B" w:rsidP="00A03B1B">
            <w:pPr>
              <w:spacing w:after="60"/>
              <w:rPr>
                <w:rFonts w:eastAsia="Calibri"/>
                <w:iCs/>
                <w:sz w:val="20"/>
                <w:szCs w:val="20"/>
              </w:rPr>
            </w:pPr>
            <w:r w:rsidRPr="00A03B1B">
              <w:rPr>
                <w:rFonts w:eastAsia="Calibri"/>
                <w:iCs/>
                <w:sz w:val="20"/>
                <w:szCs w:val="20"/>
              </w:rPr>
              <w:t xml:space="preserve">UOBLS </w:t>
            </w:r>
            <w:proofErr w:type="spellStart"/>
            <w:r w:rsidRPr="00A03B1B">
              <w:rPr>
                <w:rFonts w:eastAsia="Calibri"/>
                <w:i/>
                <w:iCs/>
                <w:sz w:val="20"/>
                <w:szCs w:val="20"/>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1CD70BD9" w14:textId="77777777" w:rsidR="00A03B1B" w:rsidRPr="00A03B1B" w:rsidRDefault="00A03B1B" w:rsidP="00A03B1B">
            <w:pPr>
              <w:spacing w:after="60"/>
              <w:rPr>
                <w:iCs/>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00EE56B5" w14:textId="77777777" w:rsidR="00A03B1B" w:rsidRPr="00A03B1B" w:rsidRDefault="00A03B1B" w:rsidP="00A03B1B">
            <w:pPr>
              <w:spacing w:after="60"/>
              <w:rPr>
                <w:bCs/>
                <w:i/>
                <w:iCs/>
                <w:sz w:val="20"/>
                <w:szCs w:val="20"/>
              </w:rPr>
            </w:pPr>
            <w:r w:rsidRPr="00A03B1B">
              <w:rPr>
                <w:i/>
                <w:iCs/>
                <w:sz w:val="20"/>
                <w:szCs w:val="20"/>
              </w:rPr>
              <w:t xml:space="preserve">Uplift PTP Obligation Sale </w:t>
            </w:r>
            <w:r w:rsidRPr="00A03B1B">
              <w:rPr>
                <w:bCs/>
                <w:i/>
                <w:iCs/>
                <w:sz w:val="20"/>
                <w:szCs w:val="20"/>
              </w:rPr>
              <w:t>per Market Participant</w:t>
            </w:r>
            <w:r w:rsidRPr="00A03B1B">
              <w:rPr>
                <w:iCs/>
                <w:sz w:val="20"/>
                <w:szCs w:val="20"/>
              </w:rPr>
              <w:t xml:space="preserve">—The MW quantity that represents the monthly total of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PTP Obligation offers awarded in CRR Auctions, counting the quantity only once per source and sink pair, where the Market Participant is a CRR Account Holder assigned to the registered </w:t>
            </w:r>
            <w:proofErr w:type="gramStart"/>
            <w:r w:rsidRPr="00A03B1B">
              <w:rPr>
                <w:iCs/>
                <w:sz w:val="20"/>
                <w:szCs w:val="20"/>
              </w:rPr>
              <w:t>Counter-Party</w:t>
            </w:r>
            <w:proofErr w:type="gramEnd"/>
            <w:r w:rsidRPr="00A03B1B">
              <w:rPr>
                <w:iCs/>
                <w:sz w:val="20"/>
                <w:szCs w:val="20"/>
              </w:rPr>
              <w:t>.</w:t>
            </w:r>
          </w:p>
        </w:tc>
      </w:tr>
      <w:tr w:rsidR="00A03B1B" w:rsidRPr="00A03B1B" w14:paraId="38A9F836"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BE39D17" w14:textId="77777777" w:rsidR="00A03B1B" w:rsidRPr="00A03B1B" w:rsidRDefault="00A03B1B" w:rsidP="00A03B1B">
            <w:pPr>
              <w:spacing w:after="60"/>
              <w:rPr>
                <w:rFonts w:eastAsia="Calibri"/>
                <w:iCs/>
                <w:sz w:val="20"/>
                <w:szCs w:val="20"/>
              </w:rPr>
            </w:pPr>
            <w:r w:rsidRPr="00A03B1B">
              <w:rPr>
                <w:iCs/>
                <w:sz w:val="20"/>
                <w:szCs w:val="20"/>
              </w:rPr>
              <w:t xml:space="preserve">OPTP </w:t>
            </w:r>
            <w:proofErr w:type="spellStart"/>
            <w:r w:rsidRPr="00A03B1B">
              <w:rPr>
                <w:rFonts w:eastAsia="Calibri"/>
                <w:i/>
                <w:iCs/>
                <w:sz w:val="20"/>
                <w:szCs w:val="20"/>
                <w:vertAlign w:val="subscript"/>
              </w:rPr>
              <w:t>mp</w:t>
            </w:r>
            <w:proofErr w:type="spellEnd"/>
            <w:r w:rsidRPr="00A03B1B">
              <w:rPr>
                <w:i/>
                <w:iCs/>
                <w:sz w:val="20"/>
                <w:szCs w:val="20"/>
                <w:vertAlign w:val="subscript"/>
              </w:rPr>
              <w:t>, (j, k), a, h</w:t>
            </w:r>
          </w:p>
        </w:tc>
        <w:tc>
          <w:tcPr>
            <w:tcW w:w="464" w:type="pct"/>
            <w:tcBorders>
              <w:top w:val="single" w:sz="6" w:space="0" w:color="auto"/>
              <w:left w:val="single" w:sz="6" w:space="0" w:color="auto"/>
              <w:bottom w:val="single" w:sz="6" w:space="0" w:color="auto"/>
              <w:right w:val="single" w:sz="6" w:space="0" w:color="auto"/>
            </w:tcBorders>
          </w:tcPr>
          <w:p w14:paraId="260E5891" w14:textId="77777777" w:rsidR="00A03B1B" w:rsidRPr="00A03B1B" w:rsidRDefault="00A03B1B" w:rsidP="00A03B1B">
            <w:pPr>
              <w:spacing w:after="60"/>
              <w:rPr>
                <w:iCs/>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0F688B05" w14:textId="77777777" w:rsidR="00A03B1B" w:rsidRPr="00A03B1B" w:rsidRDefault="00A03B1B" w:rsidP="00A03B1B">
            <w:pPr>
              <w:spacing w:after="60"/>
              <w:rPr>
                <w:bCs/>
                <w:i/>
                <w:iCs/>
                <w:sz w:val="20"/>
                <w:szCs w:val="20"/>
              </w:rPr>
            </w:pPr>
            <w:r w:rsidRPr="00A03B1B">
              <w:rPr>
                <w:i/>
                <w:iCs/>
                <w:sz w:val="20"/>
                <w:szCs w:val="20"/>
              </w:rPr>
              <w:t xml:space="preserve">PTP Option Purchase per </w:t>
            </w:r>
            <w:r w:rsidRPr="00A03B1B">
              <w:rPr>
                <w:bCs/>
                <w:i/>
                <w:iCs/>
                <w:sz w:val="20"/>
                <w:szCs w:val="20"/>
              </w:rPr>
              <w:t xml:space="preserve">Market Participant </w:t>
            </w:r>
            <w:r w:rsidRPr="00A03B1B">
              <w:rPr>
                <w:i/>
                <w:iCs/>
                <w:sz w:val="20"/>
                <w:szCs w:val="20"/>
              </w:rPr>
              <w:t>per source and sink pair per CRR Auction per hour</w:t>
            </w:r>
            <w:r w:rsidRPr="00A03B1B">
              <w:rPr>
                <w:iCs/>
                <w:sz w:val="20"/>
                <w:szCs w:val="20"/>
              </w:rPr>
              <w:t xml:space="preserve">—The MW quantity that represents the total of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PTP Option bids with the source </w:t>
            </w:r>
            <w:r w:rsidRPr="00A03B1B">
              <w:rPr>
                <w:i/>
                <w:iCs/>
                <w:sz w:val="20"/>
                <w:szCs w:val="20"/>
              </w:rPr>
              <w:t>j</w:t>
            </w:r>
            <w:r w:rsidRPr="00A03B1B">
              <w:rPr>
                <w:iCs/>
                <w:sz w:val="20"/>
                <w:szCs w:val="20"/>
              </w:rPr>
              <w:t xml:space="preserve"> and the sink </w:t>
            </w:r>
            <w:r w:rsidRPr="00A03B1B">
              <w:rPr>
                <w:i/>
                <w:iCs/>
                <w:sz w:val="20"/>
                <w:szCs w:val="20"/>
              </w:rPr>
              <w:t>k</w:t>
            </w:r>
            <w:r w:rsidRPr="00A03B1B">
              <w:rPr>
                <w:iCs/>
                <w:sz w:val="20"/>
                <w:szCs w:val="20"/>
              </w:rPr>
              <w:t xml:space="preserve"> awarded in CRR Auction </w:t>
            </w:r>
            <w:r w:rsidRPr="00A03B1B">
              <w:rPr>
                <w:i/>
                <w:iCs/>
                <w:sz w:val="20"/>
                <w:szCs w:val="20"/>
              </w:rPr>
              <w:t>a</w:t>
            </w:r>
            <w:r w:rsidRPr="00A03B1B">
              <w:rPr>
                <w:iCs/>
                <w:sz w:val="20"/>
                <w:szCs w:val="20"/>
              </w:rPr>
              <w:t xml:space="preserve">, for the hour </w:t>
            </w:r>
            <w:r w:rsidRPr="00A03B1B">
              <w:rPr>
                <w:i/>
                <w:iCs/>
                <w:sz w:val="20"/>
                <w:szCs w:val="20"/>
              </w:rPr>
              <w:t>h</w:t>
            </w:r>
            <w:r w:rsidRPr="00A03B1B">
              <w:rPr>
                <w:iCs/>
                <w:sz w:val="20"/>
                <w:szCs w:val="20"/>
              </w:rPr>
              <w:t>, where the Market Participant is a CRR Account Holder.</w:t>
            </w:r>
          </w:p>
        </w:tc>
      </w:tr>
      <w:tr w:rsidR="00A03B1B" w:rsidRPr="00A03B1B" w14:paraId="4611C114"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6BA40EB3" w14:textId="77777777" w:rsidR="00A03B1B" w:rsidRPr="00A03B1B" w:rsidRDefault="00A03B1B" w:rsidP="00A03B1B">
            <w:pPr>
              <w:spacing w:after="60"/>
              <w:rPr>
                <w:rFonts w:eastAsia="Calibri"/>
                <w:iCs/>
                <w:sz w:val="20"/>
                <w:szCs w:val="20"/>
              </w:rPr>
            </w:pPr>
            <w:r w:rsidRPr="00A03B1B">
              <w:rPr>
                <w:rFonts w:eastAsia="Calibri"/>
                <w:iCs/>
                <w:sz w:val="20"/>
                <w:szCs w:val="20"/>
              </w:rPr>
              <w:t xml:space="preserve">UOPTP </w:t>
            </w:r>
            <w:proofErr w:type="spellStart"/>
            <w:r w:rsidRPr="00A03B1B">
              <w:rPr>
                <w:rFonts w:eastAsia="Calibri"/>
                <w:i/>
                <w:iCs/>
                <w:sz w:val="20"/>
                <w:szCs w:val="20"/>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0FD4D620" w14:textId="77777777" w:rsidR="00A03B1B" w:rsidRPr="00A03B1B" w:rsidRDefault="00A03B1B" w:rsidP="00A03B1B">
            <w:pPr>
              <w:spacing w:after="60"/>
              <w:rPr>
                <w:iCs/>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73274F15" w14:textId="77777777" w:rsidR="00A03B1B" w:rsidRPr="00A03B1B" w:rsidRDefault="00A03B1B" w:rsidP="00A03B1B">
            <w:pPr>
              <w:spacing w:after="60"/>
              <w:rPr>
                <w:bCs/>
                <w:i/>
                <w:iCs/>
                <w:sz w:val="20"/>
                <w:szCs w:val="20"/>
              </w:rPr>
            </w:pPr>
            <w:r w:rsidRPr="00A03B1B">
              <w:rPr>
                <w:i/>
                <w:iCs/>
                <w:sz w:val="20"/>
                <w:szCs w:val="20"/>
              </w:rPr>
              <w:t xml:space="preserve">Uplift PTP Option Purchase per </w:t>
            </w:r>
            <w:r w:rsidRPr="00A03B1B">
              <w:rPr>
                <w:bCs/>
                <w:i/>
                <w:iCs/>
                <w:sz w:val="20"/>
                <w:szCs w:val="20"/>
              </w:rPr>
              <w:t>Market Participant</w:t>
            </w:r>
            <w:r w:rsidRPr="00A03B1B">
              <w:rPr>
                <w:iCs/>
                <w:sz w:val="20"/>
                <w:szCs w:val="20"/>
              </w:rPr>
              <w:t xml:space="preserve">—The MW quantity that represents the monthly total of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PTP Option bids awarded in CRR Auctions, counting the quantity only once per source and sink pair, where the Market Participant is a CRR Account Holder assigned to the registered </w:t>
            </w:r>
            <w:proofErr w:type="gramStart"/>
            <w:r w:rsidRPr="00A03B1B">
              <w:rPr>
                <w:iCs/>
                <w:sz w:val="20"/>
                <w:szCs w:val="20"/>
              </w:rPr>
              <w:t>Counter-Party</w:t>
            </w:r>
            <w:proofErr w:type="gramEnd"/>
            <w:r w:rsidRPr="00A03B1B">
              <w:rPr>
                <w:iCs/>
                <w:sz w:val="20"/>
                <w:szCs w:val="20"/>
              </w:rPr>
              <w:t>.</w:t>
            </w:r>
          </w:p>
        </w:tc>
      </w:tr>
      <w:tr w:rsidR="00A03B1B" w:rsidRPr="00A03B1B" w14:paraId="51B1F807"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228FE33" w14:textId="77777777" w:rsidR="00A03B1B" w:rsidRPr="00A03B1B" w:rsidRDefault="00A03B1B" w:rsidP="00A03B1B">
            <w:pPr>
              <w:spacing w:after="60"/>
              <w:rPr>
                <w:rFonts w:eastAsia="Calibri"/>
                <w:iCs/>
                <w:sz w:val="20"/>
                <w:szCs w:val="20"/>
              </w:rPr>
            </w:pPr>
            <w:r w:rsidRPr="00A03B1B">
              <w:rPr>
                <w:iCs/>
                <w:sz w:val="20"/>
                <w:szCs w:val="20"/>
              </w:rPr>
              <w:t xml:space="preserve">OBLP </w:t>
            </w:r>
            <w:proofErr w:type="spellStart"/>
            <w:r w:rsidRPr="00A03B1B">
              <w:rPr>
                <w:rFonts w:eastAsia="Calibri"/>
                <w:i/>
                <w:iCs/>
                <w:sz w:val="20"/>
                <w:szCs w:val="20"/>
                <w:vertAlign w:val="subscript"/>
              </w:rPr>
              <w:t>mp</w:t>
            </w:r>
            <w:proofErr w:type="spellEnd"/>
            <w:r w:rsidRPr="00A03B1B">
              <w:rPr>
                <w:i/>
                <w:iCs/>
                <w:sz w:val="20"/>
                <w:szCs w:val="20"/>
                <w:vertAlign w:val="subscript"/>
              </w:rPr>
              <w:t>, (j, k), a, h</w:t>
            </w:r>
          </w:p>
        </w:tc>
        <w:tc>
          <w:tcPr>
            <w:tcW w:w="464" w:type="pct"/>
            <w:tcBorders>
              <w:top w:val="single" w:sz="6" w:space="0" w:color="auto"/>
              <w:left w:val="single" w:sz="6" w:space="0" w:color="auto"/>
              <w:bottom w:val="single" w:sz="6" w:space="0" w:color="auto"/>
              <w:right w:val="single" w:sz="6" w:space="0" w:color="auto"/>
            </w:tcBorders>
          </w:tcPr>
          <w:p w14:paraId="69ACAD83" w14:textId="77777777" w:rsidR="00A03B1B" w:rsidRPr="00A03B1B" w:rsidRDefault="00A03B1B" w:rsidP="00A03B1B">
            <w:pPr>
              <w:spacing w:after="60"/>
              <w:rPr>
                <w:iCs/>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20896344" w14:textId="77777777" w:rsidR="00A03B1B" w:rsidRPr="00A03B1B" w:rsidRDefault="00A03B1B" w:rsidP="00A03B1B">
            <w:pPr>
              <w:spacing w:after="60"/>
              <w:rPr>
                <w:bCs/>
                <w:i/>
                <w:iCs/>
                <w:sz w:val="20"/>
                <w:szCs w:val="20"/>
              </w:rPr>
            </w:pPr>
            <w:r w:rsidRPr="00A03B1B">
              <w:rPr>
                <w:i/>
                <w:iCs/>
                <w:sz w:val="20"/>
                <w:szCs w:val="20"/>
              </w:rPr>
              <w:t xml:space="preserve">PTP Obligation Purchase per </w:t>
            </w:r>
            <w:r w:rsidRPr="00A03B1B">
              <w:rPr>
                <w:bCs/>
                <w:i/>
                <w:iCs/>
                <w:sz w:val="20"/>
                <w:szCs w:val="20"/>
              </w:rPr>
              <w:t xml:space="preserve">Market Participant </w:t>
            </w:r>
            <w:r w:rsidRPr="00A03B1B">
              <w:rPr>
                <w:i/>
                <w:iCs/>
                <w:sz w:val="20"/>
                <w:szCs w:val="20"/>
              </w:rPr>
              <w:t>per source and sink pair per CRR Auction per hour</w:t>
            </w:r>
            <w:r w:rsidRPr="00A03B1B">
              <w:rPr>
                <w:iCs/>
                <w:sz w:val="20"/>
                <w:szCs w:val="20"/>
              </w:rPr>
              <w:t xml:space="preserve">—The MW quantity that represents the total of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PTP Obligation bids with the source </w:t>
            </w:r>
            <w:r w:rsidRPr="00A03B1B">
              <w:rPr>
                <w:i/>
                <w:iCs/>
                <w:sz w:val="20"/>
                <w:szCs w:val="20"/>
              </w:rPr>
              <w:t>j</w:t>
            </w:r>
            <w:r w:rsidRPr="00A03B1B">
              <w:rPr>
                <w:iCs/>
                <w:sz w:val="20"/>
                <w:szCs w:val="20"/>
              </w:rPr>
              <w:t xml:space="preserve"> and the sink </w:t>
            </w:r>
            <w:r w:rsidRPr="00A03B1B">
              <w:rPr>
                <w:i/>
                <w:iCs/>
                <w:sz w:val="20"/>
                <w:szCs w:val="20"/>
              </w:rPr>
              <w:t>k</w:t>
            </w:r>
            <w:r w:rsidRPr="00A03B1B">
              <w:rPr>
                <w:iCs/>
                <w:sz w:val="20"/>
                <w:szCs w:val="20"/>
              </w:rPr>
              <w:t xml:space="preserve"> awarded in CRR Auction </w:t>
            </w:r>
            <w:r w:rsidRPr="00A03B1B">
              <w:rPr>
                <w:i/>
                <w:iCs/>
                <w:sz w:val="20"/>
                <w:szCs w:val="20"/>
              </w:rPr>
              <w:t>a</w:t>
            </w:r>
            <w:r w:rsidRPr="00A03B1B">
              <w:rPr>
                <w:iCs/>
                <w:sz w:val="20"/>
                <w:szCs w:val="20"/>
              </w:rPr>
              <w:t xml:space="preserve">, for the hour </w:t>
            </w:r>
            <w:r w:rsidRPr="00A03B1B">
              <w:rPr>
                <w:i/>
                <w:iCs/>
                <w:sz w:val="20"/>
                <w:szCs w:val="20"/>
              </w:rPr>
              <w:t>h</w:t>
            </w:r>
            <w:r w:rsidRPr="00A03B1B">
              <w:rPr>
                <w:iCs/>
                <w:sz w:val="20"/>
                <w:szCs w:val="20"/>
              </w:rPr>
              <w:t>, where the Market Participant is a CRR Account Holder.</w:t>
            </w:r>
          </w:p>
        </w:tc>
      </w:tr>
      <w:tr w:rsidR="00A03B1B" w:rsidRPr="00A03B1B" w14:paraId="265BA651"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384F398" w14:textId="77777777" w:rsidR="00A03B1B" w:rsidRPr="00A03B1B" w:rsidRDefault="00A03B1B" w:rsidP="00A03B1B">
            <w:pPr>
              <w:spacing w:after="60"/>
              <w:rPr>
                <w:rFonts w:eastAsia="Calibri"/>
                <w:iCs/>
                <w:sz w:val="20"/>
                <w:szCs w:val="20"/>
              </w:rPr>
            </w:pPr>
            <w:r w:rsidRPr="00A03B1B">
              <w:rPr>
                <w:rFonts w:eastAsia="Calibri"/>
                <w:iCs/>
                <w:sz w:val="20"/>
                <w:szCs w:val="20"/>
              </w:rPr>
              <w:t>UOBLP</w:t>
            </w:r>
            <w:r w:rsidRPr="00A03B1B">
              <w:rPr>
                <w:rFonts w:eastAsia="Calibri"/>
                <w:i/>
                <w:iCs/>
                <w:sz w:val="20"/>
                <w:szCs w:val="20"/>
              </w:rPr>
              <w:t xml:space="preserve"> </w:t>
            </w:r>
            <w:proofErr w:type="spellStart"/>
            <w:r w:rsidRPr="00A03B1B">
              <w:rPr>
                <w:rFonts w:eastAsia="Calibri"/>
                <w:i/>
                <w:iCs/>
                <w:sz w:val="20"/>
                <w:szCs w:val="20"/>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0E81D9E6" w14:textId="77777777" w:rsidR="00A03B1B" w:rsidRPr="00A03B1B" w:rsidRDefault="00A03B1B" w:rsidP="00A03B1B">
            <w:pPr>
              <w:spacing w:after="60"/>
              <w:rPr>
                <w:iCs/>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26911191" w14:textId="77777777" w:rsidR="00A03B1B" w:rsidRPr="00A03B1B" w:rsidRDefault="00A03B1B" w:rsidP="00A03B1B">
            <w:pPr>
              <w:spacing w:after="60"/>
              <w:rPr>
                <w:bCs/>
                <w:i/>
                <w:iCs/>
                <w:sz w:val="20"/>
                <w:szCs w:val="20"/>
              </w:rPr>
            </w:pPr>
            <w:r w:rsidRPr="00A03B1B">
              <w:rPr>
                <w:i/>
                <w:iCs/>
                <w:sz w:val="20"/>
                <w:szCs w:val="20"/>
              </w:rPr>
              <w:t xml:space="preserve">Uplift PTP Obligation Purchase per </w:t>
            </w:r>
            <w:r w:rsidRPr="00A03B1B">
              <w:rPr>
                <w:bCs/>
                <w:i/>
                <w:iCs/>
                <w:sz w:val="20"/>
                <w:szCs w:val="20"/>
              </w:rPr>
              <w:t>Market Participant</w:t>
            </w:r>
            <w:r w:rsidRPr="00A03B1B">
              <w:rPr>
                <w:iCs/>
                <w:sz w:val="20"/>
                <w:szCs w:val="20"/>
              </w:rPr>
              <w:t xml:space="preserve">—The MW quantity that represents the monthly total of Market Participant </w:t>
            </w:r>
            <w:proofErr w:type="spellStart"/>
            <w:r w:rsidRPr="00A03B1B">
              <w:rPr>
                <w:i/>
                <w:iCs/>
                <w:sz w:val="20"/>
                <w:szCs w:val="20"/>
              </w:rPr>
              <w:t>mp</w:t>
            </w:r>
            <w:r w:rsidRPr="00A03B1B">
              <w:rPr>
                <w:iCs/>
                <w:sz w:val="20"/>
                <w:szCs w:val="20"/>
              </w:rPr>
              <w:t>’s</w:t>
            </w:r>
            <w:proofErr w:type="spellEnd"/>
            <w:r w:rsidRPr="00A03B1B">
              <w:rPr>
                <w:iCs/>
                <w:sz w:val="20"/>
                <w:szCs w:val="20"/>
              </w:rPr>
              <w:t xml:space="preserve"> PTP Obligation bids awarded in CRR Auctions, counting the quantity only once per source and sink pair, where the Market Participant is a CRR Account Holder assigned to the registered </w:t>
            </w:r>
            <w:proofErr w:type="gramStart"/>
            <w:r w:rsidRPr="00A03B1B">
              <w:rPr>
                <w:iCs/>
                <w:sz w:val="20"/>
                <w:szCs w:val="20"/>
              </w:rPr>
              <w:t>Counter-Party</w:t>
            </w:r>
            <w:proofErr w:type="gramEnd"/>
            <w:r w:rsidRPr="00A03B1B">
              <w:rPr>
                <w:iCs/>
                <w:sz w:val="20"/>
                <w:szCs w:val="20"/>
              </w:rPr>
              <w:t>.</w:t>
            </w:r>
          </w:p>
        </w:tc>
      </w:tr>
      <w:tr w:rsidR="00A03B1B" w:rsidRPr="00A03B1B" w14:paraId="48880485" w14:textId="77777777" w:rsidTr="00B31BB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4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27"/>
            </w:tblGrid>
            <w:tr w:rsidR="00A03B1B" w:rsidRPr="00A03B1B" w14:paraId="4961CB34" w14:textId="77777777" w:rsidTr="00B31BB1">
              <w:trPr>
                <w:trHeight w:val="206"/>
              </w:trPr>
              <w:tc>
                <w:tcPr>
                  <w:tcW w:w="9427" w:type="dxa"/>
                  <w:shd w:val="pct12" w:color="auto" w:fill="auto"/>
                </w:tcPr>
                <w:p w14:paraId="25084592" w14:textId="77777777" w:rsidR="00A03B1B" w:rsidRPr="00A03B1B" w:rsidRDefault="00A03B1B" w:rsidP="00A03B1B">
                  <w:pPr>
                    <w:spacing w:before="120" w:after="240"/>
                    <w:rPr>
                      <w:b/>
                      <w:i/>
                      <w:iCs/>
                      <w:lang w:val="x-none" w:eastAsia="x-none"/>
                    </w:rPr>
                  </w:pPr>
                  <w:r w:rsidRPr="00A03B1B">
                    <w:rPr>
                      <w:b/>
                      <w:i/>
                      <w:iCs/>
                      <w:lang w:val="x-none" w:eastAsia="x-none"/>
                    </w:rPr>
                    <w:lastRenderedPageBreak/>
                    <w:t>[NPRR</w:t>
                  </w:r>
                  <w:r w:rsidRPr="00A03B1B">
                    <w:rPr>
                      <w:b/>
                      <w:i/>
                      <w:iCs/>
                      <w:lang w:eastAsia="x-none"/>
                    </w:rPr>
                    <w:t>1201</w:t>
                  </w:r>
                  <w:r w:rsidRPr="00A03B1B">
                    <w:rPr>
                      <w:b/>
                      <w:i/>
                      <w:iCs/>
                      <w:lang w:val="x-none" w:eastAsia="x-none"/>
                    </w:rPr>
                    <w:t xml:space="preserve">:  </w:t>
                  </w:r>
                  <w:r w:rsidRPr="00A03B1B">
                    <w:rPr>
                      <w:b/>
                      <w:i/>
                      <w:iCs/>
                      <w:lang w:eastAsia="x-none"/>
                    </w:rPr>
                    <w:t>Delete</w:t>
                  </w:r>
                  <w:r w:rsidRPr="00A03B1B">
                    <w:rPr>
                      <w:b/>
                      <w:i/>
                      <w:iCs/>
                      <w:lang w:val="x-none" w:eastAsia="x-none"/>
                    </w:rPr>
                    <w:t xml:space="preserve"> the variables </w:t>
                  </w:r>
                  <w:r w:rsidRPr="00A03B1B">
                    <w:rPr>
                      <w:b/>
                      <w:i/>
                      <w:iCs/>
                      <w:lang w:eastAsia="x-none"/>
                    </w:rPr>
                    <w:t>“</w:t>
                  </w:r>
                  <w:r w:rsidRPr="00A03B1B">
                    <w:rPr>
                      <w:b/>
                      <w:i/>
                      <w:iCs/>
                      <w:lang w:val="x-none" w:eastAsia="x-none"/>
                    </w:rPr>
                    <w:t xml:space="preserve">OPTS </w:t>
                  </w:r>
                  <w:proofErr w:type="spellStart"/>
                  <w:r w:rsidRPr="00A03B1B">
                    <w:rPr>
                      <w:rFonts w:eastAsia="Calibri"/>
                      <w:b/>
                      <w:i/>
                      <w:iCs/>
                      <w:vertAlign w:val="subscript"/>
                      <w:lang w:val="x-none" w:eastAsia="x-none"/>
                    </w:rPr>
                    <w:t>mp</w:t>
                  </w:r>
                  <w:proofErr w:type="spellEnd"/>
                  <w:r w:rsidRPr="00A03B1B">
                    <w:rPr>
                      <w:b/>
                      <w:i/>
                      <w:iCs/>
                      <w:vertAlign w:val="subscript"/>
                      <w:lang w:val="x-none" w:eastAsia="x-none"/>
                    </w:rPr>
                    <w:t>, (j, k), a, h</w:t>
                  </w:r>
                  <w:r w:rsidRPr="00A03B1B">
                    <w:rPr>
                      <w:b/>
                      <w:i/>
                      <w:iCs/>
                      <w:lang w:eastAsia="x-none"/>
                    </w:rPr>
                    <w:t>”, “</w:t>
                  </w:r>
                  <w:r w:rsidRPr="00A03B1B">
                    <w:rPr>
                      <w:rFonts w:eastAsia="Calibri"/>
                      <w:b/>
                      <w:i/>
                      <w:iCs/>
                      <w:lang w:val="x-none" w:eastAsia="x-none"/>
                    </w:rPr>
                    <w:t xml:space="preserve">UOPTS </w:t>
                  </w:r>
                  <w:proofErr w:type="spellStart"/>
                  <w:r w:rsidRPr="00A03B1B">
                    <w:rPr>
                      <w:rFonts w:eastAsia="Calibri"/>
                      <w:b/>
                      <w:i/>
                      <w:iCs/>
                      <w:vertAlign w:val="subscript"/>
                      <w:lang w:val="x-none" w:eastAsia="x-none"/>
                    </w:rPr>
                    <w:t>mp</w:t>
                  </w:r>
                  <w:proofErr w:type="spellEnd"/>
                  <w:r w:rsidRPr="00A03B1B">
                    <w:rPr>
                      <w:b/>
                      <w:i/>
                      <w:iCs/>
                      <w:lang w:eastAsia="x-none"/>
                    </w:rPr>
                    <w:t>”, “</w:t>
                  </w:r>
                  <w:r w:rsidRPr="00A03B1B">
                    <w:rPr>
                      <w:b/>
                      <w:i/>
                      <w:iCs/>
                      <w:lang w:val="x-none" w:eastAsia="x-none"/>
                    </w:rPr>
                    <w:t xml:space="preserve">OBLS </w:t>
                  </w:r>
                  <w:proofErr w:type="spellStart"/>
                  <w:r w:rsidRPr="00A03B1B">
                    <w:rPr>
                      <w:rFonts w:eastAsia="Calibri"/>
                      <w:b/>
                      <w:i/>
                      <w:iCs/>
                      <w:vertAlign w:val="subscript"/>
                      <w:lang w:val="x-none" w:eastAsia="x-none"/>
                    </w:rPr>
                    <w:t>mp</w:t>
                  </w:r>
                  <w:proofErr w:type="spellEnd"/>
                  <w:r w:rsidRPr="00A03B1B">
                    <w:rPr>
                      <w:b/>
                      <w:i/>
                      <w:iCs/>
                      <w:vertAlign w:val="subscript"/>
                      <w:lang w:val="x-none" w:eastAsia="x-none"/>
                    </w:rPr>
                    <w:t>, (j, k), a, h</w:t>
                  </w:r>
                  <w:r w:rsidRPr="00A03B1B">
                    <w:rPr>
                      <w:b/>
                      <w:i/>
                      <w:iCs/>
                      <w:lang w:eastAsia="x-none"/>
                    </w:rPr>
                    <w:t>”, “</w:t>
                  </w:r>
                  <w:r w:rsidRPr="00A03B1B">
                    <w:rPr>
                      <w:rFonts w:eastAsia="Calibri"/>
                      <w:b/>
                      <w:i/>
                      <w:iCs/>
                      <w:lang w:val="x-none" w:eastAsia="x-none"/>
                    </w:rPr>
                    <w:t xml:space="preserve">UOBLS </w:t>
                  </w:r>
                  <w:proofErr w:type="spellStart"/>
                  <w:r w:rsidRPr="00A03B1B">
                    <w:rPr>
                      <w:rFonts w:eastAsia="Calibri"/>
                      <w:b/>
                      <w:i/>
                      <w:iCs/>
                      <w:vertAlign w:val="subscript"/>
                      <w:lang w:val="x-none" w:eastAsia="x-none"/>
                    </w:rPr>
                    <w:t>mp</w:t>
                  </w:r>
                  <w:proofErr w:type="spellEnd"/>
                  <w:r w:rsidRPr="00A03B1B">
                    <w:rPr>
                      <w:b/>
                      <w:i/>
                      <w:iCs/>
                      <w:lang w:eastAsia="x-none"/>
                    </w:rPr>
                    <w:t>”, “</w:t>
                  </w:r>
                  <w:r w:rsidRPr="00A03B1B">
                    <w:rPr>
                      <w:b/>
                      <w:i/>
                      <w:iCs/>
                      <w:lang w:val="x-none" w:eastAsia="x-none"/>
                    </w:rPr>
                    <w:t xml:space="preserve">OPTP </w:t>
                  </w:r>
                  <w:proofErr w:type="spellStart"/>
                  <w:r w:rsidRPr="00A03B1B">
                    <w:rPr>
                      <w:rFonts w:eastAsia="Calibri"/>
                      <w:b/>
                      <w:i/>
                      <w:iCs/>
                      <w:vertAlign w:val="subscript"/>
                      <w:lang w:val="x-none" w:eastAsia="x-none"/>
                    </w:rPr>
                    <w:t>mp</w:t>
                  </w:r>
                  <w:proofErr w:type="spellEnd"/>
                  <w:r w:rsidRPr="00A03B1B">
                    <w:rPr>
                      <w:b/>
                      <w:i/>
                      <w:iCs/>
                      <w:vertAlign w:val="subscript"/>
                      <w:lang w:val="x-none" w:eastAsia="x-none"/>
                    </w:rPr>
                    <w:t>, (j, k), a, h</w:t>
                  </w:r>
                  <w:r w:rsidRPr="00A03B1B">
                    <w:rPr>
                      <w:b/>
                      <w:i/>
                      <w:iCs/>
                      <w:lang w:eastAsia="x-none"/>
                    </w:rPr>
                    <w:t>”, “</w:t>
                  </w:r>
                  <w:r w:rsidRPr="00A03B1B">
                    <w:rPr>
                      <w:rFonts w:eastAsia="Calibri"/>
                      <w:b/>
                      <w:i/>
                      <w:iCs/>
                      <w:lang w:val="x-none" w:eastAsia="x-none"/>
                    </w:rPr>
                    <w:t xml:space="preserve">UOPTP </w:t>
                  </w:r>
                  <w:proofErr w:type="spellStart"/>
                  <w:r w:rsidRPr="00A03B1B">
                    <w:rPr>
                      <w:rFonts w:eastAsia="Calibri"/>
                      <w:b/>
                      <w:i/>
                      <w:iCs/>
                      <w:vertAlign w:val="subscript"/>
                      <w:lang w:val="x-none" w:eastAsia="x-none"/>
                    </w:rPr>
                    <w:t>mp</w:t>
                  </w:r>
                  <w:proofErr w:type="spellEnd"/>
                  <w:r w:rsidRPr="00A03B1B">
                    <w:rPr>
                      <w:b/>
                      <w:i/>
                      <w:iCs/>
                      <w:lang w:eastAsia="x-none"/>
                    </w:rPr>
                    <w:t>”, “</w:t>
                  </w:r>
                  <w:r w:rsidRPr="00A03B1B">
                    <w:rPr>
                      <w:b/>
                      <w:i/>
                      <w:iCs/>
                      <w:lang w:val="x-none" w:eastAsia="x-none"/>
                    </w:rPr>
                    <w:t xml:space="preserve">OBLP </w:t>
                  </w:r>
                  <w:proofErr w:type="spellStart"/>
                  <w:r w:rsidRPr="00A03B1B">
                    <w:rPr>
                      <w:rFonts w:eastAsia="Calibri"/>
                      <w:b/>
                      <w:i/>
                      <w:iCs/>
                      <w:vertAlign w:val="subscript"/>
                      <w:lang w:val="x-none" w:eastAsia="x-none"/>
                    </w:rPr>
                    <w:t>mp</w:t>
                  </w:r>
                  <w:proofErr w:type="spellEnd"/>
                  <w:r w:rsidRPr="00A03B1B">
                    <w:rPr>
                      <w:b/>
                      <w:i/>
                      <w:iCs/>
                      <w:vertAlign w:val="subscript"/>
                      <w:lang w:val="x-none" w:eastAsia="x-none"/>
                    </w:rPr>
                    <w:t>, (j, k), a, h</w:t>
                  </w:r>
                  <w:r w:rsidRPr="00A03B1B">
                    <w:rPr>
                      <w:b/>
                      <w:i/>
                      <w:iCs/>
                      <w:lang w:eastAsia="x-none"/>
                    </w:rPr>
                    <w:t>”, “</w:t>
                  </w:r>
                  <w:r w:rsidRPr="00A03B1B">
                    <w:rPr>
                      <w:rFonts w:eastAsia="Calibri"/>
                      <w:b/>
                      <w:i/>
                      <w:iCs/>
                      <w:lang w:val="x-none" w:eastAsia="x-none"/>
                    </w:rPr>
                    <w:t xml:space="preserve">UOBLP </w:t>
                  </w:r>
                  <w:proofErr w:type="spellStart"/>
                  <w:r w:rsidRPr="00A03B1B">
                    <w:rPr>
                      <w:rFonts w:eastAsia="Calibri"/>
                      <w:b/>
                      <w:i/>
                      <w:iCs/>
                      <w:vertAlign w:val="subscript"/>
                      <w:lang w:val="x-none" w:eastAsia="x-none"/>
                    </w:rPr>
                    <w:t>mp</w:t>
                  </w:r>
                  <w:proofErr w:type="spellEnd"/>
                  <w:r w:rsidRPr="00A03B1B">
                    <w:rPr>
                      <w:b/>
                      <w:i/>
                      <w:iCs/>
                      <w:lang w:eastAsia="x-none"/>
                    </w:rPr>
                    <w:t>” above</w:t>
                  </w:r>
                  <w:r w:rsidRPr="00A03B1B">
                    <w:rPr>
                      <w:b/>
                      <w:i/>
                      <w:iCs/>
                      <w:lang w:val="x-none" w:eastAsia="x-none"/>
                    </w:rPr>
                    <w:t xml:space="preserve"> upon system implementation</w:t>
                  </w:r>
                  <w:r w:rsidRPr="00A03B1B">
                    <w:rPr>
                      <w:b/>
                      <w:i/>
                      <w:iCs/>
                      <w:lang w:eastAsia="x-none"/>
                    </w:rPr>
                    <w:t>.</w:t>
                  </w:r>
                  <w:r w:rsidRPr="00A03B1B">
                    <w:rPr>
                      <w:b/>
                      <w:i/>
                      <w:iCs/>
                      <w:lang w:val="x-none" w:eastAsia="x-none"/>
                    </w:rPr>
                    <w:t>]</w:t>
                  </w:r>
                </w:p>
              </w:tc>
            </w:tr>
          </w:tbl>
          <w:p w14:paraId="47BD6993" w14:textId="77777777" w:rsidR="00A03B1B" w:rsidRPr="00A03B1B" w:rsidRDefault="00A03B1B" w:rsidP="00A03B1B">
            <w:pPr>
              <w:spacing w:after="60"/>
              <w:rPr>
                <w:i/>
                <w:iCs/>
                <w:sz w:val="20"/>
                <w:szCs w:val="20"/>
              </w:rPr>
            </w:pPr>
          </w:p>
        </w:tc>
      </w:tr>
      <w:tr w:rsidR="00A03B1B" w:rsidRPr="00A03B1B" w14:paraId="3030FFD4"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25222D2C" w14:textId="77777777" w:rsidR="00A03B1B" w:rsidRPr="00A03B1B" w:rsidRDefault="00A03B1B" w:rsidP="00A03B1B">
            <w:pPr>
              <w:spacing w:after="60"/>
              <w:rPr>
                <w:rFonts w:eastAsia="Calibri"/>
                <w:iCs/>
                <w:sz w:val="20"/>
                <w:szCs w:val="20"/>
              </w:rPr>
            </w:pPr>
            <w:r w:rsidRPr="00A03B1B">
              <w:rPr>
                <w:sz w:val="20"/>
                <w:szCs w:val="20"/>
              </w:rPr>
              <w:t>UWSLTOT</w:t>
            </w:r>
            <w:r w:rsidRPr="00A03B1B">
              <w:rPr>
                <w:i/>
                <w:sz w:val="20"/>
                <w:szCs w:val="20"/>
                <w:vertAlign w:val="subscript"/>
              </w:rPr>
              <w:t xml:space="preserve"> </w:t>
            </w:r>
            <w:proofErr w:type="spellStart"/>
            <w:r w:rsidRPr="00A03B1B">
              <w:rPr>
                <w:i/>
                <w:sz w:val="20"/>
                <w:szCs w:val="20"/>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2B2BB612" w14:textId="77777777" w:rsidR="00A03B1B" w:rsidRPr="00A03B1B" w:rsidRDefault="00A03B1B" w:rsidP="00A03B1B">
            <w:pPr>
              <w:spacing w:after="60"/>
              <w:rPr>
                <w:iCs/>
                <w:sz w:val="20"/>
                <w:szCs w:val="20"/>
              </w:rPr>
            </w:pPr>
            <w:r w:rsidRPr="00A03B1B">
              <w:rPr>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46F49626" w14:textId="77777777" w:rsidR="00A03B1B" w:rsidRPr="00A03B1B" w:rsidRDefault="00A03B1B" w:rsidP="00A03B1B">
            <w:pPr>
              <w:spacing w:after="60"/>
              <w:rPr>
                <w:bCs/>
                <w:i/>
                <w:iCs/>
                <w:sz w:val="20"/>
                <w:szCs w:val="20"/>
              </w:rPr>
            </w:pPr>
            <w:r w:rsidRPr="00A03B1B">
              <w:rPr>
                <w:i/>
                <w:sz w:val="20"/>
                <w:szCs w:val="20"/>
              </w:rPr>
              <w:t>Uplift Metered Energy for Wholesale Storage Load at bus per Market Participant</w:t>
            </w:r>
            <w:r w:rsidRPr="00A03B1B">
              <w:rPr>
                <w:sz w:val="20"/>
                <w:szCs w:val="20"/>
              </w:rPr>
              <w:sym w:font="Symbol" w:char="F0BE"/>
            </w:r>
            <w:r w:rsidRPr="00A03B1B">
              <w:rPr>
                <w:sz w:val="20"/>
                <w:szCs w:val="20"/>
              </w:rPr>
              <w:t xml:space="preserve">The monthly sum of Market Participant </w:t>
            </w:r>
            <w:proofErr w:type="spellStart"/>
            <w:r w:rsidRPr="00A03B1B">
              <w:rPr>
                <w:i/>
                <w:sz w:val="20"/>
                <w:szCs w:val="20"/>
              </w:rPr>
              <w:t>mp</w:t>
            </w:r>
            <w:r w:rsidRPr="00A03B1B">
              <w:rPr>
                <w:sz w:val="20"/>
                <w:szCs w:val="20"/>
              </w:rPr>
              <w:t>’s</w:t>
            </w:r>
            <w:proofErr w:type="spellEnd"/>
            <w:r w:rsidRPr="00A03B1B">
              <w:rPr>
                <w:sz w:val="20"/>
                <w:szCs w:val="20"/>
              </w:rPr>
              <w:t xml:space="preserve"> Wholesale Storage Load (WSL) energy metered by the Settlement Meter which measures WSL.</w:t>
            </w:r>
          </w:p>
        </w:tc>
      </w:tr>
      <w:tr w:rsidR="00A03B1B" w:rsidRPr="00A03B1B" w14:paraId="4E105C11"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62D3418E" w14:textId="77777777" w:rsidR="00A03B1B" w:rsidRPr="00A03B1B" w:rsidRDefault="00A03B1B" w:rsidP="00A03B1B">
            <w:pPr>
              <w:spacing w:after="60"/>
              <w:rPr>
                <w:rFonts w:eastAsia="Calibri"/>
                <w:iCs/>
                <w:sz w:val="20"/>
                <w:szCs w:val="20"/>
              </w:rPr>
            </w:pPr>
            <w:r w:rsidRPr="00A03B1B">
              <w:rPr>
                <w:bCs/>
                <w:sz w:val="20"/>
                <w:szCs w:val="20"/>
              </w:rPr>
              <w:t xml:space="preserve">MEBL </w:t>
            </w:r>
            <w:proofErr w:type="spellStart"/>
            <w:r w:rsidRPr="00A03B1B">
              <w:rPr>
                <w:bCs/>
                <w:i/>
                <w:sz w:val="20"/>
                <w:szCs w:val="20"/>
                <w:vertAlign w:val="subscript"/>
              </w:rPr>
              <w:t>mp</w:t>
            </w:r>
            <w:proofErr w:type="spellEnd"/>
            <w:r w:rsidRPr="00A03B1B">
              <w:rPr>
                <w:bCs/>
                <w:i/>
                <w:sz w:val="20"/>
                <w:szCs w:val="20"/>
                <w:vertAlign w:val="subscript"/>
              </w:rPr>
              <w:t>, r, b</w:t>
            </w:r>
          </w:p>
        </w:tc>
        <w:tc>
          <w:tcPr>
            <w:tcW w:w="464" w:type="pct"/>
            <w:tcBorders>
              <w:top w:val="single" w:sz="6" w:space="0" w:color="auto"/>
              <w:left w:val="single" w:sz="6" w:space="0" w:color="auto"/>
              <w:bottom w:val="single" w:sz="6" w:space="0" w:color="auto"/>
              <w:right w:val="single" w:sz="6" w:space="0" w:color="auto"/>
            </w:tcBorders>
          </w:tcPr>
          <w:p w14:paraId="5D86C0BF" w14:textId="77777777" w:rsidR="00A03B1B" w:rsidRPr="00A03B1B" w:rsidRDefault="00A03B1B" w:rsidP="00A03B1B">
            <w:pPr>
              <w:spacing w:after="60"/>
              <w:rPr>
                <w:iCs/>
                <w:sz w:val="20"/>
                <w:szCs w:val="20"/>
              </w:rPr>
            </w:pPr>
            <w:r w:rsidRPr="00A03B1B">
              <w:rPr>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159D4943" w14:textId="77777777" w:rsidR="00A03B1B" w:rsidRPr="00A03B1B" w:rsidRDefault="00A03B1B" w:rsidP="00A03B1B">
            <w:pPr>
              <w:spacing w:after="60"/>
              <w:rPr>
                <w:bCs/>
                <w:i/>
                <w:iCs/>
                <w:sz w:val="20"/>
                <w:szCs w:val="20"/>
              </w:rPr>
            </w:pPr>
            <w:r w:rsidRPr="00A03B1B">
              <w:rPr>
                <w:i/>
                <w:sz w:val="20"/>
                <w:szCs w:val="20"/>
              </w:rPr>
              <w:t>Metered Energy for Wholesale Storage Load at bus</w:t>
            </w:r>
            <w:r w:rsidRPr="00A03B1B">
              <w:rPr>
                <w:sz w:val="20"/>
                <w:szCs w:val="20"/>
              </w:rPr>
              <w:sym w:font="Symbol" w:char="F0BE"/>
            </w:r>
            <w:r w:rsidRPr="00A03B1B">
              <w:rPr>
                <w:sz w:val="20"/>
                <w:szCs w:val="20"/>
              </w:rPr>
              <w:t xml:space="preserve">The WSL energy metered by the Settlement Meter which measures WSL for the 15-minute Settlement Interval represented as a negative value, for the Market Participant </w:t>
            </w:r>
            <w:proofErr w:type="spellStart"/>
            <w:r w:rsidRPr="00A03B1B">
              <w:rPr>
                <w:i/>
                <w:sz w:val="20"/>
                <w:szCs w:val="20"/>
              </w:rPr>
              <w:t>mp</w:t>
            </w:r>
            <w:proofErr w:type="spellEnd"/>
            <w:r w:rsidRPr="00A03B1B">
              <w:rPr>
                <w:sz w:val="20"/>
                <w:szCs w:val="20"/>
              </w:rPr>
              <w:t xml:space="preserve">, Resource </w:t>
            </w:r>
            <w:r w:rsidRPr="00A03B1B">
              <w:rPr>
                <w:i/>
                <w:sz w:val="20"/>
                <w:szCs w:val="20"/>
              </w:rPr>
              <w:t>r</w:t>
            </w:r>
            <w:r w:rsidRPr="00A03B1B">
              <w:rPr>
                <w:sz w:val="20"/>
                <w:szCs w:val="20"/>
              </w:rPr>
              <w:t xml:space="preserve">, at bus </w:t>
            </w:r>
            <w:r w:rsidRPr="00A03B1B">
              <w:rPr>
                <w:i/>
                <w:sz w:val="20"/>
                <w:szCs w:val="20"/>
              </w:rPr>
              <w:t>b</w:t>
            </w:r>
            <w:r w:rsidRPr="00A03B1B">
              <w:rPr>
                <w:sz w:val="20"/>
                <w:szCs w:val="20"/>
              </w:rPr>
              <w:t xml:space="preserve">.  </w:t>
            </w:r>
          </w:p>
        </w:tc>
      </w:tr>
      <w:tr w:rsidR="00A03B1B" w:rsidRPr="00A03B1B" w14:paraId="7AD875AD"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64A8D203" w14:textId="77777777" w:rsidR="00A03B1B" w:rsidRPr="00A03B1B" w:rsidRDefault="00A03B1B" w:rsidP="00A03B1B">
            <w:pPr>
              <w:spacing w:after="60"/>
              <w:rPr>
                <w:bCs/>
                <w:sz w:val="20"/>
                <w:szCs w:val="20"/>
              </w:rPr>
            </w:pPr>
            <w:r w:rsidRPr="00A03B1B">
              <w:rPr>
                <w:iCs/>
                <w:sz w:val="20"/>
                <w:szCs w:val="20"/>
              </w:rPr>
              <w:t>UDAASOAWD</w:t>
            </w:r>
            <w:r w:rsidRPr="00A03B1B">
              <w:rPr>
                <w:i/>
                <w:iCs/>
                <w:sz w:val="20"/>
                <w:szCs w:val="20"/>
                <w:vertAlign w:val="subscript"/>
              </w:rPr>
              <w:t xml:space="preserve"> </w:t>
            </w:r>
            <w:proofErr w:type="spellStart"/>
            <w:r w:rsidRPr="00A03B1B">
              <w:rPr>
                <w:i/>
                <w:iCs/>
                <w:sz w:val="20"/>
                <w:szCs w:val="20"/>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3B8DB520" w14:textId="77777777" w:rsidR="00A03B1B" w:rsidRPr="00A03B1B" w:rsidRDefault="00A03B1B" w:rsidP="00A03B1B">
            <w:pPr>
              <w:spacing w:after="60"/>
              <w:rPr>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466A6604" w14:textId="77777777" w:rsidR="00A03B1B" w:rsidRPr="00A03B1B" w:rsidRDefault="00A03B1B" w:rsidP="00A03B1B">
            <w:pPr>
              <w:spacing w:after="60"/>
              <w:rPr>
                <w:i/>
                <w:sz w:val="20"/>
                <w:szCs w:val="20"/>
              </w:rPr>
            </w:pPr>
            <w:r w:rsidRPr="00A03B1B">
              <w:rPr>
                <w:i/>
                <w:iCs/>
                <w:sz w:val="20"/>
                <w:szCs w:val="20"/>
              </w:rPr>
              <w:t>Uplift Day-Ahead Ancillary Service Only Award per Market Participant—</w:t>
            </w:r>
            <w:r w:rsidRPr="00A03B1B">
              <w:rPr>
                <w:iCs/>
                <w:sz w:val="20"/>
                <w:szCs w:val="20"/>
              </w:rPr>
              <w:t xml:space="preserve">The monthly total of Market Participant </w:t>
            </w:r>
            <w:proofErr w:type="spellStart"/>
            <w:r w:rsidRPr="00A03B1B">
              <w:rPr>
                <w:i/>
                <w:iCs/>
                <w:sz w:val="20"/>
                <w:szCs w:val="20"/>
              </w:rPr>
              <w:t>mp’s</w:t>
            </w:r>
            <w:proofErr w:type="spellEnd"/>
            <w:r w:rsidRPr="00A03B1B">
              <w:rPr>
                <w:i/>
                <w:iCs/>
                <w:sz w:val="20"/>
                <w:szCs w:val="20"/>
              </w:rPr>
              <w:t xml:space="preserve"> </w:t>
            </w:r>
            <w:r w:rsidRPr="00A03B1B">
              <w:rPr>
                <w:iCs/>
                <w:sz w:val="20"/>
                <w:szCs w:val="20"/>
              </w:rPr>
              <w:t xml:space="preserve">Ancillary Service Only Offers awarded in DAM, where the Market Participant is a QSE assigned to the registered </w:t>
            </w:r>
            <w:proofErr w:type="gramStart"/>
            <w:r w:rsidRPr="00A03B1B">
              <w:rPr>
                <w:iCs/>
                <w:sz w:val="20"/>
                <w:szCs w:val="20"/>
              </w:rPr>
              <w:t>Counter-Party</w:t>
            </w:r>
            <w:proofErr w:type="gramEnd"/>
            <w:r w:rsidRPr="00A03B1B">
              <w:rPr>
                <w:iCs/>
                <w:sz w:val="20"/>
                <w:szCs w:val="20"/>
              </w:rPr>
              <w:t>.</w:t>
            </w:r>
          </w:p>
        </w:tc>
      </w:tr>
      <w:tr w:rsidR="00A03B1B" w:rsidRPr="00A03B1B" w14:paraId="48DF0DA0"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5D275FF6" w14:textId="77777777" w:rsidR="00A03B1B" w:rsidRPr="00A03B1B" w:rsidRDefault="00A03B1B" w:rsidP="00A03B1B">
            <w:pPr>
              <w:spacing w:after="60"/>
              <w:rPr>
                <w:bCs/>
                <w:sz w:val="20"/>
                <w:szCs w:val="20"/>
              </w:rPr>
            </w:pPr>
            <w:r w:rsidRPr="00A03B1B">
              <w:rPr>
                <w:iCs/>
                <w:sz w:val="20"/>
                <w:szCs w:val="20"/>
              </w:rPr>
              <w:t xml:space="preserve">DARUOAWD </w:t>
            </w:r>
            <w:proofErr w:type="spellStart"/>
            <w:r w:rsidRPr="00A03B1B">
              <w:rPr>
                <w:i/>
                <w:iCs/>
                <w:sz w:val="20"/>
                <w:szCs w:val="20"/>
                <w:vertAlign w:val="subscript"/>
              </w:rPr>
              <w:t>mp</w:t>
            </w:r>
            <w:proofErr w:type="spellEnd"/>
            <w:r w:rsidRPr="00A03B1B">
              <w:rPr>
                <w:i/>
                <w:iCs/>
                <w:sz w:val="20"/>
                <w:szCs w:val="20"/>
                <w:vertAlign w:val="subscript"/>
              </w:rPr>
              <w:t>, h</w:t>
            </w:r>
          </w:p>
        </w:tc>
        <w:tc>
          <w:tcPr>
            <w:tcW w:w="464" w:type="pct"/>
            <w:tcBorders>
              <w:top w:val="single" w:sz="6" w:space="0" w:color="auto"/>
              <w:left w:val="single" w:sz="6" w:space="0" w:color="auto"/>
              <w:bottom w:val="single" w:sz="6" w:space="0" w:color="auto"/>
              <w:right w:val="single" w:sz="6" w:space="0" w:color="auto"/>
            </w:tcBorders>
          </w:tcPr>
          <w:p w14:paraId="4A9952C8" w14:textId="77777777" w:rsidR="00A03B1B" w:rsidRPr="00A03B1B" w:rsidRDefault="00A03B1B" w:rsidP="00A03B1B">
            <w:pPr>
              <w:spacing w:after="60"/>
              <w:rPr>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7709AA81" w14:textId="77777777" w:rsidR="00A03B1B" w:rsidRPr="00A03B1B" w:rsidRDefault="00A03B1B" w:rsidP="00A03B1B">
            <w:pPr>
              <w:spacing w:after="60"/>
              <w:rPr>
                <w:i/>
                <w:sz w:val="20"/>
                <w:szCs w:val="20"/>
              </w:rPr>
            </w:pPr>
            <w:r w:rsidRPr="00A03B1B">
              <w:rPr>
                <w:i/>
                <w:iCs/>
                <w:sz w:val="20"/>
                <w:szCs w:val="20"/>
              </w:rPr>
              <w:t>Day-Ahead Reg-Up Only Award per Market Participant</w:t>
            </w:r>
            <w:r w:rsidRPr="00A03B1B">
              <w:rPr>
                <w:iCs/>
                <w:sz w:val="20"/>
                <w:szCs w:val="20"/>
              </w:rPr>
              <w:sym w:font="Symbol" w:char="F0BE"/>
            </w:r>
            <w:r w:rsidRPr="00A03B1B">
              <w:rPr>
                <w:iCs/>
                <w:sz w:val="20"/>
                <w:szCs w:val="20"/>
              </w:rPr>
              <w:t xml:space="preserve">The Reg-Up Only capacity quantity awarded in the DAM to the Market Participant </w:t>
            </w:r>
            <w:proofErr w:type="spellStart"/>
            <w:r w:rsidRPr="00A03B1B">
              <w:rPr>
                <w:i/>
                <w:iCs/>
                <w:sz w:val="20"/>
                <w:szCs w:val="20"/>
              </w:rPr>
              <w:t>mp</w:t>
            </w:r>
            <w:proofErr w:type="spellEnd"/>
            <w:r w:rsidRPr="00A03B1B">
              <w:rPr>
                <w:iCs/>
                <w:sz w:val="20"/>
                <w:szCs w:val="20"/>
              </w:rPr>
              <w:t xml:space="preserve"> for the hour </w:t>
            </w:r>
            <w:r w:rsidRPr="00A03B1B">
              <w:rPr>
                <w:i/>
                <w:iCs/>
                <w:sz w:val="20"/>
                <w:szCs w:val="20"/>
              </w:rPr>
              <w:t>h</w:t>
            </w:r>
            <w:r w:rsidRPr="00A03B1B">
              <w:rPr>
                <w:iCs/>
                <w:sz w:val="20"/>
                <w:szCs w:val="20"/>
              </w:rPr>
              <w:t>.</w:t>
            </w:r>
          </w:p>
        </w:tc>
      </w:tr>
      <w:tr w:rsidR="00A03B1B" w:rsidRPr="00A03B1B" w14:paraId="23804A4A"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01A8938" w14:textId="77777777" w:rsidR="00A03B1B" w:rsidRPr="00A03B1B" w:rsidRDefault="00A03B1B" w:rsidP="00A03B1B">
            <w:pPr>
              <w:spacing w:after="60"/>
              <w:rPr>
                <w:bCs/>
                <w:sz w:val="20"/>
                <w:szCs w:val="20"/>
              </w:rPr>
            </w:pPr>
            <w:r w:rsidRPr="00A03B1B">
              <w:rPr>
                <w:iCs/>
                <w:sz w:val="20"/>
                <w:szCs w:val="20"/>
              </w:rPr>
              <w:t xml:space="preserve">DARDOAWD </w:t>
            </w:r>
            <w:proofErr w:type="spellStart"/>
            <w:r w:rsidRPr="00A03B1B">
              <w:rPr>
                <w:i/>
                <w:iCs/>
                <w:sz w:val="20"/>
                <w:szCs w:val="20"/>
                <w:vertAlign w:val="subscript"/>
              </w:rPr>
              <w:t>mp</w:t>
            </w:r>
            <w:proofErr w:type="spellEnd"/>
            <w:r w:rsidRPr="00A03B1B">
              <w:rPr>
                <w:i/>
                <w:iCs/>
                <w:sz w:val="20"/>
                <w:szCs w:val="20"/>
                <w:vertAlign w:val="subscript"/>
              </w:rPr>
              <w:t>, h</w:t>
            </w:r>
          </w:p>
        </w:tc>
        <w:tc>
          <w:tcPr>
            <w:tcW w:w="464" w:type="pct"/>
            <w:tcBorders>
              <w:top w:val="single" w:sz="6" w:space="0" w:color="auto"/>
              <w:left w:val="single" w:sz="6" w:space="0" w:color="auto"/>
              <w:bottom w:val="single" w:sz="6" w:space="0" w:color="auto"/>
              <w:right w:val="single" w:sz="6" w:space="0" w:color="auto"/>
            </w:tcBorders>
          </w:tcPr>
          <w:p w14:paraId="050EF7DF" w14:textId="77777777" w:rsidR="00A03B1B" w:rsidRPr="00A03B1B" w:rsidRDefault="00A03B1B" w:rsidP="00A03B1B">
            <w:pPr>
              <w:spacing w:after="60"/>
              <w:rPr>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2A47E747" w14:textId="77777777" w:rsidR="00A03B1B" w:rsidRPr="00A03B1B" w:rsidRDefault="00A03B1B" w:rsidP="00A03B1B">
            <w:pPr>
              <w:spacing w:after="60"/>
              <w:rPr>
                <w:i/>
                <w:sz w:val="20"/>
                <w:szCs w:val="20"/>
              </w:rPr>
            </w:pPr>
            <w:r w:rsidRPr="00A03B1B">
              <w:rPr>
                <w:i/>
                <w:iCs/>
                <w:sz w:val="20"/>
                <w:szCs w:val="20"/>
              </w:rPr>
              <w:t>Day-Ahead Reg-Down Only Award per Market Participant</w:t>
            </w:r>
            <w:r w:rsidRPr="00A03B1B">
              <w:rPr>
                <w:iCs/>
                <w:sz w:val="20"/>
                <w:szCs w:val="20"/>
              </w:rPr>
              <w:sym w:font="Symbol" w:char="F0BE"/>
            </w:r>
            <w:r w:rsidRPr="00A03B1B">
              <w:rPr>
                <w:iCs/>
                <w:sz w:val="20"/>
                <w:szCs w:val="20"/>
              </w:rPr>
              <w:t xml:space="preserve">The Reg-Down Only capacity quantity awarded in the DAM to the Market Participant </w:t>
            </w:r>
            <w:proofErr w:type="spellStart"/>
            <w:r w:rsidRPr="00A03B1B">
              <w:rPr>
                <w:i/>
                <w:iCs/>
                <w:sz w:val="20"/>
                <w:szCs w:val="20"/>
              </w:rPr>
              <w:t>mp</w:t>
            </w:r>
            <w:proofErr w:type="spellEnd"/>
            <w:r w:rsidRPr="00A03B1B">
              <w:rPr>
                <w:iCs/>
                <w:sz w:val="20"/>
                <w:szCs w:val="20"/>
              </w:rPr>
              <w:t xml:space="preserve"> for the hour </w:t>
            </w:r>
            <w:r w:rsidRPr="00A03B1B">
              <w:rPr>
                <w:i/>
                <w:iCs/>
                <w:sz w:val="20"/>
                <w:szCs w:val="20"/>
              </w:rPr>
              <w:t>h</w:t>
            </w:r>
            <w:r w:rsidRPr="00A03B1B">
              <w:rPr>
                <w:iCs/>
                <w:sz w:val="20"/>
                <w:szCs w:val="20"/>
              </w:rPr>
              <w:t>.</w:t>
            </w:r>
          </w:p>
        </w:tc>
      </w:tr>
      <w:tr w:rsidR="00A03B1B" w:rsidRPr="00A03B1B" w14:paraId="5F0E3083"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0BAEB4E7" w14:textId="77777777" w:rsidR="00A03B1B" w:rsidRPr="00A03B1B" w:rsidRDefault="00A03B1B" w:rsidP="00A03B1B">
            <w:pPr>
              <w:spacing w:after="60"/>
              <w:rPr>
                <w:bCs/>
                <w:sz w:val="20"/>
                <w:szCs w:val="20"/>
              </w:rPr>
            </w:pPr>
            <w:r w:rsidRPr="00A03B1B">
              <w:rPr>
                <w:iCs/>
                <w:sz w:val="20"/>
                <w:szCs w:val="20"/>
              </w:rPr>
              <w:t xml:space="preserve">DARROAWD </w:t>
            </w:r>
            <w:proofErr w:type="spellStart"/>
            <w:r w:rsidRPr="00A03B1B">
              <w:rPr>
                <w:i/>
                <w:iCs/>
                <w:sz w:val="20"/>
                <w:szCs w:val="20"/>
                <w:vertAlign w:val="subscript"/>
              </w:rPr>
              <w:t>mp</w:t>
            </w:r>
            <w:proofErr w:type="spellEnd"/>
            <w:r w:rsidRPr="00A03B1B">
              <w:rPr>
                <w:i/>
                <w:iCs/>
                <w:sz w:val="20"/>
                <w:szCs w:val="20"/>
                <w:vertAlign w:val="subscript"/>
              </w:rPr>
              <w:t>, h</w:t>
            </w:r>
          </w:p>
        </w:tc>
        <w:tc>
          <w:tcPr>
            <w:tcW w:w="464" w:type="pct"/>
            <w:tcBorders>
              <w:top w:val="single" w:sz="6" w:space="0" w:color="auto"/>
              <w:left w:val="single" w:sz="6" w:space="0" w:color="auto"/>
              <w:bottom w:val="single" w:sz="6" w:space="0" w:color="auto"/>
              <w:right w:val="single" w:sz="6" w:space="0" w:color="auto"/>
            </w:tcBorders>
          </w:tcPr>
          <w:p w14:paraId="485EC85A" w14:textId="77777777" w:rsidR="00A03B1B" w:rsidRPr="00A03B1B" w:rsidRDefault="00A03B1B" w:rsidP="00A03B1B">
            <w:pPr>
              <w:spacing w:after="60"/>
              <w:rPr>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7738F4A4" w14:textId="77777777" w:rsidR="00A03B1B" w:rsidRPr="00A03B1B" w:rsidRDefault="00A03B1B" w:rsidP="00A03B1B">
            <w:pPr>
              <w:spacing w:after="60"/>
              <w:rPr>
                <w:i/>
                <w:sz w:val="20"/>
                <w:szCs w:val="20"/>
              </w:rPr>
            </w:pPr>
            <w:r w:rsidRPr="00A03B1B">
              <w:rPr>
                <w:i/>
                <w:iCs/>
                <w:sz w:val="20"/>
                <w:szCs w:val="20"/>
              </w:rPr>
              <w:t>Day-Ahead Responsive Reserve Only Award per Market Participant</w:t>
            </w:r>
            <w:r w:rsidRPr="00A03B1B">
              <w:rPr>
                <w:iCs/>
                <w:sz w:val="20"/>
                <w:szCs w:val="20"/>
              </w:rPr>
              <w:sym w:font="Symbol" w:char="F0BE"/>
            </w:r>
            <w:r w:rsidRPr="00A03B1B">
              <w:rPr>
                <w:iCs/>
                <w:sz w:val="20"/>
                <w:szCs w:val="20"/>
              </w:rPr>
              <w:t xml:space="preserve"> The Responsive Reserve (RRS</w:t>
            </w:r>
            <w:proofErr w:type="gramStart"/>
            <w:r w:rsidRPr="00A03B1B">
              <w:rPr>
                <w:iCs/>
                <w:sz w:val="20"/>
                <w:szCs w:val="20"/>
              </w:rPr>
              <w:t>) Only</w:t>
            </w:r>
            <w:proofErr w:type="gramEnd"/>
            <w:r w:rsidRPr="00A03B1B">
              <w:rPr>
                <w:iCs/>
                <w:sz w:val="20"/>
                <w:szCs w:val="20"/>
              </w:rPr>
              <w:t xml:space="preserve"> capacity quantity awarded in the DAM to the Market Participant </w:t>
            </w:r>
            <w:proofErr w:type="spellStart"/>
            <w:r w:rsidRPr="00A03B1B">
              <w:rPr>
                <w:i/>
                <w:iCs/>
                <w:sz w:val="20"/>
                <w:szCs w:val="20"/>
              </w:rPr>
              <w:t>mp</w:t>
            </w:r>
            <w:proofErr w:type="spellEnd"/>
            <w:r w:rsidRPr="00A03B1B">
              <w:rPr>
                <w:iCs/>
                <w:sz w:val="20"/>
                <w:szCs w:val="20"/>
              </w:rPr>
              <w:t xml:space="preserve"> for the hour </w:t>
            </w:r>
            <w:r w:rsidRPr="00A03B1B">
              <w:rPr>
                <w:i/>
                <w:iCs/>
                <w:sz w:val="20"/>
                <w:szCs w:val="20"/>
              </w:rPr>
              <w:t>h</w:t>
            </w:r>
            <w:r w:rsidRPr="00A03B1B">
              <w:rPr>
                <w:iCs/>
                <w:sz w:val="20"/>
                <w:szCs w:val="20"/>
              </w:rPr>
              <w:t>.</w:t>
            </w:r>
          </w:p>
        </w:tc>
      </w:tr>
      <w:tr w:rsidR="00A03B1B" w:rsidRPr="00A03B1B" w14:paraId="14085698"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E67F206" w14:textId="77777777" w:rsidR="00A03B1B" w:rsidRPr="00A03B1B" w:rsidRDefault="00A03B1B" w:rsidP="00A03B1B">
            <w:pPr>
              <w:spacing w:after="60"/>
              <w:rPr>
                <w:bCs/>
                <w:sz w:val="20"/>
                <w:szCs w:val="20"/>
              </w:rPr>
            </w:pPr>
            <w:r w:rsidRPr="00A03B1B">
              <w:rPr>
                <w:iCs/>
                <w:sz w:val="20"/>
                <w:szCs w:val="20"/>
              </w:rPr>
              <w:t xml:space="preserve">DANSOAWD </w:t>
            </w:r>
            <w:proofErr w:type="spellStart"/>
            <w:r w:rsidRPr="00A03B1B">
              <w:rPr>
                <w:i/>
                <w:iCs/>
                <w:sz w:val="20"/>
                <w:szCs w:val="20"/>
                <w:vertAlign w:val="subscript"/>
              </w:rPr>
              <w:t>mp</w:t>
            </w:r>
            <w:proofErr w:type="spellEnd"/>
            <w:r w:rsidRPr="00A03B1B">
              <w:rPr>
                <w:i/>
                <w:iCs/>
                <w:sz w:val="20"/>
                <w:szCs w:val="20"/>
                <w:vertAlign w:val="subscript"/>
              </w:rPr>
              <w:t>, h</w:t>
            </w:r>
          </w:p>
        </w:tc>
        <w:tc>
          <w:tcPr>
            <w:tcW w:w="464" w:type="pct"/>
            <w:tcBorders>
              <w:top w:val="single" w:sz="6" w:space="0" w:color="auto"/>
              <w:left w:val="single" w:sz="6" w:space="0" w:color="auto"/>
              <w:bottom w:val="single" w:sz="6" w:space="0" w:color="auto"/>
              <w:right w:val="single" w:sz="6" w:space="0" w:color="auto"/>
            </w:tcBorders>
          </w:tcPr>
          <w:p w14:paraId="34BCA141" w14:textId="77777777" w:rsidR="00A03B1B" w:rsidRPr="00A03B1B" w:rsidRDefault="00A03B1B" w:rsidP="00A03B1B">
            <w:pPr>
              <w:spacing w:after="60"/>
              <w:rPr>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4383029F" w14:textId="77777777" w:rsidR="00A03B1B" w:rsidRPr="00A03B1B" w:rsidRDefault="00A03B1B" w:rsidP="00A03B1B">
            <w:pPr>
              <w:spacing w:after="60"/>
              <w:rPr>
                <w:i/>
                <w:sz w:val="20"/>
                <w:szCs w:val="20"/>
              </w:rPr>
            </w:pPr>
            <w:r w:rsidRPr="00A03B1B">
              <w:rPr>
                <w:i/>
                <w:iCs/>
                <w:sz w:val="20"/>
                <w:szCs w:val="20"/>
              </w:rPr>
              <w:t>Day-Ahead Non-Spin Only Award per Market Participant</w:t>
            </w:r>
            <w:r w:rsidRPr="00A03B1B">
              <w:rPr>
                <w:iCs/>
                <w:sz w:val="20"/>
                <w:szCs w:val="20"/>
              </w:rPr>
              <w:sym w:font="Symbol" w:char="F0BE"/>
            </w:r>
            <w:r w:rsidRPr="00A03B1B">
              <w:rPr>
                <w:iCs/>
                <w:sz w:val="20"/>
                <w:szCs w:val="20"/>
              </w:rPr>
              <w:t xml:space="preserve">The Non-Spin Only capacity quantity awarded in the DAM to the Market Participant </w:t>
            </w:r>
            <w:proofErr w:type="spellStart"/>
            <w:r w:rsidRPr="00A03B1B">
              <w:rPr>
                <w:i/>
                <w:iCs/>
                <w:sz w:val="20"/>
                <w:szCs w:val="20"/>
              </w:rPr>
              <w:t>mp</w:t>
            </w:r>
            <w:proofErr w:type="spellEnd"/>
            <w:r w:rsidRPr="00A03B1B">
              <w:rPr>
                <w:iCs/>
                <w:sz w:val="20"/>
                <w:szCs w:val="20"/>
              </w:rPr>
              <w:t xml:space="preserve"> for the hour </w:t>
            </w:r>
            <w:r w:rsidRPr="00A03B1B">
              <w:rPr>
                <w:i/>
                <w:iCs/>
                <w:sz w:val="20"/>
                <w:szCs w:val="20"/>
              </w:rPr>
              <w:t>h</w:t>
            </w:r>
            <w:r w:rsidRPr="00A03B1B">
              <w:rPr>
                <w:iCs/>
                <w:sz w:val="20"/>
                <w:szCs w:val="20"/>
              </w:rPr>
              <w:t>.</w:t>
            </w:r>
          </w:p>
        </w:tc>
      </w:tr>
      <w:tr w:rsidR="00A03B1B" w:rsidRPr="00A03B1B" w14:paraId="2C80E0AA"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1EEECDFA" w14:textId="77777777" w:rsidR="00A03B1B" w:rsidRPr="00A03B1B" w:rsidRDefault="00A03B1B" w:rsidP="00A03B1B">
            <w:pPr>
              <w:spacing w:after="60"/>
              <w:rPr>
                <w:bCs/>
                <w:sz w:val="20"/>
                <w:szCs w:val="20"/>
              </w:rPr>
            </w:pPr>
            <w:r w:rsidRPr="00A03B1B">
              <w:rPr>
                <w:iCs/>
                <w:sz w:val="20"/>
                <w:szCs w:val="20"/>
              </w:rPr>
              <w:t xml:space="preserve">DAECROAWD </w:t>
            </w:r>
            <w:proofErr w:type="spellStart"/>
            <w:r w:rsidRPr="00A03B1B">
              <w:rPr>
                <w:i/>
                <w:iCs/>
                <w:sz w:val="20"/>
                <w:szCs w:val="20"/>
                <w:vertAlign w:val="subscript"/>
              </w:rPr>
              <w:t>mp</w:t>
            </w:r>
            <w:proofErr w:type="spellEnd"/>
            <w:r w:rsidRPr="00A03B1B">
              <w:rPr>
                <w:i/>
                <w:iCs/>
                <w:sz w:val="20"/>
                <w:szCs w:val="20"/>
                <w:vertAlign w:val="subscript"/>
              </w:rPr>
              <w:t>, h</w:t>
            </w:r>
          </w:p>
        </w:tc>
        <w:tc>
          <w:tcPr>
            <w:tcW w:w="464" w:type="pct"/>
            <w:tcBorders>
              <w:top w:val="single" w:sz="6" w:space="0" w:color="auto"/>
              <w:left w:val="single" w:sz="6" w:space="0" w:color="auto"/>
              <w:bottom w:val="single" w:sz="6" w:space="0" w:color="auto"/>
              <w:right w:val="single" w:sz="6" w:space="0" w:color="auto"/>
            </w:tcBorders>
          </w:tcPr>
          <w:p w14:paraId="4A60B19B" w14:textId="77777777" w:rsidR="00A03B1B" w:rsidRPr="00A03B1B" w:rsidRDefault="00A03B1B" w:rsidP="00A03B1B">
            <w:pPr>
              <w:spacing w:after="60"/>
              <w:rPr>
                <w:sz w:val="20"/>
                <w:szCs w:val="20"/>
              </w:rPr>
            </w:pPr>
            <w:r w:rsidRPr="00A03B1B">
              <w:rPr>
                <w:iCs/>
                <w:sz w:val="20"/>
                <w:szCs w:val="20"/>
              </w:rPr>
              <w:t>MW</w:t>
            </w:r>
          </w:p>
        </w:tc>
        <w:tc>
          <w:tcPr>
            <w:tcW w:w="3531" w:type="pct"/>
            <w:tcBorders>
              <w:top w:val="single" w:sz="6" w:space="0" w:color="auto"/>
              <w:left w:val="single" w:sz="6" w:space="0" w:color="auto"/>
              <w:bottom w:val="single" w:sz="6" w:space="0" w:color="auto"/>
              <w:right w:val="single" w:sz="4" w:space="0" w:color="auto"/>
            </w:tcBorders>
          </w:tcPr>
          <w:p w14:paraId="7A8A7394" w14:textId="77777777" w:rsidR="00A03B1B" w:rsidRPr="00A03B1B" w:rsidRDefault="00A03B1B" w:rsidP="00A03B1B">
            <w:pPr>
              <w:spacing w:after="60"/>
              <w:rPr>
                <w:i/>
                <w:sz w:val="20"/>
                <w:szCs w:val="20"/>
              </w:rPr>
            </w:pPr>
            <w:r w:rsidRPr="00A03B1B">
              <w:rPr>
                <w:i/>
                <w:iCs/>
                <w:sz w:val="20"/>
                <w:szCs w:val="20"/>
              </w:rPr>
              <w:t>Day-Ahead ERCOT Contingency Reserve Service Only Award per Market Participant</w:t>
            </w:r>
            <w:r w:rsidRPr="00A03B1B">
              <w:rPr>
                <w:iCs/>
                <w:sz w:val="20"/>
                <w:szCs w:val="20"/>
              </w:rPr>
              <w:sym w:font="Symbol" w:char="F0BE"/>
            </w:r>
            <w:r w:rsidRPr="00A03B1B">
              <w:rPr>
                <w:iCs/>
                <w:sz w:val="20"/>
                <w:szCs w:val="20"/>
              </w:rPr>
              <w:t xml:space="preserve">The ERCOT Contingency Reserve Service (ECRS) Only capacity quantity awarded in the DAM to the Market Participant </w:t>
            </w:r>
            <w:proofErr w:type="spellStart"/>
            <w:r w:rsidRPr="00A03B1B">
              <w:rPr>
                <w:i/>
                <w:iCs/>
                <w:sz w:val="20"/>
                <w:szCs w:val="20"/>
              </w:rPr>
              <w:t>mp</w:t>
            </w:r>
            <w:proofErr w:type="spellEnd"/>
            <w:r w:rsidRPr="00A03B1B">
              <w:rPr>
                <w:iCs/>
                <w:sz w:val="20"/>
                <w:szCs w:val="20"/>
              </w:rPr>
              <w:t xml:space="preserve"> for the hour </w:t>
            </w:r>
            <w:r w:rsidRPr="00A03B1B">
              <w:rPr>
                <w:i/>
                <w:iCs/>
                <w:sz w:val="20"/>
                <w:szCs w:val="20"/>
              </w:rPr>
              <w:t>h</w:t>
            </w:r>
            <w:r w:rsidRPr="00A03B1B">
              <w:rPr>
                <w:iCs/>
                <w:sz w:val="20"/>
                <w:szCs w:val="20"/>
              </w:rPr>
              <w:t>.</w:t>
            </w:r>
          </w:p>
        </w:tc>
      </w:tr>
      <w:tr w:rsidR="00A03B1B" w:rsidRPr="00A03B1B" w14:paraId="2EE8182C" w14:textId="77777777" w:rsidTr="00B31BB1">
        <w:trPr>
          <w:cantSplit/>
          <w:ins w:id="1836" w:author="ERCOT" w:date="2025-12-09T12:21:00Z"/>
        </w:trPr>
        <w:tc>
          <w:tcPr>
            <w:tcW w:w="1005" w:type="pct"/>
            <w:tcBorders>
              <w:top w:val="single" w:sz="6" w:space="0" w:color="auto"/>
              <w:left w:val="single" w:sz="4" w:space="0" w:color="auto"/>
              <w:bottom w:val="single" w:sz="6" w:space="0" w:color="auto"/>
              <w:right w:val="single" w:sz="6" w:space="0" w:color="auto"/>
            </w:tcBorders>
          </w:tcPr>
          <w:p w14:paraId="6737A2D0" w14:textId="77777777" w:rsidR="00A03B1B" w:rsidRPr="00A03B1B" w:rsidRDefault="00A03B1B" w:rsidP="00A03B1B">
            <w:pPr>
              <w:spacing w:after="60"/>
              <w:rPr>
                <w:ins w:id="1837" w:author="ERCOT" w:date="2025-12-09T12:21:00Z"/>
                <w:rFonts w:eastAsia="Calibri"/>
                <w:iCs/>
                <w:sz w:val="20"/>
                <w:szCs w:val="20"/>
              </w:rPr>
            </w:pPr>
            <w:ins w:id="1838" w:author="ERCOT" w:date="2025-12-09T12:21:00Z">
              <w:r w:rsidRPr="00A03B1B">
                <w:rPr>
                  <w:rFonts w:eastAsia="SimSun"/>
                  <w:sz w:val="20"/>
                  <w:szCs w:val="20"/>
                </w:rPr>
                <w:t xml:space="preserve">DADRROAWD </w:t>
              </w:r>
              <w:proofErr w:type="spellStart"/>
              <w:r w:rsidRPr="00A03B1B">
                <w:rPr>
                  <w:rFonts w:eastAsia="SimSun"/>
                  <w:i/>
                  <w:sz w:val="20"/>
                  <w:szCs w:val="20"/>
                  <w:vertAlign w:val="subscript"/>
                </w:rPr>
                <w:t>mp</w:t>
              </w:r>
              <w:proofErr w:type="spellEnd"/>
              <w:r w:rsidRPr="00A03B1B">
                <w:rPr>
                  <w:rFonts w:eastAsia="SimSun"/>
                  <w:i/>
                  <w:sz w:val="20"/>
                  <w:szCs w:val="20"/>
                  <w:vertAlign w:val="subscript"/>
                </w:rPr>
                <w:t>, h</w:t>
              </w:r>
            </w:ins>
          </w:p>
        </w:tc>
        <w:tc>
          <w:tcPr>
            <w:tcW w:w="464" w:type="pct"/>
            <w:tcBorders>
              <w:top w:val="single" w:sz="6" w:space="0" w:color="auto"/>
              <w:left w:val="single" w:sz="6" w:space="0" w:color="auto"/>
              <w:bottom w:val="single" w:sz="6" w:space="0" w:color="auto"/>
              <w:right w:val="single" w:sz="6" w:space="0" w:color="auto"/>
            </w:tcBorders>
          </w:tcPr>
          <w:p w14:paraId="5C6DE339" w14:textId="77777777" w:rsidR="00A03B1B" w:rsidRPr="00A03B1B" w:rsidRDefault="00A03B1B" w:rsidP="00A03B1B">
            <w:pPr>
              <w:spacing w:after="60"/>
              <w:rPr>
                <w:ins w:id="1839" w:author="ERCOT" w:date="2025-12-09T12:21:00Z"/>
                <w:iCs/>
                <w:sz w:val="20"/>
                <w:szCs w:val="20"/>
              </w:rPr>
            </w:pPr>
            <w:ins w:id="1840" w:author="ERCOT" w:date="2025-12-09T12:21:00Z">
              <w:r w:rsidRPr="00A03B1B">
                <w:rPr>
                  <w:rFonts w:eastAsia="SimSun"/>
                  <w:sz w:val="20"/>
                  <w:szCs w:val="20"/>
                </w:rPr>
                <w:t>MW</w:t>
              </w:r>
            </w:ins>
          </w:p>
        </w:tc>
        <w:tc>
          <w:tcPr>
            <w:tcW w:w="3531" w:type="pct"/>
            <w:tcBorders>
              <w:top w:val="single" w:sz="6" w:space="0" w:color="auto"/>
              <w:left w:val="single" w:sz="6" w:space="0" w:color="auto"/>
              <w:bottom w:val="single" w:sz="6" w:space="0" w:color="auto"/>
              <w:right w:val="single" w:sz="4" w:space="0" w:color="auto"/>
            </w:tcBorders>
          </w:tcPr>
          <w:p w14:paraId="7EB2DD7E" w14:textId="77777777" w:rsidR="00A03B1B" w:rsidRPr="00A03B1B" w:rsidRDefault="00A03B1B" w:rsidP="00A03B1B">
            <w:pPr>
              <w:spacing w:after="60"/>
              <w:rPr>
                <w:ins w:id="1841" w:author="ERCOT" w:date="2025-12-09T12:21:00Z"/>
                <w:i/>
                <w:iCs/>
                <w:sz w:val="20"/>
                <w:szCs w:val="20"/>
              </w:rPr>
            </w:pPr>
            <w:ins w:id="1842" w:author="ERCOT" w:date="2025-12-09T12:21:00Z">
              <w:r w:rsidRPr="00A03B1B">
                <w:rPr>
                  <w:rFonts w:eastAsia="SimSun"/>
                  <w:i/>
                  <w:sz w:val="20"/>
                  <w:szCs w:val="20"/>
                </w:rPr>
                <w:t>Day-Ahead Dispatchable Reliability Reserve Service</w:t>
              </w:r>
              <w:r w:rsidRPr="00A03B1B">
                <w:rPr>
                  <w:rFonts w:eastAsia="SimSun"/>
                  <w:i/>
                  <w:iCs/>
                  <w:sz w:val="20"/>
                  <w:szCs w:val="20"/>
                </w:rPr>
                <w:t>-</w:t>
              </w:r>
              <w:r w:rsidRPr="00A03B1B">
                <w:rPr>
                  <w:rFonts w:eastAsia="SimSun"/>
                  <w:i/>
                  <w:sz w:val="20"/>
                  <w:szCs w:val="20"/>
                </w:rPr>
                <w:t>Only Award per Market Participant</w:t>
              </w:r>
              <w:r w:rsidRPr="00A03B1B">
                <w:rPr>
                  <w:rFonts w:eastAsia="Symbol"/>
                  <w:sz w:val="20"/>
                  <w:szCs w:val="20"/>
                </w:rPr>
                <w:t xml:space="preserve">¾ </w:t>
              </w:r>
              <w:r w:rsidRPr="00A03B1B">
                <w:rPr>
                  <w:rFonts w:eastAsia="SimSun"/>
                  <w:sz w:val="20"/>
                  <w:szCs w:val="20"/>
                </w:rPr>
                <w:t xml:space="preserve">The Dispatchable Reliability Reserve Service (DRRS)-only capacity quantity awarded in the DAM to the Market Participant </w:t>
              </w:r>
              <w:proofErr w:type="spellStart"/>
              <w:r w:rsidRPr="00A03B1B">
                <w:rPr>
                  <w:rFonts w:eastAsia="SimSun"/>
                  <w:i/>
                  <w:sz w:val="20"/>
                  <w:szCs w:val="20"/>
                </w:rPr>
                <w:t>mp</w:t>
              </w:r>
              <w:proofErr w:type="spellEnd"/>
              <w:r w:rsidRPr="00A03B1B">
                <w:rPr>
                  <w:rFonts w:eastAsia="SimSun"/>
                  <w:sz w:val="20"/>
                  <w:szCs w:val="20"/>
                </w:rPr>
                <w:t xml:space="preserve"> for the hour </w:t>
              </w:r>
              <w:r w:rsidRPr="00A03B1B">
                <w:rPr>
                  <w:rFonts w:eastAsia="SimSun"/>
                  <w:i/>
                  <w:sz w:val="20"/>
                  <w:szCs w:val="20"/>
                </w:rPr>
                <w:t>h</w:t>
              </w:r>
              <w:r w:rsidRPr="00A03B1B">
                <w:rPr>
                  <w:rFonts w:eastAsia="SimSun"/>
                  <w:sz w:val="20"/>
                  <w:szCs w:val="20"/>
                </w:rPr>
                <w:t>.</w:t>
              </w:r>
            </w:ins>
          </w:p>
        </w:tc>
      </w:tr>
      <w:tr w:rsidR="00A03B1B" w:rsidRPr="00A03B1B" w14:paraId="262B2C24"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18F40AF5" w14:textId="77777777" w:rsidR="00A03B1B" w:rsidRPr="00A03B1B" w:rsidRDefault="00A03B1B" w:rsidP="00A03B1B">
            <w:pPr>
              <w:spacing w:after="60"/>
              <w:rPr>
                <w:rFonts w:eastAsia="Calibri"/>
                <w:iCs/>
                <w:sz w:val="20"/>
                <w:szCs w:val="20"/>
              </w:rPr>
            </w:pPr>
            <w:r w:rsidRPr="00A03B1B">
              <w:rPr>
                <w:rFonts w:eastAsia="Calibri"/>
                <w:iCs/>
                <w:sz w:val="20"/>
                <w:szCs w:val="20"/>
              </w:rPr>
              <w:lastRenderedPageBreak/>
              <w:t>USOGTOT</w:t>
            </w:r>
            <w:r w:rsidRPr="00A03B1B">
              <w:rPr>
                <w:rFonts w:eastAsia="Calibri"/>
                <w:i/>
                <w:iCs/>
                <w:sz w:val="20"/>
                <w:szCs w:val="20"/>
              </w:rPr>
              <w:t xml:space="preserve"> </w:t>
            </w:r>
            <w:proofErr w:type="spellStart"/>
            <w:r w:rsidRPr="00A03B1B">
              <w:rPr>
                <w:rFonts w:eastAsia="Calibri"/>
                <w:i/>
                <w:iCs/>
                <w:sz w:val="20"/>
                <w:szCs w:val="20"/>
                <w:vertAlign w:val="subscript"/>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65550A9B" w14:textId="77777777" w:rsidR="00A03B1B" w:rsidRPr="00A03B1B" w:rsidRDefault="00A03B1B" w:rsidP="00A03B1B">
            <w:pPr>
              <w:spacing w:after="60"/>
              <w:rPr>
                <w:iCs/>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0A84BF98" w14:textId="77777777" w:rsidR="00A03B1B" w:rsidRPr="00A03B1B" w:rsidRDefault="00A03B1B" w:rsidP="00A03B1B">
            <w:pPr>
              <w:spacing w:after="60"/>
              <w:rPr>
                <w:bCs/>
                <w:i/>
                <w:iCs/>
                <w:sz w:val="20"/>
                <w:szCs w:val="20"/>
              </w:rPr>
            </w:pPr>
            <w:r w:rsidRPr="00A03B1B">
              <w:rPr>
                <w:i/>
                <w:iCs/>
                <w:sz w:val="20"/>
                <w:szCs w:val="20"/>
              </w:rPr>
              <w:t>Uplift Real-Time Settlement Only Generator Site per Market Participant</w:t>
            </w:r>
            <w:r w:rsidRPr="00A03B1B">
              <w:rPr>
                <w:iCs/>
                <w:sz w:val="20"/>
                <w:szCs w:val="20"/>
              </w:rPr>
              <w:t xml:space="preserve">—The monthly sum of Real-Time energy produced by Settlement Only Generators (SOGs) represented by Market Participant </w:t>
            </w:r>
            <w:proofErr w:type="spellStart"/>
            <w:r w:rsidRPr="00A03B1B">
              <w:rPr>
                <w:i/>
                <w:iCs/>
                <w:sz w:val="20"/>
                <w:szCs w:val="20"/>
              </w:rPr>
              <w:t>mp</w:t>
            </w:r>
            <w:proofErr w:type="spellEnd"/>
            <w:r w:rsidRPr="00A03B1B">
              <w:rPr>
                <w:iCs/>
                <w:sz w:val="20"/>
                <w:szCs w:val="20"/>
              </w:rPr>
              <w:t xml:space="preserve">, where the Market Participant is a QSE assigned to the registered </w:t>
            </w:r>
            <w:proofErr w:type="gramStart"/>
            <w:r w:rsidRPr="00A03B1B">
              <w:rPr>
                <w:iCs/>
                <w:sz w:val="20"/>
                <w:szCs w:val="20"/>
              </w:rPr>
              <w:t>Counter-Party</w:t>
            </w:r>
            <w:proofErr w:type="gramEnd"/>
            <w:r w:rsidRPr="00A03B1B">
              <w:rPr>
                <w:iCs/>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69"/>
            </w:tblGrid>
            <w:tr w:rsidR="00A03B1B" w:rsidRPr="00A03B1B" w14:paraId="41F3F3E4" w14:textId="77777777" w:rsidTr="00B31BB1">
              <w:trPr>
                <w:trHeight w:val="206"/>
              </w:trPr>
              <w:tc>
                <w:tcPr>
                  <w:tcW w:w="0" w:type="auto"/>
                  <w:shd w:val="pct12" w:color="auto" w:fill="auto"/>
                </w:tcPr>
                <w:p w14:paraId="21B6D12F" w14:textId="77777777" w:rsidR="00A03B1B" w:rsidRPr="00A03B1B" w:rsidRDefault="00A03B1B" w:rsidP="00A03B1B">
                  <w:pPr>
                    <w:spacing w:before="120" w:after="240"/>
                    <w:rPr>
                      <w:b/>
                      <w:i/>
                      <w:iCs/>
                      <w:lang w:val="x-none" w:eastAsia="x-none"/>
                    </w:rPr>
                  </w:pPr>
                  <w:r w:rsidRPr="00A03B1B">
                    <w:rPr>
                      <w:b/>
                      <w:i/>
                      <w:iCs/>
                      <w:lang w:val="x-none" w:eastAsia="x-none"/>
                    </w:rPr>
                    <w:t>[NPRR</w:t>
                  </w:r>
                  <w:r w:rsidRPr="00A03B1B">
                    <w:rPr>
                      <w:b/>
                      <w:i/>
                      <w:iCs/>
                      <w:lang w:eastAsia="x-none"/>
                    </w:rPr>
                    <w:t>995</w:t>
                  </w:r>
                  <w:r w:rsidRPr="00A03B1B">
                    <w:rPr>
                      <w:b/>
                      <w:i/>
                      <w:iCs/>
                      <w:lang w:val="x-none" w:eastAsia="x-none"/>
                    </w:rPr>
                    <w:t>:  Replace the definition above with the following upon system implementation:]</w:t>
                  </w:r>
                </w:p>
                <w:p w14:paraId="7D83BCEE" w14:textId="77777777" w:rsidR="00A03B1B" w:rsidRPr="00A03B1B" w:rsidRDefault="00A03B1B" w:rsidP="00A03B1B">
                  <w:pPr>
                    <w:spacing w:after="60"/>
                    <w:rPr>
                      <w:iCs/>
                      <w:sz w:val="20"/>
                      <w:szCs w:val="20"/>
                    </w:rPr>
                  </w:pPr>
                  <w:r w:rsidRPr="00A03B1B">
                    <w:rPr>
                      <w:i/>
                      <w:iCs/>
                      <w:sz w:val="20"/>
                      <w:szCs w:val="20"/>
                    </w:rPr>
                    <w:t>Uplift Real-Time Settlement Only Generator Site per Market Participant</w:t>
                  </w:r>
                  <w:r w:rsidRPr="00A03B1B">
                    <w:rPr>
                      <w:iCs/>
                      <w:sz w:val="20"/>
                      <w:szCs w:val="20"/>
                    </w:rPr>
                    <w:t xml:space="preserve">—The monthly sum of Real-Time energy produced by </w:t>
                  </w:r>
                  <w:r w:rsidRPr="00A03B1B" w:rsidDel="005D0F36">
                    <w:rPr>
                      <w:iCs/>
                      <w:sz w:val="20"/>
                      <w:szCs w:val="20"/>
                    </w:rPr>
                    <w:t>Settlement Only Generators (SOGs)</w:t>
                  </w:r>
                  <w:r w:rsidRPr="00A03B1B">
                    <w:rPr>
                      <w:iCs/>
                      <w:sz w:val="20"/>
                      <w:szCs w:val="20"/>
                    </w:rPr>
                    <w:t>, Settlement Only Distribution Generators</w:t>
                  </w:r>
                  <w:r w:rsidRPr="00A03B1B" w:rsidDel="005D0F36">
                    <w:rPr>
                      <w:iCs/>
                      <w:sz w:val="20"/>
                      <w:szCs w:val="20"/>
                    </w:rPr>
                    <w:t xml:space="preserve"> </w:t>
                  </w:r>
                  <w:r w:rsidRPr="00A03B1B">
                    <w:rPr>
                      <w:iCs/>
                      <w:sz w:val="20"/>
                      <w:szCs w:val="20"/>
                    </w:rPr>
                    <w:t xml:space="preserve">(SODGs), Settlement Only Transmission Generators (SOTGs), Settlement Only Distribution Energy Storage Systems (SODESSs), or Settlement Only Transmission Energy Storage Systems (SOTESSs) represented by Market Participant </w:t>
                  </w:r>
                  <w:proofErr w:type="spellStart"/>
                  <w:r w:rsidRPr="00A03B1B">
                    <w:rPr>
                      <w:i/>
                      <w:iCs/>
                      <w:sz w:val="20"/>
                      <w:szCs w:val="20"/>
                    </w:rPr>
                    <w:t>mp</w:t>
                  </w:r>
                  <w:proofErr w:type="spellEnd"/>
                  <w:r w:rsidRPr="00A03B1B">
                    <w:rPr>
                      <w:iCs/>
                      <w:sz w:val="20"/>
                      <w:szCs w:val="20"/>
                    </w:rPr>
                    <w:t>, where the Market Participant is a QSE assigned to the registered Counter-Party.</w:t>
                  </w:r>
                </w:p>
              </w:tc>
            </w:tr>
          </w:tbl>
          <w:p w14:paraId="46E04E5D" w14:textId="77777777" w:rsidR="00A03B1B" w:rsidRPr="00A03B1B" w:rsidRDefault="00A03B1B" w:rsidP="00A03B1B">
            <w:pPr>
              <w:spacing w:after="60"/>
              <w:rPr>
                <w:bCs/>
                <w:i/>
                <w:iCs/>
                <w:sz w:val="20"/>
                <w:szCs w:val="20"/>
              </w:rPr>
            </w:pPr>
          </w:p>
        </w:tc>
      </w:tr>
      <w:tr w:rsidR="00A03B1B" w:rsidRPr="00A03B1B" w14:paraId="1177D7EF" w14:textId="77777777" w:rsidTr="00B31BB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03B1B" w:rsidRPr="00A03B1B" w14:paraId="0E02C779" w14:textId="77777777" w:rsidTr="00B31BB1">
              <w:trPr>
                <w:trHeight w:val="206"/>
              </w:trPr>
              <w:tc>
                <w:tcPr>
                  <w:tcW w:w="9535" w:type="dxa"/>
                  <w:shd w:val="pct12" w:color="auto" w:fill="auto"/>
                </w:tcPr>
                <w:p w14:paraId="61491933" w14:textId="77777777" w:rsidR="00A03B1B" w:rsidRPr="00A03B1B" w:rsidRDefault="00A03B1B" w:rsidP="00A03B1B">
                  <w:pPr>
                    <w:spacing w:before="120" w:after="240"/>
                    <w:rPr>
                      <w:b/>
                      <w:i/>
                      <w:iCs/>
                      <w:lang w:val="x-none" w:eastAsia="x-none"/>
                    </w:rPr>
                  </w:pPr>
                  <w:r w:rsidRPr="00A03B1B">
                    <w:rPr>
                      <w:b/>
                      <w:i/>
                      <w:iCs/>
                      <w:lang w:val="x-none" w:eastAsia="x-none"/>
                    </w:rPr>
                    <w:t>[NPRR</w:t>
                  </w:r>
                  <w:r w:rsidRPr="00A03B1B">
                    <w:rPr>
                      <w:b/>
                      <w:i/>
                      <w:iCs/>
                      <w:lang w:eastAsia="x-none"/>
                    </w:rPr>
                    <w:t>R995</w:t>
                  </w:r>
                  <w:r w:rsidRPr="00A03B1B">
                    <w:rPr>
                      <w:b/>
                      <w:i/>
                      <w:iCs/>
                      <w:lang w:val="x-none" w:eastAsia="x-none"/>
                    </w:rPr>
                    <w:t xml:space="preserve">:  </w:t>
                  </w:r>
                  <w:r w:rsidRPr="00A03B1B">
                    <w:rPr>
                      <w:b/>
                      <w:i/>
                      <w:iCs/>
                      <w:lang w:eastAsia="x-none"/>
                    </w:rPr>
                    <w:t>Insert</w:t>
                  </w:r>
                  <w:r w:rsidRPr="00A03B1B">
                    <w:rPr>
                      <w:b/>
                      <w:i/>
                      <w:iCs/>
                      <w:lang w:val="x-none" w:eastAsia="x-none"/>
                    </w:rPr>
                    <w:t xml:space="preserve"> the variable</w:t>
                  </w:r>
                  <w:r w:rsidRPr="00A03B1B">
                    <w:rPr>
                      <w:b/>
                      <w:i/>
                      <w:iCs/>
                      <w:lang w:eastAsia="x-none"/>
                    </w:rPr>
                    <w:t xml:space="preserve"> “</w:t>
                  </w:r>
                  <w:r w:rsidRPr="00A03B1B">
                    <w:rPr>
                      <w:rFonts w:eastAsia="Calibri"/>
                      <w:b/>
                      <w:i/>
                      <w:iCs/>
                      <w:lang w:val="x-none" w:eastAsia="x-none"/>
                    </w:rPr>
                    <w:t xml:space="preserve">USOCLTOT </w:t>
                  </w:r>
                  <w:proofErr w:type="spellStart"/>
                  <w:r w:rsidRPr="00A03B1B">
                    <w:rPr>
                      <w:rFonts w:eastAsia="Calibri"/>
                      <w:b/>
                      <w:i/>
                      <w:iCs/>
                      <w:vertAlign w:val="subscript"/>
                      <w:lang w:val="x-none" w:eastAsia="x-none"/>
                    </w:rPr>
                    <w:t>mp</w:t>
                  </w:r>
                  <w:proofErr w:type="spellEnd"/>
                  <w:r w:rsidRPr="00A03B1B">
                    <w:rPr>
                      <w:b/>
                      <w:i/>
                      <w:iCs/>
                      <w:lang w:eastAsia="x-none"/>
                    </w:rPr>
                    <w:t>”</w:t>
                  </w:r>
                  <w:r w:rsidRPr="00A03B1B">
                    <w:rPr>
                      <w:b/>
                      <w:i/>
                      <w:iCs/>
                      <w:lang w:val="x-none" w:eastAsia="x-none"/>
                    </w:rPr>
                    <w:t xml:space="preserve"> </w:t>
                  </w:r>
                  <w:r w:rsidRPr="00A03B1B">
                    <w:rPr>
                      <w:b/>
                      <w:i/>
                      <w:iCs/>
                      <w:lang w:eastAsia="x-none"/>
                    </w:rPr>
                    <w:t>below</w:t>
                  </w:r>
                  <w:r w:rsidRPr="00A03B1B">
                    <w:rPr>
                      <w:b/>
                      <w:i/>
                      <w:iCs/>
                      <w:lang w:val="x-none" w:eastAsia="x-none"/>
                    </w:rPr>
                    <w:t xml:space="preserve"> upon system implementation:]</w:t>
                  </w:r>
                </w:p>
                <w:tbl>
                  <w:tblPr>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2"/>
                    <w:gridCol w:w="736"/>
                    <w:gridCol w:w="6039"/>
                  </w:tblGrid>
                  <w:tr w:rsidR="00A03B1B" w:rsidRPr="00A03B1B" w14:paraId="37F761A8" w14:textId="77777777" w:rsidTr="00B31BB1">
                    <w:trPr>
                      <w:cantSplit/>
                    </w:trPr>
                    <w:tc>
                      <w:tcPr>
                        <w:tcW w:w="1325" w:type="pct"/>
                        <w:tcBorders>
                          <w:bottom w:val="single" w:sz="4" w:space="0" w:color="auto"/>
                        </w:tcBorders>
                      </w:tcPr>
                      <w:p w14:paraId="4C58953D" w14:textId="77777777" w:rsidR="00A03B1B" w:rsidRPr="00A03B1B" w:rsidRDefault="00A03B1B" w:rsidP="00A03B1B">
                        <w:pPr>
                          <w:spacing w:after="60"/>
                          <w:rPr>
                            <w:sz w:val="20"/>
                            <w:szCs w:val="20"/>
                          </w:rPr>
                        </w:pPr>
                        <w:r w:rsidRPr="00A03B1B">
                          <w:rPr>
                            <w:rFonts w:eastAsia="Calibri"/>
                            <w:sz w:val="20"/>
                            <w:szCs w:val="20"/>
                          </w:rPr>
                          <w:t>USOCLTOT</w:t>
                        </w:r>
                        <w:r w:rsidRPr="00A03B1B">
                          <w:rPr>
                            <w:rFonts w:eastAsia="Calibri"/>
                            <w:i/>
                            <w:sz w:val="20"/>
                            <w:szCs w:val="20"/>
                          </w:rPr>
                          <w:t xml:space="preserve"> </w:t>
                        </w:r>
                        <w:proofErr w:type="spellStart"/>
                        <w:r w:rsidRPr="00A03B1B">
                          <w:rPr>
                            <w:rFonts w:eastAsia="Calibri"/>
                            <w:i/>
                            <w:sz w:val="20"/>
                            <w:szCs w:val="20"/>
                            <w:vertAlign w:val="subscript"/>
                          </w:rPr>
                          <w:t>mp</w:t>
                        </w:r>
                        <w:proofErr w:type="spellEnd"/>
                      </w:p>
                    </w:tc>
                    <w:tc>
                      <w:tcPr>
                        <w:tcW w:w="399" w:type="pct"/>
                        <w:tcBorders>
                          <w:bottom w:val="single" w:sz="4" w:space="0" w:color="auto"/>
                        </w:tcBorders>
                      </w:tcPr>
                      <w:p w14:paraId="7D622B95" w14:textId="77777777" w:rsidR="00A03B1B" w:rsidRPr="00A03B1B" w:rsidRDefault="00A03B1B" w:rsidP="00A03B1B">
                        <w:pPr>
                          <w:spacing w:after="60"/>
                          <w:rPr>
                            <w:sz w:val="20"/>
                            <w:szCs w:val="20"/>
                          </w:rPr>
                        </w:pPr>
                        <w:r w:rsidRPr="00A03B1B">
                          <w:rPr>
                            <w:sz w:val="20"/>
                            <w:szCs w:val="20"/>
                          </w:rPr>
                          <w:t>MWh</w:t>
                        </w:r>
                      </w:p>
                    </w:tc>
                    <w:tc>
                      <w:tcPr>
                        <w:tcW w:w="3275" w:type="pct"/>
                        <w:tcBorders>
                          <w:bottom w:val="single" w:sz="4" w:space="0" w:color="auto"/>
                        </w:tcBorders>
                      </w:tcPr>
                      <w:p w14:paraId="3A2EFEF2" w14:textId="77777777" w:rsidR="00A03B1B" w:rsidRPr="00A03B1B" w:rsidRDefault="00A03B1B" w:rsidP="00A03B1B">
                        <w:pPr>
                          <w:spacing w:after="60"/>
                          <w:rPr>
                            <w:i/>
                            <w:sz w:val="20"/>
                            <w:szCs w:val="20"/>
                          </w:rPr>
                        </w:pPr>
                        <w:r w:rsidRPr="00A03B1B">
                          <w:rPr>
                            <w:i/>
                            <w:sz w:val="20"/>
                            <w:szCs w:val="20"/>
                          </w:rPr>
                          <w:t>Uplift Real-Time Settlement Only Charging Load per Market Participant</w:t>
                        </w:r>
                        <w:r w:rsidRPr="00A03B1B">
                          <w:rPr>
                            <w:sz w:val="20"/>
                            <w:szCs w:val="20"/>
                          </w:rPr>
                          <w:t xml:space="preserve">—The monthly sum of Real-Time charging Load that is WSL by SODESSs and SOTESSs represented by Market Participant </w:t>
                        </w:r>
                        <w:proofErr w:type="spellStart"/>
                        <w:r w:rsidRPr="00A03B1B">
                          <w:rPr>
                            <w:i/>
                            <w:sz w:val="20"/>
                            <w:szCs w:val="20"/>
                          </w:rPr>
                          <w:t>mp</w:t>
                        </w:r>
                        <w:proofErr w:type="spellEnd"/>
                        <w:r w:rsidRPr="00A03B1B">
                          <w:rPr>
                            <w:sz w:val="20"/>
                            <w:szCs w:val="20"/>
                          </w:rPr>
                          <w:t xml:space="preserve">, where the Market Participant is a QSE assigned to the registered </w:t>
                        </w:r>
                        <w:proofErr w:type="gramStart"/>
                        <w:r w:rsidRPr="00A03B1B">
                          <w:rPr>
                            <w:sz w:val="20"/>
                            <w:szCs w:val="20"/>
                          </w:rPr>
                          <w:t>Counter-Party</w:t>
                        </w:r>
                        <w:proofErr w:type="gramEnd"/>
                        <w:r w:rsidRPr="00A03B1B">
                          <w:rPr>
                            <w:sz w:val="20"/>
                            <w:szCs w:val="20"/>
                          </w:rPr>
                          <w:t xml:space="preserve">. </w:t>
                        </w:r>
                      </w:p>
                    </w:tc>
                  </w:tr>
                </w:tbl>
                <w:p w14:paraId="286A3868" w14:textId="77777777" w:rsidR="00A03B1B" w:rsidRPr="00A03B1B" w:rsidRDefault="00A03B1B" w:rsidP="00A03B1B">
                  <w:pPr>
                    <w:spacing w:after="60"/>
                    <w:rPr>
                      <w:i/>
                      <w:sz w:val="20"/>
                      <w:szCs w:val="20"/>
                    </w:rPr>
                  </w:pPr>
                </w:p>
              </w:tc>
            </w:tr>
          </w:tbl>
          <w:p w14:paraId="1BAB30B2" w14:textId="77777777" w:rsidR="00A03B1B" w:rsidRPr="00A03B1B" w:rsidRDefault="00A03B1B" w:rsidP="00A03B1B">
            <w:pPr>
              <w:spacing w:after="60"/>
              <w:rPr>
                <w:i/>
                <w:iCs/>
                <w:sz w:val="20"/>
                <w:szCs w:val="20"/>
              </w:rPr>
            </w:pPr>
          </w:p>
        </w:tc>
      </w:tr>
      <w:tr w:rsidR="00A03B1B" w:rsidRPr="00A03B1B" w14:paraId="2044660B" w14:textId="77777777" w:rsidTr="00B31BB1">
        <w:tc>
          <w:tcPr>
            <w:tcW w:w="1005" w:type="pct"/>
            <w:tcBorders>
              <w:top w:val="single" w:sz="6" w:space="0" w:color="auto"/>
              <w:left w:val="single" w:sz="4" w:space="0" w:color="auto"/>
              <w:bottom w:val="single" w:sz="6" w:space="0" w:color="auto"/>
              <w:right w:val="single" w:sz="6" w:space="0" w:color="auto"/>
            </w:tcBorders>
          </w:tcPr>
          <w:p w14:paraId="3DA3B94D" w14:textId="77777777" w:rsidR="00A03B1B" w:rsidRPr="00A03B1B" w:rsidRDefault="00A03B1B" w:rsidP="00A03B1B">
            <w:pPr>
              <w:spacing w:after="60"/>
              <w:rPr>
                <w:sz w:val="20"/>
                <w:szCs w:val="20"/>
              </w:rPr>
            </w:pPr>
            <w:r w:rsidRPr="00A03B1B">
              <w:rPr>
                <w:iCs/>
                <w:sz w:val="20"/>
                <w:szCs w:val="20"/>
              </w:rPr>
              <w:t xml:space="preserve">RTMGSOGZ </w:t>
            </w:r>
            <w:proofErr w:type="spellStart"/>
            <w:r w:rsidRPr="00A03B1B">
              <w:rPr>
                <w:i/>
                <w:iCs/>
                <w:sz w:val="20"/>
                <w:szCs w:val="20"/>
                <w:vertAlign w:val="subscript"/>
              </w:rPr>
              <w:t>mp</w:t>
            </w:r>
            <w:proofErr w:type="spellEnd"/>
            <w:r w:rsidRPr="00A03B1B">
              <w:rPr>
                <w:i/>
                <w:iCs/>
                <w:sz w:val="20"/>
                <w:szCs w:val="20"/>
                <w:vertAlign w:val="subscript"/>
              </w:rPr>
              <w:t>. p, i</w:t>
            </w:r>
          </w:p>
        </w:tc>
        <w:tc>
          <w:tcPr>
            <w:tcW w:w="464" w:type="pct"/>
            <w:tcBorders>
              <w:top w:val="single" w:sz="6" w:space="0" w:color="auto"/>
              <w:left w:val="single" w:sz="6" w:space="0" w:color="auto"/>
              <w:bottom w:val="single" w:sz="6" w:space="0" w:color="auto"/>
              <w:right w:val="single" w:sz="6" w:space="0" w:color="auto"/>
            </w:tcBorders>
          </w:tcPr>
          <w:p w14:paraId="4D0891C5" w14:textId="77777777" w:rsidR="00A03B1B" w:rsidRPr="00A03B1B" w:rsidRDefault="00A03B1B" w:rsidP="00A03B1B">
            <w:pPr>
              <w:spacing w:after="60"/>
              <w:rPr>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5CCD0164" w14:textId="77777777" w:rsidR="00A03B1B" w:rsidRPr="00A03B1B" w:rsidRDefault="00A03B1B" w:rsidP="00A03B1B">
            <w:pPr>
              <w:spacing w:after="60"/>
              <w:rPr>
                <w:iCs/>
                <w:sz w:val="20"/>
                <w:szCs w:val="20"/>
              </w:rPr>
            </w:pPr>
            <w:r w:rsidRPr="00A03B1B">
              <w:rPr>
                <w:i/>
                <w:iCs/>
                <w:sz w:val="20"/>
                <w:szCs w:val="20"/>
              </w:rPr>
              <w:t>Real-Time Metered Generation from Settlement Only Generators Zonal per QSE per Settlement Point</w:t>
            </w:r>
            <w:r w:rsidRPr="00A03B1B">
              <w:rPr>
                <w:iCs/>
                <w:sz w:val="20"/>
                <w:szCs w:val="20"/>
              </w:rPr>
              <w:t xml:space="preserve">—The total Real-Time energy produced by Settlement Only Transmission Self-Generators (SOTSGs) for the Market Participant </w:t>
            </w:r>
            <w:proofErr w:type="spellStart"/>
            <w:r w:rsidRPr="00A03B1B">
              <w:rPr>
                <w:i/>
                <w:iCs/>
                <w:sz w:val="20"/>
                <w:szCs w:val="20"/>
              </w:rPr>
              <w:t>mp</w:t>
            </w:r>
            <w:proofErr w:type="spellEnd"/>
            <w:r w:rsidRPr="00A03B1B">
              <w:rPr>
                <w:iCs/>
                <w:sz w:val="20"/>
                <w:szCs w:val="20"/>
              </w:rPr>
              <w:t xml:space="preserve"> in Load Zone Settlement Point </w:t>
            </w:r>
            <w:r w:rsidRPr="00A03B1B">
              <w:rPr>
                <w:i/>
                <w:iCs/>
                <w:sz w:val="20"/>
                <w:szCs w:val="20"/>
              </w:rPr>
              <w:t>p</w:t>
            </w:r>
            <w:r w:rsidRPr="00A03B1B">
              <w:rPr>
                <w:iCs/>
                <w:sz w:val="20"/>
                <w:szCs w:val="20"/>
              </w:rPr>
              <w:t>, for the 15-minute Settlement Interval.  MWh quantities for Energy Storage System (ESS), Settlement Only Distribution Generators (SODGs), and Settlement Only Transmission Generators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or a Settlement Only Transmission Generator (SOTG), will also be included in this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69"/>
            </w:tblGrid>
            <w:tr w:rsidR="00A03B1B" w:rsidRPr="00A03B1B" w14:paraId="0CC5ABD4" w14:textId="77777777" w:rsidTr="00B31BB1">
              <w:trPr>
                <w:trHeight w:val="206"/>
              </w:trPr>
              <w:tc>
                <w:tcPr>
                  <w:tcW w:w="0" w:type="auto"/>
                  <w:shd w:val="pct12" w:color="auto" w:fill="auto"/>
                </w:tcPr>
                <w:p w14:paraId="3FBB3677" w14:textId="77777777" w:rsidR="00A03B1B" w:rsidRPr="00A03B1B" w:rsidRDefault="00A03B1B" w:rsidP="00A03B1B">
                  <w:pPr>
                    <w:spacing w:before="120" w:after="240"/>
                    <w:rPr>
                      <w:b/>
                      <w:i/>
                      <w:iCs/>
                      <w:lang w:val="x-none" w:eastAsia="x-none"/>
                    </w:rPr>
                  </w:pPr>
                  <w:r w:rsidRPr="00A03B1B">
                    <w:rPr>
                      <w:b/>
                      <w:i/>
                      <w:iCs/>
                      <w:lang w:val="x-none" w:eastAsia="x-none"/>
                    </w:rPr>
                    <w:t>[NPRR</w:t>
                  </w:r>
                  <w:r w:rsidRPr="00A03B1B">
                    <w:rPr>
                      <w:b/>
                      <w:i/>
                      <w:iCs/>
                      <w:lang w:eastAsia="x-none"/>
                    </w:rPr>
                    <w:t>995</w:t>
                  </w:r>
                  <w:r w:rsidRPr="00A03B1B">
                    <w:rPr>
                      <w:b/>
                      <w:i/>
                      <w:iCs/>
                      <w:lang w:val="x-none" w:eastAsia="x-none"/>
                    </w:rPr>
                    <w:t>:  Replace the definition above with the following upon system implementation:]</w:t>
                  </w:r>
                </w:p>
                <w:p w14:paraId="0C25449B" w14:textId="77777777" w:rsidR="00A03B1B" w:rsidRPr="00A03B1B" w:rsidRDefault="00A03B1B" w:rsidP="00A03B1B">
                  <w:pPr>
                    <w:spacing w:after="60"/>
                    <w:rPr>
                      <w:iCs/>
                      <w:sz w:val="20"/>
                      <w:szCs w:val="20"/>
                    </w:rPr>
                  </w:pPr>
                  <w:r w:rsidRPr="00A03B1B">
                    <w:rPr>
                      <w:i/>
                      <w:iCs/>
                      <w:sz w:val="20"/>
                      <w:szCs w:val="20"/>
                    </w:rPr>
                    <w:t>Real-Time Metered Generation from Settlement Only Generators Zonal per QSE per Settlement Point</w:t>
                  </w:r>
                  <w:r w:rsidRPr="00A03B1B">
                    <w:rPr>
                      <w:iCs/>
                      <w:sz w:val="20"/>
                      <w:szCs w:val="20"/>
                    </w:rPr>
                    <w:t xml:space="preserve">—The total Real-Time energy produced by Settlement Only Transmission Self-Generators (SOTSGs) for the Market Participant </w:t>
                  </w:r>
                  <w:proofErr w:type="spellStart"/>
                  <w:r w:rsidRPr="00A03B1B">
                    <w:rPr>
                      <w:i/>
                      <w:iCs/>
                      <w:sz w:val="20"/>
                      <w:szCs w:val="20"/>
                    </w:rPr>
                    <w:t>mp</w:t>
                  </w:r>
                  <w:proofErr w:type="spellEnd"/>
                  <w:r w:rsidRPr="00A03B1B">
                    <w:rPr>
                      <w:iCs/>
                      <w:sz w:val="20"/>
                      <w:szCs w:val="20"/>
                    </w:rPr>
                    <w:t xml:space="preserve"> in Load Zone Settlement Point </w:t>
                  </w:r>
                  <w:r w:rsidRPr="00A03B1B">
                    <w:rPr>
                      <w:i/>
                      <w:iCs/>
                      <w:sz w:val="20"/>
                      <w:szCs w:val="20"/>
                    </w:rPr>
                    <w:t>p</w:t>
                  </w:r>
                  <w:r w:rsidRPr="00A03B1B">
                    <w:rPr>
                      <w:iCs/>
                      <w:sz w:val="20"/>
                      <w:szCs w:val="20"/>
                    </w:rPr>
                    <w:t xml:space="preserve">, for the 15-minute Settlement Interval.  MWh quantities for Energy Storage System (ESS), SODGs, and SOTGs at sites where the ESS capacity constitutes more than 50% of the total SOG nameplate capacity will be included in this value.  MWh quantities for SODGs and SOTGs that opted out of nodal pricing pursuant to Section 6.6.3.8, Real-Time Payment or Charge for Energy from a Settlement Only Distribution Generator (SODG), Settlement Only Transmission Generator (SOTG), Settlement Only Distribution Energy </w:t>
                  </w:r>
                  <w:r w:rsidRPr="00A03B1B">
                    <w:rPr>
                      <w:iCs/>
                      <w:sz w:val="20"/>
                      <w:szCs w:val="20"/>
                    </w:rPr>
                    <w:lastRenderedPageBreak/>
                    <w:t>Storage System (SODESS), or Settlement Only Transmission Energy Storage System (SOTESS), will also be included in this value.</w:t>
                  </w:r>
                </w:p>
              </w:tc>
            </w:tr>
          </w:tbl>
          <w:p w14:paraId="165D9C5D" w14:textId="77777777" w:rsidR="00A03B1B" w:rsidRPr="00A03B1B" w:rsidRDefault="00A03B1B" w:rsidP="00A03B1B">
            <w:pPr>
              <w:spacing w:after="60"/>
              <w:rPr>
                <w:i/>
                <w:sz w:val="20"/>
                <w:szCs w:val="20"/>
              </w:rPr>
            </w:pPr>
          </w:p>
        </w:tc>
      </w:tr>
      <w:tr w:rsidR="00A03B1B" w:rsidRPr="00A03B1B" w14:paraId="44842287"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7B0B67B1" w14:textId="77777777" w:rsidR="00A03B1B" w:rsidRPr="00A03B1B" w:rsidRDefault="00A03B1B" w:rsidP="00A03B1B">
            <w:pPr>
              <w:spacing w:after="60"/>
              <w:rPr>
                <w:sz w:val="20"/>
                <w:szCs w:val="20"/>
              </w:rPr>
            </w:pPr>
            <w:r w:rsidRPr="00A03B1B">
              <w:rPr>
                <w:iCs/>
                <w:sz w:val="20"/>
                <w:szCs w:val="20"/>
              </w:rPr>
              <w:lastRenderedPageBreak/>
              <w:t>MEBSOGNET</w:t>
            </w:r>
            <w:r w:rsidRPr="00A03B1B">
              <w:rPr>
                <w:i/>
                <w:iCs/>
                <w:sz w:val="20"/>
                <w:szCs w:val="20"/>
                <w:vertAlign w:val="subscript"/>
              </w:rPr>
              <w:t xml:space="preserve"> q, </w:t>
            </w:r>
            <w:proofErr w:type="spellStart"/>
            <w:r w:rsidRPr="00A03B1B">
              <w:rPr>
                <w:i/>
                <w:iCs/>
                <w:sz w:val="20"/>
                <w:szCs w:val="20"/>
                <w:vertAlign w:val="subscript"/>
              </w:rPr>
              <w:t>gsc</w:t>
            </w:r>
            <w:proofErr w:type="spellEnd"/>
          </w:p>
        </w:tc>
        <w:tc>
          <w:tcPr>
            <w:tcW w:w="464" w:type="pct"/>
            <w:tcBorders>
              <w:top w:val="single" w:sz="6" w:space="0" w:color="auto"/>
              <w:left w:val="single" w:sz="6" w:space="0" w:color="auto"/>
              <w:bottom w:val="single" w:sz="6" w:space="0" w:color="auto"/>
              <w:right w:val="single" w:sz="6" w:space="0" w:color="auto"/>
            </w:tcBorders>
          </w:tcPr>
          <w:p w14:paraId="7F95FE3D" w14:textId="77777777" w:rsidR="00A03B1B" w:rsidRPr="00A03B1B" w:rsidRDefault="00A03B1B" w:rsidP="00A03B1B">
            <w:pPr>
              <w:spacing w:after="60"/>
              <w:rPr>
                <w:sz w:val="20"/>
                <w:szCs w:val="20"/>
              </w:rPr>
            </w:pPr>
            <w:r w:rsidRPr="00A03B1B">
              <w:rPr>
                <w:iCs/>
                <w:sz w:val="20"/>
                <w:szCs w:val="20"/>
              </w:rPr>
              <w:t>MWh</w:t>
            </w:r>
          </w:p>
        </w:tc>
        <w:tc>
          <w:tcPr>
            <w:tcW w:w="3531" w:type="pct"/>
            <w:tcBorders>
              <w:top w:val="single" w:sz="6" w:space="0" w:color="auto"/>
              <w:left w:val="single" w:sz="6" w:space="0" w:color="auto"/>
              <w:bottom w:val="single" w:sz="6" w:space="0" w:color="auto"/>
              <w:right w:val="single" w:sz="4" w:space="0" w:color="auto"/>
            </w:tcBorders>
          </w:tcPr>
          <w:p w14:paraId="38475DA0" w14:textId="77777777" w:rsidR="00A03B1B" w:rsidRPr="00A03B1B" w:rsidRDefault="00A03B1B" w:rsidP="00A03B1B">
            <w:pPr>
              <w:spacing w:after="60"/>
              <w:rPr>
                <w:iCs/>
                <w:sz w:val="20"/>
                <w:szCs w:val="20"/>
              </w:rPr>
            </w:pPr>
            <w:r w:rsidRPr="00A03B1B">
              <w:rPr>
                <w:i/>
                <w:iCs/>
                <w:sz w:val="20"/>
                <w:szCs w:val="20"/>
              </w:rPr>
              <w:t xml:space="preserve">Net Metered energy at </w:t>
            </w:r>
            <w:proofErr w:type="spellStart"/>
            <w:r w:rsidRPr="00A03B1B">
              <w:rPr>
                <w:i/>
                <w:iCs/>
                <w:sz w:val="20"/>
                <w:szCs w:val="20"/>
              </w:rPr>
              <w:t>gsc</w:t>
            </w:r>
            <w:proofErr w:type="spellEnd"/>
            <w:r w:rsidRPr="00A03B1B">
              <w:rPr>
                <w:i/>
                <w:iCs/>
                <w:sz w:val="20"/>
                <w:szCs w:val="20"/>
              </w:rPr>
              <w:t xml:space="preserve"> for an SODG or SOTG Site</w:t>
            </w:r>
            <w:r w:rsidRPr="00A03B1B">
              <w:rPr>
                <w:iCs/>
                <w:sz w:val="20"/>
                <w:szCs w:val="20"/>
              </w:rPr>
              <w:sym w:font="Symbol" w:char="F0BE"/>
            </w:r>
            <w:r w:rsidRPr="00A03B1B">
              <w:rPr>
                <w:iCs/>
                <w:sz w:val="20"/>
                <w:szCs w:val="20"/>
              </w:rPr>
              <w:t>The net sum for all Settlement Meters for SODG or SOTG site</w:t>
            </w:r>
            <w:r w:rsidRPr="00A03B1B">
              <w:rPr>
                <w:i/>
                <w:iCs/>
                <w:sz w:val="20"/>
                <w:szCs w:val="20"/>
              </w:rPr>
              <w:t xml:space="preserve"> </w:t>
            </w:r>
            <w:proofErr w:type="spellStart"/>
            <w:r w:rsidRPr="00A03B1B">
              <w:rPr>
                <w:i/>
                <w:iCs/>
                <w:sz w:val="20"/>
                <w:szCs w:val="20"/>
              </w:rPr>
              <w:t>gsc</w:t>
            </w:r>
            <w:proofErr w:type="spellEnd"/>
            <w:r w:rsidRPr="00A03B1B">
              <w:rPr>
                <w:iCs/>
                <w:sz w:val="20"/>
                <w:szCs w:val="20"/>
              </w:rPr>
              <w:t xml:space="preserve"> represented by QSE </w:t>
            </w:r>
            <w:r w:rsidRPr="00A03B1B">
              <w:rPr>
                <w:i/>
                <w:iCs/>
                <w:sz w:val="20"/>
                <w:szCs w:val="20"/>
              </w:rPr>
              <w:t>q</w:t>
            </w:r>
            <w:r w:rsidRPr="00A03B1B">
              <w:rPr>
                <w:iCs/>
                <w:sz w:val="20"/>
                <w:szCs w:val="20"/>
              </w:rPr>
              <w:t>.  A positive value indicates an injection of power to the ERCOT System.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6369"/>
            </w:tblGrid>
            <w:tr w:rsidR="00A03B1B" w:rsidRPr="00A03B1B" w14:paraId="7EEB1ED5" w14:textId="77777777" w:rsidTr="00B31BB1">
              <w:trPr>
                <w:trHeight w:val="206"/>
              </w:trPr>
              <w:tc>
                <w:tcPr>
                  <w:tcW w:w="0" w:type="auto"/>
                  <w:shd w:val="pct12" w:color="auto" w:fill="auto"/>
                </w:tcPr>
                <w:p w14:paraId="24DF9985" w14:textId="77777777" w:rsidR="00A03B1B" w:rsidRPr="00A03B1B" w:rsidRDefault="00A03B1B" w:rsidP="00A03B1B">
                  <w:pPr>
                    <w:spacing w:before="120" w:after="240"/>
                    <w:rPr>
                      <w:b/>
                      <w:i/>
                      <w:iCs/>
                      <w:lang w:val="x-none" w:eastAsia="x-none"/>
                    </w:rPr>
                  </w:pPr>
                  <w:r w:rsidRPr="00A03B1B">
                    <w:rPr>
                      <w:b/>
                      <w:i/>
                      <w:iCs/>
                      <w:lang w:val="x-none" w:eastAsia="x-none"/>
                    </w:rPr>
                    <w:t>[NPRR</w:t>
                  </w:r>
                  <w:r w:rsidRPr="00A03B1B">
                    <w:rPr>
                      <w:b/>
                      <w:i/>
                      <w:iCs/>
                      <w:lang w:eastAsia="x-none"/>
                    </w:rPr>
                    <w:t>995</w:t>
                  </w:r>
                  <w:r w:rsidRPr="00A03B1B">
                    <w:rPr>
                      <w:b/>
                      <w:i/>
                      <w:iCs/>
                      <w:lang w:val="x-none" w:eastAsia="x-none"/>
                    </w:rPr>
                    <w:t>:  Replace the definition above with the following upon system implementation:]</w:t>
                  </w:r>
                </w:p>
                <w:p w14:paraId="3111475A" w14:textId="77777777" w:rsidR="00A03B1B" w:rsidRPr="00A03B1B" w:rsidRDefault="00A03B1B" w:rsidP="00A03B1B">
                  <w:pPr>
                    <w:spacing w:after="60"/>
                    <w:rPr>
                      <w:iCs/>
                      <w:sz w:val="20"/>
                      <w:szCs w:val="20"/>
                    </w:rPr>
                  </w:pPr>
                  <w:r w:rsidRPr="00A03B1B">
                    <w:rPr>
                      <w:i/>
                      <w:iCs/>
                      <w:sz w:val="20"/>
                      <w:szCs w:val="20"/>
                    </w:rPr>
                    <w:t xml:space="preserve">Net Metered energy at </w:t>
                  </w:r>
                  <w:proofErr w:type="spellStart"/>
                  <w:r w:rsidRPr="00A03B1B">
                    <w:rPr>
                      <w:i/>
                      <w:iCs/>
                      <w:sz w:val="20"/>
                      <w:szCs w:val="20"/>
                    </w:rPr>
                    <w:t>gsc</w:t>
                  </w:r>
                  <w:proofErr w:type="spellEnd"/>
                  <w:r w:rsidRPr="00A03B1B">
                    <w:rPr>
                      <w:i/>
                      <w:iCs/>
                      <w:sz w:val="20"/>
                      <w:szCs w:val="20"/>
                    </w:rPr>
                    <w:t xml:space="preserve"> for an SODG, SOTG, SODESS, or SOTESS Site</w:t>
                  </w:r>
                  <w:r w:rsidRPr="00A03B1B">
                    <w:rPr>
                      <w:iCs/>
                      <w:sz w:val="20"/>
                      <w:szCs w:val="20"/>
                    </w:rPr>
                    <w:sym w:font="Symbol" w:char="F0BE"/>
                  </w:r>
                  <w:r w:rsidRPr="00A03B1B">
                    <w:rPr>
                      <w:iCs/>
                      <w:sz w:val="20"/>
                      <w:szCs w:val="20"/>
                    </w:rPr>
                    <w:t xml:space="preserve">The net sum for all Settlement Meters for SODG, SOTG, SODESS, or SOTESS site </w:t>
                  </w:r>
                  <w:proofErr w:type="spellStart"/>
                  <w:r w:rsidRPr="00A03B1B">
                    <w:rPr>
                      <w:i/>
                      <w:iCs/>
                      <w:sz w:val="20"/>
                      <w:szCs w:val="20"/>
                    </w:rPr>
                    <w:t>gsc</w:t>
                  </w:r>
                  <w:proofErr w:type="spellEnd"/>
                  <w:r w:rsidRPr="00A03B1B">
                    <w:rPr>
                      <w:iCs/>
                      <w:sz w:val="20"/>
                      <w:szCs w:val="20"/>
                    </w:rPr>
                    <w:t xml:space="preserve"> represented by QSE </w:t>
                  </w:r>
                  <w:r w:rsidRPr="00A03B1B">
                    <w:rPr>
                      <w:i/>
                      <w:iCs/>
                      <w:sz w:val="20"/>
                      <w:szCs w:val="20"/>
                    </w:rPr>
                    <w:t xml:space="preserve">q </w:t>
                  </w:r>
                  <w:r w:rsidRPr="00A03B1B">
                    <w:rPr>
                      <w:iCs/>
                      <w:sz w:val="20"/>
                      <w:szCs w:val="20"/>
                    </w:rPr>
                    <w:t>for the 15-minute Settlement Interval.  A positive value indicates an injection of power to the ERCOT System.</w:t>
                  </w:r>
                </w:p>
              </w:tc>
            </w:tr>
          </w:tbl>
          <w:p w14:paraId="1D0ADB19" w14:textId="77777777" w:rsidR="00A03B1B" w:rsidRPr="00A03B1B" w:rsidRDefault="00A03B1B" w:rsidP="00A03B1B">
            <w:pPr>
              <w:spacing w:after="60"/>
              <w:rPr>
                <w:i/>
                <w:sz w:val="20"/>
                <w:szCs w:val="20"/>
              </w:rPr>
            </w:pPr>
          </w:p>
        </w:tc>
      </w:tr>
      <w:tr w:rsidR="00A03B1B" w:rsidRPr="00A03B1B" w14:paraId="429F57FE" w14:textId="77777777" w:rsidTr="00B31BB1">
        <w:trPr>
          <w:cantSplit/>
        </w:trPr>
        <w:tc>
          <w:tcPr>
            <w:tcW w:w="5000" w:type="pct"/>
            <w:gridSpan w:val="3"/>
            <w:tcBorders>
              <w:top w:val="single" w:sz="6" w:space="0" w:color="auto"/>
              <w:left w:val="single" w:sz="4" w:space="0" w:color="auto"/>
              <w:bottom w:val="single" w:sz="6" w:space="0" w:color="auto"/>
              <w:right w:val="single" w:sz="4" w:space="0" w:color="auto"/>
            </w:tcBorders>
          </w:tcPr>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35"/>
            </w:tblGrid>
            <w:tr w:rsidR="00A03B1B" w:rsidRPr="00A03B1B" w14:paraId="54F9EF10" w14:textId="77777777" w:rsidTr="00B31BB1">
              <w:trPr>
                <w:trHeight w:val="206"/>
              </w:trPr>
              <w:tc>
                <w:tcPr>
                  <w:tcW w:w="9535" w:type="dxa"/>
                  <w:shd w:val="pct12" w:color="auto" w:fill="auto"/>
                </w:tcPr>
                <w:p w14:paraId="1C2D63B8" w14:textId="77777777" w:rsidR="00A03B1B" w:rsidRPr="00A03B1B" w:rsidRDefault="00A03B1B" w:rsidP="00A03B1B">
                  <w:pPr>
                    <w:spacing w:before="120" w:after="240"/>
                    <w:rPr>
                      <w:b/>
                      <w:i/>
                      <w:iCs/>
                      <w:lang w:val="x-none" w:eastAsia="x-none"/>
                    </w:rPr>
                  </w:pPr>
                  <w:r w:rsidRPr="00A03B1B">
                    <w:rPr>
                      <w:b/>
                      <w:i/>
                      <w:iCs/>
                      <w:lang w:val="x-none" w:eastAsia="x-none"/>
                    </w:rPr>
                    <w:t>[NPRR</w:t>
                  </w:r>
                  <w:r w:rsidRPr="00A03B1B">
                    <w:rPr>
                      <w:b/>
                      <w:i/>
                      <w:iCs/>
                      <w:lang w:eastAsia="x-none"/>
                    </w:rPr>
                    <w:t>R995</w:t>
                  </w:r>
                  <w:r w:rsidRPr="00A03B1B">
                    <w:rPr>
                      <w:b/>
                      <w:i/>
                      <w:iCs/>
                      <w:lang w:val="x-none" w:eastAsia="x-none"/>
                    </w:rPr>
                    <w:t xml:space="preserve">:  </w:t>
                  </w:r>
                  <w:r w:rsidRPr="00A03B1B">
                    <w:rPr>
                      <w:b/>
                      <w:i/>
                      <w:iCs/>
                      <w:lang w:eastAsia="x-none"/>
                    </w:rPr>
                    <w:t>Insert</w:t>
                  </w:r>
                  <w:r w:rsidRPr="00A03B1B">
                    <w:rPr>
                      <w:b/>
                      <w:i/>
                      <w:iCs/>
                      <w:lang w:val="x-none" w:eastAsia="x-none"/>
                    </w:rPr>
                    <w:t xml:space="preserve"> the variable</w:t>
                  </w:r>
                  <w:r w:rsidRPr="00A03B1B">
                    <w:rPr>
                      <w:b/>
                      <w:i/>
                      <w:iCs/>
                      <w:lang w:eastAsia="x-none"/>
                    </w:rPr>
                    <w:t xml:space="preserve"> “</w:t>
                  </w:r>
                  <w:r w:rsidRPr="00A03B1B">
                    <w:rPr>
                      <w:rFonts w:eastAsia="Calibri"/>
                      <w:b/>
                      <w:i/>
                      <w:iCs/>
                      <w:lang w:val="x-none" w:eastAsia="x-none"/>
                    </w:rPr>
                    <w:t>WSOL</w:t>
                  </w:r>
                  <w:r w:rsidRPr="00A03B1B">
                    <w:rPr>
                      <w:rFonts w:eastAsia="Calibri"/>
                      <w:b/>
                      <w:i/>
                      <w:iCs/>
                      <w:vertAlign w:val="subscript"/>
                      <w:lang w:val="x-none" w:eastAsia="x-none"/>
                    </w:rPr>
                    <w:t xml:space="preserve"> </w:t>
                  </w:r>
                  <w:proofErr w:type="spellStart"/>
                  <w:r w:rsidRPr="00A03B1B">
                    <w:rPr>
                      <w:rFonts w:eastAsia="Calibri"/>
                      <w:b/>
                      <w:i/>
                      <w:iCs/>
                      <w:vertAlign w:val="subscript"/>
                      <w:lang w:val="x-none" w:eastAsia="x-none"/>
                    </w:rPr>
                    <w:t>mp</w:t>
                  </w:r>
                  <w:proofErr w:type="spellEnd"/>
                  <w:r w:rsidRPr="00A03B1B">
                    <w:rPr>
                      <w:rFonts w:eastAsia="Calibri"/>
                      <w:b/>
                      <w:i/>
                      <w:iCs/>
                      <w:vertAlign w:val="subscript"/>
                      <w:lang w:val="x-none" w:eastAsia="x-none"/>
                    </w:rPr>
                    <w:t xml:space="preserve">, </w:t>
                  </w:r>
                  <w:proofErr w:type="spellStart"/>
                  <w:r w:rsidRPr="00A03B1B">
                    <w:rPr>
                      <w:rFonts w:eastAsia="Calibri"/>
                      <w:b/>
                      <w:i/>
                      <w:iCs/>
                      <w:vertAlign w:val="subscript"/>
                      <w:lang w:val="x-none" w:eastAsia="x-none"/>
                    </w:rPr>
                    <w:t>gsc</w:t>
                  </w:r>
                  <w:proofErr w:type="spellEnd"/>
                  <w:r w:rsidRPr="00A03B1B">
                    <w:rPr>
                      <w:rFonts w:eastAsia="Calibri"/>
                      <w:b/>
                      <w:i/>
                      <w:iCs/>
                      <w:vertAlign w:val="subscript"/>
                      <w:lang w:val="x-none" w:eastAsia="x-none"/>
                    </w:rPr>
                    <w:t>, b</w:t>
                  </w:r>
                  <w:r w:rsidRPr="00A03B1B">
                    <w:rPr>
                      <w:b/>
                      <w:i/>
                      <w:iCs/>
                      <w:lang w:eastAsia="x-none"/>
                    </w:rPr>
                    <w:t>”</w:t>
                  </w:r>
                  <w:r w:rsidRPr="00A03B1B">
                    <w:rPr>
                      <w:b/>
                      <w:i/>
                      <w:iCs/>
                      <w:lang w:val="x-none" w:eastAsia="x-none"/>
                    </w:rPr>
                    <w:t xml:space="preserve"> </w:t>
                  </w:r>
                  <w:r w:rsidRPr="00A03B1B">
                    <w:rPr>
                      <w:b/>
                      <w:i/>
                      <w:iCs/>
                      <w:lang w:eastAsia="x-none"/>
                    </w:rPr>
                    <w:t>below</w:t>
                  </w:r>
                  <w:r w:rsidRPr="00A03B1B">
                    <w:rPr>
                      <w:b/>
                      <w:i/>
                      <w:iCs/>
                      <w:lang w:val="x-none" w:eastAsia="x-none"/>
                    </w:rPr>
                    <w:t xml:space="preserve"> upon system implementation:]</w:t>
                  </w:r>
                </w:p>
                <w:tbl>
                  <w:tblPr>
                    <w:tblW w:w="48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443"/>
                    <w:gridCol w:w="736"/>
                    <w:gridCol w:w="5858"/>
                  </w:tblGrid>
                  <w:tr w:rsidR="00A03B1B" w:rsidRPr="00A03B1B" w14:paraId="0AAB694E" w14:textId="77777777" w:rsidTr="00B31BB1">
                    <w:trPr>
                      <w:cantSplit/>
                    </w:trPr>
                    <w:tc>
                      <w:tcPr>
                        <w:tcW w:w="1352" w:type="pct"/>
                        <w:tcBorders>
                          <w:bottom w:val="single" w:sz="4" w:space="0" w:color="auto"/>
                        </w:tcBorders>
                      </w:tcPr>
                      <w:p w14:paraId="1457590C" w14:textId="77777777" w:rsidR="00A03B1B" w:rsidRPr="00A03B1B" w:rsidRDefault="00A03B1B" w:rsidP="00A03B1B">
                        <w:pPr>
                          <w:spacing w:after="60"/>
                          <w:rPr>
                            <w:sz w:val="20"/>
                            <w:szCs w:val="20"/>
                          </w:rPr>
                        </w:pPr>
                        <w:r w:rsidRPr="00A03B1B">
                          <w:rPr>
                            <w:sz w:val="20"/>
                            <w:szCs w:val="20"/>
                          </w:rPr>
                          <w:t xml:space="preserve">WSOL </w:t>
                        </w:r>
                        <w:proofErr w:type="spellStart"/>
                        <w:r w:rsidRPr="00A03B1B">
                          <w:rPr>
                            <w:i/>
                            <w:sz w:val="20"/>
                            <w:szCs w:val="20"/>
                            <w:vertAlign w:val="subscript"/>
                          </w:rPr>
                          <w:t>mp</w:t>
                        </w:r>
                        <w:proofErr w:type="spellEnd"/>
                        <w:r w:rsidRPr="00A03B1B">
                          <w:rPr>
                            <w:i/>
                            <w:sz w:val="20"/>
                            <w:szCs w:val="20"/>
                            <w:vertAlign w:val="subscript"/>
                          </w:rPr>
                          <w:t xml:space="preserve">, </w:t>
                        </w:r>
                        <w:proofErr w:type="spellStart"/>
                        <w:r w:rsidRPr="00A03B1B">
                          <w:rPr>
                            <w:i/>
                            <w:sz w:val="20"/>
                            <w:szCs w:val="20"/>
                            <w:vertAlign w:val="subscript"/>
                          </w:rPr>
                          <w:t>gsc</w:t>
                        </w:r>
                        <w:proofErr w:type="spellEnd"/>
                        <w:r w:rsidRPr="00A03B1B">
                          <w:rPr>
                            <w:i/>
                            <w:sz w:val="20"/>
                            <w:szCs w:val="20"/>
                            <w:vertAlign w:val="subscript"/>
                          </w:rPr>
                          <w:t>, b</w:t>
                        </w:r>
                      </w:p>
                    </w:tc>
                    <w:tc>
                      <w:tcPr>
                        <w:tcW w:w="407" w:type="pct"/>
                        <w:tcBorders>
                          <w:bottom w:val="single" w:sz="4" w:space="0" w:color="auto"/>
                        </w:tcBorders>
                      </w:tcPr>
                      <w:p w14:paraId="75FFD49B" w14:textId="77777777" w:rsidR="00A03B1B" w:rsidRPr="00A03B1B" w:rsidRDefault="00A03B1B" w:rsidP="00A03B1B">
                        <w:pPr>
                          <w:spacing w:after="60"/>
                          <w:rPr>
                            <w:sz w:val="20"/>
                            <w:szCs w:val="20"/>
                          </w:rPr>
                        </w:pPr>
                        <w:r w:rsidRPr="00A03B1B">
                          <w:rPr>
                            <w:sz w:val="20"/>
                            <w:szCs w:val="20"/>
                          </w:rPr>
                          <w:t>MWh</w:t>
                        </w:r>
                      </w:p>
                    </w:tc>
                    <w:tc>
                      <w:tcPr>
                        <w:tcW w:w="3241" w:type="pct"/>
                        <w:tcBorders>
                          <w:bottom w:val="single" w:sz="4" w:space="0" w:color="auto"/>
                        </w:tcBorders>
                      </w:tcPr>
                      <w:p w14:paraId="728C47CD" w14:textId="77777777" w:rsidR="00A03B1B" w:rsidRPr="00A03B1B" w:rsidRDefault="00A03B1B" w:rsidP="00A03B1B">
                        <w:pPr>
                          <w:spacing w:after="60"/>
                          <w:rPr>
                            <w:i/>
                            <w:sz w:val="20"/>
                            <w:szCs w:val="20"/>
                          </w:rPr>
                        </w:pPr>
                        <w:r w:rsidRPr="00A03B1B">
                          <w:rPr>
                            <w:i/>
                            <w:sz w:val="20"/>
                            <w:szCs w:val="20"/>
                          </w:rPr>
                          <w:t>WSL for an SODESS or SOTESS Site</w:t>
                        </w:r>
                        <w:r w:rsidRPr="00A03B1B">
                          <w:rPr>
                            <w:sz w:val="20"/>
                            <w:szCs w:val="20"/>
                          </w:rPr>
                          <w:sym w:font="Symbol" w:char="F0BE"/>
                        </w:r>
                        <w:r w:rsidRPr="00A03B1B">
                          <w:rPr>
                            <w:sz w:val="20"/>
                            <w:szCs w:val="20"/>
                          </w:rPr>
                          <w:t xml:space="preserve">The WSL as measured for </w:t>
                        </w:r>
                        <w:proofErr w:type="gramStart"/>
                        <w:r w:rsidRPr="00A03B1B">
                          <w:rPr>
                            <w:sz w:val="20"/>
                            <w:szCs w:val="20"/>
                          </w:rPr>
                          <w:t>an</w:t>
                        </w:r>
                        <w:proofErr w:type="gramEnd"/>
                        <w:r w:rsidRPr="00A03B1B">
                          <w:rPr>
                            <w:sz w:val="20"/>
                            <w:szCs w:val="20"/>
                          </w:rPr>
                          <w:t xml:space="preserve"> for SODESS or SOTESS site </w:t>
                        </w:r>
                        <w:proofErr w:type="spellStart"/>
                        <w:r w:rsidRPr="00A03B1B">
                          <w:rPr>
                            <w:i/>
                            <w:sz w:val="20"/>
                            <w:szCs w:val="20"/>
                          </w:rPr>
                          <w:t>gsc</w:t>
                        </w:r>
                        <w:proofErr w:type="spellEnd"/>
                        <w:r w:rsidRPr="00A03B1B">
                          <w:rPr>
                            <w:i/>
                            <w:sz w:val="20"/>
                            <w:szCs w:val="20"/>
                          </w:rPr>
                          <w:t xml:space="preserve"> </w:t>
                        </w:r>
                        <w:r w:rsidRPr="00A03B1B">
                          <w:rPr>
                            <w:sz w:val="20"/>
                            <w:szCs w:val="20"/>
                          </w:rPr>
                          <w:t xml:space="preserve">at Electrical Bus </w:t>
                        </w:r>
                        <w:r w:rsidRPr="00A03B1B">
                          <w:rPr>
                            <w:i/>
                            <w:sz w:val="20"/>
                            <w:szCs w:val="20"/>
                          </w:rPr>
                          <w:t>b</w:t>
                        </w:r>
                        <w:r w:rsidRPr="00A03B1B">
                          <w:rPr>
                            <w:sz w:val="20"/>
                            <w:szCs w:val="20"/>
                          </w:rPr>
                          <w:t xml:space="preserve">, represented by the Market Participant </w:t>
                        </w:r>
                        <w:proofErr w:type="spellStart"/>
                        <w:r w:rsidRPr="00A03B1B">
                          <w:rPr>
                            <w:i/>
                            <w:sz w:val="20"/>
                            <w:szCs w:val="20"/>
                          </w:rPr>
                          <w:t>mp</w:t>
                        </w:r>
                        <w:proofErr w:type="spellEnd"/>
                        <w:r w:rsidRPr="00A03B1B">
                          <w:rPr>
                            <w:i/>
                            <w:sz w:val="20"/>
                            <w:szCs w:val="20"/>
                          </w:rPr>
                          <w:t>,</w:t>
                        </w:r>
                        <w:r w:rsidRPr="00A03B1B">
                          <w:rPr>
                            <w:sz w:val="20"/>
                            <w:szCs w:val="20"/>
                          </w:rPr>
                          <w:t xml:space="preserve"> represented as a negative value, for the 15-minute Settlement Interval.</w:t>
                        </w:r>
                      </w:p>
                    </w:tc>
                  </w:tr>
                </w:tbl>
                <w:p w14:paraId="6CF3831D" w14:textId="77777777" w:rsidR="00A03B1B" w:rsidRPr="00A03B1B" w:rsidRDefault="00A03B1B" w:rsidP="00A03B1B">
                  <w:pPr>
                    <w:spacing w:after="60"/>
                    <w:rPr>
                      <w:i/>
                      <w:sz w:val="20"/>
                      <w:szCs w:val="20"/>
                    </w:rPr>
                  </w:pPr>
                </w:p>
              </w:tc>
            </w:tr>
          </w:tbl>
          <w:p w14:paraId="135518A6" w14:textId="77777777" w:rsidR="00A03B1B" w:rsidRPr="00A03B1B" w:rsidRDefault="00A03B1B" w:rsidP="00A03B1B">
            <w:pPr>
              <w:spacing w:after="60"/>
              <w:rPr>
                <w:i/>
                <w:iCs/>
                <w:sz w:val="20"/>
                <w:szCs w:val="20"/>
              </w:rPr>
            </w:pPr>
          </w:p>
        </w:tc>
      </w:tr>
      <w:tr w:rsidR="00A03B1B" w:rsidRPr="00A03B1B" w14:paraId="7147C61F"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75FF943F" w14:textId="77777777" w:rsidR="00A03B1B" w:rsidRPr="00A03B1B" w:rsidRDefault="00A03B1B" w:rsidP="00A03B1B">
            <w:pPr>
              <w:spacing w:after="60"/>
              <w:rPr>
                <w:rFonts w:eastAsia="Calibri"/>
                <w:i/>
                <w:iCs/>
                <w:sz w:val="20"/>
                <w:szCs w:val="20"/>
              </w:rPr>
            </w:pPr>
            <w:r w:rsidRPr="00A03B1B">
              <w:rPr>
                <w:rFonts w:eastAsia="Calibri"/>
                <w:i/>
                <w:iCs/>
                <w:sz w:val="20"/>
                <w:szCs w:val="20"/>
              </w:rPr>
              <w:t>cp</w:t>
            </w:r>
          </w:p>
        </w:tc>
        <w:tc>
          <w:tcPr>
            <w:tcW w:w="464" w:type="pct"/>
            <w:tcBorders>
              <w:top w:val="single" w:sz="6" w:space="0" w:color="auto"/>
              <w:left w:val="single" w:sz="6" w:space="0" w:color="auto"/>
              <w:bottom w:val="single" w:sz="6" w:space="0" w:color="auto"/>
              <w:right w:val="single" w:sz="6" w:space="0" w:color="auto"/>
            </w:tcBorders>
          </w:tcPr>
          <w:p w14:paraId="68E72115"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05ED0790" w14:textId="77777777" w:rsidR="00A03B1B" w:rsidRPr="00A03B1B" w:rsidRDefault="00A03B1B" w:rsidP="00A03B1B">
            <w:pPr>
              <w:spacing w:after="60"/>
              <w:rPr>
                <w:bCs/>
                <w:iCs/>
                <w:sz w:val="20"/>
                <w:szCs w:val="20"/>
              </w:rPr>
            </w:pPr>
            <w:r w:rsidRPr="00A03B1B">
              <w:rPr>
                <w:bCs/>
                <w:iCs/>
                <w:sz w:val="20"/>
                <w:szCs w:val="20"/>
              </w:rPr>
              <w:t xml:space="preserve">A registered </w:t>
            </w:r>
            <w:proofErr w:type="gramStart"/>
            <w:r w:rsidRPr="00A03B1B">
              <w:rPr>
                <w:bCs/>
                <w:iCs/>
                <w:sz w:val="20"/>
                <w:szCs w:val="20"/>
              </w:rPr>
              <w:t>Counter-Party</w:t>
            </w:r>
            <w:proofErr w:type="gramEnd"/>
            <w:r w:rsidRPr="00A03B1B">
              <w:rPr>
                <w:bCs/>
                <w:iCs/>
                <w:sz w:val="20"/>
                <w:szCs w:val="20"/>
              </w:rPr>
              <w:t>.</w:t>
            </w:r>
          </w:p>
        </w:tc>
      </w:tr>
      <w:tr w:rsidR="00A03B1B" w:rsidRPr="00A03B1B" w14:paraId="3E1EE825"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698896E9" w14:textId="77777777" w:rsidR="00A03B1B" w:rsidRPr="00A03B1B" w:rsidRDefault="00A03B1B" w:rsidP="00A03B1B">
            <w:pPr>
              <w:spacing w:after="60"/>
              <w:rPr>
                <w:rFonts w:eastAsia="Calibri"/>
                <w:i/>
                <w:iCs/>
                <w:sz w:val="20"/>
                <w:szCs w:val="20"/>
              </w:rPr>
            </w:pPr>
            <w:proofErr w:type="spellStart"/>
            <w:r w:rsidRPr="00A03B1B">
              <w:rPr>
                <w:rFonts w:eastAsia="Calibri"/>
                <w:i/>
                <w:iCs/>
                <w:sz w:val="20"/>
                <w:szCs w:val="20"/>
              </w:rPr>
              <w:t>mp</w:t>
            </w:r>
            <w:proofErr w:type="spellEnd"/>
          </w:p>
        </w:tc>
        <w:tc>
          <w:tcPr>
            <w:tcW w:w="464" w:type="pct"/>
            <w:tcBorders>
              <w:top w:val="single" w:sz="6" w:space="0" w:color="auto"/>
              <w:left w:val="single" w:sz="6" w:space="0" w:color="auto"/>
              <w:bottom w:val="single" w:sz="6" w:space="0" w:color="auto"/>
              <w:right w:val="single" w:sz="6" w:space="0" w:color="auto"/>
            </w:tcBorders>
          </w:tcPr>
          <w:p w14:paraId="38124807"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30621726" w14:textId="77777777" w:rsidR="00A03B1B" w:rsidRPr="00A03B1B" w:rsidRDefault="00A03B1B" w:rsidP="00A03B1B">
            <w:pPr>
              <w:spacing w:after="60"/>
              <w:rPr>
                <w:bCs/>
                <w:iCs/>
                <w:sz w:val="20"/>
                <w:szCs w:val="20"/>
              </w:rPr>
            </w:pPr>
            <w:r w:rsidRPr="00A03B1B">
              <w:rPr>
                <w:bCs/>
                <w:iCs/>
                <w:sz w:val="20"/>
                <w:szCs w:val="20"/>
              </w:rPr>
              <w:t xml:space="preserve">A Market Participant with </w:t>
            </w:r>
            <w:r w:rsidRPr="00A03B1B">
              <w:rPr>
                <w:iCs/>
                <w:sz w:val="20"/>
                <w:szCs w:val="20"/>
              </w:rPr>
              <w:t xml:space="preserve">MWh activity </w:t>
            </w:r>
            <w:r w:rsidRPr="00A03B1B">
              <w:rPr>
                <w:bCs/>
                <w:iCs/>
                <w:sz w:val="20"/>
                <w:szCs w:val="20"/>
              </w:rPr>
              <w:t xml:space="preserve">in the reference month that is a </w:t>
            </w:r>
            <w:proofErr w:type="gramStart"/>
            <w:r w:rsidRPr="00A03B1B">
              <w:rPr>
                <w:bCs/>
                <w:iCs/>
                <w:sz w:val="20"/>
                <w:szCs w:val="20"/>
              </w:rPr>
              <w:t>currently-registered</w:t>
            </w:r>
            <w:proofErr w:type="gramEnd"/>
            <w:r w:rsidRPr="00A03B1B">
              <w:rPr>
                <w:bCs/>
                <w:iCs/>
                <w:sz w:val="20"/>
                <w:szCs w:val="20"/>
              </w:rPr>
              <w:t xml:space="preserve"> QSE or CRR Account Holder or that voluntarily terminated its QSE or CRR Account Holder registration.</w:t>
            </w:r>
          </w:p>
        </w:tc>
      </w:tr>
      <w:tr w:rsidR="00A03B1B" w:rsidRPr="00A03B1B" w14:paraId="6A0BD1C8"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42BC9707" w14:textId="77777777" w:rsidR="00A03B1B" w:rsidRPr="00A03B1B" w:rsidRDefault="00A03B1B" w:rsidP="00A03B1B">
            <w:pPr>
              <w:spacing w:after="60"/>
              <w:rPr>
                <w:rFonts w:eastAsia="Calibri"/>
                <w:i/>
                <w:iCs/>
                <w:sz w:val="20"/>
                <w:szCs w:val="20"/>
              </w:rPr>
            </w:pPr>
            <w:r w:rsidRPr="00A03B1B">
              <w:rPr>
                <w:rFonts w:eastAsia="Calibri"/>
                <w:i/>
                <w:iCs/>
                <w:sz w:val="20"/>
                <w:szCs w:val="20"/>
              </w:rPr>
              <w:t>j</w:t>
            </w:r>
          </w:p>
        </w:tc>
        <w:tc>
          <w:tcPr>
            <w:tcW w:w="464" w:type="pct"/>
            <w:tcBorders>
              <w:top w:val="single" w:sz="6" w:space="0" w:color="auto"/>
              <w:left w:val="single" w:sz="6" w:space="0" w:color="auto"/>
              <w:bottom w:val="single" w:sz="6" w:space="0" w:color="auto"/>
              <w:right w:val="single" w:sz="6" w:space="0" w:color="auto"/>
            </w:tcBorders>
          </w:tcPr>
          <w:p w14:paraId="57FABB3D"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48EDE8E1" w14:textId="77777777" w:rsidR="00A03B1B" w:rsidRPr="00A03B1B" w:rsidRDefault="00A03B1B" w:rsidP="00A03B1B">
            <w:pPr>
              <w:spacing w:after="60"/>
              <w:rPr>
                <w:bCs/>
                <w:iCs/>
                <w:sz w:val="20"/>
                <w:szCs w:val="20"/>
              </w:rPr>
            </w:pPr>
            <w:r w:rsidRPr="00A03B1B">
              <w:rPr>
                <w:bCs/>
                <w:iCs/>
                <w:sz w:val="20"/>
                <w:szCs w:val="20"/>
              </w:rPr>
              <w:t>A source Settlement Point.</w:t>
            </w:r>
          </w:p>
        </w:tc>
      </w:tr>
      <w:tr w:rsidR="00A03B1B" w:rsidRPr="00A03B1B" w14:paraId="23B3FE27"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627BE1E3" w14:textId="77777777" w:rsidR="00A03B1B" w:rsidRPr="00A03B1B" w:rsidRDefault="00A03B1B" w:rsidP="00A03B1B">
            <w:pPr>
              <w:spacing w:after="60"/>
              <w:rPr>
                <w:rFonts w:eastAsia="Calibri"/>
                <w:i/>
                <w:iCs/>
                <w:sz w:val="20"/>
                <w:szCs w:val="20"/>
              </w:rPr>
            </w:pPr>
            <w:r w:rsidRPr="00A03B1B">
              <w:rPr>
                <w:rFonts w:eastAsia="Calibri"/>
                <w:i/>
                <w:iCs/>
                <w:sz w:val="20"/>
                <w:szCs w:val="20"/>
              </w:rPr>
              <w:t>k</w:t>
            </w:r>
          </w:p>
        </w:tc>
        <w:tc>
          <w:tcPr>
            <w:tcW w:w="464" w:type="pct"/>
            <w:tcBorders>
              <w:top w:val="single" w:sz="6" w:space="0" w:color="auto"/>
              <w:left w:val="single" w:sz="6" w:space="0" w:color="auto"/>
              <w:bottom w:val="single" w:sz="6" w:space="0" w:color="auto"/>
              <w:right w:val="single" w:sz="6" w:space="0" w:color="auto"/>
            </w:tcBorders>
          </w:tcPr>
          <w:p w14:paraId="4595A173"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185F8668" w14:textId="77777777" w:rsidR="00A03B1B" w:rsidRPr="00A03B1B" w:rsidRDefault="00A03B1B" w:rsidP="00A03B1B">
            <w:pPr>
              <w:spacing w:after="60"/>
              <w:rPr>
                <w:bCs/>
                <w:iCs/>
                <w:sz w:val="20"/>
                <w:szCs w:val="20"/>
              </w:rPr>
            </w:pPr>
            <w:r w:rsidRPr="00A03B1B">
              <w:rPr>
                <w:bCs/>
                <w:iCs/>
                <w:sz w:val="20"/>
                <w:szCs w:val="20"/>
              </w:rPr>
              <w:t>A sink Settlement Point.</w:t>
            </w:r>
          </w:p>
        </w:tc>
      </w:tr>
      <w:tr w:rsidR="00A03B1B" w:rsidRPr="00A03B1B" w14:paraId="49CA1F87"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4B29E4C0" w14:textId="77777777" w:rsidR="00A03B1B" w:rsidRPr="00A03B1B" w:rsidRDefault="00A03B1B" w:rsidP="00A03B1B">
            <w:pPr>
              <w:spacing w:after="60"/>
              <w:rPr>
                <w:rFonts w:eastAsia="Calibri"/>
                <w:i/>
                <w:iCs/>
                <w:sz w:val="20"/>
                <w:szCs w:val="20"/>
              </w:rPr>
            </w:pPr>
            <w:r w:rsidRPr="00A03B1B">
              <w:rPr>
                <w:rFonts w:eastAsia="Calibri"/>
                <w:i/>
                <w:iCs/>
                <w:sz w:val="20"/>
                <w:szCs w:val="20"/>
              </w:rPr>
              <w:t>a</w:t>
            </w:r>
          </w:p>
        </w:tc>
        <w:tc>
          <w:tcPr>
            <w:tcW w:w="464" w:type="pct"/>
            <w:tcBorders>
              <w:top w:val="single" w:sz="6" w:space="0" w:color="auto"/>
              <w:left w:val="single" w:sz="6" w:space="0" w:color="auto"/>
              <w:bottom w:val="single" w:sz="6" w:space="0" w:color="auto"/>
              <w:right w:val="single" w:sz="6" w:space="0" w:color="auto"/>
            </w:tcBorders>
          </w:tcPr>
          <w:p w14:paraId="213977A3"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34AF728B" w14:textId="77777777" w:rsidR="00A03B1B" w:rsidRPr="00A03B1B" w:rsidRDefault="00A03B1B" w:rsidP="00A03B1B">
            <w:pPr>
              <w:spacing w:after="60"/>
              <w:rPr>
                <w:bCs/>
                <w:iCs/>
                <w:sz w:val="20"/>
                <w:szCs w:val="20"/>
              </w:rPr>
            </w:pPr>
            <w:r w:rsidRPr="00A03B1B">
              <w:rPr>
                <w:bCs/>
                <w:iCs/>
                <w:sz w:val="20"/>
                <w:szCs w:val="20"/>
              </w:rPr>
              <w:t>A CRR Auction.</w:t>
            </w:r>
          </w:p>
        </w:tc>
      </w:tr>
      <w:tr w:rsidR="00A03B1B" w:rsidRPr="00A03B1B" w14:paraId="702D8A54"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6A28607F" w14:textId="77777777" w:rsidR="00A03B1B" w:rsidRPr="00A03B1B" w:rsidRDefault="00A03B1B" w:rsidP="00A03B1B">
            <w:pPr>
              <w:spacing w:after="60"/>
              <w:rPr>
                <w:rFonts w:eastAsia="Calibri"/>
                <w:i/>
                <w:iCs/>
                <w:sz w:val="20"/>
                <w:szCs w:val="20"/>
              </w:rPr>
            </w:pPr>
            <w:r w:rsidRPr="00A03B1B">
              <w:rPr>
                <w:rFonts w:eastAsia="Calibri"/>
                <w:i/>
                <w:iCs/>
                <w:sz w:val="20"/>
                <w:szCs w:val="20"/>
              </w:rPr>
              <w:t>p</w:t>
            </w:r>
          </w:p>
        </w:tc>
        <w:tc>
          <w:tcPr>
            <w:tcW w:w="464" w:type="pct"/>
            <w:tcBorders>
              <w:top w:val="single" w:sz="6" w:space="0" w:color="auto"/>
              <w:left w:val="single" w:sz="6" w:space="0" w:color="auto"/>
              <w:bottom w:val="single" w:sz="6" w:space="0" w:color="auto"/>
              <w:right w:val="single" w:sz="6" w:space="0" w:color="auto"/>
            </w:tcBorders>
          </w:tcPr>
          <w:p w14:paraId="2A0ADBE7"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7DA2F8BE" w14:textId="77777777" w:rsidR="00A03B1B" w:rsidRPr="00A03B1B" w:rsidRDefault="00A03B1B" w:rsidP="00A03B1B">
            <w:pPr>
              <w:spacing w:after="60"/>
              <w:rPr>
                <w:bCs/>
                <w:iCs/>
                <w:sz w:val="20"/>
                <w:szCs w:val="20"/>
              </w:rPr>
            </w:pPr>
            <w:r w:rsidRPr="00A03B1B">
              <w:rPr>
                <w:bCs/>
                <w:iCs/>
                <w:sz w:val="20"/>
                <w:szCs w:val="20"/>
              </w:rPr>
              <w:t>A Settlement Point.</w:t>
            </w:r>
          </w:p>
        </w:tc>
      </w:tr>
      <w:tr w:rsidR="00A03B1B" w:rsidRPr="00A03B1B" w14:paraId="4EFB8932"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1E20BBB8" w14:textId="77777777" w:rsidR="00A03B1B" w:rsidRPr="00A03B1B" w:rsidRDefault="00A03B1B" w:rsidP="00A03B1B">
            <w:pPr>
              <w:spacing w:after="60"/>
              <w:rPr>
                <w:rFonts w:eastAsia="Calibri"/>
                <w:i/>
                <w:iCs/>
                <w:sz w:val="20"/>
                <w:szCs w:val="20"/>
              </w:rPr>
            </w:pPr>
            <w:r w:rsidRPr="00A03B1B">
              <w:rPr>
                <w:rFonts w:eastAsia="Calibri"/>
                <w:i/>
                <w:iCs/>
                <w:sz w:val="20"/>
                <w:szCs w:val="20"/>
              </w:rPr>
              <w:t>i</w:t>
            </w:r>
          </w:p>
        </w:tc>
        <w:tc>
          <w:tcPr>
            <w:tcW w:w="464" w:type="pct"/>
            <w:tcBorders>
              <w:top w:val="single" w:sz="6" w:space="0" w:color="auto"/>
              <w:left w:val="single" w:sz="6" w:space="0" w:color="auto"/>
              <w:bottom w:val="single" w:sz="6" w:space="0" w:color="auto"/>
              <w:right w:val="single" w:sz="6" w:space="0" w:color="auto"/>
            </w:tcBorders>
          </w:tcPr>
          <w:p w14:paraId="68CE376A"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4A30D8D7" w14:textId="77777777" w:rsidR="00A03B1B" w:rsidRPr="00A03B1B" w:rsidRDefault="00A03B1B" w:rsidP="00A03B1B">
            <w:pPr>
              <w:spacing w:after="60"/>
              <w:rPr>
                <w:bCs/>
                <w:iCs/>
                <w:sz w:val="20"/>
                <w:szCs w:val="20"/>
              </w:rPr>
            </w:pPr>
            <w:r w:rsidRPr="00A03B1B">
              <w:rPr>
                <w:bCs/>
                <w:iCs/>
                <w:sz w:val="20"/>
                <w:szCs w:val="20"/>
              </w:rPr>
              <w:t>A 15-minute Settlement Interval.</w:t>
            </w:r>
          </w:p>
        </w:tc>
      </w:tr>
      <w:tr w:rsidR="00A03B1B" w:rsidRPr="00A03B1B" w14:paraId="7527E193"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22CB1BE2" w14:textId="77777777" w:rsidR="00A03B1B" w:rsidRPr="00A03B1B" w:rsidRDefault="00A03B1B" w:rsidP="00A03B1B">
            <w:pPr>
              <w:spacing w:after="60"/>
              <w:rPr>
                <w:rFonts w:eastAsia="Calibri"/>
                <w:i/>
                <w:iCs/>
                <w:sz w:val="20"/>
                <w:szCs w:val="20"/>
              </w:rPr>
            </w:pPr>
            <w:r w:rsidRPr="00A03B1B">
              <w:rPr>
                <w:rFonts w:eastAsia="Calibri"/>
                <w:i/>
                <w:iCs/>
                <w:sz w:val="20"/>
                <w:szCs w:val="20"/>
              </w:rPr>
              <w:t>h</w:t>
            </w:r>
          </w:p>
        </w:tc>
        <w:tc>
          <w:tcPr>
            <w:tcW w:w="464" w:type="pct"/>
            <w:tcBorders>
              <w:top w:val="single" w:sz="6" w:space="0" w:color="auto"/>
              <w:left w:val="single" w:sz="6" w:space="0" w:color="auto"/>
              <w:bottom w:val="single" w:sz="6" w:space="0" w:color="auto"/>
              <w:right w:val="single" w:sz="6" w:space="0" w:color="auto"/>
            </w:tcBorders>
          </w:tcPr>
          <w:p w14:paraId="64F962F9"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4E56DB4C" w14:textId="77777777" w:rsidR="00A03B1B" w:rsidRPr="00A03B1B" w:rsidRDefault="00A03B1B" w:rsidP="00A03B1B">
            <w:pPr>
              <w:spacing w:after="60"/>
              <w:rPr>
                <w:bCs/>
                <w:iCs/>
                <w:sz w:val="20"/>
                <w:szCs w:val="20"/>
              </w:rPr>
            </w:pPr>
            <w:r w:rsidRPr="00A03B1B">
              <w:rPr>
                <w:bCs/>
                <w:iCs/>
                <w:sz w:val="20"/>
                <w:szCs w:val="20"/>
              </w:rPr>
              <w:t xml:space="preserve">The hour that includes the Settlement Interval i. </w:t>
            </w:r>
          </w:p>
        </w:tc>
      </w:tr>
      <w:tr w:rsidR="00A03B1B" w:rsidRPr="00A03B1B" w14:paraId="2621BBCB"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1605C4FB" w14:textId="77777777" w:rsidR="00A03B1B" w:rsidRPr="00A03B1B" w:rsidRDefault="00A03B1B" w:rsidP="00A03B1B">
            <w:pPr>
              <w:spacing w:after="60"/>
              <w:rPr>
                <w:rFonts w:eastAsia="Calibri"/>
                <w:i/>
                <w:iCs/>
                <w:sz w:val="20"/>
                <w:szCs w:val="20"/>
              </w:rPr>
            </w:pPr>
            <w:r w:rsidRPr="00A03B1B">
              <w:rPr>
                <w:rFonts w:eastAsia="Calibri"/>
                <w:i/>
                <w:iCs/>
                <w:sz w:val="20"/>
                <w:szCs w:val="20"/>
              </w:rPr>
              <w:t>r</w:t>
            </w:r>
          </w:p>
        </w:tc>
        <w:tc>
          <w:tcPr>
            <w:tcW w:w="464" w:type="pct"/>
            <w:tcBorders>
              <w:top w:val="single" w:sz="6" w:space="0" w:color="auto"/>
              <w:left w:val="single" w:sz="6" w:space="0" w:color="auto"/>
              <w:bottom w:val="single" w:sz="6" w:space="0" w:color="auto"/>
              <w:right w:val="single" w:sz="6" w:space="0" w:color="auto"/>
            </w:tcBorders>
          </w:tcPr>
          <w:p w14:paraId="76629F55" w14:textId="77777777" w:rsidR="00A03B1B" w:rsidRPr="00A03B1B" w:rsidRDefault="00A03B1B" w:rsidP="00A03B1B">
            <w:pPr>
              <w:spacing w:after="60"/>
              <w:rPr>
                <w:iCs/>
                <w:sz w:val="20"/>
                <w:szCs w:val="20"/>
              </w:rPr>
            </w:pPr>
            <w:r w:rsidRPr="00A03B1B">
              <w:rPr>
                <w:iCs/>
                <w:sz w:val="20"/>
                <w:szCs w:val="20"/>
              </w:rPr>
              <w:t xml:space="preserve">none </w:t>
            </w:r>
          </w:p>
        </w:tc>
        <w:tc>
          <w:tcPr>
            <w:tcW w:w="3531" w:type="pct"/>
            <w:tcBorders>
              <w:top w:val="single" w:sz="6" w:space="0" w:color="auto"/>
              <w:left w:val="single" w:sz="6" w:space="0" w:color="auto"/>
              <w:bottom w:val="single" w:sz="6" w:space="0" w:color="auto"/>
              <w:right w:val="single" w:sz="4" w:space="0" w:color="auto"/>
            </w:tcBorders>
          </w:tcPr>
          <w:p w14:paraId="40876B07" w14:textId="77777777" w:rsidR="00A03B1B" w:rsidRPr="00A03B1B" w:rsidRDefault="00A03B1B" w:rsidP="00A03B1B">
            <w:pPr>
              <w:spacing w:after="60"/>
              <w:rPr>
                <w:bCs/>
                <w:iCs/>
                <w:sz w:val="20"/>
                <w:szCs w:val="20"/>
              </w:rPr>
            </w:pPr>
            <w:r w:rsidRPr="00A03B1B">
              <w:rPr>
                <w:bCs/>
                <w:iCs/>
                <w:sz w:val="20"/>
                <w:szCs w:val="20"/>
              </w:rPr>
              <w:t xml:space="preserve">A Resource. </w:t>
            </w:r>
          </w:p>
        </w:tc>
      </w:tr>
      <w:tr w:rsidR="00A03B1B" w:rsidRPr="00A03B1B" w14:paraId="15281259"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772E22D3" w14:textId="77777777" w:rsidR="00A03B1B" w:rsidRPr="00A03B1B" w:rsidRDefault="00A03B1B" w:rsidP="00A03B1B">
            <w:pPr>
              <w:spacing w:after="60"/>
              <w:rPr>
                <w:rFonts w:eastAsia="Calibri"/>
                <w:i/>
                <w:iCs/>
                <w:sz w:val="20"/>
                <w:szCs w:val="20"/>
              </w:rPr>
            </w:pPr>
            <w:proofErr w:type="spellStart"/>
            <w:r w:rsidRPr="00A03B1B">
              <w:rPr>
                <w:i/>
                <w:iCs/>
                <w:sz w:val="20"/>
                <w:szCs w:val="20"/>
              </w:rPr>
              <w:t>gsc</w:t>
            </w:r>
            <w:proofErr w:type="spellEnd"/>
          </w:p>
        </w:tc>
        <w:tc>
          <w:tcPr>
            <w:tcW w:w="464" w:type="pct"/>
            <w:tcBorders>
              <w:top w:val="single" w:sz="6" w:space="0" w:color="auto"/>
              <w:left w:val="single" w:sz="6" w:space="0" w:color="auto"/>
              <w:bottom w:val="single" w:sz="6" w:space="0" w:color="auto"/>
              <w:right w:val="single" w:sz="6" w:space="0" w:color="auto"/>
            </w:tcBorders>
          </w:tcPr>
          <w:p w14:paraId="3FFAEED1"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18A88CA3" w14:textId="77777777" w:rsidR="00A03B1B" w:rsidRPr="00A03B1B" w:rsidRDefault="00A03B1B" w:rsidP="00A03B1B">
            <w:pPr>
              <w:spacing w:after="60"/>
              <w:rPr>
                <w:bCs/>
                <w:iCs/>
                <w:sz w:val="20"/>
                <w:szCs w:val="20"/>
              </w:rPr>
            </w:pPr>
            <w:r w:rsidRPr="00A03B1B">
              <w:rPr>
                <w:iCs/>
                <w:sz w:val="20"/>
                <w:szCs w:val="20"/>
              </w:rPr>
              <w:t>A generation site code.</w:t>
            </w:r>
          </w:p>
        </w:tc>
      </w:tr>
      <w:tr w:rsidR="00A03B1B" w:rsidRPr="00A03B1B" w14:paraId="7ED7F3EA" w14:textId="77777777" w:rsidTr="00B31BB1">
        <w:trPr>
          <w:cantSplit/>
        </w:trPr>
        <w:tc>
          <w:tcPr>
            <w:tcW w:w="1005" w:type="pct"/>
            <w:tcBorders>
              <w:top w:val="single" w:sz="6" w:space="0" w:color="auto"/>
              <w:left w:val="single" w:sz="4" w:space="0" w:color="auto"/>
              <w:bottom w:val="single" w:sz="6" w:space="0" w:color="auto"/>
              <w:right w:val="single" w:sz="6" w:space="0" w:color="auto"/>
            </w:tcBorders>
          </w:tcPr>
          <w:p w14:paraId="3D549E99" w14:textId="77777777" w:rsidR="00A03B1B" w:rsidRPr="00A03B1B" w:rsidRDefault="00A03B1B" w:rsidP="00A03B1B">
            <w:pPr>
              <w:spacing w:after="60"/>
              <w:rPr>
                <w:rFonts w:eastAsia="Calibri"/>
                <w:i/>
                <w:iCs/>
                <w:sz w:val="20"/>
                <w:szCs w:val="20"/>
              </w:rPr>
            </w:pPr>
            <w:r w:rsidRPr="00A03B1B">
              <w:rPr>
                <w:i/>
                <w:iCs/>
                <w:sz w:val="20"/>
                <w:szCs w:val="20"/>
              </w:rPr>
              <w:t>b</w:t>
            </w:r>
          </w:p>
        </w:tc>
        <w:tc>
          <w:tcPr>
            <w:tcW w:w="464" w:type="pct"/>
            <w:tcBorders>
              <w:top w:val="single" w:sz="6" w:space="0" w:color="auto"/>
              <w:left w:val="single" w:sz="6" w:space="0" w:color="auto"/>
              <w:bottom w:val="single" w:sz="6" w:space="0" w:color="auto"/>
              <w:right w:val="single" w:sz="6" w:space="0" w:color="auto"/>
            </w:tcBorders>
          </w:tcPr>
          <w:p w14:paraId="72552B3F" w14:textId="77777777" w:rsidR="00A03B1B" w:rsidRPr="00A03B1B" w:rsidRDefault="00A03B1B" w:rsidP="00A03B1B">
            <w:pPr>
              <w:spacing w:after="60"/>
              <w:rPr>
                <w:iCs/>
                <w:sz w:val="20"/>
                <w:szCs w:val="20"/>
              </w:rPr>
            </w:pPr>
            <w:r w:rsidRPr="00A03B1B">
              <w:rPr>
                <w:iCs/>
                <w:sz w:val="20"/>
                <w:szCs w:val="20"/>
              </w:rPr>
              <w:t>none</w:t>
            </w:r>
          </w:p>
        </w:tc>
        <w:tc>
          <w:tcPr>
            <w:tcW w:w="3531" w:type="pct"/>
            <w:tcBorders>
              <w:top w:val="single" w:sz="6" w:space="0" w:color="auto"/>
              <w:left w:val="single" w:sz="6" w:space="0" w:color="auto"/>
              <w:bottom w:val="single" w:sz="6" w:space="0" w:color="auto"/>
              <w:right w:val="single" w:sz="4" w:space="0" w:color="auto"/>
            </w:tcBorders>
          </w:tcPr>
          <w:p w14:paraId="4868FDA8" w14:textId="77777777" w:rsidR="00A03B1B" w:rsidRPr="00A03B1B" w:rsidRDefault="00A03B1B" w:rsidP="00A03B1B">
            <w:pPr>
              <w:spacing w:after="60"/>
              <w:rPr>
                <w:bCs/>
                <w:iCs/>
                <w:sz w:val="20"/>
                <w:szCs w:val="20"/>
              </w:rPr>
            </w:pPr>
            <w:r w:rsidRPr="00A03B1B">
              <w:rPr>
                <w:iCs/>
                <w:sz w:val="20"/>
                <w:szCs w:val="20"/>
              </w:rPr>
              <w:t>An Electrical Bus.</w:t>
            </w:r>
          </w:p>
        </w:tc>
      </w:tr>
    </w:tbl>
    <w:p w14:paraId="3DB548B3" w14:textId="77777777" w:rsidR="00A03B1B" w:rsidRPr="00A03B1B" w:rsidRDefault="00A03B1B" w:rsidP="00A03B1B">
      <w:pPr>
        <w:tabs>
          <w:tab w:val="left" w:pos="720"/>
        </w:tabs>
        <w:spacing w:before="240" w:after="240"/>
        <w:ind w:left="720" w:hanging="720"/>
        <w:rPr>
          <w:szCs w:val="20"/>
        </w:rPr>
      </w:pPr>
      <w:r w:rsidRPr="00A03B1B">
        <w:rPr>
          <w:szCs w:val="20"/>
        </w:rPr>
        <w:t>(3)</w:t>
      </w:r>
      <w:r w:rsidRPr="00A03B1B">
        <w:rPr>
          <w:szCs w:val="20"/>
        </w:rPr>
        <w:tab/>
        <w:t xml:space="preserve">The uplifted short-paid amount will be allocated to the Market Participants (QSEs or CRR Account Holders) assigned to a registered </w:t>
      </w:r>
      <w:proofErr w:type="gramStart"/>
      <w:r w:rsidRPr="00A03B1B">
        <w:rPr>
          <w:szCs w:val="20"/>
        </w:rPr>
        <w:t>Counter-Party</w:t>
      </w:r>
      <w:proofErr w:type="gramEnd"/>
      <w:r w:rsidRPr="00A03B1B">
        <w:rPr>
          <w:szCs w:val="20"/>
        </w:rPr>
        <w:t xml:space="preserve"> based on the pro-rata share of MWhs that the QSE or CRR Account Holder contributed to its Counter-Party’s maximum MWh activity ratio share.</w:t>
      </w:r>
    </w:p>
    <w:p w14:paraId="6EB2DC0F" w14:textId="77777777" w:rsidR="00A03B1B" w:rsidRPr="00A03B1B" w:rsidRDefault="00A03B1B" w:rsidP="00A03B1B">
      <w:pPr>
        <w:tabs>
          <w:tab w:val="left" w:pos="720"/>
        </w:tabs>
        <w:spacing w:after="240"/>
        <w:ind w:left="720" w:hanging="720"/>
        <w:rPr>
          <w:szCs w:val="20"/>
        </w:rPr>
      </w:pPr>
      <w:r w:rsidRPr="00A03B1B">
        <w:rPr>
          <w:szCs w:val="20"/>
        </w:rPr>
        <w:t>(4)</w:t>
      </w:r>
      <w:r w:rsidRPr="00A03B1B">
        <w:rPr>
          <w:szCs w:val="20"/>
        </w:rPr>
        <w:tab/>
        <w:t>Any uplifted short-paid amount greater than $2,500,000 must be scheduled so that no amount greater than $2,500,000 is charged on each set of Default Uplift Invoices until ERCOT uplifts the total short-paid amount.  ERCOT must issue Default Uplift Invoices at least 30 days apart from each other.</w:t>
      </w:r>
    </w:p>
    <w:p w14:paraId="5EB10DE7" w14:textId="77777777" w:rsidR="00A03B1B" w:rsidRPr="00A03B1B" w:rsidRDefault="00A03B1B" w:rsidP="00A03B1B">
      <w:pPr>
        <w:spacing w:after="240"/>
        <w:ind w:left="720" w:hanging="720"/>
        <w:rPr>
          <w:iCs/>
          <w:szCs w:val="20"/>
        </w:rPr>
      </w:pPr>
      <w:r w:rsidRPr="00A03B1B">
        <w:rPr>
          <w:iCs/>
          <w:szCs w:val="20"/>
        </w:rPr>
        <w:lastRenderedPageBreak/>
        <w:t>(5)</w:t>
      </w:r>
      <w:r w:rsidRPr="00A03B1B">
        <w:rPr>
          <w:iCs/>
          <w:szCs w:val="20"/>
        </w:rPr>
        <w:tab/>
        <w:t xml:space="preserve">ERCOT shall issue Default Uplift Invoices no earlier than 90 days following a </w:t>
      </w:r>
      <w:proofErr w:type="gramStart"/>
      <w:r w:rsidRPr="00A03B1B">
        <w:rPr>
          <w:iCs/>
          <w:szCs w:val="20"/>
        </w:rPr>
        <w:t>short-pay</w:t>
      </w:r>
      <w:proofErr w:type="gramEnd"/>
      <w:r w:rsidRPr="00A03B1B">
        <w:rPr>
          <w:iCs/>
          <w:szCs w:val="20"/>
        </w:rPr>
        <w:t xml:space="preserve"> of a Settlement Invoice on the date specified in the Settlement Calendar.  The Invoice Recipient is responsible for accessing the Invoice on the MIS Certified Area once posted by ERCOT.</w:t>
      </w:r>
    </w:p>
    <w:p w14:paraId="496F4AD5" w14:textId="77777777" w:rsidR="00A03B1B" w:rsidRPr="00A03B1B" w:rsidRDefault="00A03B1B" w:rsidP="00A03B1B">
      <w:pPr>
        <w:spacing w:after="240"/>
        <w:ind w:left="720" w:hanging="720"/>
        <w:rPr>
          <w:szCs w:val="20"/>
        </w:rPr>
      </w:pPr>
      <w:r w:rsidRPr="00A03B1B">
        <w:rPr>
          <w:szCs w:val="20"/>
        </w:rPr>
        <w:t>(6)</w:t>
      </w:r>
      <w:r w:rsidRPr="00A03B1B">
        <w:rPr>
          <w:szCs w:val="20"/>
        </w:rPr>
        <w:tab/>
        <w:t>Each Default Uplift Invoice must contain:</w:t>
      </w:r>
    </w:p>
    <w:p w14:paraId="4D96A724" w14:textId="77777777" w:rsidR="00A03B1B" w:rsidRPr="00A03B1B" w:rsidRDefault="00A03B1B" w:rsidP="00A03B1B">
      <w:pPr>
        <w:spacing w:after="240"/>
        <w:ind w:left="1440" w:hanging="720"/>
        <w:rPr>
          <w:szCs w:val="20"/>
        </w:rPr>
      </w:pPr>
      <w:r w:rsidRPr="00A03B1B">
        <w:rPr>
          <w:szCs w:val="20"/>
        </w:rPr>
        <w:t>(a)</w:t>
      </w:r>
      <w:r w:rsidRPr="00A03B1B">
        <w:rPr>
          <w:szCs w:val="20"/>
        </w:rPr>
        <w:tab/>
        <w:t>The Invoice Recipient’s name;</w:t>
      </w:r>
    </w:p>
    <w:p w14:paraId="27970126" w14:textId="77777777" w:rsidR="00A03B1B" w:rsidRPr="00A03B1B" w:rsidRDefault="00A03B1B" w:rsidP="00A03B1B">
      <w:pPr>
        <w:spacing w:after="240"/>
        <w:ind w:left="1440" w:hanging="720"/>
        <w:rPr>
          <w:szCs w:val="20"/>
        </w:rPr>
      </w:pPr>
      <w:r w:rsidRPr="00A03B1B">
        <w:rPr>
          <w:szCs w:val="20"/>
        </w:rPr>
        <w:t>(b)</w:t>
      </w:r>
      <w:r w:rsidRPr="00A03B1B">
        <w:rPr>
          <w:szCs w:val="20"/>
        </w:rPr>
        <w:tab/>
        <w:t>The ERCOT identifier (Settlement identification number issued by ERCOT);</w:t>
      </w:r>
    </w:p>
    <w:p w14:paraId="6713C5F3" w14:textId="77777777" w:rsidR="00A03B1B" w:rsidRPr="00A03B1B" w:rsidRDefault="00A03B1B" w:rsidP="00A03B1B">
      <w:pPr>
        <w:spacing w:after="240"/>
        <w:ind w:left="1440" w:hanging="720"/>
        <w:rPr>
          <w:szCs w:val="20"/>
        </w:rPr>
      </w:pPr>
      <w:r w:rsidRPr="00A03B1B">
        <w:rPr>
          <w:szCs w:val="20"/>
        </w:rPr>
        <w:t>(c)</w:t>
      </w:r>
      <w:r w:rsidRPr="00A03B1B">
        <w:rPr>
          <w:szCs w:val="20"/>
        </w:rPr>
        <w:tab/>
        <w:t>Net Amount Due or Payable – the aggregate summary of all charges owed by a Default Uplift Invoice Recipient;</w:t>
      </w:r>
    </w:p>
    <w:p w14:paraId="7C9DEF7D" w14:textId="77777777" w:rsidR="00A03B1B" w:rsidRPr="00A03B1B" w:rsidRDefault="00A03B1B" w:rsidP="00A03B1B">
      <w:pPr>
        <w:spacing w:after="240"/>
        <w:ind w:left="1440" w:hanging="720"/>
        <w:rPr>
          <w:szCs w:val="20"/>
        </w:rPr>
      </w:pPr>
      <w:r w:rsidRPr="00A03B1B">
        <w:rPr>
          <w:szCs w:val="20"/>
        </w:rPr>
        <w:t>(d)</w:t>
      </w:r>
      <w:r w:rsidRPr="00A03B1B">
        <w:rPr>
          <w:szCs w:val="20"/>
        </w:rPr>
        <w:tab/>
        <w:t>Run Date – the date on which ERCOT created and published the Default Uplift Invoice;</w:t>
      </w:r>
    </w:p>
    <w:p w14:paraId="51F9840C" w14:textId="77777777" w:rsidR="00A03B1B" w:rsidRPr="00A03B1B" w:rsidRDefault="00A03B1B" w:rsidP="00A03B1B">
      <w:pPr>
        <w:spacing w:after="240"/>
        <w:ind w:left="1440" w:hanging="720"/>
        <w:rPr>
          <w:szCs w:val="20"/>
        </w:rPr>
      </w:pPr>
      <w:r w:rsidRPr="00A03B1B">
        <w:rPr>
          <w:szCs w:val="20"/>
        </w:rPr>
        <w:t>(e)</w:t>
      </w:r>
      <w:r w:rsidRPr="00A03B1B">
        <w:rPr>
          <w:szCs w:val="20"/>
        </w:rPr>
        <w:tab/>
        <w:t>Invoice Reference Number – a unique number generated by the ERCOT applications for payment tracking purposes;</w:t>
      </w:r>
    </w:p>
    <w:p w14:paraId="6C4BA117" w14:textId="77777777" w:rsidR="00A03B1B" w:rsidRPr="00A03B1B" w:rsidRDefault="00A03B1B" w:rsidP="00A03B1B">
      <w:pPr>
        <w:spacing w:after="240"/>
        <w:ind w:left="1440" w:hanging="720"/>
        <w:rPr>
          <w:szCs w:val="20"/>
        </w:rPr>
      </w:pPr>
      <w:r w:rsidRPr="00A03B1B">
        <w:rPr>
          <w:szCs w:val="20"/>
        </w:rPr>
        <w:t>(f)</w:t>
      </w:r>
      <w:r w:rsidRPr="00A03B1B">
        <w:rPr>
          <w:szCs w:val="20"/>
        </w:rPr>
        <w:tab/>
        <w:t>Default Uplift Invoice Reference – an identification code used to reference the amount uplifted;</w:t>
      </w:r>
    </w:p>
    <w:p w14:paraId="2C6FDC4E" w14:textId="77777777" w:rsidR="00A03B1B" w:rsidRPr="00A03B1B" w:rsidRDefault="00A03B1B" w:rsidP="00A03B1B">
      <w:pPr>
        <w:spacing w:after="240"/>
        <w:ind w:left="1440" w:hanging="720"/>
        <w:rPr>
          <w:szCs w:val="20"/>
        </w:rPr>
      </w:pPr>
      <w:r w:rsidRPr="00A03B1B">
        <w:rPr>
          <w:szCs w:val="20"/>
        </w:rPr>
        <w:t>(g)</w:t>
      </w:r>
      <w:r w:rsidRPr="00A03B1B">
        <w:rPr>
          <w:szCs w:val="20"/>
        </w:rPr>
        <w:tab/>
        <w:t>Payment Date and Time – the date and time that Default Uplift Invoice amounts must be paid;</w:t>
      </w:r>
    </w:p>
    <w:p w14:paraId="5A635402" w14:textId="77777777" w:rsidR="00A03B1B" w:rsidRPr="00A03B1B" w:rsidRDefault="00A03B1B" w:rsidP="00A03B1B">
      <w:pPr>
        <w:spacing w:after="240"/>
        <w:ind w:left="1440" w:hanging="720"/>
        <w:rPr>
          <w:szCs w:val="20"/>
        </w:rPr>
      </w:pPr>
      <w:r w:rsidRPr="00A03B1B">
        <w:rPr>
          <w:szCs w:val="20"/>
        </w:rPr>
        <w:t>(h)</w:t>
      </w:r>
      <w:r w:rsidRPr="00A03B1B">
        <w:rPr>
          <w:szCs w:val="20"/>
        </w:rPr>
        <w:tab/>
        <w:t>Remittance Information Details – details including the account number, bank name, and electronic transfer instructions of the ERCOT account to which any amounts owed by the Invoice Recipient are to be paid or of the Invoice Recipient’s account from which ERCOT may draw payments due; and</w:t>
      </w:r>
    </w:p>
    <w:p w14:paraId="2F9AA8FE" w14:textId="77777777" w:rsidR="00A03B1B" w:rsidRPr="00A03B1B" w:rsidRDefault="00A03B1B" w:rsidP="00A03B1B">
      <w:pPr>
        <w:spacing w:after="240"/>
        <w:ind w:left="1440" w:hanging="720"/>
        <w:rPr>
          <w:iCs/>
          <w:szCs w:val="20"/>
        </w:rPr>
      </w:pPr>
      <w:r w:rsidRPr="00A03B1B">
        <w:rPr>
          <w:iCs/>
          <w:szCs w:val="20"/>
        </w:rPr>
        <w:t>(i)</w:t>
      </w:r>
      <w:r w:rsidRPr="00A03B1B">
        <w:rPr>
          <w:iCs/>
          <w:szCs w:val="20"/>
        </w:rPr>
        <w:tab/>
        <w:t xml:space="preserve">Overdue Terms – the terms that would apply if the Market Participant </w:t>
      </w:r>
      <w:proofErr w:type="gramStart"/>
      <w:r w:rsidRPr="00A03B1B">
        <w:rPr>
          <w:iCs/>
          <w:szCs w:val="20"/>
        </w:rPr>
        <w:t>makes</w:t>
      </w:r>
      <w:proofErr w:type="gramEnd"/>
      <w:r w:rsidRPr="00A03B1B">
        <w:rPr>
          <w:iCs/>
          <w:szCs w:val="20"/>
        </w:rPr>
        <w:t xml:space="preserve"> a late payment.</w:t>
      </w:r>
    </w:p>
    <w:p w14:paraId="5B51F110" w14:textId="77777777" w:rsidR="00A03B1B" w:rsidRPr="00A03B1B" w:rsidRDefault="00A03B1B" w:rsidP="00A03B1B">
      <w:pPr>
        <w:spacing w:after="240"/>
        <w:ind w:left="720" w:hanging="720"/>
        <w:rPr>
          <w:iCs/>
          <w:szCs w:val="20"/>
        </w:rPr>
      </w:pPr>
      <w:r w:rsidRPr="00A03B1B">
        <w:rPr>
          <w:iCs/>
          <w:szCs w:val="20"/>
        </w:rPr>
        <w:t>(7)</w:t>
      </w:r>
      <w:r w:rsidRPr="00A03B1B">
        <w:rPr>
          <w:iCs/>
          <w:szCs w:val="20"/>
        </w:rPr>
        <w:tab/>
        <w:t xml:space="preserve">Each Invoice Recipient shall pay any net debit shown on the Default Uplift Invoice on the payment due date </w:t>
      </w:r>
      <w:proofErr w:type="gramStart"/>
      <w:r w:rsidRPr="00A03B1B">
        <w:rPr>
          <w:iCs/>
          <w:szCs w:val="20"/>
        </w:rPr>
        <w:t>whether or not</w:t>
      </w:r>
      <w:proofErr w:type="gramEnd"/>
      <w:r w:rsidRPr="00A03B1B">
        <w:rPr>
          <w:iCs/>
          <w:szCs w:val="20"/>
        </w:rPr>
        <w:t xml:space="preserve"> there is any Settlement and billing dispute regarding the amount of the debit.</w:t>
      </w:r>
    </w:p>
    <w:bookmarkEnd w:id="1802"/>
    <w:p w14:paraId="7199D604" w14:textId="77777777" w:rsidR="00A03B1B" w:rsidRPr="00A03B1B" w:rsidRDefault="00A03B1B" w:rsidP="00A03B1B">
      <w:pPr>
        <w:tabs>
          <w:tab w:val="left" w:pos="1620"/>
        </w:tabs>
        <w:spacing w:before="480" w:after="240"/>
        <w:rPr>
          <w:rFonts w:eastAsia="SimSun"/>
        </w:rPr>
      </w:pPr>
      <w:r w:rsidRPr="00A03B1B">
        <w:rPr>
          <w:rFonts w:eastAsia="SimSun"/>
          <w:b/>
          <w:bCs/>
          <w:i/>
          <w:iCs/>
        </w:rPr>
        <w:t>16.11.4.3.1</w:t>
      </w:r>
      <w:r w:rsidRPr="00A03B1B">
        <w:rPr>
          <w:rFonts w:eastAsia="SimSun"/>
        </w:rPr>
        <w:tab/>
      </w:r>
      <w:r w:rsidRPr="00A03B1B">
        <w:rPr>
          <w:rFonts w:eastAsia="SimSun"/>
          <w:b/>
          <w:bCs/>
          <w:i/>
          <w:iCs/>
        </w:rPr>
        <w:t>Day-Ahead Liability Estimate</w:t>
      </w:r>
    </w:p>
    <w:p w14:paraId="35B4442D" w14:textId="77777777" w:rsidR="00A03B1B" w:rsidRPr="00A03B1B" w:rsidRDefault="00A03B1B" w:rsidP="00A03B1B">
      <w:pPr>
        <w:spacing w:after="240"/>
        <w:ind w:left="720" w:hanging="720"/>
        <w:rPr>
          <w:rFonts w:eastAsia="SimSun"/>
        </w:rPr>
      </w:pPr>
      <w:r w:rsidRPr="00A03B1B">
        <w:rPr>
          <w:rFonts w:eastAsia="SimSun"/>
        </w:rPr>
        <w:t>(1)</w:t>
      </w:r>
      <w:r w:rsidRPr="00A03B1B">
        <w:rPr>
          <w:rFonts w:eastAsia="SimSun"/>
        </w:rPr>
        <w:tab/>
        <w:t>ERCOT shall estimate Day-Ahead Liability (DAL) for an Operating Day as the sum of estimates for the following DAM Settlement charges and payments:</w:t>
      </w:r>
    </w:p>
    <w:p w14:paraId="5FA83B67" w14:textId="77777777" w:rsidR="00A03B1B" w:rsidRPr="00A03B1B" w:rsidRDefault="00A03B1B" w:rsidP="00A03B1B">
      <w:pPr>
        <w:spacing w:after="240"/>
        <w:ind w:left="720"/>
        <w:rPr>
          <w:rFonts w:eastAsia="SimSun"/>
        </w:rPr>
      </w:pPr>
      <w:r w:rsidRPr="00A03B1B">
        <w:rPr>
          <w:rFonts w:eastAsia="SimSun"/>
        </w:rPr>
        <w:t>(a)</w:t>
      </w:r>
      <w:r w:rsidRPr="00A03B1B">
        <w:rPr>
          <w:rFonts w:eastAsia="SimSun"/>
        </w:rPr>
        <w:tab/>
        <w:t>Section 4.6.2.1, Day-Ahead Energy Payment;</w:t>
      </w:r>
    </w:p>
    <w:p w14:paraId="53FBBC14" w14:textId="77777777" w:rsidR="00A03B1B" w:rsidRPr="00A03B1B" w:rsidRDefault="00A03B1B" w:rsidP="00A03B1B">
      <w:pPr>
        <w:spacing w:after="240"/>
        <w:ind w:left="720"/>
        <w:rPr>
          <w:rFonts w:eastAsia="SimSun"/>
        </w:rPr>
      </w:pPr>
      <w:r w:rsidRPr="00A03B1B">
        <w:rPr>
          <w:rFonts w:eastAsia="SimSun"/>
        </w:rPr>
        <w:t>(b)</w:t>
      </w:r>
      <w:r w:rsidRPr="00A03B1B">
        <w:rPr>
          <w:rFonts w:eastAsia="SimSun"/>
        </w:rPr>
        <w:tab/>
        <w:t>Section 4.6.2.2, Day-Ahead Energy Charge;</w:t>
      </w:r>
    </w:p>
    <w:p w14:paraId="7B6B270D" w14:textId="77777777" w:rsidR="00A03B1B" w:rsidRPr="00A03B1B" w:rsidRDefault="00A03B1B" w:rsidP="00A03B1B">
      <w:pPr>
        <w:spacing w:after="240"/>
        <w:ind w:left="720"/>
        <w:rPr>
          <w:rFonts w:eastAsia="SimSun"/>
        </w:rPr>
      </w:pPr>
      <w:r w:rsidRPr="00A03B1B">
        <w:rPr>
          <w:rFonts w:eastAsia="SimSun"/>
        </w:rPr>
        <w:lastRenderedPageBreak/>
        <w:t>(c)</w:t>
      </w:r>
      <w:r w:rsidRPr="00A03B1B">
        <w:rPr>
          <w:rFonts w:eastAsia="SimSun"/>
        </w:rPr>
        <w:tab/>
        <w:t>Section 4.6.3, Settlement for PTP Obligations Bought in DAM;</w:t>
      </w:r>
    </w:p>
    <w:p w14:paraId="58C60B1E" w14:textId="77777777" w:rsidR="00A03B1B" w:rsidRPr="00A03B1B" w:rsidRDefault="00A03B1B" w:rsidP="00A03B1B">
      <w:pPr>
        <w:spacing w:after="240"/>
        <w:ind w:left="720"/>
        <w:rPr>
          <w:rFonts w:eastAsia="SimSun"/>
        </w:rPr>
      </w:pPr>
      <w:r w:rsidRPr="00A03B1B">
        <w:rPr>
          <w:rFonts w:eastAsia="SimSun"/>
        </w:rPr>
        <w:t>(d)</w:t>
      </w:r>
      <w:r w:rsidRPr="00A03B1B">
        <w:rPr>
          <w:rFonts w:eastAsia="SimSun"/>
        </w:rPr>
        <w:tab/>
        <w:t>Section 4.6.4.1.1, Regulation Up Service Payment;</w:t>
      </w:r>
    </w:p>
    <w:p w14:paraId="40A55F3B" w14:textId="77777777" w:rsidR="00A03B1B" w:rsidRPr="00A03B1B" w:rsidRDefault="00A03B1B" w:rsidP="00A03B1B">
      <w:pPr>
        <w:spacing w:after="240"/>
        <w:ind w:left="720"/>
        <w:rPr>
          <w:rFonts w:eastAsia="SimSun"/>
        </w:rPr>
      </w:pPr>
      <w:r w:rsidRPr="00A03B1B">
        <w:rPr>
          <w:rFonts w:eastAsia="SimSun"/>
        </w:rPr>
        <w:t>(e)</w:t>
      </w:r>
      <w:r w:rsidRPr="00A03B1B">
        <w:rPr>
          <w:rFonts w:eastAsia="SimSun"/>
        </w:rPr>
        <w:tab/>
        <w:t>Section 4.6.4.1.2, Regulation Down Service Payment;</w:t>
      </w:r>
    </w:p>
    <w:p w14:paraId="23433267" w14:textId="77777777" w:rsidR="00A03B1B" w:rsidRPr="00A03B1B" w:rsidRDefault="00A03B1B" w:rsidP="00A03B1B">
      <w:pPr>
        <w:spacing w:after="240"/>
        <w:ind w:left="720"/>
        <w:rPr>
          <w:rFonts w:eastAsia="SimSun"/>
        </w:rPr>
      </w:pPr>
      <w:r w:rsidRPr="00A03B1B">
        <w:rPr>
          <w:rFonts w:eastAsia="SimSun"/>
        </w:rPr>
        <w:t>(f)</w:t>
      </w:r>
      <w:r w:rsidRPr="00A03B1B">
        <w:rPr>
          <w:rFonts w:eastAsia="SimSun"/>
        </w:rPr>
        <w:tab/>
        <w:t xml:space="preserve">Section 4.6.4.1.3, Responsive Reserve </w:t>
      </w:r>
      <w:del w:id="1843" w:author="ERCOT" w:date="2024-02-29T21:11:00Z">
        <w:r w:rsidRPr="00A03B1B" w:rsidDel="3A7BA4E8">
          <w:rPr>
            <w:rFonts w:eastAsia="SimSun"/>
          </w:rPr>
          <w:delText>Service</w:delText>
        </w:r>
      </w:del>
      <w:del w:id="1844" w:author="ERCOT" w:date="2025-10-24T21:18:00Z">
        <w:r w:rsidRPr="00A03B1B">
          <w:rPr>
            <w:rFonts w:eastAsia="SimSun"/>
          </w:rPr>
          <w:delText xml:space="preserve"> </w:delText>
        </w:r>
      </w:del>
      <w:r w:rsidRPr="00A03B1B">
        <w:rPr>
          <w:rFonts w:eastAsia="SimSun"/>
        </w:rPr>
        <w:t>Payment;</w:t>
      </w:r>
    </w:p>
    <w:p w14:paraId="63F15655" w14:textId="77777777" w:rsidR="00A03B1B" w:rsidRPr="00A03B1B" w:rsidRDefault="00A03B1B" w:rsidP="00A03B1B">
      <w:pPr>
        <w:spacing w:after="240"/>
        <w:ind w:left="720"/>
        <w:rPr>
          <w:rFonts w:eastAsia="SimSun"/>
        </w:rPr>
      </w:pPr>
      <w:r w:rsidRPr="00A03B1B">
        <w:rPr>
          <w:rFonts w:eastAsia="SimSun"/>
        </w:rPr>
        <w:t>(g)</w:t>
      </w:r>
      <w:r w:rsidRPr="00A03B1B">
        <w:rPr>
          <w:rFonts w:eastAsia="SimSun"/>
        </w:rPr>
        <w:tab/>
        <w:t>Section 4.6.4.1.4, Non-Spinning Reserve Service Payment;</w:t>
      </w:r>
    </w:p>
    <w:p w14:paraId="3C89EE92" w14:textId="77777777" w:rsidR="00A03B1B" w:rsidRPr="00A03B1B" w:rsidRDefault="00A03B1B" w:rsidP="00A03B1B">
      <w:pPr>
        <w:spacing w:after="240"/>
        <w:ind w:left="720"/>
        <w:rPr>
          <w:ins w:id="1845" w:author="ERCOT" w:date="2024-02-29T21:08:00Z"/>
          <w:rFonts w:eastAsia="SimSun"/>
        </w:rPr>
      </w:pPr>
      <w:r w:rsidRPr="00A03B1B">
        <w:rPr>
          <w:rFonts w:eastAsia="SimSun"/>
        </w:rPr>
        <w:t>(h)</w:t>
      </w:r>
      <w:r w:rsidRPr="00A03B1B">
        <w:rPr>
          <w:rFonts w:eastAsia="SimSun"/>
        </w:rPr>
        <w:tab/>
        <w:t>Section 4.6.4.1.5, ERCOT Contingency Reserve Service Payment;</w:t>
      </w:r>
    </w:p>
    <w:p w14:paraId="12921BE7" w14:textId="77777777" w:rsidR="00A03B1B" w:rsidRPr="00A03B1B" w:rsidRDefault="00A03B1B" w:rsidP="00A03B1B">
      <w:pPr>
        <w:spacing w:after="240"/>
        <w:ind w:left="720"/>
        <w:rPr>
          <w:rFonts w:eastAsia="SimSun"/>
        </w:rPr>
      </w:pPr>
      <w:ins w:id="1846" w:author="ERCOT" w:date="2024-02-29T21:08:00Z">
        <w:r w:rsidRPr="00A03B1B">
          <w:rPr>
            <w:rFonts w:eastAsia="SimSun"/>
          </w:rPr>
          <w:t>(i)</w:t>
        </w:r>
        <w:r w:rsidRPr="00A03B1B">
          <w:rPr>
            <w:rFonts w:eastAsia="SimSun"/>
          </w:rPr>
          <w:tab/>
          <w:t>Section 4.6.4.1.6, Dispatchable Reliability Reserve Service Payment;</w:t>
        </w:r>
      </w:ins>
    </w:p>
    <w:p w14:paraId="0A451DA0" w14:textId="77777777" w:rsidR="00A03B1B" w:rsidRPr="00A03B1B" w:rsidRDefault="00A03B1B" w:rsidP="00A03B1B">
      <w:pPr>
        <w:spacing w:after="240"/>
        <w:ind w:left="720"/>
        <w:rPr>
          <w:rFonts w:eastAsia="SimSun"/>
        </w:rPr>
      </w:pPr>
      <w:r w:rsidRPr="00A03B1B">
        <w:rPr>
          <w:rFonts w:eastAsia="SimSun"/>
        </w:rPr>
        <w:t>(</w:t>
      </w:r>
      <w:del w:id="1847" w:author="ERCOT" w:date="2024-02-29T21:08:00Z">
        <w:r w:rsidRPr="00A03B1B" w:rsidDel="3A7BA4E8">
          <w:rPr>
            <w:rFonts w:eastAsia="SimSun"/>
          </w:rPr>
          <w:delText>i</w:delText>
        </w:r>
      </w:del>
      <w:ins w:id="1848" w:author="ERCOT" w:date="2024-02-29T21:08:00Z">
        <w:r w:rsidRPr="00A03B1B">
          <w:rPr>
            <w:rFonts w:eastAsia="SimSun"/>
          </w:rPr>
          <w:t>j</w:t>
        </w:r>
      </w:ins>
      <w:r w:rsidRPr="00A03B1B">
        <w:rPr>
          <w:rFonts w:eastAsia="SimSun"/>
        </w:rPr>
        <w:t>)</w:t>
      </w:r>
      <w:r w:rsidRPr="00A03B1B">
        <w:rPr>
          <w:rFonts w:eastAsia="SimSun"/>
        </w:rPr>
        <w:tab/>
        <w:t>Section 4.6.4.2.1, Regulation Up Service Charge;</w:t>
      </w:r>
    </w:p>
    <w:p w14:paraId="188E3927" w14:textId="77777777" w:rsidR="00A03B1B" w:rsidRPr="00A03B1B" w:rsidRDefault="00A03B1B" w:rsidP="00A03B1B">
      <w:pPr>
        <w:spacing w:after="240"/>
        <w:ind w:left="720"/>
        <w:rPr>
          <w:rFonts w:eastAsia="SimSun"/>
        </w:rPr>
      </w:pPr>
      <w:r w:rsidRPr="00A03B1B">
        <w:rPr>
          <w:rFonts w:eastAsia="SimSun"/>
        </w:rPr>
        <w:t>(</w:t>
      </w:r>
      <w:del w:id="1849" w:author="ERCOT" w:date="2024-02-29T21:09:00Z">
        <w:r w:rsidRPr="00A03B1B" w:rsidDel="3A7BA4E8">
          <w:rPr>
            <w:rFonts w:eastAsia="SimSun"/>
          </w:rPr>
          <w:delText>j</w:delText>
        </w:r>
      </w:del>
      <w:ins w:id="1850" w:author="ERCOT" w:date="2024-02-29T21:09:00Z">
        <w:r w:rsidRPr="00A03B1B">
          <w:rPr>
            <w:rFonts w:eastAsia="SimSun"/>
          </w:rPr>
          <w:t>k</w:t>
        </w:r>
      </w:ins>
      <w:r w:rsidRPr="00A03B1B">
        <w:rPr>
          <w:rFonts w:eastAsia="SimSun"/>
        </w:rPr>
        <w:t>)</w:t>
      </w:r>
      <w:r w:rsidRPr="00A03B1B">
        <w:rPr>
          <w:rFonts w:eastAsia="SimSun"/>
        </w:rPr>
        <w:tab/>
        <w:t>Section 4.6.4.2.2, Regulation Down Service Charge;</w:t>
      </w:r>
    </w:p>
    <w:p w14:paraId="23333F39" w14:textId="77777777" w:rsidR="00A03B1B" w:rsidRPr="00A03B1B" w:rsidRDefault="00A03B1B" w:rsidP="00A03B1B">
      <w:pPr>
        <w:spacing w:after="240"/>
        <w:ind w:left="720"/>
        <w:rPr>
          <w:rFonts w:eastAsia="SimSun"/>
        </w:rPr>
      </w:pPr>
      <w:r w:rsidRPr="00A03B1B">
        <w:rPr>
          <w:rFonts w:eastAsia="SimSun"/>
        </w:rPr>
        <w:t>(</w:t>
      </w:r>
      <w:del w:id="1851" w:author="ERCOT" w:date="2024-02-29T21:09:00Z">
        <w:r w:rsidRPr="00A03B1B" w:rsidDel="15D5B4B7">
          <w:rPr>
            <w:rFonts w:eastAsia="SimSun"/>
          </w:rPr>
          <w:delText>k</w:delText>
        </w:r>
      </w:del>
      <w:ins w:id="1852" w:author="ERCOT" w:date="2024-02-29T21:09:00Z">
        <w:r w:rsidRPr="00A03B1B">
          <w:rPr>
            <w:rFonts w:eastAsia="SimSun"/>
          </w:rPr>
          <w:t>l</w:t>
        </w:r>
      </w:ins>
      <w:r w:rsidRPr="00A03B1B">
        <w:rPr>
          <w:rFonts w:eastAsia="SimSun"/>
        </w:rPr>
        <w:t>)</w:t>
      </w:r>
      <w:r w:rsidRPr="00A03B1B">
        <w:rPr>
          <w:rFonts w:eastAsia="SimSun"/>
        </w:rPr>
        <w:tab/>
        <w:t xml:space="preserve">Section 4.6.4.2.3, Responsive Reserve </w:t>
      </w:r>
      <w:del w:id="1853" w:author="ERCOT" w:date="2025-08-21T21:42:00Z">
        <w:r w:rsidRPr="00A03B1B" w:rsidDel="15D5B4B7">
          <w:rPr>
            <w:rFonts w:eastAsia="SimSun"/>
          </w:rPr>
          <w:delText xml:space="preserve">Service </w:delText>
        </w:r>
      </w:del>
      <w:r w:rsidRPr="00A03B1B">
        <w:rPr>
          <w:rFonts w:eastAsia="SimSun"/>
        </w:rPr>
        <w:t>Charge;</w:t>
      </w:r>
    </w:p>
    <w:p w14:paraId="000D2E13" w14:textId="77777777" w:rsidR="00A03B1B" w:rsidRPr="00A03B1B" w:rsidRDefault="00A03B1B" w:rsidP="00A03B1B">
      <w:pPr>
        <w:spacing w:after="240"/>
        <w:ind w:left="720"/>
        <w:rPr>
          <w:rFonts w:eastAsia="SimSun"/>
        </w:rPr>
      </w:pPr>
      <w:r w:rsidRPr="00A03B1B">
        <w:rPr>
          <w:rFonts w:eastAsia="SimSun"/>
        </w:rPr>
        <w:t>(</w:t>
      </w:r>
      <w:del w:id="1854" w:author="ERCOT" w:date="2024-02-29T21:09:00Z">
        <w:r w:rsidRPr="00A03B1B" w:rsidDel="3A7BA4E8">
          <w:rPr>
            <w:rFonts w:eastAsia="SimSun"/>
          </w:rPr>
          <w:delText>l</w:delText>
        </w:r>
      </w:del>
      <w:ins w:id="1855" w:author="ERCOT" w:date="2024-02-29T21:09:00Z">
        <w:r w:rsidRPr="00A03B1B">
          <w:rPr>
            <w:rFonts w:eastAsia="SimSun"/>
          </w:rPr>
          <w:t>m</w:t>
        </w:r>
      </w:ins>
      <w:r w:rsidRPr="00A03B1B">
        <w:rPr>
          <w:rFonts w:eastAsia="SimSun"/>
        </w:rPr>
        <w:t>)</w:t>
      </w:r>
      <w:r w:rsidRPr="00A03B1B">
        <w:rPr>
          <w:rFonts w:eastAsia="SimSun"/>
        </w:rPr>
        <w:tab/>
        <w:t>Section 4.6.4.2.4, Non-Spinning Reserve Service Charge;</w:t>
      </w:r>
    </w:p>
    <w:p w14:paraId="14AD4381" w14:textId="77777777" w:rsidR="00A03B1B" w:rsidRPr="00A03B1B" w:rsidRDefault="00A03B1B" w:rsidP="00A03B1B">
      <w:pPr>
        <w:spacing w:after="240"/>
        <w:ind w:left="720"/>
        <w:rPr>
          <w:rFonts w:eastAsia="SimSun"/>
        </w:rPr>
      </w:pPr>
      <w:r w:rsidRPr="00A03B1B">
        <w:rPr>
          <w:rFonts w:eastAsia="SimSun"/>
        </w:rPr>
        <w:t>(</w:t>
      </w:r>
      <w:del w:id="1856" w:author="ERCOT" w:date="2024-02-29T21:09:00Z">
        <w:r w:rsidRPr="00A03B1B" w:rsidDel="3A7BA4E8">
          <w:rPr>
            <w:rFonts w:eastAsia="SimSun"/>
          </w:rPr>
          <w:delText>m</w:delText>
        </w:r>
      </w:del>
      <w:ins w:id="1857" w:author="ERCOT" w:date="2024-02-29T21:09:00Z">
        <w:r w:rsidRPr="00A03B1B">
          <w:rPr>
            <w:rFonts w:eastAsia="SimSun"/>
          </w:rPr>
          <w:t>n</w:t>
        </w:r>
      </w:ins>
      <w:r w:rsidRPr="00A03B1B">
        <w:rPr>
          <w:rFonts w:eastAsia="SimSun"/>
        </w:rPr>
        <w:t>)</w:t>
      </w:r>
      <w:r w:rsidRPr="00A03B1B">
        <w:rPr>
          <w:rFonts w:eastAsia="SimSun"/>
        </w:rPr>
        <w:tab/>
        <w:t>Section 4.6.4.2.5, ERCOT Contingency Reserve Service Charge;</w:t>
      </w:r>
    </w:p>
    <w:p w14:paraId="560372F8" w14:textId="77777777" w:rsidR="00A03B1B" w:rsidRPr="00A03B1B" w:rsidRDefault="00A03B1B" w:rsidP="00A03B1B">
      <w:pPr>
        <w:spacing w:after="240"/>
        <w:ind w:firstLine="720"/>
        <w:rPr>
          <w:ins w:id="1858" w:author="ERCOT" w:date="2024-02-29T21:06:00Z"/>
          <w:rFonts w:eastAsia="SimSun"/>
        </w:rPr>
      </w:pPr>
      <w:ins w:id="1859" w:author="ERCOT" w:date="2024-02-29T21:06:00Z">
        <w:r w:rsidRPr="00A03B1B">
          <w:rPr>
            <w:rFonts w:eastAsia="SimSun"/>
          </w:rPr>
          <w:t>(</w:t>
        </w:r>
      </w:ins>
      <w:ins w:id="1860" w:author="ERCOT" w:date="2024-02-29T21:09:00Z">
        <w:r w:rsidRPr="00A03B1B">
          <w:rPr>
            <w:rFonts w:eastAsia="SimSun"/>
          </w:rPr>
          <w:t>o</w:t>
        </w:r>
      </w:ins>
      <w:ins w:id="1861" w:author="ERCOT" w:date="2024-02-29T21:06:00Z">
        <w:r w:rsidRPr="00A03B1B">
          <w:rPr>
            <w:rFonts w:eastAsia="SimSun"/>
          </w:rPr>
          <w:t>)</w:t>
        </w:r>
      </w:ins>
      <w:ins w:id="1862" w:author="ERCOT" w:date="2024-02-29T21:17:00Z">
        <w:r w:rsidRPr="00A03B1B">
          <w:rPr>
            <w:rFonts w:eastAsia="SimSun"/>
          </w:rPr>
          <w:tab/>
        </w:r>
      </w:ins>
      <w:ins w:id="1863" w:author="ERCOT" w:date="2024-02-29T21:06:00Z">
        <w:r w:rsidRPr="00A03B1B">
          <w:rPr>
            <w:rFonts w:eastAsia="SimSun"/>
          </w:rPr>
          <w:t>Section 4.6.4.2.6</w:t>
        </w:r>
      </w:ins>
      <w:ins w:id="1864" w:author="ERCOT" w:date="2025-10-24T21:19:00Z">
        <w:r w:rsidRPr="00A03B1B">
          <w:rPr>
            <w:rFonts w:eastAsia="SimSun"/>
          </w:rPr>
          <w:t>,</w:t>
        </w:r>
      </w:ins>
      <w:ins w:id="1865" w:author="ERCOT" w:date="2024-02-29T21:06:00Z">
        <w:r w:rsidRPr="00A03B1B">
          <w:rPr>
            <w:rFonts w:eastAsia="SimSun"/>
          </w:rPr>
          <w:t xml:space="preserve"> Dispatchable Reliability Reserve Service </w:t>
        </w:r>
      </w:ins>
      <w:ins w:id="1866" w:author="ERCOT" w:date="2024-02-29T21:12:00Z">
        <w:r w:rsidRPr="00A03B1B">
          <w:rPr>
            <w:rFonts w:eastAsia="SimSun"/>
          </w:rPr>
          <w:t>Charge</w:t>
        </w:r>
      </w:ins>
      <w:ins w:id="1867" w:author="ERCOT" w:date="2024-02-29T21:06:00Z">
        <w:r w:rsidRPr="00A03B1B">
          <w:rPr>
            <w:rFonts w:eastAsia="SimSun"/>
          </w:rPr>
          <w:t>;</w:t>
        </w:r>
      </w:ins>
    </w:p>
    <w:p w14:paraId="5D5E8A0C" w14:textId="77777777" w:rsidR="00A03B1B" w:rsidRPr="00A03B1B" w:rsidRDefault="00A03B1B" w:rsidP="00A03B1B">
      <w:pPr>
        <w:spacing w:after="240"/>
        <w:ind w:left="720"/>
        <w:rPr>
          <w:rFonts w:eastAsia="SimSun"/>
        </w:rPr>
      </w:pPr>
      <w:r w:rsidRPr="00A03B1B">
        <w:rPr>
          <w:rFonts w:eastAsia="SimSun"/>
        </w:rPr>
        <w:t>(</w:t>
      </w:r>
      <w:del w:id="1868" w:author="ERCOT" w:date="2024-02-29T21:06:00Z">
        <w:r w:rsidRPr="00A03B1B" w:rsidDel="3A7BA4E8">
          <w:rPr>
            <w:rFonts w:eastAsia="SimSun"/>
          </w:rPr>
          <w:delText>n</w:delText>
        </w:r>
      </w:del>
      <w:ins w:id="1869" w:author="ERCOT" w:date="2024-02-29T21:09:00Z">
        <w:r w:rsidRPr="00A03B1B">
          <w:rPr>
            <w:rFonts w:eastAsia="SimSun"/>
          </w:rPr>
          <w:t>p</w:t>
        </w:r>
      </w:ins>
      <w:r w:rsidRPr="00A03B1B">
        <w:rPr>
          <w:rFonts w:eastAsia="SimSun"/>
        </w:rPr>
        <w:t>)</w:t>
      </w:r>
      <w:r w:rsidRPr="00A03B1B">
        <w:rPr>
          <w:rFonts w:eastAsia="SimSun"/>
        </w:rPr>
        <w:tab/>
        <w:t>Section 7.9.1.1, Payments and Charges for PTP Obligations Settled in DAM;</w:t>
      </w:r>
    </w:p>
    <w:p w14:paraId="0EE2E2F3" w14:textId="77777777" w:rsidR="00A03B1B" w:rsidRPr="00A03B1B" w:rsidRDefault="00A03B1B" w:rsidP="00A03B1B">
      <w:pPr>
        <w:spacing w:after="240"/>
        <w:ind w:left="720"/>
        <w:rPr>
          <w:rFonts w:eastAsia="SimSun"/>
        </w:rPr>
      </w:pPr>
      <w:r w:rsidRPr="00A03B1B">
        <w:rPr>
          <w:rFonts w:eastAsia="SimSun"/>
        </w:rPr>
        <w:t>(</w:t>
      </w:r>
      <w:del w:id="1870" w:author="ERCOT" w:date="2024-02-29T21:06:00Z">
        <w:r w:rsidRPr="00A03B1B" w:rsidDel="3A7BA4E8">
          <w:rPr>
            <w:rFonts w:eastAsia="SimSun"/>
          </w:rPr>
          <w:delText>o</w:delText>
        </w:r>
      </w:del>
      <w:ins w:id="1871" w:author="ERCOT" w:date="2024-02-29T21:09:00Z">
        <w:r w:rsidRPr="00A03B1B">
          <w:rPr>
            <w:rFonts w:eastAsia="SimSun"/>
          </w:rPr>
          <w:t>q</w:t>
        </w:r>
      </w:ins>
      <w:r w:rsidRPr="00A03B1B">
        <w:rPr>
          <w:rFonts w:eastAsia="SimSun"/>
        </w:rPr>
        <w:t>)</w:t>
      </w:r>
      <w:r w:rsidRPr="00A03B1B">
        <w:rPr>
          <w:rFonts w:eastAsia="SimSun"/>
        </w:rPr>
        <w:tab/>
        <w:t>Section 7.9.1.2, Payments for PTP Options Settled in DAM;</w:t>
      </w:r>
    </w:p>
    <w:p w14:paraId="31295008" w14:textId="77777777" w:rsidR="00A03B1B" w:rsidRPr="00A03B1B" w:rsidRDefault="00A03B1B" w:rsidP="00A03B1B">
      <w:pPr>
        <w:spacing w:after="240"/>
        <w:ind w:left="1440" w:hanging="720"/>
        <w:rPr>
          <w:rFonts w:eastAsia="SimSun"/>
        </w:rPr>
      </w:pPr>
      <w:r w:rsidRPr="00A03B1B">
        <w:rPr>
          <w:rFonts w:eastAsia="SimSun"/>
        </w:rPr>
        <w:t>(</w:t>
      </w:r>
      <w:del w:id="1872" w:author="ERCOT" w:date="2024-02-29T21:06:00Z">
        <w:r w:rsidRPr="00A03B1B" w:rsidDel="4F68D095">
          <w:rPr>
            <w:rFonts w:eastAsia="SimSun"/>
          </w:rPr>
          <w:delText>p</w:delText>
        </w:r>
      </w:del>
      <w:ins w:id="1873" w:author="ERCOT" w:date="2024-02-29T21:09:00Z">
        <w:r w:rsidRPr="00A03B1B">
          <w:rPr>
            <w:rFonts w:eastAsia="SimSun"/>
          </w:rPr>
          <w:t>r</w:t>
        </w:r>
      </w:ins>
      <w:r w:rsidRPr="00A03B1B">
        <w:rPr>
          <w:rFonts w:eastAsia="SimSun"/>
        </w:rPr>
        <w:t>)</w:t>
      </w:r>
      <w:r w:rsidRPr="00A03B1B">
        <w:rPr>
          <w:rFonts w:eastAsia="SimSun"/>
        </w:rPr>
        <w:tab/>
        <w:t>Section 7.9.1.5, Payments and Charges for PTP Obligations with Refund Settled in DAM; and</w:t>
      </w:r>
    </w:p>
    <w:p w14:paraId="18F00EE3" w14:textId="77777777" w:rsidR="00A03B1B" w:rsidRPr="00A03B1B" w:rsidRDefault="00A03B1B" w:rsidP="00A03B1B">
      <w:pPr>
        <w:spacing w:after="240"/>
        <w:ind w:left="720"/>
        <w:rPr>
          <w:rFonts w:eastAsia="SimSun"/>
        </w:rPr>
      </w:pPr>
      <w:r w:rsidRPr="00A03B1B">
        <w:rPr>
          <w:rFonts w:eastAsia="SimSun"/>
        </w:rPr>
        <w:t>(</w:t>
      </w:r>
      <w:del w:id="1874" w:author="ERCOT" w:date="2024-02-29T21:06:00Z">
        <w:r w:rsidRPr="00A03B1B" w:rsidDel="3A7BA4E8">
          <w:rPr>
            <w:rFonts w:eastAsia="SimSun"/>
          </w:rPr>
          <w:delText>q</w:delText>
        </w:r>
      </w:del>
      <w:ins w:id="1875" w:author="ERCOT" w:date="2024-02-29T21:09:00Z">
        <w:r w:rsidRPr="00A03B1B">
          <w:rPr>
            <w:rFonts w:eastAsia="SimSun"/>
          </w:rPr>
          <w:t>s</w:t>
        </w:r>
      </w:ins>
      <w:r w:rsidRPr="00A03B1B">
        <w:rPr>
          <w:rFonts w:eastAsia="SimSun"/>
        </w:rPr>
        <w:t>)</w:t>
      </w:r>
      <w:r w:rsidRPr="00A03B1B">
        <w:rPr>
          <w:rFonts w:eastAsia="SimSun"/>
        </w:rPr>
        <w:tab/>
        <w:t>Section 7.9.1.6, Payments for PTP Options with Refund Settled in DAM.</w:t>
      </w:r>
    </w:p>
    <w:p w14:paraId="4C77D4FC" w14:textId="77777777" w:rsidR="00A03B1B" w:rsidRPr="00A03B1B" w:rsidRDefault="00A03B1B" w:rsidP="00A03B1B">
      <w:pPr>
        <w:keepNext/>
        <w:tabs>
          <w:tab w:val="left" w:pos="1620"/>
        </w:tabs>
        <w:spacing w:before="240" w:after="240"/>
        <w:ind w:left="1627" w:hanging="1627"/>
        <w:outlineLvl w:val="4"/>
        <w:rPr>
          <w:b/>
          <w:bCs/>
          <w:i/>
          <w:iCs/>
        </w:rPr>
      </w:pPr>
      <w:bookmarkStart w:id="1876" w:name="_Toc184623035"/>
      <w:r w:rsidRPr="00A03B1B">
        <w:rPr>
          <w:b/>
          <w:bCs/>
          <w:i/>
          <w:iCs/>
        </w:rPr>
        <w:t>16.11.4.3.2</w:t>
      </w:r>
      <w:r w:rsidRPr="00A03B1B">
        <w:rPr>
          <w:rFonts w:eastAsia="SimSun"/>
        </w:rPr>
        <w:tab/>
      </w:r>
      <w:r w:rsidRPr="00A03B1B">
        <w:rPr>
          <w:b/>
          <w:bCs/>
          <w:i/>
          <w:iCs/>
        </w:rPr>
        <w:t>Real-Time Liability Estimate</w:t>
      </w:r>
      <w:bookmarkEnd w:id="1876"/>
    </w:p>
    <w:p w14:paraId="2C329C11" w14:textId="77777777" w:rsidR="00A03B1B" w:rsidRPr="00A03B1B" w:rsidRDefault="00A03B1B" w:rsidP="00A03B1B">
      <w:pPr>
        <w:keepNext/>
        <w:spacing w:after="240"/>
        <w:ind w:left="720" w:hanging="720"/>
        <w:rPr>
          <w:rFonts w:eastAsia="SimSun"/>
          <w:iCs/>
        </w:rPr>
      </w:pPr>
      <w:r w:rsidRPr="00A03B1B">
        <w:rPr>
          <w:rFonts w:eastAsia="SimSun"/>
          <w:iCs/>
        </w:rPr>
        <w:t>(1)</w:t>
      </w:r>
      <w:r w:rsidRPr="00A03B1B">
        <w:rPr>
          <w:rFonts w:eastAsia="SimSun"/>
          <w:iCs/>
        </w:rPr>
        <w:tab/>
        <w:t>ERCOT shall estimate RTL for an Operating Day as the sum of estimates for the following RTM Settlement charges and payments:</w:t>
      </w:r>
    </w:p>
    <w:p w14:paraId="2C9A0DD2" w14:textId="77777777" w:rsidR="00A03B1B" w:rsidRPr="00A03B1B" w:rsidRDefault="00A03B1B" w:rsidP="00A03B1B">
      <w:pPr>
        <w:spacing w:after="240"/>
        <w:ind w:left="1440" w:hanging="720"/>
        <w:rPr>
          <w:rFonts w:eastAsia="SimSun"/>
        </w:rPr>
      </w:pPr>
      <w:r w:rsidRPr="00A03B1B">
        <w:rPr>
          <w:rFonts w:eastAsia="SimSun"/>
        </w:rPr>
        <w:t>(a)</w:t>
      </w:r>
      <w:r w:rsidRPr="00A03B1B">
        <w:rPr>
          <w:rFonts w:eastAsia="SimSun"/>
        </w:rPr>
        <w:tab/>
        <w:t xml:space="preserve">Section 6.6.3.1, Real-Time Energy Imbalance Payment or Charge at a Resource Node, using Real-Time Metered Generation (RTMG) as generation estimate;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03B1B" w:rsidRPr="00A03B1B" w14:paraId="63DD2A52" w14:textId="77777777" w:rsidTr="00B31BB1">
        <w:tc>
          <w:tcPr>
            <w:tcW w:w="9332" w:type="dxa"/>
            <w:shd w:val="pct12" w:color="auto" w:fill="auto"/>
          </w:tcPr>
          <w:p w14:paraId="2D10FC5E" w14:textId="77777777" w:rsidR="00A03B1B" w:rsidRPr="00A03B1B" w:rsidRDefault="00A03B1B" w:rsidP="00A03B1B">
            <w:pPr>
              <w:spacing w:before="120" w:after="240"/>
              <w:rPr>
                <w:rFonts w:eastAsia="SimSun"/>
                <w:b/>
                <w:i/>
              </w:rPr>
            </w:pPr>
            <w:r w:rsidRPr="00A03B1B">
              <w:rPr>
                <w:rFonts w:eastAsia="SimSun"/>
                <w:b/>
                <w:i/>
                <w:iCs/>
              </w:rPr>
              <w:t xml:space="preserve">[NPRR1188:  Replace item (a) above with the following upon system implementation:] </w:t>
            </w:r>
          </w:p>
          <w:p w14:paraId="7FAE7C22" w14:textId="77777777" w:rsidR="00A03B1B" w:rsidRPr="00A03B1B" w:rsidRDefault="00A03B1B" w:rsidP="00A03B1B">
            <w:pPr>
              <w:spacing w:after="240"/>
              <w:ind w:left="1440" w:hanging="720"/>
              <w:rPr>
                <w:rFonts w:eastAsia="SimSun"/>
              </w:rPr>
            </w:pPr>
            <w:r w:rsidRPr="00A03B1B">
              <w:rPr>
                <w:rFonts w:eastAsia="SimSun"/>
              </w:rPr>
              <w:lastRenderedPageBreak/>
              <w:t>(a)</w:t>
            </w:r>
            <w:r w:rsidRPr="00A03B1B">
              <w:rPr>
                <w:rFonts w:eastAsia="SimSun"/>
              </w:rPr>
              <w:tab/>
              <w:t>Section 6.6.3.1, Real-Time Energy Imbalance Payment or Charge at a Resource Node, using Real-Time Net Metered Generation (RTMG) including CLRs that are not ALRs</w:t>
            </w:r>
            <w:r w:rsidRPr="00A03B1B">
              <w:rPr>
                <w:rFonts w:eastAsia="SimSun"/>
                <w:i/>
                <w:iCs/>
                <w:sz w:val="20"/>
              </w:rPr>
              <w:t xml:space="preserve"> </w:t>
            </w:r>
            <w:r w:rsidRPr="00A03B1B">
              <w:rPr>
                <w:rFonts w:eastAsia="SimSun"/>
              </w:rPr>
              <w:t>as generation estimate;</w:t>
            </w:r>
          </w:p>
        </w:tc>
      </w:tr>
    </w:tbl>
    <w:p w14:paraId="36AD834D" w14:textId="77777777" w:rsidR="00A03B1B" w:rsidRPr="00A03B1B" w:rsidRDefault="00A03B1B" w:rsidP="00A03B1B">
      <w:pPr>
        <w:spacing w:before="240" w:after="240"/>
        <w:ind w:left="1440" w:hanging="720"/>
        <w:rPr>
          <w:rFonts w:eastAsia="SimSun"/>
        </w:rPr>
      </w:pPr>
      <w:r w:rsidRPr="00A03B1B">
        <w:rPr>
          <w:rFonts w:eastAsia="SimSun"/>
        </w:rPr>
        <w:lastRenderedPageBreak/>
        <w:t>(b)</w:t>
      </w:r>
      <w:r w:rsidRPr="00A03B1B">
        <w:rPr>
          <w:rFonts w:eastAsia="SimSun"/>
        </w:rPr>
        <w:tab/>
        <w:t>Section 6.6.3.2, Real-Time Energy Imbalance Payment or Charge at a Load Zone, using 14-day or seven-day-old LRS for Load estimate;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03B1B" w:rsidRPr="00A03B1B" w14:paraId="48B5100A" w14:textId="77777777" w:rsidTr="00B31BB1">
        <w:tc>
          <w:tcPr>
            <w:tcW w:w="9332" w:type="dxa"/>
            <w:shd w:val="pct12" w:color="auto" w:fill="auto"/>
          </w:tcPr>
          <w:p w14:paraId="3992EFF3" w14:textId="77777777" w:rsidR="00A03B1B" w:rsidRPr="00A03B1B" w:rsidRDefault="00A03B1B" w:rsidP="00A03B1B">
            <w:pPr>
              <w:spacing w:before="120" w:after="240"/>
              <w:rPr>
                <w:rFonts w:eastAsia="SimSun"/>
                <w:b/>
                <w:i/>
              </w:rPr>
            </w:pPr>
            <w:r w:rsidRPr="00A03B1B">
              <w:rPr>
                <w:rFonts w:eastAsia="SimSun"/>
                <w:b/>
                <w:i/>
                <w:iCs/>
              </w:rPr>
              <w:t xml:space="preserve">[NPRR829:  Replace item (b) above with the following upon system implementation:] </w:t>
            </w:r>
          </w:p>
          <w:p w14:paraId="550C01FC" w14:textId="77777777" w:rsidR="00A03B1B" w:rsidRPr="00A03B1B" w:rsidRDefault="00A03B1B" w:rsidP="00A03B1B">
            <w:pPr>
              <w:spacing w:after="240"/>
              <w:ind w:left="1440" w:hanging="720"/>
              <w:rPr>
                <w:rFonts w:eastAsia="SimSun"/>
              </w:rPr>
            </w:pPr>
            <w:r w:rsidRPr="00A03B1B">
              <w:rPr>
                <w:rFonts w:eastAsia="SimSun"/>
              </w:rPr>
              <w:t>(b)</w:t>
            </w:r>
            <w:r w:rsidRPr="00A03B1B">
              <w:rPr>
                <w:rFonts w:eastAsia="SimSun"/>
              </w:rPr>
              <w:tab/>
              <w:t>Section 6.6.3.2, Real-Time Energy Imbalance Payment or Charge at a Load Zone, using 14-day or seven-day-old LRS for Load estimate and Real-Time telemetry of net generation as the generation estimate;</w:t>
            </w:r>
          </w:p>
        </w:tc>
      </w:tr>
    </w:tbl>
    <w:p w14:paraId="65353442" w14:textId="77777777" w:rsidR="00A03B1B" w:rsidRPr="00A03B1B" w:rsidRDefault="00A03B1B" w:rsidP="00A03B1B">
      <w:pPr>
        <w:spacing w:before="240" w:after="240"/>
        <w:ind w:left="1440" w:hanging="720"/>
        <w:rPr>
          <w:rFonts w:eastAsia="SimSun"/>
        </w:rPr>
      </w:pPr>
      <w:r w:rsidRPr="00A03B1B">
        <w:rPr>
          <w:rFonts w:eastAsia="SimSun"/>
        </w:rPr>
        <w:t>(c)</w:t>
      </w:r>
      <w:r w:rsidRPr="00A03B1B">
        <w:rPr>
          <w:rFonts w:eastAsia="SimSun"/>
        </w:rPr>
        <w:tab/>
        <w:t>Section 6.6.3.3, Real-Time Energy Imbalance Payment or Charge at a Hub;</w:t>
      </w:r>
    </w:p>
    <w:p w14:paraId="4522C602" w14:textId="77777777" w:rsidR="00A03B1B" w:rsidRPr="00A03B1B" w:rsidRDefault="00A03B1B" w:rsidP="00A03B1B">
      <w:pPr>
        <w:spacing w:after="240"/>
        <w:ind w:left="1440" w:hanging="720"/>
        <w:rPr>
          <w:rFonts w:eastAsia="SimSun"/>
        </w:rPr>
      </w:pPr>
      <w:r w:rsidRPr="00A03B1B">
        <w:rPr>
          <w:rFonts w:eastAsia="SimSun"/>
        </w:rPr>
        <w:t>(d)</w:t>
      </w:r>
      <w:r w:rsidRPr="00A03B1B">
        <w:rPr>
          <w:rFonts w:eastAsia="SimSun"/>
        </w:rPr>
        <w:tab/>
        <w:t>Section 6.6.3.4, Real-Time Energy Payment for DC Tie Import;</w:t>
      </w:r>
    </w:p>
    <w:p w14:paraId="62130222" w14:textId="77777777" w:rsidR="00A03B1B" w:rsidRPr="00A03B1B" w:rsidRDefault="00A03B1B" w:rsidP="00A03B1B">
      <w:pPr>
        <w:spacing w:after="240"/>
        <w:ind w:left="1440" w:hanging="720"/>
        <w:rPr>
          <w:rFonts w:eastAsia="SimSun"/>
        </w:rPr>
      </w:pPr>
      <w:r w:rsidRPr="00A03B1B">
        <w:rPr>
          <w:rFonts w:eastAsia="SimSun"/>
        </w:rPr>
        <w:t>(e)</w:t>
      </w:r>
      <w:r w:rsidRPr="00A03B1B">
        <w:rPr>
          <w:rFonts w:eastAsia="SimSun"/>
        </w:rPr>
        <w:tab/>
        <w:t>Section 6.6.3.8, Real-Time Payment or Charge for Energy from a Settlement Only Distribution Generator (SODG) or a Settlement Only Transmission Generator (SOTG), using the Real-Time telemetry, if provided, of net generation as the outflow estimate and the Real-Time Price for each SODG or SOTG 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A03B1B" w:rsidRPr="00A03B1B" w14:paraId="3CCBD88D" w14:textId="77777777" w:rsidTr="00B31BB1">
        <w:tc>
          <w:tcPr>
            <w:tcW w:w="9332" w:type="dxa"/>
            <w:shd w:val="pct12" w:color="auto" w:fill="auto"/>
          </w:tcPr>
          <w:p w14:paraId="0E45B02A" w14:textId="77777777" w:rsidR="00A03B1B" w:rsidRPr="00A03B1B" w:rsidRDefault="00A03B1B" w:rsidP="00A03B1B">
            <w:pPr>
              <w:spacing w:before="120" w:after="240"/>
              <w:rPr>
                <w:rFonts w:eastAsia="SimSun"/>
                <w:b/>
                <w:i/>
              </w:rPr>
            </w:pPr>
            <w:r w:rsidRPr="00A03B1B">
              <w:rPr>
                <w:rFonts w:eastAsia="SimSun"/>
                <w:b/>
                <w:i/>
                <w:iCs/>
              </w:rPr>
              <w:t xml:space="preserve">[NPRR995 and NPRR1077:  Replace applicable portions of item (e) above with the following upon system implementation:] </w:t>
            </w:r>
          </w:p>
          <w:p w14:paraId="2283FE9F" w14:textId="77777777" w:rsidR="00A03B1B" w:rsidRPr="00A03B1B" w:rsidRDefault="00A03B1B" w:rsidP="00A03B1B">
            <w:pPr>
              <w:spacing w:after="240"/>
              <w:ind w:left="1440" w:hanging="720"/>
              <w:rPr>
                <w:rFonts w:eastAsia="SimSun"/>
              </w:rPr>
            </w:pPr>
            <w:r w:rsidRPr="00A03B1B">
              <w:rPr>
                <w:rFonts w:eastAsia="SimSun"/>
              </w:rPr>
              <w:t>(e)</w:t>
            </w:r>
            <w:r w:rsidRPr="00A03B1B">
              <w:rPr>
                <w:rFonts w:eastAsia="SimSun"/>
              </w:rPr>
              <w:tab/>
              <w:t xml:space="preserve">Section 6.6.3.8, Real-Time Payment or Charge for Energy from a Settlement Only Distribution Generator (SODG), Settlement Only Transmission Generator (SOTG), Settlement Only Distribution Energy Storage System (SODESS), or Settlement Only Transmission Energy Storage System (SOTESS), using the Real-Time telemetry of net generation as the outflow estimate and the Real-Time Price for each SODG, SOTG, </w:t>
            </w:r>
            <w:proofErr w:type="gramStart"/>
            <w:r w:rsidRPr="00A03B1B">
              <w:rPr>
                <w:rFonts w:eastAsia="SimSun"/>
              </w:rPr>
              <w:t>SODESS, or SOTESS</w:t>
            </w:r>
            <w:proofErr w:type="gramEnd"/>
            <w:r w:rsidRPr="00A03B1B">
              <w:rPr>
                <w:rFonts w:eastAsia="SimSun"/>
              </w:rPr>
              <w:t xml:space="preserve"> site;</w:t>
            </w:r>
          </w:p>
        </w:tc>
      </w:tr>
    </w:tbl>
    <w:p w14:paraId="733F7B4D" w14:textId="77777777" w:rsidR="00A03B1B" w:rsidRPr="00A03B1B" w:rsidRDefault="00A03B1B" w:rsidP="00A03B1B">
      <w:pPr>
        <w:spacing w:before="240" w:after="240"/>
        <w:ind w:left="1440" w:hanging="720"/>
        <w:rPr>
          <w:rFonts w:eastAsia="SimSun"/>
        </w:rPr>
      </w:pPr>
      <w:r w:rsidRPr="00A03B1B">
        <w:rPr>
          <w:rFonts w:eastAsia="SimSun"/>
        </w:rPr>
        <w:t>(f)</w:t>
      </w:r>
      <w:r w:rsidRPr="00A03B1B">
        <w:rPr>
          <w:rFonts w:eastAsia="SimSun"/>
        </w:rPr>
        <w:tab/>
        <w:t>Section 6.6.4, Real-Time Congestion Payment or Charge for Self-Schedules;</w:t>
      </w:r>
    </w:p>
    <w:p w14:paraId="656A3042" w14:textId="77777777" w:rsidR="00A03B1B" w:rsidRPr="00A03B1B" w:rsidRDefault="00A03B1B" w:rsidP="00A03B1B">
      <w:pPr>
        <w:spacing w:after="240"/>
        <w:ind w:left="1440" w:hanging="720"/>
        <w:rPr>
          <w:rFonts w:eastAsia="SimSun"/>
        </w:rPr>
      </w:pPr>
      <w:r w:rsidRPr="00A03B1B">
        <w:rPr>
          <w:rFonts w:eastAsia="SimSun"/>
        </w:rPr>
        <w:t>(g)</w:t>
      </w:r>
      <w:r w:rsidRPr="00A03B1B">
        <w:rPr>
          <w:rFonts w:eastAsia="SimSun"/>
        </w:rPr>
        <w:tab/>
        <w:t xml:space="preserve">Section 6.7.2.2, Regulation Up Service Payments and Charges; </w:t>
      </w:r>
    </w:p>
    <w:p w14:paraId="35CA3469" w14:textId="77777777" w:rsidR="00A03B1B" w:rsidRPr="00A03B1B" w:rsidRDefault="00A03B1B" w:rsidP="00A03B1B">
      <w:pPr>
        <w:spacing w:after="240"/>
        <w:ind w:left="1440" w:hanging="720"/>
        <w:rPr>
          <w:rFonts w:eastAsia="SimSun"/>
        </w:rPr>
      </w:pPr>
      <w:r w:rsidRPr="00A03B1B">
        <w:rPr>
          <w:rFonts w:eastAsia="SimSun"/>
        </w:rPr>
        <w:t>(h)</w:t>
      </w:r>
      <w:r w:rsidRPr="00A03B1B">
        <w:rPr>
          <w:rFonts w:eastAsia="SimSun"/>
        </w:rPr>
        <w:tab/>
        <w:t xml:space="preserve">Section 6.7.2.3, Regulation Down Service Payments and Charges; </w:t>
      </w:r>
    </w:p>
    <w:p w14:paraId="29497138" w14:textId="77777777" w:rsidR="00A03B1B" w:rsidRPr="00A03B1B" w:rsidRDefault="00A03B1B" w:rsidP="00A03B1B">
      <w:pPr>
        <w:spacing w:after="240"/>
        <w:ind w:left="1440" w:hanging="720"/>
        <w:rPr>
          <w:rFonts w:eastAsia="SimSun"/>
        </w:rPr>
      </w:pPr>
      <w:r w:rsidRPr="00A03B1B">
        <w:rPr>
          <w:rFonts w:eastAsia="SimSun"/>
        </w:rPr>
        <w:t>(i)</w:t>
      </w:r>
      <w:r w:rsidRPr="00A03B1B">
        <w:rPr>
          <w:rFonts w:eastAsia="SimSun"/>
        </w:rPr>
        <w:tab/>
        <w:t xml:space="preserve">Section 6.7.2.4, Responsive Reserve Payments and Charges; </w:t>
      </w:r>
    </w:p>
    <w:p w14:paraId="0189395B" w14:textId="77777777" w:rsidR="00A03B1B" w:rsidRPr="00A03B1B" w:rsidRDefault="00A03B1B" w:rsidP="00A03B1B">
      <w:pPr>
        <w:spacing w:after="240"/>
        <w:ind w:left="1440" w:hanging="720"/>
        <w:rPr>
          <w:rFonts w:eastAsia="SimSun"/>
        </w:rPr>
      </w:pPr>
      <w:r w:rsidRPr="00A03B1B">
        <w:rPr>
          <w:rFonts w:eastAsia="SimSun"/>
        </w:rPr>
        <w:t>(j)</w:t>
      </w:r>
      <w:r w:rsidRPr="00A03B1B">
        <w:rPr>
          <w:rFonts w:eastAsia="SimSun"/>
        </w:rPr>
        <w:tab/>
        <w:t xml:space="preserve">Section 6.7.2.5, Non-Spinning Reserve Service Payments and Charges; </w:t>
      </w:r>
    </w:p>
    <w:p w14:paraId="0869FA88" w14:textId="77777777" w:rsidR="00A03B1B" w:rsidRPr="00A03B1B" w:rsidRDefault="00A03B1B" w:rsidP="00A03B1B">
      <w:pPr>
        <w:spacing w:after="240"/>
        <w:ind w:left="1440" w:hanging="720"/>
        <w:rPr>
          <w:rFonts w:eastAsia="SimSun"/>
        </w:rPr>
      </w:pPr>
      <w:r w:rsidRPr="00A03B1B">
        <w:rPr>
          <w:rFonts w:eastAsia="SimSun"/>
        </w:rPr>
        <w:t>(k)</w:t>
      </w:r>
      <w:r w:rsidRPr="00A03B1B">
        <w:rPr>
          <w:rFonts w:eastAsia="SimSun"/>
        </w:rPr>
        <w:tab/>
        <w:t>Section 6.7.2.6, ERCOT Contingency Reserve Service Payments and Charges;</w:t>
      </w:r>
      <w:del w:id="1877" w:author="ERCOT" w:date="2025-12-09T12:27:00Z">
        <w:r w:rsidRPr="00A03B1B" w:rsidDel="008109FC">
          <w:rPr>
            <w:rFonts w:eastAsia="SimSun"/>
          </w:rPr>
          <w:delText xml:space="preserve"> and</w:delText>
        </w:r>
      </w:del>
    </w:p>
    <w:p w14:paraId="64BCD5CC" w14:textId="77777777" w:rsidR="00A03B1B" w:rsidRPr="00A03B1B" w:rsidRDefault="00A03B1B" w:rsidP="00A03B1B">
      <w:pPr>
        <w:spacing w:after="240"/>
        <w:ind w:left="1440" w:hanging="720"/>
        <w:rPr>
          <w:rFonts w:eastAsia="SimSun"/>
        </w:rPr>
      </w:pPr>
      <w:ins w:id="1878" w:author="ERCOT" w:date="2025-07-30T10:10:00Z">
        <w:r w:rsidRPr="00A03B1B">
          <w:rPr>
            <w:szCs w:val="20"/>
          </w:rPr>
          <w:lastRenderedPageBreak/>
          <w:t>(l)</w:t>
        </w:r>
        <w:r w:rsidRPr="00A03B1B">
          <w:rPr>
            <w:szCs w:val="20"/>
          </w:rPr>
          <w:tab/>
          <w:t>Section 6.7.</w:t>
        </w:r>
      </w:ins>
      <w:ins w:id="1879" w:author="ERCOT" w:date="2025-12-09T12:26:00Z">
        <w:r w:rsidRPr="00A03B1B">
          <w:rPr>
            <w:szCs w:val="20"/>
          </w:rPr>
          <w:t>2</w:t>
        </w:r>
      </w:ins>
      <w:ins w:id="1880" w:author="ERCOT" w:date="2025-07-30T10:10:00Z">
        <w:r w:rsidRPr="00A03B1B">
          <w:rPr>
            <w:szCs w:val="20"/>
          </w:rPr>
          <w:t>.</w:t>
        </w:r>
      </w:ins>
      <w:ins w:id="1881" w:author="ERCOT" w:date="2025-07-30T10:13:00Z">
        <w:r w:rsidRPr="00A03B1B">
          <w:rPr>
            <w:szCs w:val="20"/>
          </w:rPr>
          <w:t>7</w:t>
        </w:r>
      </w:ins>
      <w:ins w:id="1882" w:author="ERCOT" w:date="2025-07-30T10:10:00Z">
        <w:r w:rsidRPr="00A03B1B">
          <w:rPr>
            <w:szCs w:val="20"/>
          </w:rPr>
          <w:t xml:space="preserve">, </w:t>
        </w:r>
      </w:ins>
      <w:ins w:id="1883" w:author="ERCOT" w:date="2025-07-30T10:13:00Z">
        <w:r w:rsidRPr="00A03B1B">
          <w:rPr>
            <w:szCs w:val="20"/>
          </w:rPr>
          <w:t>Dispatchable Reliability</w:t>
        </w:r>
      </w:ins>
      <w:ins w:id="1884" w:author="ERCOT" w:date="2025-07-30T10:10:00Z">
        <w:r w:rsidRPr="00A03B1B">
          <w:rPr>
            <w:szCs w:val="20"/>
          </w:rPr>
          <w:t xml:space="preserve"> Reserve Service Payments and Charges</w:t>
        </w:r>
      </w:ins>
      <w:ins w:id="1885" w:author="ERCOT" w:date="2025-07-30T10:17:00Z">
        <w:r w:rsidRPr="00A03B1B">
          <w:rPr>
            <w:szCs w:val="20"/>
          </w:rPr>
          <w:t>; and</w:t>
        </w:r>
      </w:ins>
    </w:p>
    <w:p w14:paraId="3B62E6C3" w14:textId="77777777" w:rsidR="00A03B1B" w:rsidRPr="00A03B1B" w:rsidRDefault="00A03B1B" w:rsidP="00A03B1B">
      <w:pPr>
        <w:spacing w:after="240"/>
        <w:ind w:left="1440" w:hanging="720"/>
        <w:rPr>
          <w:iCs/>
          <w:szCs w:val="20"/>
        </w:rPr>
      </w:pPr>
      <w:r w:rsidRPr="00A03B1B">
        <w:rPr>
          <w:rFonts w:eastAsia="SimSun"/>
        </w:rPr>
        <w:t>(</w:t>
      </w:r>
      <w:ins w:id="1886" w:author="ERCOT" w:date="2025-12-09T12:27:00Z">
        <w:r w:rsidRPr="00A03B1B">
          <w:rPr>
            <w:rFonts w:eastAsia="SimSun"/>
          </w:rPr>
          <w:t>m</w:t>
        </w:r>
      </w:ins>
      <w:del w:id="1887" w:author="ERCOT" w:date="2025-12-09T12:27:00Z">
        <w:r w:rsidRPr="00A03B1B" w:rsidDel="008109FC">
          <w:rPr>
            <w:rFonts w:eastAsia="SimSun"/>
          </w:rPr>
          <w:delText>l</w:delText>
        </w:r>
      </w:del>
      <w:r w:rsidRPr="00A03B1B">
        <w:rPr>
          <w:rFonts w:eastAsia="SimSun"/>
        </w:rPr>
        <w:t>)</w:t>
      </w:r>
      <w:r w:rsidRPr="00A03B1B">
        <w:rPr>
          <w:rFonts w:eastAsia="SimSun"/>
        </w:rPr>
        <w:tab/>
        <w:t>Section 7.9.2.1, Payments and Charges for PTP Obligations Settled in Real-Time.</w:t>
      </w:r>
    </w:p>
    <w:p w14:paraId="3F0D0BFD" w14:textId="77777777" w:rsidR="00152993" w:rsidRDefault="00152993">
      <w:pPr>
        <w:pStyle w:val="BodyText"/>
      </w:pPr>
    </w:p>
    <w:sectPr w:rsidR="00152993" w:rsidSect="0074209E">
      <w:headerReference w:type="default" r:id="rId172"/>
      <w:footerReference w:type="default" r:id="rId17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F3709" w14:textId="77777777" w:rsidR="00B5080A" w:rsidRDefault="00B5080A">
      <w:r>
        <w:separator/>
      </w:r>
    </w:p>
  </w:endnote>
  <w:endnote w:type="continuationSeparator" w:id="0">
    <w:p w14:paraId="3279E444" w14:textId="77777777" w:rsidR="00B5080A" w:rsidRDefault="00B50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B1652" w14:textId="116D93C1"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2718F8">
      <w:rPr>
        <w:rFonts w:ascii="Arial" w:hAnsi="Arial"/>
        <w:noProof/>
        <w:sz w:val="18"/>
      </w:rPr>
      <w:t>1309NPRR-07 TSSA Comments 012926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F140AED"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23DF7" w14:textId="77777777" w:rsidR="00B5080A" w:rsidRDefault="00B5080A">
      <w:r>
        <w:separator/>
      </w:r>
    </w:p>
  </w:footnote>
  <w:footnote w:type="continuationSeparator" w:id="0">
    <w:p w14:paraId="3784858E" w14:textId="77777777" w:rsidR="00B5080A" w:rsidRDefault="00B5080A">
      <w:r>
        <w:continuationSeparator/>
      </w:r>
    </w:p>
  </w:footnote>
  <w:footnote w:id="1">
    <w:p w14:paraId="380A27DE" w14:textId="77777777" w:rsidR="002718F8" w:rsidRPr="00002C92" w:rsidRDefault="002718F8" w:rsidP="002718F8">
      <w:pPr>
        <w:pStyle w:val="FootnoteText"/>
        <w:rPr>
          <w:rFonts w:ascii="Arial" w:hAnsi="Arial" w:cs="Arial"/>
        </w:rPr>
      </w:pPr>
      <w:r w:rsidRPr="00002C92">
        <w:rPr>
          <w:rStyle w:val="FootnoteReference"/>
          <w:rFonts w:ascii="Arial" w:hAnsi="Arial" w:cs="Arial"/>
        </w:rPr>
        <w:footnoteRef/>
      </w:r>
      <w:r w:rsidRPr="00002C92">
        <w:rPr>
          <w:rFonts w:ascii="Arial" w:hAnsi="Arial" w:cs="Arial"/>
        </w:rPr>
        <w:t xml:space="preserve"> PURA §39.159(d)(2)(C).</w:t>
      </w:r>
    </w:p>
  </w:footnote>
  <w:footnote w:id="2">
    <w:p w14:paraId="78A830D5" w14:textId="77777777" w:rsidR="002718F8" w:rsidRPr="007C34E8" w:rsidRDefault="002718F8" w:rsidP="002718F8">
      <w:pPr>
        <w:pStyle w:val="FootnoteText"/>
        <w:rPr>
          <w:rFonts w:ascii="Arial" w:hAnsi="Arial" w:cs="Arial"/>
        </w:rPr>
      </w:pPr>
      <w:r w:rsidRPr="007C34E8">
        <w:rPr>
          <w:rStyle w:val="FootnoteReference"/>
          <w:rFonts w:ascii="Arial" w:hAnsi="Arial" w:cs="Arial"/>
        </w:rPr>
        <w:footnoteRef/>
      </w:r>
      <w:r w:rsidRPr="007C34E8">
        <w:rPr>
          <w:rFonts w:ascii="Arial" w:hAnsi="Arial" w:cs="Arial"/>
        </w:rPr>
        <w:t xml:space="preserve"> Comments of the Joint Commenters on NPRR 1235 (July 22, 2024) at 1.</w:t>
      </w:r>
    </w:p>
  </w:footnote>
  <w:footnote w:id="3">
    <w:p w14:paraId="67665CA1" w14:textId="77777777" w:rsidR="002718F8" w:rsidRPr="00002C92" w:rsidRDefault="002718F8" w:rsidP="002718F8">
      <w:pPr>
        <w:pStyle w:val="FootnoteText"/>
        <w:rPr>
          <w:rFonts w:ascii="Arial" w:hAnsi="Arial" w:cs="Arial"/>
        </w:rPr>
      </w:pPr>
      <w:r w:rsidRPr="00002C92">
        <w:rPr>
          <w:rStyle w:val="FootnoteReference"/>
          <w:rFonts w:ascii="Arial" w:hAnsi="Arial" w:cs="Arial"/>
        </w:rPr>
        <w:footnoteRef/>
      </w:r>
      <w:r w:rsidRPr="00002C92">
        <w:rPr>
          <w:rFonts w:ascii="Arial" w:hAnsi="Arial" w:cs="Arial"/>
        </w:rPr>
        <w:t xml:space="preserve"> </w:t>
      </w:r>
      <w:r>
        <w:rPr>
          <w:rFonts w:ascii="Arial" w:hAnsi="Arial" w:cs="Arial"/>
        </w:rPr>
        <w:t xml:space="preserve">Comments of Joint Commenters on NPRR 1235 (July 22, 2024) at 1-2, also citing [fn] </w:t>
      </w:r>
      <w:r w:rsidRPr="00002C92">
        <w:rPr>
          <w:rFonts w:ascii="Arial" w:hAnsi="Arial" w:cs="Arial"/>
        </w:rPr>
        <w:t xml:space="preserve">Senate Session (Apr. 5, 2023), available at </w:t>
      </w:r>
      <w:hyperlink r:id="rId1" w:history="1">
        <w:r w:rsidRPr="00002C92">
          <w:rPr>
            <w:rStyle w:val="Hyperlink"/>
            <w:rFonts w:ascii="Arial" w:hAnsi="Arial" w:cs="Arial"/>
          </w:rPr>
          <w:t>https://tlcsenate.granicus.com/MediaPlayer.php?view_id=53&amp;clip_id=17610</w:t>
        </w:r>
      </w:hyperlink>
      <w:r w:rsidRPr="00002C92">
        <w:rPr>
          <w:rFonts w:ascii="Arial" w:hAnsi="Arial" w:cs="Arial"/>
        </w:rPr>
        <w:t xml:space="preserve"> (Timestamp: 03:28:55 – 03:29:25); </w:t>
      </w:r>
      <w:r w:rsidRPr="00002C92">
        <w:rPr>
          <w:rFonts w:ascii="Arial" w:hAnsi="Arial" w:cs="Arial"/>
          <w:i/>
          <w:iCs/>
        </w:rPr>
        <w:t xml:space="preserve">see also </w:t>
      </w:r>
      <w:r w:rsidRPr="00002C92">
        <w:rPr>
          <w:rFonts w:ascii="Arial" w:hAnsi="Arial" w:cs="Arial"/>
        </w:rPr>
        <w:t xml:space="preserve">SB 7 Amendment (Sen. Zaffirini) at </w:t>
      </w:r>
      <w:hyperlink r:id="rId2" w:history="1">
        <w:r w:rsidRPr="00002C92">
          <w:rPr>
            <w:rStyle w:val="Hyperlink"/>
            <w:rFonts w:ascii="Arial" w:hAnsi="Arial" w:cs="Arial"/>
          </w:rPr>
          <w:t>https://capitol.texas.gov/tlodocs/88R/amendments/pdf/SB00007S2F2.PDF</w:t>
        </w:r>
      </w:hyperlink>
      <w:r w:rsidRPr="00002C92">
        <w:rPr>
          <w:rFonts w:ascii="Arial" w:hAnsi="Arial"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C3FA5" w14:textId="77777777" w:rsidR="00EE6681" w:rsidRDefault="00EE6681">
    <w:pPr>
      <w:pStyle w:val="Header"/>
      <w:jc w:val="center"/>
      <w:rPr>
        <w:sz w:val="32"/>
      </w:rPr>
    </w:pPr>
    <w:r>
      <w:rPr>
        <w:sz w:val="32"/>
      </w:rPr>
      <w:t>NPRR Comments</w:t>
    </w:r>
  </w:p>
  <w:p w14:paraId="63724686"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4"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0A9D4757"/>
    <w:multiLevelType w:val="hybridMultilevel"/>
    <w:tmpl w:val="4620B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1B5FD6"/>
    <w:multiLevelType w:val="hybridMultilevel"/>
    <w:tmpl w:val="9C1EB6B0"/>
    <w:lvl w:ilvl="0" w:tplc="CDF0F1EA">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13"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08308B9"/>
    <w:multiLevelType w:val="hybridMultilevel"/>
    <w:tmpl w:val="0C1017D0"/>
    <w:lvl w:ilvl="0" w:tplc="5A3C0448">
      <w:start w:val="1"/>
      <w:numFmt w:val="lowerRoman"/>
      <w:lvlText w:val="(%1)"/>
      <w:lvlJc w:val="left"/>
      <w:pPr>
        <w:tabs>
          <w:tab w:val="num" w:pos="2160"/>
        </w:tabs>
        <w:ind w:left="2160" w:hanging="720"/>
      </w:pPr>
      <w:rPr>
        <w:rFonts w:hint="default"/>
      </w:rPr>
    </w:lvl>
    <w:lvl w:ilvl="1" w:tplc="04090003" w:tentative="1">
      <w:start w:val="1"/>
      <w:numFmt w:val="lowerLetter"/>
      <w:lvlText w:val="%2."/>
      <w:lvlJc w:val="left"/>
      <w:pPr>
        <w:tabs>
          <w:tab w:val="num" w:pos="2520"/>
        </w:tabs>
        <w:ind w:left="2520" w:hanging="360"/>
      </w:pPr>
    </w:lvl>
    <w:lvl w:ilvl="2" w:tplc="04090005" w:tentative="1">
      <w:start w:val="1"/>
      <w:numFmt w:val="lowerRoman"/>
      <w:lvlText w:val="%3."/>
      <w:lvlJc w:val="right"/>
      <w:pPr>
        <w:tabs>
          <w:tab w:val="num" w:pos="3240"/>
        </w:tabs>
        <w:ind w:left="3240" w:hanging="180"/>
      </w:pPr>
    </w:lvl>
    <w:lvl w:ilvl="3" w:tplc="04090001" w:tentative="1">
      <w:start w:val="1"/>
      <w:numFmt w:val="decimal"/>
      <w:lvlText w:val="%4."/>
      <w:lvlJc w:val="left"/>
      <w:pPr>
        <w:tabs>
          <w:tab w:val="num" w:pos="3960"/>
        </w:tabs>
        <w:ind w:left="3960" w:hanging="360"/>
      </w:pPr>
    </w:lvl>
    <w:lvl w:ilvl="4" w:tplc="04090003" w:tentative="1">
      <w:start w:val="1"/>
      <w:numFmt w:val="lowerLetter"/>
      <w:lvlText w:val="%5."/>
      <w:lvlJc w:val="left"/>
      <w:pPr>
        <w:tabs>
          <w:tab w:val="num" w:pos="4680"/>
        </w:tabs>
        <w:ind w:left="4680" w:hanging="360"/>
      </w:pPr>
    </w:lvl>
    <w:lvl w:ilvl="5" w:tplc="04090005" w:tentative="1">
      <w:start w:val="1"/>
      <w:numFmt w:val="lowerRoman"/>
      <w:lvlText w:val="%6."/>
      <w:lvlJc w:val="right"/>
      <w:pPr>
        <w:tabs>
          <w:tab w:val="num" w:pos="5400"/>
        </w:tabs>
        <w:ind w:left="5400" w:hanging="180"/>
      </w:pPr>
    </w:lvl>
    <w:lvl w:ilvl="6" w:tplc="04090001" w:tentative="1">
      <w:start w:val="1"/>
      <w:numFmt w:val="decimal"/>
      <w:lvlText w:val="%7."/>
      <w:lvlJc w:val="left"/>
      <w:pPr>
        <w:tabs>
          <w:tab w:val="num" w:pos="6120"/>
        </w:tabs>
        <w:ind w:left="6120" w:hanging="360"/>
      </w:pPr>
    </w:lvl>
    <w:lvl w:ilvl="7" w:tplc="04090003" w:tentative="1">
      <w:start w:val="1"/>
      <w:numFmt w:val="lowerLetter"/>
      <w:lvlText w:val="%8."/>
      <w:lvlJc w:val="left"/>
      <w:pPr>
        <w:tabs>
          <w:tab w:val="num" w:pos="6840"/>
        </w:tabs>
        <w:ind w:left="6840" w:hanging="360"/>
      </w:pPr>
    </w:lvl>
    <w:lvl w:ilvl="8" w:tplc="04090005" w:tentative="1">
      <w:start w:val="1"/>
      <w:numFmt w:val="lowerRoman"/>
      <w:lvlText w:val="%9."/>
      <w:lvlJc w:val="right"/>
      <w:pPr>
        <w:tabs>
          <w:tab w:val="num" w:pos="7560"/>
        </w:tabs>
        <w:ind w:left="7560" w:hanging="180"/>
      </w:pPr>
    </w:lvl>
  </w:abstractNum>
  <w:abstractNum w:abstractNumId="15"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654B2C67"/>
    <w:multiLevelType w:val="hybridMultilevel"/>
    <w:tmpl w:val="6A5CC3FA"/>
    <w:lvl w:ilvl="0" w:tplc="1F0A4492">
      <w:start w:val="1"/>
      <w:numFmt w:val="bullet"/>
      <w:lvlText w:val=""/>
      <w:lvlJc w:val="left"/>
      <w:pPr>
        <w:tabs>
          <w:tab w:val="num" w:pos="720"/>
        </w:tabs>
        <w:ind w:left="720" w:hanging="72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7A3E65F6"/>
    <w:multiLevelType w:val="hybridMultilevel"/>
    <w:tmpl w:val="778CA1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EC1182C"/>
    <w:multiLevelType w:val="hybridMultilevel"/>
    <w:tmpl w:val="F3ACD432"/>
    <w:lvl w:ilvl="0" w:tplc="8BB07F14">
      <w:start w:val="1"/>
      <w:numFmt w:val="decimal"/>
      <w:lvlText w:val="%1."/>
      <w:lvlJc w:val="left"/>
      <w:pPr>
        <w:tabs>
          <w:tab w:val="num" w:pos="720"/>
        </w:tabs>
        <w:ind w:left="720" w:hanging="360"/>
      </w:pPr>
    </w:lvl>
    <w:lvl w:ilvl="1" w:tplc="C1987EEA" w:tentative="1">
      <w:start w:val="1"/>
      <w:numFmt w:val="lowerLetter"/>
      <w:lvlText w:val="%2."/>
      <w:lvlJc w:val="left"/>
      <w:pPr>
        <w:tabs>
          <w:tab w:val="num" w:pos="1440"/>
        </w:tabs>
        <w:ind w:left="1440" w:hanging="360"/>
      </w:pPr>
    </w:lvl>
    <w:lvl w:ilvl="2" w:tplc="36D85990" w:tentative="1">
      <w:start w:val="1"/>
      <w:numFmt w:val="lowerRoman"/>
      <w:lvlText w:val="%3."/>
      <w:lvlJc w:val="right"/>
      <w:pPr>
        <w:tabs>
          <w:tab w:val="num" w:pos="2160"/>
        </w:tabs>
        <w:ind w:left="2160" w:hanging="180"/>
      </w:pPr>
    </w:lvl>
    <w:lvl w:ilvl="3" w:tplc="60228B9A" w:tentative="1">
      <w:start w:val="1"/>
      <w:numFmt w:val="decimal"/>
      <w:lvlText w:val="%4."/>
      <w:lvlJc w:val="left"/>
      <w:pPr>
        <w:tabs>
          <w:tab w:val="num" w:pos="2880"/>
        </w:tabs>
        <w:ind w:left="2880" w:hanging="360"/>
      </w:pPr>
    </w:lvl>
    <w:lvl w:ilvl="4" w:tplc="3BE87B8E" w:tentative="1">
      <w:start w:val="1"/>
      <w:numFmt w:val="lowerLetter"/>
      <w:lvlText w:val="%5."/>
      <w:lvlJc w:val="left"/>
      <w:pPr>
        <w:tabs>
          <w:tab w:val="num" w:pos="3600"/>
        </w:tabs>
        <w:ind w:left="3600" w:hanging="360"/>
      </w:pPr>
    </w:lvl>
    <w:lvl w:ilvl="5" w:tplc="52BA3372" w:tentative="1">
      <w:start w:val="1"/>
      <w:numFmt w:val="lowerRoman"/>
      <w:lvlText w:val="%6."/>
      <w:lvlJc w:val="right"/>
      <w:pPr>
        <w:tabs>
          <w:tab w:val="num" w:pos="4320"/>
        </w:tabs>
        <w:ind w:left="4320" w:hanging="180"/>
      </w:pPr>
    </w:lvl>
    <w:lvl w:ilvl="6" w:tplc="F77E5400" w:tentative="1">
      <w:start w:val="1"/>
      <w:numFmt w:val="decimal"/>
      <w:lvlText w:val="%7."/>
      <w:lvlJc w:val="left"/>
      <w:pPr>
        <w:tabs>
          <w:tab w:val="num" w:pos="5040"/>
        </w:tabs>
        <w:ind w:left="5040" w:hanging="360"/>
      </w:pPr>
    </w:lvl>
    <w:lvl w:ilvl="7" w:tplc="02C6AD80" w:tentative="1">
      <w:start w:val="1"/>
      <w:numFmt w:val="lowerLetter"/>
      <w:lvlText w:val="%8."/>
      <w:lvlJc w:val="left"/>
      <w:pPr>
        <w:tabs>
          <w:tab w:val="num" w:pos="5760"/>
        </w:tabs>
        <w:ind w:left="5760" w:hanging="360"/>
      </w:pPr>
    </w:lvl>
    <w:lvl w:ilvl="8" w:tplc="8B304010" w:tentative="1">
      <w:start w:val="1"/>
      <w:numFmt w:val="lowerRoman"/>
      <w:lvlText w:val="%9."/>
      <w:lvlJc w:val="right"/>
      <w:pPr>
        <w:tabs>
          <w:tab w:val="num" w:pos="6480"/>
        </w:tabs>
        <w:ind w:left="6480" w:hanging="180"/>
      </w:pPr>
    </w:lvl>
  </w:abstractNum>
  <w:abstractNum w:abstractNumId="24" w15:restartNumberingAfterBreak="0">
    <w:nsid w:val="7EFF4508"/>
    <w:multiLevelType w:val="hybridMultilevel"/>
    <w:tmpl w:val="A796BF22"/>
    <w:lvl w:ilvl="0" w:tplc="0409000F">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16cid:durableId="63264827">
    <w:abstractNumId w:val="0"/>
  </w:num>
  <w:num w:numId="2" w16cid:durableId="389354256">
    <w:abstractNumId w:val="21"/>
  </w:num>
  <w:num w:numId="3" w16cid:durableId="607394001">
    <w:abstractNumId w:val="22"/>
  </w:num>
  <w:num w:numId="4" w16cid:durableId="1736123474">
    <w:abstractNumId w:val="1"/>
  </w:num>
  <w:num w:numId="5" w16cid:durableId="2082215892">
    <w:abstractNumId w:val="10"/>
  </w:num>
  <w:num w:numId="6" w16cid:durableId="21169606">
    <w:abstractNumId w:val="7"/>
  </w:num>
  <w:num w:numId="7" w16cid:durableId="654994312">
    <w:abstractNumId w:val="16"/>
  </w:num>
  <w:num w:numId="8" w16cid:durableId="141503427">
    <w:abstractNumId w:val="24"/>
  </w:num>
  <w:num w:numId="9" w16cid:durableId="309677572">
    <w:abstractNumId w:val="5"/>
  </w:num>
  <w:num w:numId="10" w16cid:durableId="1912305347">
    <w:abstractNumId w:val="14"/>
  </w:num>
  <w:num w:numId="11" w16cid:durableId="1832601492">
    <w:abstractNumId w:val="17"/>
  </w:num>
  <w:num w:numId="12" w16cid:durableId="464199930">
    <w:abstractNumId w:val="11"/>
  </w:num>
  <w:num w:numId="13" w16cid:durableId="1567910947">
    <w:abstractNumId w:val="6"/>
  </w:num>
  <w:num w:numId="14" w16cid:durableId="915434783">
    <w:abstractNumId w:val="23"/>
  </w:num>
  <w:num w:numId="15" w16cid:durableId="1578175653">
    <w:abstractNumId w:val="15"/>
  </w:num>
  <w:num w:numId="16" w16cid:durableId="743572768">
    <w:abstractNumId w:val="9"/>
  </w:num>
  <w:num w:numId="17" w16cid:durableId="152383013">
    <w:abstractNumId w:val="2"/>
  </w:num>
  <w:num w:numId="18" w16cid:durableId="1389841854">
    <w:abstractNumId w:val="18"/>
  </w:num>
  <w:num w:numId="19" w16cid:durableId="1442992585">
    <w:abstractNumId w:val="12"/>
  </w:num>
  <w:num w:numId="20" w16cid:durableId="263148068">
    <w:abstractNumId w:val="19"/>
  </w:num>
  <w:num w:numId="21" w16cid:durableId="228612848">
    <w:abstractNumId w:val="8"/>
  </w:num>
  <w:num w:numId="22" w16cid:durableId="525681856">
    <w:abstractNumId w:val="20"/>
  </w:num>
  <w:num w:numId="23" w16cid:durableId="796949283">
    <w:abstractNumId w:val="4"/>
  </w:num>
  <w:num w:numId="24" w16cid:durableId="1033117208">
    <w:abstractNumId w:val="13"/>
  </w:num>
  <w:num w:numId="25" w16cid:durableId="203777857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SSA 012926">
    <w15:presenceInfo w15:providerId="None" w15:userId="TSSA 012926"/>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59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3E69"/>
    <w:rsid w:val="00037668"/>
    <w:rsid w:val="00075A94"/>
    <w:rsid w:val="00115947"/>
    <w:rsid w:val="00132855"/>
    <w:rsid w:val="00152993"/>
    <w:rsid w:val="00160BDF"/>
    <w:rsid w:val="00170297"/>
    <w:rsid w:val="001A227D"/>
    <w:rsid w:val="001E2032"/>
    <w:rsid w:val="002718F8"/>
    <w:rsid w:val="003010C0"/>
    <w:rsid w:val="00332A97"/>
    <w:rsid w:val="00350C00"/>
    <w:rsid w:val="00366113"/>
    <w:rsid w:val="003C270C"/>
    <w:rsid w:val="003D0994"/>
    <w:rsid w:val="003D3FA4"/>
    <w:rsid w:val="00423824"/>
    <w:rsid w:val="0043567D"/>
    <w:rsid w:val="0046792C"/>
    <w:rsid w:val="004B7B90"/>
    <w:rsid w:val="004E2C19"/>
    <w:rsid w:val="005C3093"/>
    <w:rsid w:val="005D284C"/>
    <w:rsid w:val="00604512"/>
    <w:rsid w:val="00633E23"/>
    <w:rsid w:val="00673B94"/>
    <w:rsid w:val="00680AC6"/>
    <w:rsid w:val="006835D8"/>
    <w:rsid w:val="006C316E"/>
    <w:rsid w:val="006D0F7C"/>
    <w:rsid w:val="007269C4"/>
    <w:rsid w:val="0074209E"/>
    <w:rsid w:val="007F2CA8"/>
    <w:rsid w:val="007F7161"/>
    <w:rsid w:val="0085559E"/>
    <w:rsid w:val="00896B1B"/>
    <w:rsid w:val="008E559E"/>
    <w:rsid w:val="00916080"/>
    <w:rsid w:val="00921A68"/>
    <w:rsid w:val="00A015C4"/>
    <w:rsid w:val="00A03B1B"/>
    <w:rsid w:val="00A15172"/>
    <w:rsid w:val="00A24D22"/>
    <w:rsid w:val="00AC497A"/>
    <w:rsid w:val="00B5080A"/>
    <w:rsid w:val="00B943AE"/>
    <w:rsid w:val="00BD7258"/>
    <w:rsid w:val="00C0598D"/>
    <w:rsid w:val="00C11956"/>
    <w:rsid w:val="00C602E5"/>
    <w:rsid w:val="00C748FD"/>
    <w:rsid w:val="00C8423D"/>
    <w:rsid w:val="00D4046E"/>
    <w:rsid w:val="00D4362F"/>
    <w:rsid w:val="00D76B59"/>
    <w:rsid w:val="00DD4739"/>
    <w:rsid w:val="00DE0DC9"/>
    <w:rsid w:val="00DE5F33"/>
    <w:rsid w:val="00E07B54"/>
    <w:rsid w:val="00E11F78"/>
    <w:rsid w:val="00E621E1"/>
    <w:rsid w:val="00EC55B3"/>
    <w:rsid w:val="00EE6681"/>
    <w:rsid w:val="00F83863"/>
    <w:rsid w:val="00F96FB2"/>
    <w:rsid w:val="00FB51D8"/>
    <w:rsid w:val="00FD08E8"/>
    <w:rsid w:val="00FE5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hapeDefaults>
    <o:shapedefaults v:ext="edit" spidmax="2593"/>
    <o:shapelayout v:ext="edit">
      <o:idmap v:ext="edit" data="2"/>
    </o:shapelayout>
  </w:shapeDefaults>
  <w:decimalSymbol w:val="."/>
  <w:listSeparator w:val=","/>
  <w14:docId w14:val="6D8CA155"/>
  <w15:chartTrackingRefBased/>
  <w15:docId w15:val="{8780BD14-0885-4AC2-AFD8-C0249D6F1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footnote reference"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uiPriority w:val="99"/>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numbering" w:customStyle="1" w:styleId="NoList1">
    <w:name w:val="No List1"/>
    <w:next w:val="NoList"/>
    <w:uiPriority w:val="99"/>
    <w:semiHidden/>
    <w:unhideWhenUsed/>
    <w:rsid w:val="00A03B1B"/>
  </w:style>
  <w:style w:type="table" w:customStyle="1" w:styleId="BoxedLanguage">
    <w:name w:val="Boxed Language"/>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A03B1B"/>
    <w:pPr>
      <w:numPr>
        <w:numId w:val="4"/>
      </w:numPr>
      <w:tabs>
        <w:tab w:val="clear" w:pos="360"/>
        <w:tab w:val="num" w:pos="432"/>
        <w:tab w:val="num" w:pos="1260"/>
      </w:tabs>
      <w:spacing w:after="180"/>
      <w:ind w:left="0" w:firstLine="0"/>
    </w:pPr>
    <w:rPr>
      <w:rFonts w:eastAsia="SimSun"/>
      <w:szCs w:val="20"/>
    </w:rPr>
  </w:style>
  <w:style w:type="paragraph" w:styleId="FootnoteText">
    <w:name w:val="footnote text"/>
    <w:basedOn w:val="Normal"/>
    <w:link w:val="FootnoteTextChar"/>
    <w:rsid w:val="00A03B1B"/>
    <w:rPr>
      <w:rFonts w:eastAsia="SimSun"/>
      <w:sz w:val="18"/>
      <w:szCs w:val="20"/>
    </w:rPr>
  </w:style>
  <w:style w:type="character" w:customStyle="1" w:styleId="FootnoteTextChar">
    <w:name w:val="Footnote Text Char"/>
    <w:basedOn w:val="DefaultParagraphFont"/>
    <w:link w:val="FootnoteText"/>
    <w:rsid w:val="00A03B1B"/>
    <w:rPr>
      <w:rFonts w:eastAsia="SimSun"/>
      <w:sz w:val="18"/>
    </w:rPr>
  </w:style>
  <w:style w:type="paragraph" w:customStyle="1" w:styleId="Formula">
    <w:name w:val="Formula"/>
    <w:basedOn w:val="Normal"/>
    <w:link w:val="FormulaChar"/>
    <w:autoRedefine/>
    <w:rsid w:val="00A03B1B"/>
    <w:pPr>
      <w:tabs>
        <w:tab w:val="left" w:pos="2340"/>
        <w:tab w:val="left" w:pos="3420"/>
      </w:tabs>
      <w:spacing w:after="240"/>
      <w:ind w:left="1080" w:hanging="360"/>
    </w:pPr>
    <w:rPr>
      <w:rFonts w:eastAsia="SimSun"/>
      <w:bCs/>
    </w:rPr>
  </w:style>
  <w:style w:type="paragraph" w:customStyle="1" w:styleId="FormulaBold">
    <w:name w:val="Formula Bold"/>
    <w:basedOn w:val="Normal"/>
    <w:link w:val="FormulaBoldChar"/>
    <w:autoRedefine/>
    <w:rsid w:val="00A03B1B"/>
    <w:pPr>
      <w:tabs>
        <w:tab w:val="left" w:pos="2340"/>
        <w:tab w:val="left" w:pos="3420"/>
      </w:tabs>
      <w:spacing w:before="240"/>
      <w:ind w:left="3150" w:hanging="2430"/>
      <w:jc w:val="both"/>
    </w:pPr>
    <w:rPr>
      <w:rFonts w:eastAsia="SimSun"/>
    </w:rPr>
  </w:style>
  <w:style w:type="table" w:customStyle="1" w:styleId="FormulaVariableTable">
    <w:name w:val="Formula Variable Table"/>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A03B1B"/>
    <w:pPr>
      <w:numPr>
        <w:ilvl w:val="0"/>
        <w:numId w:val="0"/>
      </w:numPr>
      <w:tabs>
        <w:tab w:val="left" w:pos="900"/>
      </w:tabs>
      <w:ind w:left="900" w:hanging="900"/>
    </w:pPr>
    <w:rPr>
      <w:rFonts w:eastAsia="SimSun"/>
    </w:rPr>
  </w:style>
  <w:style w:type="paragraph" w:customStyle="1" w:styleId="H3">
    <w:name w:val="H3"/>
    <w:basedOn w:val="Heading3"/>
    <w:next w:val="BodyText"/>
    <w:link w:val="H3Char"/>
    <w:rsid w:val="00A03B1B"/>
    <w:pPr>
      <w:numPr>
        <w:ilvl w:val="0"/>
        <w:numId w:val="0"/>
      </w:numPr>
      <w:tabs>
        <w:tab w:val="left" w:pos="1080"/>
      </w:tabs>
      <w:spacing w:before="240" w:after="240"/>
      <w:ind w:left="1080" w:hanging="1080"/>
    </w:pPr>
    <w:rPr>
      <w:rFonts w:eastAsia="SimSun"/>
      <w:iCs w:val="0"/>
    </w:rPr>
  </w:style>
  <w:style w:type="paragraph" w:customStyle="1" w:styleId="H4">
    <w:name w:val="H4"/>
    <w:basedOn w:val="Heading4"/>
    <w:next w:val="BodyText"/>
    <w:link w:val="H4Char"/>
    <w:rsid w:val="00A03B1B"/>
    <w:pPr>
      <w:numPr>
        <w:ilvl w:val="0"/>
        <w:numId w:val="0"/>
      </w:numPr>
      <w:tabs>
        <w:tab w:val="left" w:pos="1260"/>
      </w:tabs>
      <w:spacing w:before="240"/>
      <w:ind w:left="1260" w:hanging="1260"/>
    </w:pPr>
    <w:rPr>
      <w:rFonts w:eastAsia="SimSun"/>
    </w:rPr>
  </w:style>
  <w:style w:type="paragraph" w:customStyle="1" w:styleId="H5">
    <w:name w:val="H5"/>
    <w:basedOn w:val="Heading5"/>
    <w:next w:val="BodyText"/>
    <w:link w:val="H5Char"/>
    <w:rsid w:val="00A03B1B"/>
    <w:pPr>
      <w:keepNext/>
      <w:tabs>
        <w:tab w:val="left" w:pos="1620"/>
      </w:tabs>
      <w:spacing w:after="240"/>
      <w:ind w:left="1620" w:hanging="1620"/>
    </w:pPr>
    <w:rPr>
      <w:rFonts w:eastAsia="SimSun"/>
      <w:bCs/>
      <w:iCs/>
      <w:sz w:val="24"/>
      <w:szCs w:val="26"/>
    </w:rPr>
  </w:style>
  <w:style w:type="paragraph" w:customStyle="1" w:styleId="H6">
    <w:name w:val="H6"/>
    <w:basedOn w:val="Heading6"/>
    <w:next w:val="BodyText"/>
    <w:link w:val="H6Char"/>
    <w:rsid w:val="00A03B1B"/>
    <w:pPr>
      <w:keepNext/>
      <w:tabs>
        <w:tab w:val="left" w:pos="1800"/>
      </w:tabs>
      <w:spacing w:after="240"/>
      <w:ind w:left="1800" w:hanging="1800"/>
    </w:pPr>
    <w:rPr>
      <w:rFonts w:eastAsia="SimSun"/>
      <w:bCs/>
      <w:sz w:val="24"/>
      <w:szCs w:val="22"/>
    </w:rPr>
  </w:style>
  <w:style w:type="paragraph" w:customStyle="1" w:styleId="H7">
    <w:name w:val="H7"/>
    <w:basedOn w:val="Heading7"/>
    <w:next w:val="BodyText"/>
    <w:rsid w:val="00A03B1B"/>
    <w:pPr>
      <w:keepNext/>
      <w:tabs>
        <w:tab w:val="left" w:pos="1980"/>
        <w:tab w:val="num" w:pos="5040"/>
      </w:tabs>
      <w:spacing w:after="240"/>
      <w:ind w:left="1980" w:hanging="1980"/>
    </w:pPr>
    <w:rPr>
      <w:rFonts w:eastAsia="SimSun"/>
      <w:b/>
      <w:i/>
      <w:szCs w:val="24"/>
    </w:rPr>
  </w:style>
  <w:style w:type="paragraph" w:customStyle="1" w:styleId="H8">
    <w:name w:val="H8"/>
    <w:basedOn w:val="Heading8"/>
    <w:next w:val="BodyText"/>
    <w:rsid w:val="00A03B1B"/>
    <w:pPr>
      <w:keepNext/>
      <w:tabs>
        <w:tab w:val="left" w:pos="2160"/>
        <w:tab w:val="num" w:pos="5760"/>
      </w:tabs>
      <w:spacing w:after="240"/>
      <w:ind w:left="2160" w:hanging="2160"/>
    </w:pPr>
    <w:rPr>
      <w:rFonts w:eastAsia="SimSun"/>
      <w:b/>
      <w:i w:val="0"/>
      <w:iCs/>
      <w:szCs w:val="24"/>
    </w:rPr>
  </w:style>
  <w:style w:type="paragraph" w:customStyle="1" w:styleId="H9">
    <w:name w:val="H9"/>
    <w:basedOn w:val="Heading9"/>
    <w:next w:val="BodyText"/>
    <w:rsid w:val="00A03B1B"/>
    <w:pPr>
      <w:keepNext/>
      <w:tabs>
        <w:tab w:val="left" w:pos="2340"/>
        <w:tab w:val="num" w:pos="6480"/>
      </w:tabs>
      <w:spacing w:after="240"/>
      <w:ind w:left="2340" w:hanging="2340"/>
    </w:pPr>
    <w:rPr>
      <w:rFonts w:ascii="Times New Roman" w:eastAsia="SimSun" w:hAnsi="Times New Roman"/>
      <w:b/>
      <w:i/>
      <w:sz w:val="24"/>
      <w:szCs w:val="24"/>
    </w:rPr>
  </w:style>
  <w:style w:type="paragraph" w:customStyle="1" w:styleId="HeadSub">
    <w:name w:val="Head Sub"/>
    <w:basedOn w:val="BodyText"/>
    <w:next w:val="BodyText"/>
    <w:rsid w:val="00A03B1B"/>
    <w:pPr>
      <w:keepNext/>
      <w:spacing w:before="240" w:after="240"/>
    </w:pPr>
    <w:rPr>
      <w:rFonts w:eastAsia="SimSun"/>
      <w:b/>
      <w:iCs/>
      <w:szCs w:val="20"/>
    </w:rPr>
  </w:style>
  <w:style w:type="paragraph" w:customStyle="1" w:styleId="Instructions">
    <w:name w:val="Instructions"/>
    <w:basedOn w:val="BodyText"/>
    <w:link w:val="InstructionsChar"/>
    <w:rsid w:val="00A03B1B"/>
    <w:pPr>
      <w:spacing w:before="0" w:after="240"/>
    </w:pPr>
    <w:rPr>
      <w:rFonts w:eastAsia="SimSun"/>
      <w:b/>
      <w:i/>
      <w:iCs/>
    </w:rPr>
  </w:style>
  <w:style w:type="paragraph" w:styleId="List">
    <w:name w:val="List"/>
    <w:aliases w:val=" Char2 Char Char Char Char, Char2 Char, Char1,Char2 Char Char Char Char"/>
    <w:basedOn w:val="Normal"/>
    <w:link w:val="ListChar"/>
    <w:rsid w:val="00A03B1B"/>
    <w:pPr>
      <w:spacing w:after="240"/>
      <w:ind w:left="720" w:hanging="720"/>
    </w:pPr>
    <w:rPr>
      <w:rFonts w:eastAsia="SimSun"/>
      <w:szCs w:val="20"/>
    </w:rPr>
  </w:style>
  <w:style w:type="paragraph" w:styleId="List2">
    <w:name w:val="List 2"/>
    <w:aliases w:val=" Char2,Char2 Char Char,Char2"/>
    <w:basedOn w:val="Normal"/>
    <w:link w:val="List2Char"/>
    <w:rsid w:val="00A03B1B"/>
    <w:pPr>
      <w:spacing w:after="240"/>
      <w:ind w:left="1440" w:hanging="720"/>
    </w:pPr>
    <w:rPr>
      <w:rFonts w:eastAsia="SimSun"/>
      <w:szCs w:val="20"/>
    </w:rPr>
  </w:style>
  <w:style w:type="paragraph" w:styleId="List3">
    <w:name w:val="List 3"/>
    <w:basedOn w:val="Normal"/>
    <w:rsid w:val="00A03B1B"/>
    <w:pPr>
      <w:spacing w:after="240"/>
      <w:ind w:left="2160" w:hanging="720"/>
    </w:pPr>
    <w:rPr>
      <w:rFonts w:eastAsia="SimSun"/>
      <w:szCs w:val="20"/>
    </w:rPr>
  </w:style>
  <w:style w:type="paragraph" w:customStyle="1" w:styleId="ListIntroduction">
    <w:name w:val="List Introduction"/>
    <w:basedOn w:val="BodyText"/>
    <w:link w:val="ListIntroductionChar"/>
    <w:rsid w:val="00A03B1B"/>
    <w:pPr>
      <w:keepNext/>
      <w:spacing w:before="0" w:after="240"/>
    </w:pPr>
    <w:rPr>
      <w:rFonts w:eastAsia="SimSun"/>
      <w:iCs/>
      <w:szCs w:val="20"/>
    </w:rPr>
  </w:style>
  <w:style w:type="paragraph" w:customStyle="1" w:styleId="ListSub">
    <w:name w:val="List Sub"/>
    <w:basedOn w:val="List"/>
    <w:link w:val="ListSubChar"/>
    <w:rsid w:val="00A03B1B"/>
    <w:pPr>
      <w:ind w:firstLine="0"/>
    </w:pPr>
  </w:style>
  <w:style w:type="character" w:styleId="PageNumber">
    <w:name w:val="page number"/>
    <w:basedOn w:val="DefaultParagraphFont"/>
    <w:rsid w:val="00A03B1B"/>
  </w:style>
  <w:style w:type="paragraph" w:customStyle="1" w:styleId="Spaceafterbox">
    <w:name w:val="Space after box"/>
    <w:basedOn w:val="Normal"/>
    <w:rsid w:val="00A03B1B"/>
    <w:rPr>
      <w:rFonts w:eastAsia="SimSun"/>
      <w:szCs w:val="20"/>
    </w:rPr>
  </w:style>
  <w:style w:type="paragraph" w:customStyle="1" w:styleId="TableBody">
    <w:name w:val="Table Body"/>
    <w:basedOn w:val="BodyText"/>
    <w:uiPriority w:val="99"/>
    <w:rsid w:val="00A03B1B"/>
    <w:pPr>
      <w:spacing w:before="0" w:after="60"/>
    </w:pPr>
    <w:rPr>
      <w:rFonts w:eastAsia="SimSun"/>
      <w:iCs/>
      <w:sz w:val="20"/>
      <w:szCs w:val="20"/>
    </w:rPr>
  </w:style>
  <w:style w:type="paragraph" w:customStyle="1" w:styleId="TableBullet">
    <w:name w:val="Table Bullet"/>
    <w:basedOn w:val="TableBody"/>
    <w:rsid w:val="00A03B1B"/>
    <w:pPr>
      <w:numPr>
        <w:numId w:val="5"/>
      </w:numPr>
      <w:tabs>
        <w:tab w:val="clear" w:pos="360"/>
        <w:tab w:val="num" w:pos="1080"/>
        <w:tab w:val="num" w:pos="1260"/>
      </w:tabs>
      <w:ind w:left="0" w:firstLine="0"/>
    </w:pPr>
  </w:style>
  <w:style w:type="table" w:customStyle="1" w:styleId="TableGrid1">
    <w:name w:val="Table Grid1"/>
    <w:basedOn w:val="TableNormal"/>
    <w:next w:val="TableGrid"/>
    <w:rsid w:val="00A03B1B"/>
    <w:rPr>
      <w:rFonts w:eastAsia="SimSun"/>
    </w:rPr>
    <w:tblPr/>
  </w:style>
  <w:style w:type="paragraph" w:customStyle="1" w:styleId="TableHead">
    <w:name w:val="Table Head"/>
    <w:basedOn w:val="BodyText"/>
    <w:rsid w:val="00A03B1B"/>
    <w:pPr>
      <w:spacing w:before="0" w:after="240"/>
    </w:pPr>
    <w:rPr>
      <w:rFonts w:eastAsia="SimSun"/>
      <w:b/>
      <w:iCs/>
      <w:sz w:val="20"/>
      <w:szCs w:val="20"/>
    </w:rPr>
  </w:style>
  <w:style w:type="paragraph" w:styleId="TOC1">
    <w:name w:val="toc 1"/>
    <w:basedOn w:val="Normal"/>
    <w:next w:val="Normal"/>
    <w:autoRedefine/>
    <w:uiPriority w:val="39"/>
    <w:rsid w:val="00A03B1B"/>
    <w:pPr>
      <w:tabs>
        <w:tab w:val="left" w:pos="540"/>
        <w:tab w:val="right" w:leader="dot" w:pos="9360"/>
      </w:tabs>
      <w:spacing w:before="120" w:after="120"/>
      <w:ind w:left="540" w:right="720" w:hanging="540"/>
    </w:pPr>
    <w:rPr>
      <w:rFonts w:eastAsia="SimSun"/>
      <w:b/>
      <w:bCs/>
      <w:i/>
    </w:rPr>
  </w:style>
  <w:style w:type="paragraph" w:styleId="TOC2">
    <w:name w:val="toc 2"/>
    <w:basedOn w:val="Normal"/>
    <w:next w:val="Normal"/>
    <w:autoRedefine/>
    <w:uiPriority w:val="39"/>
    <w:rsid w:val="00A03B1B"/>
    <w:pPr>
      <w:tabs>
        <w:tab w:val="left" w:pos="1260"/>
        <w:tab w:val="right" w:leader="dot" w:pos="9360"/>
      </w:tabs>
      <w:ind w:left="1260" w:right="720" w:hanging="720"/>
    </w:pPr>
    <w:rPr>
      <w:rFonts w:eastAsia="SimSun"/>
      <w:sz w:val="20"/>
      <w:szCs w:val="20"/>
    </w:rPr>
  </w:style>
  <w:style w:type="paragraph" w:styleId="TOC3">
    <w:name w:val="toc 3"/>
    <w:basedOn w:val="Normal"/>
    <w:next w:val="Normal"/>
    <w:autoRedefine/>
    <w:uiPriority w:val="39"/>
    <w:rsid w:val="00A03B1B"/>
    <w:pPr>
      <w:tabs>
        <w:tab w:val="left" w:pos="1980"/>
        <w:tab w:val="right" w:leader="dot" w:pos="9360"/>
      </w:tabs>
      <w:ind w:left="1980" w:right="720" w:hanging="900"/>
    </w:pPr>
    <w:rPr>
      <w:rFonts w:eastAsia="SimSun"/>
      <w:i/>
      <w:iCs/>
      <w:sz w:val="20"/>
      <w:szCs w:val="20"/>
    </w:rPr>
  </w:style>
  <w:style w:type="paragraph" w:styleId="TOC4">
    <w:name w:val="toc 4"/>
    <w:basedOn w:val="Normal"/>
    <w:next w:val="Normal"/>
    <w:autoRedefine/>
    <w:uiPriority w:val="39"/>
    <w:rsid w:val="00A03B1B"/>
    <w:pPr>
      <w:tabs>
        <w:tab w:val="left" w:pos="2700"/>
        <w:tab w:val="right" w:leader="dot" w:pos="9360"/>
      </w:tabs>
      <w:ind w:left="2700" w:right="720" w:hanging="1080"/>
    </w:pPr>
    <w:rPr>
      <w:rFonts w:eastAsia="SimSun"/>
      <w:sz w:val="18"/>
      <w:szCs w:val="18"/>
    </w:rPr>
  </w:style>
  <w:style w:type="paragraph" w:styleId="TOC5">
    <w:name w:val="toc 5"/>
    <w:basedOn w:val="Normal"/>
    <w:next w:val="Normal"/>
    <w:autoRedefine/>
    <w:uiPriority w:val="39"/>
    <w:rsid w:val="00A03B1B"/>
    <w:pPr>
      <w:tabs>
        <w:tab w:val="left" w:pos="3600"/>
        <w:tab w:val="right" w:leader="dot" w:pos="9360"/>
      </w:tabs>
      <w:ind w:left="3600" w:right="720" w:hanging="1260"/>
    </w:pPr>
    <w:rPr>
      <w:rFonts w:eastAsia="SimSun"/>
      <w:i/>
      <w:noProof/>
      <w:sz w:val="18"/>
      <w:szCs w:val="18"/>
    </w:rPr>
  </w:style>
  <w:style w:type="paragraph" w:styleId="TOC6">
    <w:name w:val="toc 6"/>
    <w:basedOn w:val="Normal"/>
    <w:next w:val="Normal"/>
    <w:autoRedefine/>
    <w:uiPriority w:val="39"/>
    <w:rsid w:val="00A03B1B"/>
    <w:pPr>
      <w:tabs>
        <w:tab w:val="left" w:pos="4500"/>
        <w:tab w:val="right" w:leader="dot" w:pos="9360"/>
      </w:tabs>
      <w:ind w:left="4500" w:right="720" w:hanging="1440"/>
    </w:pPr>
    <w:rPr>
      <w:rFonts w:eastAsia="SimSun"/>
      <w:sz w:val="18"/>
      <w:szCs w:val="18"/>
    </w:rPr>
  </w:style>
  <w:style w:type="paragraph" w:styleId="TOC7">
    <w:name w:val="toc 7"/>
    <w:basedOn w:val="Normal"/>
    <w:next w:val="Normal"/>
    <w:autoRedefine/>
    <w:uiPriority w:val="39"/>
    <w:rsid w:val="00A03B1B"/>
    <w:pPr>
      <w:tabs>
        <w:tab w:val="left" w:pos="5400"/>
        <w:tab w:val="right" w:leader="dot" w:pos="9360"/>
      </w:tabs>
      <w:ind w:left="5400" w:right="720" w:hanging="1620"/>
    </w:pPr>
    <w:rPr>
      <w:rFonts w:eastAsia="SimSun"/>
      <w:i/>
      <w:noProof/>
      <w:sz w:val="18"/>
      <w:szCs w:val="18"/>
    </w:rPr>
  </w:style>
  <w:style w:type="paragraph" w:styleId="TOC8">
    <w:name w:val="toc 8"/>
    <w:basedOn w:val="Normal"/>
    <w:next w:val="Normal"/>
    <w:autoRedefine/>
    <w:uiPriority w:val="39"/>
    <w:rsid w:val="00A03B1B"/>
    <w:pPr>
      <w:ind w:left="1680"/>
    </w:pPr>
    <w:rPr>
      <w:rFonts w:eastAsia="SimSun"/>
      <w:sz w:val="18"/>
      <w:szCs w:val="18"/>
    </w:rPr>
  </w:style>
  <w:style w:type="paragraph" w:styleId="TOC9">
    <w:name w:val="toc 9"/>
    <w:basedOn w:val="Normal"/>
    <w:next w:val="Normal"/>
    <w:autoRedefine/>
    <w:uiPriority w:val="39"/>
    <w:rsid w:val="00A03B1B"/>
    <w:pPr>
      <w:ind w:left="1920"/>
    </w:pPr>
    <w:rPr>
      <w:rFonts w:eastAsia="SimSun"/>
      <w:sz w:val="18"/>
      <w:szCs w:val="18"/>
    </w:rPr>
  </w:style>
  <w:style w:type="paragraph" w:customStyle="1" w:styleId="VariableDefinition">
    <w:name w:val="Variable Definition"/>
    <w:basedOn w:val="BodyTextIndent"/>
    <w:link w:val="VariableDefinitionChar"/>
    <w:rsid w:val="00A03B1B"/>
    <w:pPr>
      <w:tabs>
        <w:tab w:val="left" w:pos="2160"/>
      </w:tabs>
      <w:spacing w:before="0" w:after="240"/>
      <w:ind w:left="2160" w:hanging="1440"/>
      <w:contextualSpacing/>
    </w:pPr>
    <w:rPr>
      <w:rFonts w:eastAsia="SimSun"/>
      <w:iCs/>
      <w:szCs w:val="20"/>
    </w:rPr>
  </w:style>
  <w:style w:type="table" w:customStyle="1" w:styleId="VariableTable">
    <w:name w:val="Variable Table"/>
    <w:basedOn w:val="TableNormal"/>
    <w:rsid w:val="00A03B1B"/>
    <w:rPr>
      <w:rFonts w:eastAsia="SimSun"/>
    </w:rPr>
    <w:tblPr/>
  </w:style>
  <w:style w:type="character" w:customStyle="1" w:styleId="NormalArialChar">
    <w:name w:val="Normal+Arial Char"/>
    <w:link w:val="NormalArial"/>
    <w:rsid w:val="00A03B1B"/>
    <w:rPr>
      <w:rFonts w:ascii="Arial" w:hAnsi="Arial"/>
      <w:sz w:val="24"/>
      <w:szCs w:val="24"/>
    </w:rPr>
  </w:style>
  <w:style w:type="character" w:styleId="FollowedHyperlink">
    <w:name w:val="FollowedHyperlink"/>
    <w:rsid w:val="00A03B1B"/>
    <w:rPr>
      <w:color w:val="800080"/>
      <w:u w:val="single"/>
    </w:rPr>
  </w:style>
  <w:style w:type="paragraph" w:styleId="NormalWeb">
    <w:name w:val="Normal (Web)"/>
    <w:basedOn w:val="Normal"/>
    <w:unhideWhenUsed/>
    <w:rsid w:val="00A03B1B"/>
    <w:pPr>
      <w:spacing w:before="100" w:beforeAutospacing="1" w:after="100" w:afterAutospacing="1"/>
    </w:pPr>
    <w:rPr>
      <w:rFonts w:eastAsia="SimSun"/>
    </w:rPr>
  </w:style>
  <w:style w:type="character" w:customStyle="1" w:styleId="ListChar">
    <w:name w:val="List Char"/>
    <w:aliases w:val=" Char2 Char Char Char Char Char, Char2 Char Char, Char1 Char,Char2 Char Char Char Char Char"/>
    <w:link w:val="List"/>
    <w:rsid w:val="00A03B1B"/>
    <w:rPr>
      <w:rFonts w:eastAsia="SimSun"/>
      <w:sz w:val="24"/>
    </w:rPr>
  </w:style>
  <w:style w:type="paragraph" w:styleId="Revision">
    <w:name w:val="Revision"/>
    <w:hidden/>
    <w:rsid w:val="00A03B1B"/>
    <w:rPr>
      <w:rFonts w:eastAsia="SimSun"/>
      <w:sz w:val="24"/>
      <w:szCs w:val="24"/>
    </w:rPr>
  </w:style>
  <w:style w:type="character" w:styleId="UnresolvedMention">
    <w:name w:val="Unresolved Mention"/>
    <w:uiPriority w:val="99"/>
    <w:semiHidden/>
    <w:unhideWhenUsed/>
    <w:rsid w:val="00A03B1B"/>
    <w:rPr>
      <w:color w:val="605E5C"/>
      <w:shd w:val="clear" w:color="auto" w:fill="E1DFDD"/>
    </w:rPr>
  </w:style>
  <w:style w:type="character" w:customStyle="1" w:styleId="Heading2Char">
    <w:name w:val="Heading 2 Char"/>
    <w:aliases w:val="h2 Char"/>
    <w:link w:val="Heading2"/>
    <w:rsid w:val="00A03B1B"/>
    <w:rPr>
      <w:b/>
      <w:sz w:val="24"/>
    </w:rPr>
  </w:style>
  <w:style w:type="character" w:customStyle="1" w:styleId="H3Char">
    <w:name w:val="H3 Char"/>
    <w:link w:val="H3"/>
    <w:rsid w:val="00A03B1B"/>
    <w:rPr>
      <w:rFonts w:eastAsia="SimSun"/>
      <w:b/>
      <w:bCs/>
      <w:i/>
      <w:sz w:val="24"/>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A03B1B"/>
    <w:rPr>
      <w:sz w:val="24"/>
      <w:szCs w:val="24"/>
    </w:rPr>
  </w:style>
  <w:style w:type="character" w:customStyle="1" w:styleId="BodyTextNumberedChar1">
    <w:name w:val="Body Text Numbered Char1"/>
    <w:link w:val="BodyTextNumbered"/>
    <w:rsid w:val="00A03B1B"/>
    <w:rPr>
      <w:iCs/>
      <w:sz w:val="24"/>
    </w:rPr>
  </w:style>
  <w:style w:type="paragraph" w:customStyle="1" w:styleId="BodyTextNumbered">
    <w:name w:val="Body Text Numbered"/>
    <w:basedOn w:val="BodyText"/>
    <w:link w:val="BodyTextNumberedChar1"/>
    <w:rsid w:val="00A03B1B"/>
    <w:pPr>
      <w:spacing w:before="0" w:after="240"/>
      <w:ind w:left="720" w:hanging="720"/>
    </w:pPr>
    <w:rPr>
      <w:iCs/>
      <w:szCs w:val="20"/>
    </w:rPr>
  </w:style>
  <w:style w:type="character" w:customStyle="1" w:styleId="DeltaViewInsertion">
    <w:name w:val="DeltaView Insertion"/>
    <w:rsid w:val="00A03B1B"/>
    <w:rPr>
      <w:color w:val="0000FF"/>
      <w:spacing w:val="0"/>
      <w:u w:val="double"/>
    </w:rPr>
  </w:style>
  <w:style w:type="character" w:customStyle="1" w:styleId="DeltaViewMoveDestination">
    <w:name w:val="DeltaView Move Destination"/>
    <w:rsid w:val="00A03B1B"/>
    <w:rPr>
      <w:color w:val="00C000"/>
      <w:spacing w:val="0"/>
      <w:u w:val="double"/>
    </w:rPr>
  </w:style>
  <w:style w:type="character" w:customStyle="1" w:styleId="H2Char">
    <w:name w:val="H2 Char"/>
    <w:link w:val="H2"/>
    <w:rsid w:val="00A03B1B"/>
    <w:rPr>
      <w:rFonts w:eastAsia="SimSun"/>
      <w:b/>
      <w:sz w:val="24"/>
    </w:rPr>
  </w:style>
  <w:style w:type="character" w:customStyle="1" w:styleId="H5Char">
    <w:name w:val="H5 Char"/>
    <w:link w:val="H5"/>
    <w:rsid w:val="00A03B1B"/>
    <w:rPr>
      <w:rFonts w:eastAsia="SimSun"/>
      <w:b/>
      <w:bCs/>
      <w:i/>
      <w:iCs/>
      <w:sz w:val="24"/>
      <w:szCs w:val="26"/>
    </w:rPr>
  </w:style>
  <w:style w:type="character" w:customStyle="1" w:styleId="FormulaBoldChar">
    <w:name w:val="Formula Bold Char"/>
    <w:link w:val="FormulaBold"/>
    <w:rsid w:val="00A03B1B"/>
    <w:rPr>
      <w:rFonts w:eastAsia="SimSun"/>
      <w:sz w:val="24"/>
      <w:szCs w:val="24"/>
    </w:rPr>
  </w:style>
  <w:style w:type="character" w:customStyle="1" w:styleId="FormulaChar">
    <w:name w:val="Formula Char"/>
    <w:link w:val="Formula"/>
    <w:rsid w:val="00A03B1B"/>
    <w:rPr>
      <w:rFonts w:eastAsia="SimSun"/>
      <w:bCs/>
      <w:sz w:val="24"/>
      <w:szCs w:val="24"/>
    </w:rPr>
  </w:style>
  <w:style w:type="character" w:customStyle="1" w:styleId="BodyTextNumberedChar">
    <w:name w:val="Body Text Numbered Char"/>
    <w:rsid w:val="00A03B1B"/>
    <w:rPr>
      <w:iCs/>
      <w:sz w:val="24"/>
      <w:szCs w:val="24"/>
      <w:lang w:val="en-US" w:eastAsia="en-US" w:bidi="ar-SA"/>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Char Char Char Char, Char1 Char Char Cha"/>
    <w:rsid w:val="00A03B1B"/>
    <w:rPr>
      <w:iCs/>
      <w:sz w:val="24"/>
      <w:lang w:val="en-US" w:eastAsia="en-US" w:bidi="ar-SA"/>
    </w:rPr>
  </w:style>
  <w:style w:type="character" w:customStyle="1" w:styleId="List2Char">
    <w:name w:val="List 2 Char"/>
    <w:aliases w:val=" Char2 Char1,Char2 Char Char Char,Char2 Char"/>
    <w:link w:val="List2"/>
    <w:rsid w:val="00A03B1B"/>
    <w:rPr>
      <w:rFonts w:eastAsia="SimSun"/>
      <w:sz w:val="24"/>
    </w:rPr>
  </w:style>
  <w:style w:type="character" w:customStyle="1" w:styleId="H4Char">
    <w:name w:val="H4 Char"/>
    <w:link w:val="H4"/>
    <w:rsid w:val="00A03B1B"/>
    <w:rPr>
      <w:rFonts w:eastAsia="SimSun"/>
      <w:b/>
      <w:bCs/>
      <w:snapToGrid w:val="0"/>
      <w:sz w:val="24"/>
    </w:rPr>
  </w:style>
  <w:style w:type="character" w:customStyle="1" w:styleId="BodyTextNumberedCharChar">
    <w:name w:val="Body Text Numbered Char Char"/>
    <w:rsid w:val="00A03B1B"/>
    <w:rPr>
      <w:iCs w:val="0"/>
      <w:sz w:val="24"/>
      <w:lang w:val="en-US" w:eastAsia="en-US" w:bidi="ar-SA"/>
    </w:rPr>
  </w:style>
  <w:style w:type="character" w:customStyle="1" w:styleId="InstructionsChar">
    <w:name w:val="Instructions Char"/>
    <w:link w:val="Instructions"/>
    <w:rsid w:val="00A03B1B"/>
    <w:rPr>
      <w:rFonts w:eastAsia="SimSun"/>
      <w:b/>
      <w:i/>
      <w:iCs/>
      <w:sz w:val="24"/>
      <w:szCs w:val="24"/>
    </w:rPr>
  </w:style>
  <w:style w:type="character" w:customStyle="1" w:styleId="Heading1Char">
    <w:name w:val="Heading 1 Char"/>
    <w:aliases w:val="h1 Char"/>
    <w:link w:val="Heading1"/>
    <w:rsid w:val="00A03B1B"/>
    <w:rPr>
      <w:b/>
      <w:caps/>
      <w:sz w:val="24"/>
    </w:rPr>
  </w:style>
  <w:style w:type="character" w:customStyle="1" w:styleId="Heading3Char">
    <w:name w:val="Heading 3 Char"/>
    <w:aliases w:val="h3 Char"/>
    <w:link w:val="Heading3"/>
    <w:rsid w:val="00A03B1B"/>
    <w:rPr>
      <w:b/>
      <w:bCs/>
      <w:i/>
      <w:iCs/>
      <w:sz w:val="24"/>
    </w:rPr>
  </w:style>
  <w:style w:type="character" w:customStyle="1" w:styleId="Heading4Char">
    <w:name w:val="Heading 4 Char"/>
    <w:aliases w:val="h4 Char,delete Char"/>
    <w:link w:val="Heading4"/>
    <w:rsid w:val="00A03B1B"/>
    <w:rPr>
      <w:b/>
      <w:bCs/>
      <w:snapToGrid w:val="0"/>
      <w:sz w:val="24"/>
    </w:rPr>
  </w:style>
  <w:style w:type="character" w:customStyle="1" w:styleId="Heading5Char">
    <w:name w:val="Heading 5 Char"/>
    <w:aliases w:val="h5 Char"/>
    <w:link w:val="Heading5"/>
    <w:rsid w:val="00A03B1B"/>
    <w:rPr>
      <w:b/>
      <w:i/>
      <w:sz w:val="26"/>
    </w:rPr>
  </w:style>
  <w:style w:type="character" w:customStyle="1" w:styleId="Heading6Char">
    <w:name w:val="Heading 6 Char"/>
    <w:aliases w:val="h6 Char"/>
    <w:link w:val="Heading6"/>
    <w:rsid w:val="00A03B1B"/>
    <w:rPr>
      <w:b/>
      <w:sz w:val="22"/>
    </w:rPr>
  </w:style>
  <w:style w:type="character" w:customStyle="1" w:styleId="Heading7Char">
    <w:name w:val="Heading 7 Char"/>
    <w:link w:val="Heading7"/>
    <w:rsid w:val="00A03B1B"/>
    <w:rPr>
      <w:sz w:val="24"/>
    </w:rPr>
  </w:style>
  <w:style w:type="character" w:customStyle="1" w:styleId="Heading8Char">
    <w:name w:val="Heading 8 Char"/>
    <w:link w:val="Heading8"/>
    <w:rsid w:val="00A03B1B"/>
    <w:rPr>
      <w:i/>
      <w:sz w:val="24"/>
    </w:rPr>
  </w:style>
  <w:style w:type="character" w:customStyle="1" w:styleId="Heading9Char">
    <w:name w:val="Heading 9 Char"/>
    <w:link w:val="Heading9"/>
    <w:rsid w:val="00A03B1B"/>
    <w:rPr>
      <w:rFonts w:ascii="Arial" w:hAnsi="Arial"/>
      <w:sz w:val="22"/>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A03B1B"/>
    <w:rPr>
      <w:iCs/>
      <w:sz w:val="24"/>
      <w:lang w:val="en-US" w:eastAsia="en-US" w:bidi="ar-SA"/>
    </w:rPr>
  </w:style>
  <w:style w:type="character" w:customStyle="1" w:styleId="FooterChar">
    <w:name w:val="Footer Char"/>
    <w:link w:val="Footer"/>
    <w:rsid w:val="00A03B1B"/>
    <w:rPr>
      <w:sz w:val="24"/>
      <w:szCs w:val="24"/>
    </w:rPr>
  </w:style>
  <w:style w:type="character" w:customStyle="1" w:styleId="HeaderChar">
    <w:name w:val="Header Char"/>
    <w:link w:val="Header"/>
    <w:rsid w:val="00A03B1B"/>
    <w:rPr>
      <w:rFonts w:ascii="Arial" w:hAnsi="Arial"/>
      <w:b/>
      <w:bCs/>
      <w:sz w:val="24"/>
      <w:szCs w:val="24"/>
    </w:rPr>
  </w:style>
  <w:style w:type="paragraph" w:customStyle="1" w:styleId="tablecontents">
    <w:name w:val="table contents"/>
    <w:basedOn w:val="Normal"/>
    <w:rsid w:val="00A03B1B"/>
    <w:rPr>
      <w:rFonts w:eastAsia="SimSun"/>
      <w:sz w:val="20"/>
      <w:szCs w:val="20"/>
    </w:rPr>
  </w:style>
  <w:style w:type="character" w:customStyle="1" w:styleId="BalloonTextChar">
    <w:name w:val="Balloon Text Char"/>
    <w:link w:val="BalloonText"/>
    <w:rsid w:val="00A03B1B"/>
    <w:rPr>
      <w:rFonts w:ascii="Tahoma" w:hAnsi="Tahoma" w:cs="Tahoma"/>
      <w:sz w:val="16"/>
      <w:szCs w:val="16"/>
    </w:rPr>
  </w:style>
  <w:style w:type="character" w:customStyle="1" w:styleId="CommentTextChar">
    <w:name w:val="Comment Text Char"/>
    <w:link w:val="CommentText"/>
    <w:rsid w:val="00A03B1B"/>
  </w:style>
  <w:style w:type="character" w:customStyle="1" w:styleId="CommentSubjectChar">
    <w:name w:val="Comment Subject Char"/>
    <w:link w:val="CommentSubject"/>
    <w:rsid w:val="00A03B1B"/>
    <w:rPr>
      <w:b/>
      <w:bCs/>
    </w:rPr>
  </w:style>
  <w:style w:type="paragraph" w:styleId="DocumentMap">
    <w:name w:val="Document Map"/>
    <w:basedOn w:val="Normal"/>
    <w:link w:val="DocumentMapChar"/>
    <w:rsid w:val="00A03B1B"/>
    <w:pPr>
      <w:shd w:val="clear" w:color="auto" w:fill="000080"/>
    </w:pPr>
    <w:rPr>
      <w:rFonts w:ascii="Tahoma" w:eastAsia="SimSun" w:hAnsi="Tahoma" w:cs="Tahoma"/>
      <w:sz w:val="20"/>
      <w:szCs w:val="20"/>
    </w:rPr>
  </w:style>
  <w:style w:type="character" w:customStyle="1" w:styleId="DocumentMapChar">
    <w:name w:val="Document Map Char"/>
    <w:basedOn w:val="DefaultParagraphFont"/>
    <w:link w:val="DocumentMap"/>
    <w:rsid w:val="00A03B1B"/>
    <w:rPr>
      <w:rFonts w:ascii="Tahoma" w:eastAsia="SimSun" w:hAnsi="Tahoma" w:cs="Tahoma"/>
      <w:shd w:val="clear" w:color="auto" w:fill="000080"/>
    </w:rPr>
  </w:style>
  <w:style w:type="paragraph" w:customStyle="1" w:styleId="Default">
    <w:name w:val="Default"/>
    <w:rsid w:val="00A03B1B"/>
    <w:pPr>
      <w:autoSpaceDE w:val="0"/>
      <w:autoSpaceDN w:val="0"/>
      <w:adjustRightInd w:val="0"/>
    </w:pPr>
    <w:rPr>
      <w:rFonts w:ascii="Arial" w:eastAsia="SimSun" w:hAnsi="Arial" w:cs="Arial"/>
      <w:color w:val="000000"/>
      <w:sz w:val="24"/>
      <w:szCs w:val="24"/>
    </w:rPr>
  </w:style>
  <w:style w:type="paragraph" w:customStyle="1" w:styleId="VariableDefinitionwide">
    <w:name w:val="Variable Definition wide"/>
    <w:basedOn w:val="Normal"/>
    <w:rsid w:val="00A03B1B"/>
    <w:pPr>
      <w:tabs>
        <w:tab w:val="left" w:pos="2160"/>
      </w:tabs>
      <w:spacing w:after="240"/>
      <w:ind w:left="4320" w:hanging="3600"/>
      <w:contextualSpacing/>
    </w:pPr>
    <w:rPr>
      <w:rFonts w:eastAsia="SimSun"/>
      <w:iCs/>
      <w:szCs w:val="20"/>
    </w:rPr>
  </w:style>
  <w:style w:type="paragraph" w:styleId="BlockText">
    <w:name w:val="Block Text"/>
    <w:basedOn w:val="Normal"/>
    <w:rsid w:val="00A03B1B"/>
    <w:pPr>
      <w:spacing w:after="120"/>
      <w:ind w:left="1440" w:right="1440"/>
    </w:pPr>
    <w:rPr>
      <w:rFonts w:eastAsia="SimSun"/>
      <w:szCs w:val="20"/>
    </w:rPr>
  </w:style>
  <w:style w:type="character" w:customStyle="1" w:styleId="CharChar">
    <w:name w:val="Char Char"/>
    <w:aliases w:val="Body Text Indent Char, Char Char"/>
    <w:rsid w:val="00A03B1B"/>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A03B1B"/>
    <w:rPr>
      <w:iCs/>
      <w:sz w:val="24"/>
      <w:lang w:val="en-US" w:eastAsia="en-US" w:bidi="ar-SA"/>
    </w:rPr>
  </w:style>
  <w:style w:type="paragraph" w:customStyle="1" w:styleId="Char3">
    <w:name w:val="Char3"/>
    <w:basedOn w:val="Normal"/>
    <w:rsid w:val="00A03B1B"/>
    <w:pPr>
      <w:spacing w:after="160" w:line="240" w:lineRule="exact"/>
    </w:pPr>
    <w:rPr>
      <w:rFonts w:ascii="Verdana" w:eastAsia="SimSun" w:hAnsi="Verdana"/>
      <w:sz w:val="16"/>
      <w:szCs w:val="20"/>
    </w:rPr>
  </w:style>
  <w:style w:type="paragraph" w:customStyle="1" w:styleId="Char">
    <w:name w:val="Char"/>
    <w:basedOn w:val="Normal"/>
    <w:rsid w:val="00A03B1B"/>
    <w:pPr>
      <w:spacing w:after="160" w:line="240" w:lineRule="exact"/>
    </w:pPr>
    <w:rPr>
      <w:rFonts w:ascii="Verdana" w:eastAsia="SimSun" w:hAnsi="Verdana"/>
      <w:sz w:val="16"/>
      <w:szCs w:val="20"/>
    </w:rPr>
  </w:style>
  <w:style w:type="paragraph" w:customStyle="1" w:styleId="formula0">
    <w:name w:val="formula"/>
    <w:basedOn w:val="Normal"/>
    <w:rsid w:val="00A03B1B"/>
    <w:pPr>
      <w:spacing w:after="120"/>
      <w:ind w:left="720" w:hanging="720"/>
    </w:pPr>
    <w:rPr>
      <w:rFonts w:eastAsia="SimSun"/>
    </w:rPr>
  </w:style>
  <w:style w:type="paragraph" w:customStyle="1" w:styleId="tablebody0">
    <w:name w:val="tablebody"/>
    <w:basedOn w:val="Normal"/>
    <w:rsid w:val="00A03B1B"/>
    <w:pPr>
      <w:spacing w:after="60"/>
    </w:pPr>
    <w:rPr>
      <w:rFonts w:eastAsia="SimSun"/>
      <w:sz w:val="20"/>
      <w:szCs w:val="20"/>
    </w:rPr>
  </w:style>
  <w:style w:type="paragraph" w:customStyle="1" w:styleId="Char4">
    <w:name w:val="Char4"/>
    <w:basedOn w:val="Normal"/>
    <w:rsid w:val="00A03B1B"/>
    <w:pPr>
      <w:spacing w:after="160" w:line="240" w:lineRule="exact"/>
    </w:pPr>
    <w:rPr>
      <w:rFonts w:ascii="Verdana" w:eastAsia="SimSun" w:hAnsi="Verdana"/>
      <w:sz w:val="16"/>
      <w:szCs w:val="20"/>
    </w:rPr>
  </w:style>
  <w:style w:type="paragraph" w:customStyle="1" w:styleId="Char32">
    <w:name w:val="Char32"/>
    <w:basedOn w:val="Normal"/>
    <w:rsid w:val="00A03B1B"/>
    <w:pPr>
      <w:spacing w:after="160" w:line="240" w:lineRule="exact"/>
    </w:pPr>
    <w:rPr>
      <w:rFonts w:ascii="Verdana" w:eastAsia="SimSun" w:hAnsi="Verdana"/>
      <w:sz w:val="16"/>
      <w:szCs w:val="20"/>
    </w:rPr>
  </w:style>
  <w:style w:type="paragraph" w:customStyle="1" w:styleId="Char31">
    <w:name w:val="Char31"/>
    <w:basedOn w:val="Normal"/>
    <w:rsid w:val="00A03B1B"/>
    <w:pPr>
      <w:spacing w:after="160" w:line="240" w:lineRule="exact"/>
    </w:pPr>
    <w:rPr>
      <w:rFonts w:ascii="Verdana" w:eastAsia="SimSun" w:hAnsi="Verdana"/>
      <w:sz w:val="16"/>
      <w:szCs w:val="20"/>
    </w:rPr>
  </w:style>
  <w:style w:type="paragraph" w:customStyle="1" w:styleId="TableBulletBullet">
    <w:name w:val="Table Bullet/Bullet"/>
    <w:basedOn w:val="Normal"/>
    <w:rsid w:val="00A03B1B"/>
    <w:pPr>
      <w:numPr>
        <w:numId w:val="6"/>
      </w:numPr>
      <w:tabs>
        <w:tab w:val="clear" w:pos="720"/>
        <w:tab w:val="num" w:pos="360"/>
      </w:tabs>
      <w:ind w:left="0" w:firstLine="0"/>
    </w:pPr>
    <w:rPr>
      <w:rFonts w:eastAsia="SimSun"/>
      <w:szCs w:val="20"/>
    </w:rPr>
  </w:style>
  <w:style w:type="paragraph" w:customStyle="1" w:styleId="Char1">
    <w:name w:val="Char1"/>
    <w:basedOn w:val="Normal"/>
    <w:rsid w:val="00A03B1B"/>
    <w:pPr>
      <w:spacing w:after="160" w:line="240" w:lineRule="exact"/>
    </w:pPr>
    <w:rPr>
      <w:rFonts w:ascii="Verdana" w:eastAsia="SimSun" w:hAnsi="Verdana"/>
      <w:sz w:val="16"/>
      <w:szCs w:val="20"/>
    </w:rPr>
  </w:style>
  <w:style w:type="paragraph" w:customStyle="1" w:styleId="Char11">
    <w:name w:val="Char11"/>
    <w:basedOn w:val="Normal"/>
    <w:rsid w:val="00A03B1B"/>
    <w:pPr>
      <w:spacing w:after="160" w:line="240" w:lineRule="exact"/>
    </w:pPr>
    <w:rPr>
      <w:rFonts w:ascii="Verdana" w:eastAsia="SimSun" w:hAnsi="Verdana"/>
      <w:sz w:val="16"/>
      <w:szCs w:val="20"/>
    </w:rPr>
  </w:style>
  <w:style w:type="character" w:customStyle="1" w:styleId="H6Char">
    <w:name w:val="H6 Char"/>
    <w:link w:val="H6"/>
    <w:rsid w:val="00A03B1B"/>
    <w:rPr>
      <w:rFonts w:eastAsia="SimSun"/>
      <w:b/>
      <w:bCs/>
      <w:sz w:val="24"/>
      <w:szCs w:val="22"/>
    </w:rPr>
  </w:style>
  <w:style w:type="paragraph" w:customStyle="1" w:styleId="ColorfulList-Accent11">
    <w:name w:val="Colorful List - Accent 11"/>
    <w:basedOn w:val="Normal"/>
    <w:qFormat/>
    <w:rsid w:val="00A03B1B"/>
    <w:pPr>
      <w:ind w:left="720"/>
      <w:contextualSpacing/>
    </w:pPr>
    <w:rPr>
      <w:rFonts w:eastAsia="SimSun"/>
    </w:rPr>
  </w:style>
  <w:style w:type="paragraph" w:styleId="ListParagraph">
    <w:name w:val="List Paragraph"/>
    <w:basedOn w:val="Normal"/>
    <w:uiPriority w:val="34"/>
    <w:qFormat/>
    <w:rsid w:val="00A03B1B"/>
    <w:pPr>
      <w:ind w:left="720"/>
      <w:contextualSpacing/>
    </w:pPr>
    <w:rPr>
      <w:rFonts w:eastAsia="SimSun"/>
    </w:rPr>
  </w:style>
  <w:style w:type="character" w:customStyle="1" w:styleId="msoins0">
    <w:name w:val="msoins"/>
    <w:rsid w:val="00A03B1B"/>
  </w:style>
  <w:style w:type="paragraph" w:styleId="HTMLAddress">
    <w:name w:val="HTML Address"/>
    <w:basedOn w:val="Normal"/>
    <w:link w:val="HTMLAddressChar"/>
    <w:unhideWhenUsed/>
    <w:rsid w:val="00A03B1B"/>
    <w:rPr>
      <w:rFonts w:eastAsia="SimSun"/>
      <w:i/>
      <w:iCs/>
      <w:szCs w:val="20"/>
    </w:rPr>
  </w:style>
  <w:style w:type="character" w:customStyle="1" w:styleId="HTMLAddressChar">
    <w:name w:val="HTML Address Char"/>
    <w:basedOn w:val="DefaultParagraphFont"/>
    <w:link w:val="HTMLAddress"/>
    <w:rsid w:val="00A03B1B"/>
    <w:rPr>
      <w:rFonts w:eastAsia="SimSun"/>
      <w:i/>
      <w:iCs/>
      <w:sz w:val="24"/>
    </w:rPr>
  </w:style>
  <w:style w:type="character" w:customStyle="1" w:styleId="Heading1Char1">
    <w:name w:val="Heading 1 Char1"/>
    <w:aliases w:val="h1 Char1"/>
    <w:rsid w:val="00A03B1B"/>
    <w:rPr>
      <w:rFonts w:ascii="Calibri Light" w:eastAsia="Yu Gothic Light" w:hAnsi="Calibri Light" w:cs="Times New Roman"/>
      <w:color w:val="2F5496"/>
      <w:sz w:val="32"/>
      <w:szCs w:val="32"/>
    </w:rPr>
  </w:style>
  <w:style w:type="character" w:customStyle="1" w:styleId="Heading2Char1">
    <w:name w:val="Heading 2 Char1"/>
    <w:aliases w:val="h2 Char1"/>
    <w:semiHidden/>
    <w:rsid w:val="00A03B1B"/>
    <w:rPr>
      <w:rFonts w:ascii="Calibri Light" w:eastAsia="Yu Gothic Light" w:hAnsi="Calibri Light" w:cs="Times New Roman"/>
      <w:color w:val="2F5496"/>
      <w:sz w:val="26"/>
      <w:szCs w:val="26"/>
    </w:rPr>
  </w:style>
  <w:style w:type="character" w:customStyle="1" w:styleId="Heading3Char1">
    <w:name w:val="Heading 3 Char1"/>
    <w:aliases w:val="h3 Char1"/>
    <w:semiHidden/>
    <w:rsid w:val="00A03B1B"/>
    <w:rPr>
      <w:rFonts w:ascii="Calibri Light" w:eastAsia="Yu Gothic Light" w:hAnsi="Calibri Light" w:cs="Times New Roman"/>
      <w:color w:val="1F3763"/>
      <w:sz w:val="24"/>
      <w:szCs w:val="24"/>
    </w:rPr>
  </w:style>
  <w:style w:type="character" w:customStyle="1" w:styleId="Heading4Char1">
    <w:name w:val="Heading 4 Char1"/>
    <w:aliases w:val="h4 Char1,delete Char1"/>
    <w:semiHidden/>
    <w:rsid w:val="00A03B1B"/>
    <w:rPr>
      <w:rFonts w:ascii="Calibri Light" w:eastAsia="Yu Gothic Light" w:hAnsi="Calibri Light" w:cs="Times New Roman"/>
      <w:i/>
      <w:iCs/>
      <w:color w:val="2F5496"/>
      <w:sz w:val="24"/>
      <w:szCs w:val="24"/>
    </w:rPr>
  </w:style>
  <w:style w:type="character" w:customStyle="1" w:styleId="Heading5Char1">
    <w:name w:val="Heading 5 Char1"/>
    <w:aliases w:val="h5 Char1"/>
    <w:semiHidden/>
    <w:rsid w:val="00A03B1B"/>
    <w:rPr>
      <w:rFonts w:ascii="Calibri Light" w:eastAsia="Yu Gothic Light" w:hAnsi="Calibri Light" w:cs="Times New Roman"/>
      <w:color w:val="2F5496"/>
      <w:sz w:val="24"/>
      <w:szCs w:val="24"/>
    </w:rPr>
  </w:style>
  <w:style w:type="character" w:customStyle="1" w:styleId="Heading6Char1">
    <w:name w:val="Heading 6 Char1"/>
    <w:aliases w:val="h6 Char1"/>
    <w:semiHidden/>
    <w:rsid w:val="00A03B1B"/>
    <w:rPr>
      <w:rFonts w:ascii="Calibri Light" w:eastAsia="Yu Gothic Light" w:hAnsi="Calibri Light" w:cs="Times New Roman"/>
      <w:color w:val="1F3763"/>
      <w:sz w:val="24"/>
      <w:szCs w:val="24"/>
    </w:rPr>
  </w:style>
  <w:style w:type="paragraph" w:styleId="HTMLPreformatted">
    <w:name w:val="HTML Preformatted"/>
    <w:basedOn w:val="Normal"/>
    <w:link w:val="HTMLPreformattedChar"/>
    <w:unhideWhenUsed/>
    <w:rsid w:val="00A03B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s="Courier New"/>
      <w:sz w:val="20"/>
      <w:szCs w:val="20"/>
    </w:rPr>
  </w:style>
  <w:style w:type="character" w:customStyle="1" w:styleId="HTMLPreformattedChar">
    <w:name w:val="HTML Preformatted Char"/>
    <w:basedOn w:val="DefaultParagraphFont"/>
    <w:link w:val="HTMLPreformatted"/>
    <w:rsid w:val="00A03B1B"/>
    <w:rPr>
      <w:rFonts w:ascii="Courier New" w:eastAsia="SimSun" w:hAnsi="Courier New" w:cs="Courier New"/>
    </w:rPr>
  </w:style>
  <w:style w:type="paragraph" w:styleId="Index1">
    <w:name w:val="index 1"/>
    <w:basedOn w:val="Normal"/>
    <w:next w:val="Normal"/>
    <w:autoRedefine/>
    <w:unhideWhenUsed/>
    <w:rsid w:val="00A03B1B"/>
    <w:pPr>
      <w:ind w:left="240" w:hanging="240"/>
    </w:pPr>
    <w:rPr>
      <w:rFonts w:eastAsia="SimSun"/>
      <w:szCs w:val="20"/>
    </w:rPr>
  </w:style>
  <w:style w:type="paragraph" w:styleId="Index2">
    <w:name w:val="index 2"/>
    <w:basedOn w:val="Normal"/>
    <w:next w:val="Normal"/>
    <w:autoRedefine/>
    <w:unhideWhenUsed/>
    <w:rsid w:val="00A03B1B"/>
    <w:pPr>
      <w:ind w:left="480" w:hanging="240"/>
    </w:pPr>
    <w:rPr>
      <w:rFonts w:eastAsia="SimSun"/>
      <w:szCs w:val="20"/>
    </w:rPr>
  </w:style>
  <w:style w:type="paragraph" w:styleId="Index3">
    <w:name w:val="index 3"/>
    <w:basedOn w:val="Normal"/>
    <w:next w:val="Normal"/>
    <w:autoRedefine/>
    <w:unhideWhenUsed/>
    <w:rsid w:val="00A03B1B"/>
    <w:pPr>
      <w:ind w:left="720" w:hanging="240"/>
    </w:pPr>
    <w:rPr>
      <w:rFonts w:eastAsia="SimSun"/>
      <w:szCs w:val="20"/>
    </w:rPr>
  </w:style>
  <w:style w:type="paragraph" w:styleId="Index4">
    <w:name w:val="index 4"/>
    <w:basedOn w:val="Normal"/>
    <w:next w:val="Normal"/>
    <w:autoRedefine/>
    <w:unhideWhenUsed/>
    <w:rsid w:val="00A03B1B"/>
    <w:pPr>
      <w:ind w:left="960" w:hanging="240"/>
    </w:pPr>
    <w:rPr>
      <w:rFonts w:eastAsia="SimSun"/>
      <w:szCs w:val="20"/>
    </w:rPr>
  </w:style>
  <w:style w:type="paragraph" w:styleId="Index5">
    <w:name w:val="index 5"/>
    <w:basedOn w:val="Normal"/>
    <w:next w:val="Normal"/>
    <w:autoRedefine/>
    <w:unhideWhenUsed/>
    <w:rsid w:val="00A03B1B"/>
    <w:pPr>
      <w:ind w:left="1200" w:hanging="240"/>
    </w:pPr>
    <w:rPr>
      <w:rFonts w:eastAsia="SimSun"/>
      <w:szCs w:val="20"/>
    </w:rPr>
  </w:style>
  <w:style w:type="paragraph" w:styleId="Index6">
    <w:name w:val="index 6"/>
    <w:basedOn w:val="Normal"/>
    <w:next w:val="Normal"/>
    <w:autoRedefine/>
    <w:unhideWhenUsed/>
    <w:rsid w:val="00A03B1B"/>
    <w:pPr>
      <w:ind w:left="1440" w:hanging="240"/>
    </w:pPr>
    <w:rPr>
      <w:rFonts w:eastAsia="SimSun"/>
      <w:szCs w:val="20"/>
    </w:rPr>
  </w:style>
  <w:style w:type="paragraph" w:styleId="Index7">
    <w:name w:val="index 7"/>
    <w:basedOn w:val="Normal"/>
    <w:next w:val="Normal"/>
    <w:autoRedefine/>
    <w:unhideWhenUsed/>
    <w:rsid w:val="00A03B1B"/>
    <w:pPr>
      <w:ind w:left="1680" w:hanging="240"/>
    </w:pPr>
    <w:rPr>
      <w:rFonts w:eastAsia="SimSun"/>
      <w:szCs w:val="20"/>
    </w:rPr>
  </w:style>
  <w:style w:type="paragraph" w:styleId="Index8">
    <w:name w:val="index 8"/>
    <w:basedOn w:val="Normal"/>
    <w:next w:val="Normal"/>
    <w:autoRedefine/>
    <w:unhideWhenUsed/>
    <w:rsid w:val="00A03B1B"/>
    <w:pPr>
      <w:ind w:left="1920" w:hanging="240"/>
    </w:pPr>
    <w:rPr>
      <w:rFonts w:eastAsia="SimSun"/>
      <w:szCs w:val="20"/>
    </w:rPr>
  </w:style>
  <w:style w:type="paragraph" w:styleId="Index9">
    <w:name w:val="index 9"/>
    <w:basedOn w:val="Normal"/>
    <w:next w:val="Normal"/>
    <w:autoRedefine/>
    <w:unhideWhenUsed/>
    <w:rsid w:val="00A03B1B"/>
    <w:pPr>
      <w:ind w:left="2160" w:hanging="240"/>
    </w:pPr>
    <w:rPr>
      <w:rFonts w:eastAsia="SimSun"/>
      <w:szCs w:val="20"/>
    </w:rPr>
  </w:style>
  <w:style w:type="paragraph" w:styleId="NormalIndent">
    <w:name w:val="Normal Indent"/>
    <w:basedOn w:val="Normal"/>
    <w:unhideWhenUsed/>
    <w:rsid w:val="00A03B1B"/>
    <w:pPr>
      <w:ind w:left="720"/>
    </w:pPr>
    <w:rPr>
      <w:rFonts w:eastAsia="SimSun"/>
      <w:szCs w:val="20"/>
    </w:rPr>
  </w:style>
  <w:style w:type="paragraph" w:styleId="IndexHeading">
    <w:name w:val="index heading"/>
    <w:basedOn w:val="Normal"/>
    <w:next w:val="Index1"/>
    <w:unhideWhenUsed/>
    <w:rsid w:val="00A03B1B"/>
    <w:rPr>
      <w:rFonts w:ascii="Arial" w:eastAsia="SimSun" w:hAnsi="Arial" w:cs="Arial"/>
      <w:b/>
      <w:bCs/>
      <w:szCs w:val="20"/>
    </w:rPr>
  </w:style>
  <w:style w:type="paragraph" w:styleId="Caption">
    <w:name w:val="caption"/>
    <w:basedOn w:val="Normal"/>
    <w:next w:val="Normal"/>
    <w:unhideWhenUsed/>
    <w:qFormat/>
    <w:rsid w:val="00A03B1B"/>
    <w:rPr>
      <w:rFonts w:eastAsia="SimSun"/>
      <w:b/>
      <w:bCs/>
      <w:sz w:val="20"/>
      <w:szCs w:val="20"/>
    </w:rPr>
  </w:style>
  <w:style w:type="paragraph" w:styleId="TableofFigures">
    <w:name w:val="table of figures"/>
    <w:basedOn w:val="Normal"/>
    <w:next w:val="Normal"/>
    <w:unhideWhenUsed/>
    <w:rsid w:val="00A03B1B"/>
    <w:rPr>
      <w:rFonts w:eastAsia="SimSun"/>
      <w:szCs w:val="20"/>
    </w:rPr>
  </w:style>
  <w:style w:type="paragraph" w:styleId="EnvelopeAddress">
    <w:name w:val="envelope address"/>
    <w:basedOn w:val="Normal"/>
    <w:unhideWhenUsed/>
    <w:rsid w:val="00A03B1B"/>
    <w:pPr>
      <w:framePr w:w="7920" w:h="1980" w:hSpace="180" w:wrap="auto" w:hAnchor="page" w:xAlign="center" w:yAlign="bottom"/>
      <w:ind w:left="2880"/>
    </w:pPr>
    <w:rPr>
      <w:rFonts w:ascii="Arial" w:eastAsia="SimSun" w:hAnsi="Arial" w:cs="Arial"/>
    </w:rPr>
  </w:style>
  <w:style w:type="paragraph" w:styleId="EnvelopeReturn">
    <w:name w:val="envelope return"/>
    <w:basedOn w:val="Normal"/>
    <w:unhideWhenUsed/>
    <w:rsid w:val="00A03B1B"/>
    <w:rPr>
      <w:rFonts w:ascii="Arial" w:eastAsia="SimSun" w:hAnsi="Arial" w:cs="Arial"/>
      <w:sz w:val="20"/>
      <w:szCs w:val="20"/>
    </w:rPr>
  </w:style>
  <w:style w:type="paragraph" w:styleId="EndnoteText">
    <w:name w:val="endnote text"/>
    <w:basedOn w:val="Normal"/>
    <w:link w:val="EndnoteTextChar"/>
    <w:unhideWhenUsed/>
    <w:rsid w:val="00A03B1B"/>
    <w:rPr>
      <w:rFonts w:eastAsia="SimSun"/>
      <w:sz w:val="20"/>
      <w:szCs w:val="20"/>
    </w:rPr>
  </w:style>
  <w:style w:type="character" w:customStyle="1" w:styleId="EndnoteTextChar">
    <w:name w:val="Endnote Text Char"/>
    <w:basedOn w:val="DefaultParagraphFont"/>
    <w:link w:val="EndnoteText"/>
    <w:rsid w:val="00A03B1B"/>
    <w:rPr>
      <w:rFonts w:eastAsia="SimSun"/>
    </w:rPr>
  </w:style>
  <w:style w:type="paragraph" w:styleId="TableofAuthorities">
    <w:name w:val="table of authorities"/>
    <w:basedOn w:val="Normal"/>
    <w:next w:val="Normal"/>
    <w:unhideWhenUsed/>
    <w:rsid w:val="00A03B1B"/>
    <w:pPr>
      <w:ind w:left="240" w:hanging="240"/>
    </w:pPr>
    <w:rPr>
      <w:rFonts w:eastAsia="SimSun"/>
      <w:szCs w:val="20"/>
    </w:rPr>
  </w:style>
  <w:style w:type="paragraph" w:styleId="MacroText">
    <w:name w:val="macro"/>
    <w:link w:val="MacroTextChar"/>
    <w:unhideWhenUsed/>
    <w:rsid w:val="00A03B1B"/>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cs="Courier New"/>
    </w:rPr>
  </w:style>
  <w:style w:type="character" w:customStyle="1" w:styleId="MacroTextChar">
    <w:name w:val="Macro Text Char"/>
    <w:basedOn w:val="DefaultParagraphFont"/>
    <w:link w:val="MacroText"/>
    <w:rsid w:val="00A03B1B"/>
    <w:rPr>
      <w:rFonts w:ascii="Courier New" w:eastAsia="SimSun" w:hAnsi="Courier New" w:cs="Courier New"/>
    </w:rPr>
  </w:style>
  <w:style w:type="paragraph" w:styleId="TOAHeading">
    <w:name w:val="toa heading"/>
    <w:basedOn w:val="Normal"/>
    <w:next w:val="Normal"/>
    <w:unhideWhenUsed/>
    <w:rsid w:val="00A03B1B"/>
    <w:pPr>
      <w:spacing w:before="120"/>
    </w:pPr>
    <w:rPr>
      <w:rFonts w:ascii="Arial" w:eastAsia="SimSun" w:hAnsi="Arial" w:cs="Arial"/>
      <w:b/>
      <w:bCs/>
    </w:rPr>
  </w:style>
  <w:style w:type="paragraph" w:styleId="ListBullet">
    <w:name w:val="List Bullet"/>
    <w:basedOn w:val="Normal"/>
    <w:unhideWhenUsed/>
    <w:rsid w:val="00A03B1B"/>
    <w:pPr>
      <w:tabs>
        <w:tab w:val="num" w:pos="360"/>
      </w:tabs>
      <w:ind w:left="360" w:hanging="360"/>
    </w:pPr>
    <w:rPr>
      <w:rFonts w:eastAsia="SimSun"/>
      <w:szCs w:val="20"/>
    </w:rPr>
  </w:style>
  <w:style w:type="paragraph" w:styleId="ListNumber">
    <w:name w:val="List Number"/>
    <w:basedOn w:val="Normal"/>
    <w:unhideWhenUsed/>
    <w:rsid w:val="00A03B1B"/>
    <w:pPr>
      <w:tabs>
        <w:tab w:val="num" w:pos="360"/>
      </w:tabs>
      <w:ind w:left="360" w:hanging="360"/>
    </w:pPr>
    <w:rPr>
      <w:rFonts w:eastAsia="SimSun"/>
      <w:szCs w:val="20"/>
    </w:rPr>
  </w:style>
  <w:style w:type="paragraph" w:styleId="List4">
    <w:name w:val="List 4"/>
    <w:basedOn w:val="Normal"/>
    <w:unhideWhenUsed/>
    <w:rsid w:val="00A03B1B"/>
    <w:pPr>
      <w:ind w:left="1440" w:hanging="360"/>
    </w:pPr>
    <w:rPr>
      <w:rFonts w:eastAsia="SimSun"/>
      <w:szCs w:val="20"/>
    </w:rPr>
  </w:style>
  <w:style w:type="paragraph" w:styleId="List5">
    <w:name w:val="List 5"/>
    <w:basedOn w:val="Normal"/>
    <w:unhideWhenUsed/>
    <w:rsid w:val="00A03B1B"/>
    <w:pPr>
      <w:ind w:left="1800" w:hanging="360"/>
    </w:pPr>
    <w:rPr>
      <w:rFonts w:eastAsia="SimSun"/>
      <w:szCs w:val="20"/>
    </w:rPr>
  </w:style>
  <w:style w:type="paragraph" w:styleId="ListBullet2">
    <w:name w:val="List Bullet 2"/>
    <w:basedOn w:val="Normal"/>
    <w:unhideWhenUsed/>
    <w:rsid w:val="00A03B1B"/>
    <w:pPr>
      <w:tabs>
        <w:tab w:val="num" w:pos="720"/>
      </w:tabs>
      <w:ind w:left="720" w:hanging="360"/>
    </w:pPr>
    <w:rPr>
      <w:rFonts w:eastAsia="SimSun"/>
      <w:szCs w:val="20"/>
    </w:rPr>
  </w:style>
  <w:style w:type="paragraph" w:styleId="ListBullet3">
    <w:name w:val="List Bullet 3"/>
    <w:basedOn w:val="Normal"/>
    <w:unhideWhenUsed/>
    <w:rsid w:val="00A03B1B"/>
    <w:pPr>
      <w:tabs>
        <w:tab w:val="num" w:pos="1080"/>
      </w:tabs>
      <w:ind w:left="1080" w:hanging="360"/>
    </w:pPr>
    <w:rPr>
      <w:rFonts w:eastAsia="SimSun"/>
      <w:szCs w:val="20"/>
    </w:rPr>
  </w:style>
  <w:style w:type="paragraph" w:styleId="ListBullet4">
    <w:name w:val="List Bullet 4"/>
    <w:basedOn w:val="Normal"/>
    <w:unhideWhenUsed/>
    <w:rsid w:val="00A03B1B"/>
    <w:pPr>
      <w:tabs>
        <w:tab w:val="num" w:pos="1440"/>
      </w:tabs>
      <w:ind w:left="1440" w:hanging="360"/>
    </w:pPr>
    <w:rPr>
      <w:rFonts w:eastAsia="SimSun"/>
      <w:szCs w:val="20"/>
    </w:rPr>
  </w:style>
  <w:style w:type="paragraph" w:styleId="ListBullet5">
    <w:name w:val="List Bullet 5"/>
    <w:basedOn w:val="Normal"/>
    <w:unhideWhenUsed/>
    <w:rsid w:val="00A03B1B"/>
    <w:pPr>
      <w:tabs>
        <w:tab w:val="num" w:pos="1800"/>
      </w:tabs>
      <w:ind w:left="1800" w:hanging="360"/>
    </w:pPr>
    <w:rPr>
      <w:rFonts w:eastAsia="SimSun"/>
      <w:szCs w:val="20"/>
    </w:rPr>
  </w:style>
  <w:style w:type="paragraph" w:styleId="ListNumber2">
    <w:name w:val="List Number 2"/>
    <w:basedOn w:val="Normal"/>
    <w:unhideWhenUsed/>
    <w:rsid w:val="00A03B1B"/>
    <w:pPr>
      <w:tabs>
        <w:tab w:val="num" w:pos="720"/>
      </w:tabs>
      <w:ind w:left="720" w:hanging="360"/>
    </w:pPr>
    <w:rPr>
      <w:rFonts w:eastAsia="SimSun"/>
      <w:szCs w:val="20"/>
    </w:rPr>
  </w:style>
  <w:style w:type="paragraph" w:styleId="ListNumber3">
    <w:name w:val="List Number 3"/>
    <w:basedOn w:val="Normal"/>
    <w:unhideWhenUsed/>
    <w:rsid w:val="00A03B1B"/>
    <w:pPr>
      <w:tabs>
        <w:tab w:val="num" w:pos="1080"/>
      </w:tabs>
      <w:ind w:left="1080" w:hanging="360"/>
    </w:pPr>
    <w:rPr>
      <w:rFonts w:eastAsia="SimSun"/>
      <w:szCs w:val="20"/>
    </w:rPr>
  </w:style>
  <w:style w:type="paragraph" w:styleId="ListNumber4">
    <w:name w:val="List Number 4"/>
    <w:basedOn w:val="Normal"/>
    <w:unhideWhenUsed/>
    <w:rsid w:val="00A03B1B"/>
    <w:pPr>
      <w:tabs>
        <w:tab w:val="num" w:pos="1440"/>
      </w:tabs>
      <w:ind w:left="1440" w:hanging="360"/>
    </w:pPr>
    <w:rPr>
      <w:rFonts w:eastAsia="SimSun"/>
      <w:szCs w:val="20"/>
    </w:rPr>
  </w:style>
  <w:style w:type="paragraph" w:styleId="ListNumber5">
    <w:name w:val="List Number 5"/>
    <w:basedOn w:val="Normal"/>
    <w:unhideWhenUsed/>
    <w:rsid w:val="00A03B1B"/>
    <w:pPr>
      <w:tabs>
        <w:tab w:val="num" w:pos="1800"/>
      </w:tabs>
      <w:ind w:left="1800" w:hanging="360"/>
    </w:pPr>
    <w:rPr>
      <w:rFonts w:eastAsia="SimSun"/>
      <w:szCs w:val="20"/>
    </w:rPr>
  </w:style>
  <w:style w:type="paragraph" w:styleId="Title">
    <w:name w:val="Title"/>
    <w:basedOn w:val="Normal"/>
    <w:link w:val="TitleChar"/>
    <w:qFormat/>
    <w:rsid w:val="00A03B1B"/>
    <w:pPr>
      <w:spacing w:before="240" w:after="60"/>
      <w:jc w:val="center"/>
      <w:outlineLvl w:val="0"/>
    </w:pPr>
    <w:rPr>
      <w:rFonts w:ascii="Arial" w:eastAsia="SimSun" w:hAnsi="Arial" w:cs="Arial"/>
      <w:b/>
      <w:bCs/>
      <w:kern w:val="28"/>
      <w:sz w:val="32"/>
      <w:szCs w:val="32"/>
    </w:rPr>
  </w:style>
  <w:style w:type="character" w:customStyle="1" w:styleId="TitleChar">
    <w:name w:val="Title Char"/>
    <w:basedOn w:val="DefaultParagraphFont"/>
    <w:link w:val="Title"/>
    <w:rsid w:val="00A03B1B"/>
    <w:rPr>
      <w:rFonts w:ascii="Arial" w:eastAsia="SimSun" w:hAnsi="Arial" w:cs="Arial"/>
      <w:b/>
      <w:bCs/>
      <w:kern w:val="28"/>
      <w:sz w:val="32"/>
      <w:szCs w:val="32"/>
    </w:rPr>
  </w:style>
  <w:style w:type="paragraph" w:styleId="Closing">
    <w:name w:val="Closing"/>
    <w:basedOn w:val="Normal"/>
    <w:link w:val="ClosingChar"/>
    <w:unhideWhenUsed/>
    <w:rsid w:val="00A03B1B"/>
    <w:pPr>
      <w:ind w:left="4320"/>
    </w:pPr>
    <w:rPr>
      <w:rFonts w:eastAsia="SimSun"/>
      <w:szCs w:val="20"/>
    </w:rPr>
  </w:style>
  <w:style w:type="character" w:customStyle="1" w:styleId="ClosingChar">
    <w:name w:val="Closing Char"/>
    <w:basedOn w:val="DefaultParagraphFont"/>
    <w:link w:val="Closing"/>
    <w:rsid w:val="00A03B1B"/>
    <w:rPr>
      <w:rFonts w:eastAsia="SimSun"/>
      <w:sz w:val="24"/>
    </w:rPr>
  </w:style>
  <w:style w:type="paragraph" w:styleId="Signature">
    <w:name w:val="Signature"/>
    <w:basedOn w:val="Normal"/>
    <w:link w:val="SignatureChar"/>
    <w:unhideWhenUsed/>
    <w:rsid w:val="00A03B1B"/>
    <w:pPr>
      <w:ind w:left="4320"/>
    </w:pPr>
    <w:rPr>
      <w:rFonts w:eastAsia="SimSun"/>
      <w:szCs w:val="20"/>
    </w:rPr>
  </w:style>
  <w:style w:type="character" w:customStyle="1" w:styleId="SignatureChar">
    <w:name w:val="Signature Char"/>
    <w:basedOn w:val="DefaultParagraphFont"/>
    <w:link w:val="Signature"/>
    <w:rsid w:val="00A03B1B"/>
    <w:rPr>
      <w:rFonts w:eastAsia="SimSun"/>
      <w:sz w:val="24"/>
    </w:rPr>
  </w:style>
  <w:style w:type="character" w:customStyle="1" w:styleId="BodyTextIndentChar1">
    <w:name w:val="Body Text Indent Char1"/>
    <w:aliases w:val=" Char Char1"/>
    <w:rsid w:val="00A03B1B"/>
    <w:rPr>
      <w:rFonts w:ascii="Verdana" w:eastAsia="Times New Roman" w:hAnsi="Verdana"/>
      <w:sz w:val="16"/>
    </w:rPr>
  </w:style>
  <w:style w:type="paragraph" w:styleId="ListContinue">
    <w:name w:val="List Continue"/>
    <w:basedOn w:val="Normal"/>
    <w:unhideWhenUsed/>
    <w:rsid w:val="00A03B1B"/>
    <w:pPr>
      <w:spacing w:after="120"/>
      <w:ind w:left="360"/>
    </w:pPr>
    <w:rPr>
      <w:rFonts w:eastAsia="SimSun"/>
      <w:szCs w:val="20"/>
    </w:rPr>
  </w:style>
  <w:style w:type="paragraph" w:styleId="ListContinue2">
    <w:name w:val="List Continue 2"/>
    <w:basedOn w:val="Normal"/>
    <w:unhideWhenUsed/>
    <w:rsid w:val="00A03B1B"/>
    <w:pPr>
      <w:spacing w:after="120"/>
      <w:ind w:left="720"/>
    </w:pPr>
    <w:rPr>
      <w:rFonts w:eastAsia="SimSun"/>
      <w:szCs w:val="20"/>
    </w:rPr>
  </w:style>
  <w:style w:type="paragraph" w:styleId="ListContinue3">
    <w:name w:val="List Continue 3"/>
    <w:basedOn w:val="Normal"/>
    <w:unhideWhenUsed/>
    <w:rsid w:val="00A03B1B"/>
    <w:pPr>
      <w:spacing w:after="120"/>
      <w:ind w:left="1080"/>
    </w:pPr>
    <w:rPr>
      <w:rFonts w:eastAsia="SimSun"/>
      <w:szCs w:val="20"/>
    </w:rPr>
  </w:style>
  <w:style w:type="paragraph" w:styleId="ListContinue4">
    <w:name w:val="List Continue 4"/>
    <w:basedOn w:val="Normal"/>
    <w:unhideWhenUsed/>
    <w:rsid w:val="00A03B1B"/>
    <w:pPr>
      <w:spacing w:after="120"/>
      <w:ind w:left="1440"/>
    </w:pPr>
    <w:rPr>
      <w:rFonts w:eastAsia="SimSun"/>
      <w:szCs w:val="20"/>
    </w:rPr>
  </w:style>
  <w:style w:type="paragraph" w:styleId="ListContinue5">
    <w:name w:val="List Continue 5"/>
    <w:basedOn w:val="Normal"/>
    <w:unhideWhenUsed/>
    <w:rsid w:val="00A03B1B"/>
    <w:pPr>
      <w:spacing w:after="120"/>
      <w:ind w:left="1800"/>
    </w:pPr>
    <w:rPr>
      <w:rFonts w:eastAsia="SimSun"/>
      <w:szCs w:val="20"/>
    </w:rPr>
  </w:style>
  <w:style w:type="paragraph" w:styleId="MessageHeader">
    <w:name w:val="Message Header"/>
    <w:basedOn w:val="Normal"/>
    <w:link w:val="MessageHeaderChar"/>
    <w:unhideWhenUsed/>
    <w:rsid w:val="00A03B1B"/>
    <w:pPr>
      <w:pBdr>
        <w:top w:val="single" w:sz="6" w:space="1" w:color="auto"/>
        <w:left w:val="single" w:sz="6" w:space="1" w:color="auto"/>
        <w:bottom w:val="single" w:sz="6" w:space="1" w:color="auto"/>
        <w:right w:val="single" w:sz="6" w:space="1" w:color="auto"/>
      </w:pBdr>
      <w:shd w:val="pct20" w:color="auto" w:fill="auto"/>
      <w:ind w:left="1080" w:hanging="1080"/>
    </w:pPr>
    <w:rPr>
      <w:rFonts w:ascii="Arial" w:eastAsia="SimSun" w:hAnsi="Arial" w:cs="Arial"/>
    </w:rPr>
  </w:style>
  <w:style w:type="character" w:customStyle="1" w:styleId="MessageHeaderChar">
    <w:name w:val="Message Header Char"/>
    <w:basedOn w:val="DefaultParagraphFont"/>
    <w:link w:val="MessageHeader"/>
    <w:rsid w:val="00A03B1B"/>
    <w:rPr>
      <w:rFonts w:ascii="Arial" w:eastAsia="SimSun" w:hAnsi="Arial" w:cs="Arial"/>
      <w:sz w:val="24"/>
      <w:szCs w:val="24"/>
      <w:shd w:val="pct20" w:color="auto" w:fill="auto"/>
    </w:rPr>
  </w:style>
  <w:style w:type="paragraph" w:styleId="Subtitle">
    <w:name w:val="Subtitle"/>
    <w:basedOn w:val="Normal"/>
    <w:link w:val="SubtitleChar"/>
    <w:qFormat/>
    <w:rsid w:val="00A03B1B"/>
    <w:pPr>
      <w:spacing w:after="60"/>
      <w:jc w:val="center"/>
      <w:outlineLvl w:val="1"/>
    </w:pPr>
    <w:rPr>
      <w:rFonts w:ascii="Arial" w:eastAsia="SimSun" w:hAnsi="Arial" w:cs="Arial"/>
    </w:rPr>
  </w:style>
  <w:style w:type="character" w:customStyle="1" w:styleId="SubtitleChar">
    <w:name w:val="Subtitle Char"/>
    <w:basedOn w:val="DefaultParagraphFont"/>
    <w:link w:val="Subtitle"/>
    <w:rsid w:val="00A03B1B"/>
    <w:rPr>
      <w:rFonts w:ascii="Arial" w:eastAsia="SimSun" w:hAnsi="Arial" w:cs="Arial"/>
      <w:sz w:val="24"/>
      <w:szCs w:val="24"/>
    </w:rPr>
  </w:style>
  <w:style w:type="paragraph" w:styleId="Salutation">
    <w:name w:val="Salutation"/>
    <w:basedOn w:val="Normal"/>
    <w:next w:val="Normal"/>
    <w:link w:val="SalutationChar"/>
    <w:unhideWhenUsed/>
    <w:rsid w:val="00A03B1B"/>
    <w:rPr>
      <w:rFonts w:eastAsia="SimSun"/>
      <w:szCs w:val="20"/>
    </w:rPr>
  </w:style>
  <w:style w:type="character" w:customStyle="1" w:styleId="SalutationChar">
    <w:name w:val="Salutation Char"/>
    <w:basedOn w:val="DefaultParagraphFont"/>
    <w:link w:val="Salutation"/>
    <w:rsid w:val="00A03B1B"/>
    <w:rPr>
      <w:rFonts w:eastAsia="SimSun"/>
      <w:sz w:val="24"/>
    </w:rPr>
  </w:style>
  <w:style w:type="paragraph" w:styleId="Date">
    <w:name w:val="Date"/>
    <w:basedOn w:val="Normal"/>
    <w:next w:val="Normal"/>
    <w:link w:val="DateChar"/>
    <w:unhideWhenUsed/>
    <w:rsid w:val="00A03B1B"/>
    <w:rPr>
      <w:rFonts w:eastAsia="SimSun"/>
      <w:szCs w:val="20"/>
    </w:rPr>
  </w:style>
  <w:style w:type="character" w:customStyle="1" w:styleId="DateChar">
    <w:name w:val="Date Char"/>
    <w:basedOn w:val="DefaultParagraphFont"/>
    <w:link w:val="Date"/>
    <w:rsid w:val="00A03B1B"/>
    <w:rPr>
      <w:rFonts w:eastAsia="SimSun"/>
      <w:sz w:val="24"/>
    </w:rPr>
  </w:style>
  <w:style w:type="paragraph" w:styleId="BodyTextFirstIndent2">
    <w:name w:val="Body Text First Indent 2"/>
    <w:basedOn w:val="BodyTextIndent"/>
    <w:link w:val="BodyTextFirstIndent2Char"/>
    <w:unhideWhenUsed/>
    <w:rsid w:val="00A03B1B"/>
    <w:pPr>
      <w:spacing w:before="0"/>
      <w:ind w:left="360" w:firstLine="210"/>
    </w:pPr>
    <w:rPr>
      <w:rFonts w:eastAsia="SimSun"/>
      <w:szCs w:val="20"/>
    </w:rPr>
  </w:style>
  <w:style w:type="character" w:customStyle="1" w:styleId="BodyTextIndentChar2">
    <w:name w:val="Body Text Indent Char2"/>
    <w:aliases w:val=" Char Char2"/>
    <w:basedOn w:val="DefaultParagraphFont"/>
    <w:link w:val="BodyTextIndent"/>
    <w:rsid w:val="00A03B1B"/>
    <w:rPr>
      <w:sz w:val="24"/>
      <w:szCs w:val="24"/>
    </w:rPr>
  </w:style>
  <w:style w:type="character" w:customStyle="1" w:styleId="BodyTextFirstIndent2Char">
    <w:name w:val="Body Text First Indent 2 Char"/>
    <w:basedOn w:val="BodyTextIndentChar2"/>
    <w:link w:val="BodyTextFirstIndent2"/>
    <w:rsid w:val="00A03B1B"/>
    <w:rPr>
      <w:rFonts w:eastAsia="SimSun"/>
      <w:sz w:val="24"/>
      <w:szCs w:val="24"/>
    </w:rPr>
  </w:style>
  <w:style w:type="paragraph" w:styleId="NoteHeading">
    <w:name w:val="Note Heading"/>
    <w:basedOn w:val="Normal"/>
    <w:next w:val="Normal"/>
    <w:link w:val="NoteHeadingChar"/>
    <w:unhideWhenUsed/>
    <w:rsid w:val="00A03B1B"/>
    <w:rPr>
      <w:rFonts w:eastAsia="SimSun"/>
      <w:szCs w:val="20"/>
    </w:rPr>
  </w:style>
  <w:style w:type="character" w:customStyle="1" w:styleId="NoteHeadingChar">
    <w:name w:val="Note Heading Char"/>
    <w:basedOn w:val="DefaultParagraphFont"/>
    <w:link w:val="NoteHeading"/>
    <w:rsid w:val="00A03B1B"/>
    <w:rPr>
      <w:rFonts w:eastAsia="SimSun"/>
      <w:sz w:val="24"/>
    </w:rPr>
  </w:style>
  <w:style w:type="paragraph" w:styleId="BodyText2">
    <w:name w:val="Body Text 2"/>
    <w:basedOn w:val="Normal"/>
    <w:link w:val="BodyText2Char"/>
    <w:unhideWhenUsed/>
    <w:rsid w:val="00A03B1B"/>
    <w:pPr>
      <w:spacing w:after="120" w:line="480" w:lineRule="auto"/>
    </w:pPr>
    <w:rPr>
      <w:rFonts w:eastAsia="SimSun"/>
      <w:szCs w:val="20"/>
    </w:rPr>
  </w:style>
  <w:style w:type="character" w:customStyle="1" w:styleId="BodyText2Char">
    <w:name w:val="Body Text 2 Char"/>
    <w:basedOn w:val="DefaultParagraphFont"/>
    <w:link w:val="BodyText2"/>
    <w:rsid w:val="00A03B1B"/>
    <w:rPr>
      <w:rFonts w:eastAsia="SimSun"/>
      <w:sz w:val="24"/>
    </w:rPr>
  </w:style>
  <w:style w:type="paragraph" w:styleId="BodyText3">
    <w:name w:val="Body Text 3"/>
    <w:basedOn w:val="Normal"/>
    <w:link w:val="BodyText3Char"/>
    <w:unhideWhenUsed/>
    <w:rsid w:val="00A03B1B"/>
    <w:pPr>
      <w:spacing w:after="120"/>
    </w:pPr>
    <w:rPr>
      <w:rFonts w:eastAsia="SimSun"/>
      <w:sz w:val="16"/>
      <w:szCs w:val="16"/>
    </w:rPr>
  </w:style>
  <w:style w:type="character" w:customStyle="1" w:styleId="BodyText3Char">
    <w:name w:val="Body Text 3 Char"/>
    <w:basedOn w:val="DefaultParagraphFont"/>
    <w:link w:val="BodyText3"/>
    <w:rsid w:val="00A03B1B"/>
    <w:rPr>
      <w:rFonts w:eastAsia="SimSun"/>
      <w:sz w:val="16"/>
      <w:szCs w:val="16"/>
    </w:rPr>
  </w:style>
  <w:style w:type="paragraph" w:styleId="BodyTextIndent2">
    <w:name w:val="Body Text Indent 2"/>
    <w:basedOn w:val="Normal"/>
    <w:link w:val="BodyTextIndent2Char"/>
    <w:unhideWhenUsed/>
    <w:rsid w:val="00A03B1B"/>
    <w:pPr>
      <w:spacing w:after="120" w:line="480" w:lineRule="auto"/>
      <w:ind w:left="360"/>
    </w:pPr>
    <w:rPr>
      <w:rFonts w:eastAsia="SimSun"/>
      <w:szCs w:val="20"/>
    </w:rPr>
  </w:style>
  <w:style w:type="character" w:customStyle="1" w:styleId="BodyTextIndent2Char">
    <w:name w:val="Body Text Indent 2 Char"/>
    <w:basedOn w:val="DefaultParagraphFont"/>
    <w:link w:val="BodyTextIndent2"/>
    <w:rsid w:val="00A03B1B"/>
    <w:rPr>
      <w:rFonts w:eastAsia="SimSun"/>
      <w:sz w:val="24"/>
    </w:rPr>
  </w:style>
  <w:style w:type="paragraph" w:styleId="BodyTextIndent3">
    <w:name w:val="Body Text Indent 3"/>
    <w:basedOn w:val="Normal"/>
    <w:link w:val="BodyTextIndent3Char"/>
    <w:unhideWhenUsed/>
    <w:rsid w:val="00A03B1B"/>
    <w:pPr>
      <w:spacing w:after="120"/>
      <w:ind w:left="360"/>
    </w:pPr>
    <w:rPr>
      <w:rFonts w:eastAsia="SimSun"/>
      <w:sz w:val="16"/>
      <w:szCs w:val="16"/>
    </w:rPr>
  </w:style>
  <w:style w:type="character" w:customStyle="1" w:styleId="BodyTextIndent3Char">
    <w:name w:val="Body Text Indent 3 Char"/>
    <w:basedOn w:val="DefaultParagraphFont"/>
    <w:link w:val="BodyTextIndent3"/>
    <w:rsid w:val="00A03B1B"/>
    <w:rPr>
      <w:rFonts w:eastAsia="SimSun"/>
      <w:sz w:val="16"/>
      <w:szCs w:val="16"/>
    </w:rPr>
  </w:style>
  <w:style w:type="paragraph" w:styleId="PlainText">
    <w:name w:val="Plain Text"/>
    <w:basedOn w:val="Normal"/>
    <w:link w:val="PlainTextChar"/>
    <w:unhideWhenUsed/>
    <w:rsid w:val="00A03B1B"/>
    <w:rPr>
      <w:rFonts w:ascii="Courier New" w:eastAsia="SimSun" w:hAnsi="Courier New" w:cs="Courier New"/>
      <w:sz w:val="20"/>
      <w:szCs w:val="20"/>
    </w:rPr>
  </w:style>
  <w:style w:type="character" w:customStyle="1" w:styleId="PlainTextChar">
    <w:name w:val="Plain Text Char"/>
    <w:basedOn w:val="DefaultParagraphFont"/>
    <w:link w:val="PlainText"/>
    <w:rsid w:val="00A03B1B"/>
    <w:rPr>
      <w:rFonts w:ascii="Courier New" w:eastAsia="SimSun" w:hAnsi="Courier New" w:cs="Courier New"/>
    </w:rPr>
  </w:style>
  <w:style w:type="paragraph" w:styleId="E-mailSignature">
    <w:name w:val="E-mail Signature"/>
    <w:basedOn w:val="Normal"/>
    <w:link w:val="E-mailSignatureChar"/>
    <w:unhideWhenUsed/>
    <w:rsid w:val="00A03B1B"/>
    <w:rPr>
      <w:rFonts w:eastAsia="SimSun"/>
      <w:szCs w:val="20"/>
    </w:rPr>
  </w:style>
  <w:style w:type="character" w:customStyle="1" w:styleId="E-mailSignatureChar">
    <w:name w:val="E-mail Signature Char"/>
    <w:basedOn w:val="DefaultParagraphFont"/>
    <w:link w:val="E-mailSignature"/>
    <w:rsid w:val="00A03B1B"/>
    <w:rPr>
      <w:rFonts w:eastAsia="SimSun"/>
      <w:sz w:val="24"/>
    </w:rPr>
  </w:style>
  <w:style w:type="paragraph" w:styleId="NoSpacing">
    <w:name w:val="No Spacing"/>
    <w:uiPriority w:val="1"/>
    <w:qFormat/>
    <w:rsid w:val="00A03B1B"/>
    <w:rPr>
      <w:rFonts w:eastAsia="SimSun"/>
      <w:sz w:val="24"/>
      <w:szCs w:val="24"/>
    </w:rPr>
  </w:style>
  <w:style w:type="character" w:customStyle="1" w:styleId="BulletChar">
    <w:name w:val="Bullet Char"/>
    <w:link w:val="Bullet"/>
    <w:locked/>
    <w:rsid w:val="00A03B1B"/>
    <w:rPr>
      <w:sz w:val="24"/>
    </w:rPr>
  </w:style>
  <w:style w:type="character" w:customStyle="1" w:styleId="BulletIndentChar">
    <w:name w:val="Bullet Indent Char"/>
    <w:link w:val="BulletIndent"/>
    <w:locked/>
    <w:rsid w:val="00A03B1B"/>
    <w:rPr>
      <w:rFonts w:eastAsia="SimSun"/>
      <w:sz w:val="24"/>
    </w:rPr>
  </w:style>
  <w:style w:type="character" w:customStyle="1" w:styleId="ListSubChar">
    <w:name w:val="List Sub Char"/>
    <w:link w:val="ListSub"/>
    <w:locked/>
    <w:rsid w:val="00A03B1B"/>
    <w:rPr>
      <w:rFonts w:eastAsia="SimSun"/>
      <w:sz w:val="24"/>
    </w:rPr>
  </w:style>
  <w:style w:type="character" w:customStyle="1" w:styleId="VariableDefinitionChar">
    <w:name w:val="Variable Definition Char"/>
    <w:link w:val="VariableDefinition"/>
    <w:locked/>
    <w:rsid w:val="00A03B1B"/>
    <w:rPr>
      <w:rFonts w:eastAsia="SimSun"/>
      <w:iCs/>
      <w:sz w:val="24"/>
    </w:rPr>
  </w:style>
  <w:style w:type="paragraph" w:customStyle="1" w:styleId="TermDefinition">
    <w:name w:val="Term Definition"/>
    <w:basedOn w:val="Normal"/>
    <w:rsid w:val="00A03B1B"/>
    <w:pPr>
      <w:spacing w:after="60"/>
      <w:ind w:left="720"/>
    </w:pPr>
    <w:rPr>
      <w:rFonts w:eastAsia="SimSun"/>
      <w:szCs w:val="20"/>
    </w:rPr>
  </w:style>
  <w:style w:type="character" w:customStyle="1" w:styleId="TermTitleChar">
    <w:name w:val="Term Title Char"/>
    <w:link w:val="TermTitle"/>
    <w:locked/>
    <w:rsid w:val="00A03B1B"/>
    <w:rPr>
      <w:b/>
      <w:sz w:val="24"/>
    </w:rPr>
  </w:style>
  <w:style w:type="paragraph" w:customStyle="1" w:styleId="TermTitle">
    <w:name w:val="Term Title"/>
    <w:basedOn w:val="Normal"/>
    <w:link w:val="TermTitleChar"/>
    <w:rsid w:val="00A03B1B"/>
    <w:pPr>
      <w:spacing w:before="120"/>
      <w:ind w:left="720"/>
    </w:pPr>
    <w:rPr>
      <w:b/>
      <w:szCs w:val="20"/>
    </w:rPr>
  </w:style>
  <w:style w:type="paragraph" w:customStyle="1" w:styleId="Style1">
    <w:name w:val="Style1"/>
    <w:basedOn w:val="BodyText3"/>
    <w:rsid w:val="00A03B1B"/>
    <w:rPr>
      <w:b/>
      <w:sz w:val="40"/>
      <w:szCs w:val="40"/>
    </w:rPr>
  </w:style>
  <w:style w:type="paragraph" w:customStyle="1" w:styleId="note">
    <w:name w:val="note"/>
    <w:basedOn w:val="Normal"/>
    <w:rsid w:val="00A03B1B"/>
    <w:rPr>
      <w:rFonts w:eastAsia="SimSun"/>
      <w:sz w:val="22"/>
      <w:szCs w:val="20"/>
    </w:rPr>
  </w:style>
  <w:style w:type="paragraph" w:customStyle="1" w:styleId="List1">
    <w:name w:val="List1"/>
    <w:basedOn w:val="H4"/>
    <w:rsid w:val="00A03B1B"/>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A03B1B"/>
    <w:pPr>
      <w:tabs>
        <w:tab w:val="num" w:pos="2520"/>
      </w:tabs>
      <w:spacing w:after="120"/>
      <w:ind w:left="2520" w:hanging="720"/>
    </w:pPr>
    <w:rPr>
      <w:rFonts w:eastAsia="SimSun"/>
      <w:szCs w:val="20"/>
    </w:rPr>
  </w:style>
  <w:style w:type="character" w:customStyle="1" w:styleId="BulletCharCharChar">
    <w:name w:val="Bullet Char Char Char"/>
    <w:link w:val="BulletCharChar"/>
    <w:locked/>
    <w:rsid w:val="00A03B1B"/>
    <w:rPr>
      <w:sz w:val="24"/>
    </w:rPr>
  </w:style>
  <w:style w:type="paragraph" w:customStyle="1" w:styleId="BulletCharChar">
    <w:name w:val="Bullet Char Char"/>
    <w:basedOn w:val="Normal"/>
    <w:link w:val="BulletCharCharChar"/>
    <w:rsid w:val="00A03B1B"/>
    <w:pPr>
      <w:tabs>
        <w:tab w:val="num" w:pos="450"/>
      </w:tabs>
      <w:spacing w:after="180"/>
      <w:ind w:left="450" w:hanging="360"/>
    </w:pPr>
    <w:rPr>
      <w:szCs w:val="20"/>
    </w:rPr>
  </w:style>
  <w:style w:type="paragraph" w:customStyle="1" w:styleId="bodytextnumbered0">
    <w:name w:val="bodytextnumbered"/>
    <w:basedOn w:val="Normal"/>
    <w:rsid w:val="00A03B1B"/>
    <w:pPr>
      <w:spacing w:after="240"/>
      <w:ind w:left="720" w:hanging="720"/>
    </w:pPr>
    <w:rPr>
      <w:rFonts w:eastAsia="Calibri"/>
    </w:rPr>
  </w:style>
  <w:style w:type="paragraph" w:customStyle="1" w:styleId="PJMNormal">
    <w:name w:val="PJM_Normal"/>
    <w:basedOn w:val="Default"/>
    <w:next w:val="Default"/>
    <w:rsid w:val="00A03B1B"/>
    <w:pPr>
      <w:spacing w:before="120" w:after="120"/>
    </w:pPr>
    <w:rPr>
      <w:rFonts w:cs="Times New Roman"/>
      <w:color w:val="auto"/>
    </w:rPr>
  </w:style>
  <w:style w:type="paragraph" w:customStyle="1" w:styleId="PJMListOutline1">
    <w:name w:val="PJM_List_Outline_1"/>
    <w:basedOn w:val="Default"/>
    <w:next w:val="Default"/>
    <w:rsid w:val="00A03B1B"/>
    <w:pPr>
      <w:spacing w:before="120" w:after="120"/>
    </w:pPr>
    <w:rPr>
      <w:rFonts w:cs="Times New Roman"/>
      <w:color w:val="auto"/>
    </w:rPr>
  </w:style>
  <w:style w:type="paragraph" w:customStyle="1" w:styleId="VariableDefinition1">
    <w:name w:val="Variable Definition+1"/>
    <w:basedOn w:val="Default"/>
    <w:next w:val="Default"/>
    <w:rsid w:val="00A03B1B"/>
    <w:pPr>
      <w:spacing w:after="240"/>
    </w:pPr>
    <w:rPr>
      <w:rFonts w:ascii="Times New Roman" w:hAnsi="Times New Roman" w:cs="Times New Roman"/>
      <w:color w:val="auto"/>
    </w:rPr>
  </w:style>
  <w:style w:type="paragraph" w:customStyle="1" w:styleId="ListSub2">
    <w:name w:val="List Sub+2"/>
    <w:basedOn w:val="Default"/>
    <w:next w:val="Default"/>
    <w:rsid w:val="00A03B1B"/>
    <w:pPr>
      <w:spacing w:after="240"/>
    </w:pPr>
    <w:rPr>
      <w:rFonts w:ascii="Times New Roman" w:hAnsi="Times New Roman" w:cs="Times New Roman"/>
      <w:color w:val="auto"/>
    </w:rPr>
  </w:style>
  <w:style w:type="paragraph" w:customStyle="1" w:styleId="H">
    <w:name w:val="H%"/>
    <w:basedOn w:val="H4"/>
    <w:rsid w:val="00A03B1B"/>
    <w:pPr>
      <w:snapToGrid w:val="0"/>
    </w:pPr>
    <w:rPr>
      <w:rFonts w:ascii="Calibri" w:eastAsia="Calibri" w:hAnsi="Calibri"/>
      <w:snapToGrid/>
      <w:szCs w:val="24"/>
    </w:rPr>
  </w:style>
  <w:style w:type="paragraph" w:customStyle="1" w:styleId="Style2">
    <w:name w:val="Style2"/>
    <w:basedOn w:val="H5"/>
    <w:autoRedefine/>
    <w:rsid w:val="00A03B1B"/>
    <w:rPr>
      <w:rFonts w:ascii="Calibri" w:eastAsia="Calibri" w:hAnsi="Calibri"/>
      <w:i w:val="0"/>
    </w:rPr>
  </w:style>
  <w:style w:type="paragraph" w:customStyle="1" w:styleId="listintroduction0">
    <w:name w:val="listintroduction"/>
    <w:basedOn w:val="Normal"/>
    <w:rsid w:val="00A03B1B"/>
    <w:pPr>
      <w:keepNext/>
      <w:spacing w:after="240"/>
    </w:pPr>
    <w:rPr>
      <w:rFonts w:eastAsia="SimSun"/>
    </w:rPr>
  </w:style>
  <w:style w:type="paragraph" w:customStyle="1" w:styleId="RegularText">
    <w:name w:val="Regular Text"/>
    <w:basedOn w:val="Normal"/>
    <w:rsid w:val="00A03B1B"/>
    <w:pPr>
      <w:spacing w:before="120" w:after="120"/>
      <w:ind w:left="432"/>
      <w:jc w:val="both"/>
    </w:pPr>
    <w:rPr>
      <w:rFonts w:eastAsia="SimSun"/>
      <w:szCs w:val="20"/>
    </w:rPr>
  </w:style>
  <w:style w:type="character" w:styleId="FootnoteReference">
    <w:name w:val="footnote reference"/>
    <w:unhideWhenUsed/>
    <w:qFormat/>
    <w:rsid w:val="00A03B1B"/>
    <w:rPr>
      <w:vertAlign w:val="superscript"/>
    </w:rPr>
  </w:style>
  <w:style w:type="character" w:styleId="PlaceholderText">
    <w:name w:val="Placeholder Text"/>
    <w:uiPriority w:val="99"/>
    <w:rsid w:val="00A03B1B"/>
    <w:rPr>
      <w:color w:val="808080"/>
    </w:rPr>
  </w:style>
  <w:style w:type="character" w:customStyle="1" w:styleId="CharCharCharCharCharCharCharChar">
    <w:name w:val="Char Char Char Char Char Char Char Char"/>
    <w:rsid w:val="00A03B1B"/>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A03B1B"/>
    <w:rPr>
      <w:rFonts w:eastAsia="SimSun"/>
    </w:rPr>
  </w:style>
  <w:style w:type="character" w:customStyle="1" w:styleId="InstructionsCharCharCharCharCharCharChar">
    <w:name w:val="Instructions Char Char Char Char Char Char Char"/>
    <w:link w:val="InstructionsCharCharCharCharCharChar"/>
    <w:locked/>
    <w:rsid w:val="00A03B1B"/>
    <w:rPr>
      <w:rFonts w:eastAsia="SimSun"/>
      <w:sz w:val="24"/>
      <w:szCs w:val="24"/>
    </w:rPr>
  </w:style>
  <w:style w:type="character" w:customStyle="1" w:styleId="CharCharCharCharCharCharCharChar1">
    <w:name w:val="Char Char Char Char Char Char Char Char1"/>
    <w:rsid w:val="00A03B1B"/>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A03B1B"/>
    <w:rPr>
      <w:iCs/>
      <w:sz w:val="24"/>
      <w:lang w:val="en-US" w:eastAsia="en-US" w:bidi="ar-SA"/>
    </w:rPr>
  </w:style>
  <w:style w:type="character" w:customStyle="1" w:styleId="H2CharChar">
    <w:name w:val="H2 Char Char"/>
    <w:rsid w:val="00A03B1B"/>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A03B1B"/>
    <w:rPr>
      <w:iCs/>
      <w:sz w:val="24"/>
      <w:lang w:val="en-US" w:eastAsia="en-US" w:bidi="ar-SA"/>
    </w:rPr>
  </w:style>
  <w:style w:type="character" w:customStyle="1" w:styleId="BodyTextChar2Char1">
    <w:name w:val="Body Text Char2 Char1"/>
    <w:aliases w:val="Char Char Char Char11,Char Char Char Char111"/>
    <w:rsid w:val="00A03B1B"/>
    <w:rPr>
      <w:iCs/>
      <w:sz w:val="24"/>
      <w:lang w:val="en-US" w:eastAsia="en-US" w:bidi="ar-SA"/>
    </w:rPr>
  </w:style>
  <w:style w:type="character" w:customStyle="1" w:styleId="ListIntroductionChar">
    <w:name w:val="List Introduction Char"/>
    <w:link w:val="ListIntroduction"/>
    <w:locked/>
    <w:rsid w:val="00A03B1B"/>
    <w:rPr>
      <w:rFonts w:eastAsia="SimSun"/>
      <w:iCs/>
      <w:sz w:val="24"/>
    </w:rPr>
  </w:style>
  <w:style w:type="paragraph" w:styleId="BodyTextFirstIndent">
    <w:name w:val="Body Text First Indent"/>
    <w:basedOn w:val="BodyText"/>
    <w:link w:val="BodyTextFirstIndentChar"/>
    <w:unhideWhenUsed/>
    <w:rsid w:val="00A03B1B"/>
    <w:pPr>
      <w:spacing w:before="0" w:after="0"/>
      <w:ind w:firstLine="360"/>
    </w:pPr>
    <w:rPr>
      <w:rFonts w:eastAsia="SimSun"/>
    </w:r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basedOn w:val="DefaultParagraphFont"/>
    <w:link w:val="BodyText"/>
    <w:rsid w:val="00A03B1B"/>
    <w:rPr>
      <w:sz w:val="24"/>
      <w:szCs w:val="24"/>
    </w:rPr>
  </w:style>
  <w:style w:type="character" w:customStyle="1" w:styleId="BodyTextFirstIndentChar">
    <w:name w:val="Body Text First Indent Char"/>
    <w:basedOn w:val="BodyTextChar2"/>
    <w:link w:val="BodyTextFirstIndent"/>
    <w:rsid w:val="00A03B1B"/>
    <w:rPr>
      <w:rFonts w:eastAsia="SimSun"/>
      <w:sz w:val="24"/>
      <w:szCs w:val="24"/>
    </w:rPr>
  </w:style>
  <w:style w:type="character" w:customStyle="1" w:styleId="H3Char1">
    <w:name w:val="H3 Char1"/>
    <w:rsid w:val="00A03B1B"/>
    <w:rPr>
      <w:b/>
      <w:bCs/>
      <w:i/>
      <w:iCs w:val="0"/>
      <w:sz w:val="24"/>
      <w:lang w:val="en-US" w:eastAsia="en-US" w:bidi="ar-SA"/>
    </w:rPr>
  </w:style>
  <w:style w:type="character" w:customStyle="1" w:styleId="bodytextnumberedchar0">
    <w:name w:val="bodytextnumberedchar"/>
    <w:rsid w:val="00A03B1B"/>
  </w:style>
  <w:style w:type="character" w:customStyle="1" w:styleId="TableHeadChar">
    <w:name w:val="Table Head Char"/>
    <w:rsid w:val="00A03B1B"/>
    <w:rPr>
      <w:b/>
      <w:bCs w:val="0"/>
      <w:iCs/>
      <w:sz w:val="24"/>
      <w:lang w:val="en-US" w:eastAsia="en-US" w:bidi="ar-SA"/>
    </w:rPr>
  </w:style>
  <w:style w:type="character" w:customStyle="1" w:styleId="Char1CharChar">
    <w:name w:val="Char1 Char Char"/>
    <w:rsid w:val="00A03B1B"/>
    <w:rPr>
      <w:iCs/>
      <w:sz w:val="24"/>
      <w:lang w:val="en-US" w:eastAsia="en-US" w:bidi="ar-SA"/>
    </w:rPr>
  </w:style>
  <w:style w:type="character" w:customStyle="1" w:styleId="CharChar2">
    <w:name w:val="Char Char2"/>
    <w:rsid w:val="00A03B1B"/>
    <w:rPr>
      <w:b/>
      <w:bCs/>
      <w:i/>
      <w:iCs w:val="0"/>
      <w:sz w:val="24"/>
      <w:lang w:val="en-US" w:eastAsia="en-US" w:bidi="ar-SA"/>
    </w:rPr>
  </w:style>
  <w:style w:type="character" w:customStyle="1" w:styleId="Char21">
    <w:name w:val="Char21"/>
    <w:rsid w:val="00A03B1B"/>
    <w:rPr>
      <w:b/>
      <w:bCs/>
      <w:i/>
      <w:iCs w:val="0"/>
      <w:sz w:val="24"/>
      <w:lang w:val="en-US" w:eastAsia="en-US" w:bidi="ar-SA"/>
    </w:rPr>
  </w:style>
  <w:style w:type="character" w:customStyle="1" w:styleId="CharCharChar">
    <w:name w:val="Char Char Char"/>
    <w:rsid w:val="00A03B1B"/>
    <w:rPr>
      <w:sz w:val="24"/>
      <w:lang w:val="en-US" w:eastAsia="en-US" w:bidi="ar-SA"/>
    </w:rPr>
  </w:style>
  <w:style w:type="character" w:customStyle="1" w:styleId="h3CharChar">
    <w:name w:val="h3 Char Char"/>
    <w:rsid w:val="00A03B1B"/>
    <w:rPr>
      <w:b/>
      <w:bCs/>
      <w:i/>
      <w:iCs w:val="0"/>
      <w:sz w:val="24"/>
      <w:lang w:val="en-US" w:eastAsia="en-US" w:bidi="ar-SA"/>
    </w:rPr>
  </w:style>
  <w:style w:type="character" w:customStyle="1" w:styleId="InstructionsCharChar">
    <w:name w:val="Instructions Char Char"/>
    <w:rsid w:val="00A03B1B"/>
    <w:rPr>
      <w:b/>
      <w:bCs w:val="0"/>
      <w:i/>
      <w:iCs/>
      <w:sz w:val="24"/>
      <w:szCs w:val="24"/>
      <w:lang w:val="en-US" w:eastAsia="en-US" w:bidi="ar-SA"/>
    </w:rPr>
  </w:style>
  <w:style w:type="character" w:customStyle="1" w:styleId="CharCharCharChar1">
    <w:name w:val="Char Char Char Char1"/>
    <w:aliases w:val="Char1 Char Char Char Char, Char1 Char Char Char Char"/>
    <w:rsid w:val="00A03B1B"/>
    <w:rPr>
      <w:sz w:val="24"/>
      <w:lang w:val="en-US" w:eastAsia="en-US" w:bidi="ar-SA"/>
    </w:rPr>
  </w:style>
  <w:style w:type="character" w:customStyle="1" w:styleId="H3CharChar0">
    <w:name w:val="H3 Char Char"/>
    <w:rsid w:val="00A03B1B"/>
    <w:rPr>
      <w:b w:val="0"/>
      <w:bCs w:val="0"/>
      <w:i w:val="0"/>
      <w:iCs w:val="0"/>
      <w:sz w:val="24"/>
      <w:lang w:val="en-US" w:eastAsia="en-US" w:bidi="ar-SA"/>
    </w:rPr>
  </w:style>
  <w:style w:type="character" w:customStyle="1" w:styleId="ListIntroductionCharChar">
    <w:name w:val="List Introduction Char Char"/>
    <w:rsid w:val="00A03B1B"/>
    <w:rPr>
      <w:iCs/>
      <w:sz w:val="24"/>
      <w:lang w:val="en-US" w:eastAsia="en-US" w:bidi="ar-SA"/>
    </w:rPr>
  </w:style>
  <w:style w:type="character" w:customStyle="1" w:styleId="H4CharChar">
    <w:name w:val="H4 Char Char"/>
    <w:rsid w:val="00A03B1B"/>
    <w:rPr>
      <w:b/>
      <w:bCs/>
      <w:snapToGrid/>
      <w:sz w:val="24"/>
      <w:lang w:val="en-US" w:eastAsia="en-US" w:bidi="ar-SA"/>
    </w:rPr>
  </w:style>
  <w:style w:type="character" w:customStyle="1" w:styleId="Char2CharChar1">
    <w:name w:val="Char2 Char Char1"/>
    <w:rsid w:val="00A03B1B"/>
    <w:rPr>
      <w:sz w:val="24"/>
      <w:lang w:val="en-US" w:eastAsia="en-US" w:bidi="ar-SA"/>
    </w:rPr>
  </w:style>
  <w:style w:type="character" w:customStyle="1" w:styleId="CharChar3">
    <w:name w:val="Char Char3"/>
    <w:rsid w:val="00A03B1B"/>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A03B1B"/>
    <w:rPr>
      <w:sz w:val="24"/>
      <w:lang w:val="en-US" w:eastAsia="en-US" w:bidi="ar-SA"/>
    </w:rPr>
  </w:style>
  <w:style w:type="character" w:customStyle="1" w:styleId="CharChar4">
    <w:name w:val="Char Char4"/>
    <w:rsid w:val="00A03B1B"/>
    <w:rPr>
      <w:sz w:val="24"/>
      <w:lang w:val="en-US" w:eastAsia="en-US" w:bidi="ar-SA"/>
    </w:rPr>
  </w:style>
  <w:style w:type="character" w:customStyle="1" w:styleId="Char1CharChar1">
    <w:name w:val="Char1 Char Char1"/>
    <w:rsid w:val="00A03B1B"/>
    <w:rPr>
      <w:sz w:val="24"/>
      <w:lang w:val="en-US" w:eastAsia="en-US" w:bidi="ar-SA"/>
    </w:rPr>
  </w:style>
  <w:style w:type="character" w:customStyle="1" w:styleId="CharChar12">
    <w:name w:val="Char Char12"/>
    <w:rsid w:val="00A03B1B"/>
    <w:rPr>
      <w:sz w:val="24"/>
      <w:lang w:val="en-US" w:eastAsia="en-US" w:bidi="ar-SA"/>
    </w:rPr>
  </w:style>
  <w:style w:type="character" w:customStyle="1" w:styleId="CharChar5">
    <w:name w:val="Char Char5"/>
    <w:rsid w:val="00A03B1B"/>
    <w:rPr>
      <w:iCs/>
      <w:sz w:val="24"/>
      <w:lang w:val="en-US" w:eastAsia="en-US" w:bidi="ar-SA"/>
    </w:rPr>
  </w:style>
  <w:style w:type="character" w:customStyle="1" w:styleId="CharCharCharChar3">
    <w:name w:val="Char Char Char Char3"/>
    <w:rsid w:val="00A03B1B"/>
    <w:rPr>
      <w:iCs/>
      <w:sz w:val="24"/>
      <w:lang w:val="en-US" w:eastAsia="en-US" w:bidi="ar-SA"/>
    </w:rPr>
  </w:style>
  <w:style w:type="character" w:customStyle="1" w:styleId="CharChar42">
    <w:name w:val="Char Char42"/>
    <w:rsid w:val="00A03B1B"/>
    <w:rPr>
      <w:sz w:val="24"/>
      <w:lang w:val="en-US" w:eastAsia="en-US" w:bidi="ar-SA"/>
    </w:rPr>
  </w:style>
  <w:style w:type="character" w:customStyle="1" w:styleId="CharCharChar2">
    <w:name w:val="Char Char Char2"/>
    <w:rsid w:val="00A03B1B"/>
    <w:rPr>
      <w:iCs/>
      <w:sz w:val="24"/>
      <w:lang w:val="en-US" w:eastAsia="en-US" w:bidi="ar-SA"/>
    </w:rPr>
  </w:style>
  <w:style w:type="character" w:customStyle="1" w:styleId="Char1CharChar12">
    <w:name w:val="Char1 Char Char12"/>
    <w:rsid w:val="00A03B1B"/>
    <w:rPr>
      <w:sz w:val="24"/>
      <w:lang w:val="en-US" w:eastAsia="en-US" w:bidi="ar-SA"/>
    </w:rPr>
  </w:style>
  <w:style w:type="character" w:customStyle="1" w:styleId="CharCharChar22">
    <w:name w:val="Char Char Char22"/>
    <w:rsid w:val="00A03B1B"/>
    <w:rPr>
      <w:iCs/>
      <w:sz w:val="24"/>
      <w:lang w:val="en-US" w:eastAsia="en-US" w:bidi="ar-SA"/>
    </w:rPr>
  </w:style>
  <w:style w:type="character" w:customStyle="1" w:styleId="CharChar6">
    <w:name w:val="Char Char6"/>
    <w:rsid w:val="00A03B1B"/>
    <w:rPr>
      <w:sz w:val="24"/>
      <w:lang w:val="en-US" w:eastAsia="en-US" w:bidi="ar-SA"/>
    </w:rPr>
  </w:style>
  <w:style w:type="character" w:customStyle="1" w:styleId="ListCharChar">
    <w:name w:val="List Char Char"/>
    <w:rsid w:val="00A03B1B"/>
    <w:rPr>
      <w:sz w:val="24"/>
      <w:lang w:val="en-US" w:eastAsia="en-US" w:bidi="ar-SA"/>
    </w:rPr>
  </w:style>
  <w:style w:type="character" w:customStyle="1" w:styleId="CharChar11">
    <w:name w:val="Char Char11"/>
    <w:rsid w:val="00A03B1B"/>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A03B1B"/>
    <w:rPr>
      <w:iCs/>
      <w:sz w:val="24"/>
      <w:lang w:val="en-US" w:eastAsia="en-US" w:bidi="ar-SA"/>
    </w:rPr>
  </w:style>
  <w:style w:type="character" w:customStyle="1" w:styleId="CharChar41">
    <w:name w:val="Char Char41"/>
    <w:rsid w:val="00A03B1B"/>
    <w:rPr>
      <w:sz w:val="24"/>
      <w:lang w:val="en-US" w:eastAsia="en-US" w:bidi="ar-SA"/>
    </w:rPr>
  </w:style>
  <w:style w:type="character" w:customStyle="1" w:styleId="CharCharChar21">
    <w:name w:val="Char Char Char21"/>
    <w:rsid w:val="00A03B1B"/>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A03B1B"/>
    <w:rPr>
      <w:iCs/>
      <w:sz w:val="24"/>
      <w:lang w:val="en-US" w:eastAsia="en-US" w:bidi="ar-SA"/>
    </w:rPr>
  </w:style>
  <w:style w:type="character" w:customStyle="1" w:styleId="TextChar">
    <w:name w:val="Text Char"/>
    <w:rsid w:val="00A03B1B"/>
    <w:rPr>
      <w:iCs/>
      <w:sz w:val="24"/>
      <w:lang w:val="en-US" w:eastAsia="en-US" w:bidi="ar-SA"/>
    </w:rPr>
  </w:style>
  <w:style w:type="table" w:customStyle="1" w:styleId="TableGrid11">
    <w:name w:val="Table Grid11"/>
    <w:basedOn w:val="TableNormal"/>
    <w:rsid w:val="00A03B1B"/>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A03B1B"/>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A03B1B"/>
    <w:rPr>
      <w:rFonts w:eastAsia="SimSun"/>
    </w:rPr>
    <w:tblPr/>
    <w:tcPr>
      <w:shd w:val="clear" w:color="auto" w:fill="E0E0E0"/>
    </w:tcPr>
  </w:style>
  <w:style w:type="table" w:customStyle="1" w:styleId="FormulaVariableTable1">
    <w:name w:val="Formula Variable Table1"/>
    <w:basedOn w:val="TableNormal"/>
    <w:rsid w:val="00A03B1B"/>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A03B1B"/>
    <w:pPr>
      <w:spacing w:after="240"/>
      <w:ind w:left="3168" w:hanging="2880"/>
    </w:pPr>
    <w:rPr>
      <w:rFonts w:eastAsia="SimSun"/>
      <w:iCs/>
      <w:szCs w:val="20"/>
    </w:rPr>
  </w:style>
  <w:style w:type="paragraph" w:customStyle="1" w:styleId="Acronym">
    <w:name w:val="Acronym"/>
    <w:basedOn w:val="Normal"/>
    <w:rsid w:val="00A03B1B"/>
    <w:pPr>
      <w:tabs>
        <w:tab w:val="left" w:pos="1440"/>
      </w:tabs>
    </w:pPr>
    <w:rPr>
      <w:rFonts w:eastAsia="SimSun"/>
      <w:iCs/>
      <w:szCs w:val="20"/>
    </w:rPr>
  </w:style>
  <w:style w:type="character" w:customStyle="1" w:styleId="CharChar1">
    <w:name w:val="Char Char1"/>
    <w:rsid w:val="00A03B1B"/>
    <w:rPr>
      <w:b/>
      <w:bCs/>
      <w:i/>
      <w:iCs/>
      <w:sz w:val="24"/>
      <w:szCs w:val="26"/>
      <w:lang w:val="en-US" w:eastAsia="en-US" w:bidi="ar-SA"/>
    </w:rPr>
  </w:style>
  <w:style w:type="character" w:styleId="Strong">
    <w:name w:val="Strong"/>
    <w:qFormat/>
    <w:rsid w:val="00A03B1B"/>
    <w:rPr>
      <w:b/>
      <w:bCs/>
    </w:rPr>
  </w:style>
  <w:style w:type="paragraph" w:customStyle="1" w:styleId="BulletIndent2">
    <w:name w:val="Bullet Indent 2"/>
    <w:basedOn w:val="BulletIndent"/>
    <w:rsid w:val="00A03B1B"/>
    <w:pPr>
      <w:numPr>
        <w:numId w:val="0"/>
      </w:numPr>
      <w:tabs>
        <w:tab w:val="left" w:pos="2520"/>
      </w:tabs>
      <w:ind w:left="2520" w:hanging="547"/>
    </w:pPr>
  </w:style>
  <w:style w:type="character" w:customStyle="1" w:styleId="ListCharChar1">
    <w:name w:val="List Char Char1"/>
    <w:rsid w:val="00A03B1B"/>
    <w:rPr>
      <w:sz w:val="24"/>
      <w:lang w:val="en-US" w:eastAsia="en-US" w:bidi="ar-SA"/>
    </w:rPr>
  </w:style>
  <w:style w:type="character" w:customStyle="1" w:styleId="UnresolvedMention1">
    <w:name w:val="Unresolved Mention1"/>
    <w:uiPriority w:val="99"/>
    <w:semiHidden/>
    <w:unhideWhenUsed/>
    <w:rsid w:val="00A03B1B"/>
    <w:rPr>
      <w:color w:val="605E5C"/>
      <w:shd w:val="clear" w:color="auto" w:fill="E1DFDD"/>
    </w:rPr>
  </w:style>
  <w:style w:type="table" w:customStyle="1" w:styleId="BoxedLanguage2">
    <w:name w:val="Boxed Language2"/>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A03B1B"/>
    <w:rPr>
      <w:rFonts w:eastAsia="SimSun"/>
    </w:rPr>
    <w:tblPr/>
  </w:style>
  <w:style w:type="table" w:customStyle="1" w:styleId="VariableTable1">
    <w:name w:val="Variable Table1"/>
    <w:basedOn w:val="TableNormal"/>
    <w:rsid w:val="00A03B1B"/>
    <w:rPr>
      <w:rFonts w:eastAsia="SimSun"/>
    </w:rPr>
    <w:tblPr/>
  </w:style>
  <w:style w:type="table" w:customStyle="1" w:styleId="TableGrid111">
    <w:name w:val="Table Grid111"/>
    <w:basedOn w:val="TableNormal"/>
    <w:next w:val="TableGrid"/>
    <w:rsid w:val="00A03B1B"/>
    <w:rPr>
      <w:rFonts w:eastAsia="SimSun"/>
    </w:rPr>
    <w:tblPr/>
  </w:style>
  <w:style w:type="table" w:customStyle="1" w:styleId="BoxedLanguage3">
    <w:name w:val="Boxed Language3"/>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A03B1B"/>
    <w:rPr>
      <w:rFonts w:eastAsia="SimSun"/>
    </w:rPr>
    <w:tblPr/>
  </w:style>
  <w:style w:type="table" w:customStyle="1" w:styleId="VariableTable2">
    <w:name w:val="Variable Table2"/>
    <w:basedOn w:val="TableNormal"/>
    <w:rsid w:val="00A03B1B"/>
    <w:rPr>
      <w:rFonts w:eastAsia="SimSun"/>
    </w:rPr>
    <w:tblPr/>
  </w:style>
  <w:style w:type="table" w:customStyle="1" w:styleId="TableGrid12">
    <w:name w:val="Table Grid12"/>
    <w:basedOn w:val="TableNormal"/>
    <w:next w:val="TableGrid"/>
    <w:rsid w:val="00A03B1B"/>
    <w:rPr>
      <w:rFonts w:eastAsia="SimSun"/>
    </w:rPr>
    <w:tblPr/>
  </w:style>
  <w:style w:type="table" w:customStyle="1" w:styleId="TableGrid21">
    <w:name w:val="Table Grid21"/>
    <w:basedOn w:val="TableNormal"/>
    <w:next w:val="TableGrid"/>
    <w:rsid w:val="00A03B1B"/>
    <w:rPr>
      <w:rFonts w:eastAsia="SimSun"/>
    </w:rPr>
    <w:tblPr/>
  </w:style>
  <w:style w:type="table" w:customStyle="1" w:styleId="BoxedLanguage11">
    <w:name w:val="Boxed Language11"/>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
    <w:name w:val="Formula Variable Table11"/>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
    <w:name w:val="Formula Variable Table111"/>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
    <w:name w:val="Table Grid5"/>
    <w:basedOn w:val="TableNormal"/>
    <w:next w:val="TableGrid"/>
    <w:rsid w:val="00A03B1B"/>
    <w:rPr>
      <w:rFonts w:eastAsia="SimSun"/>
    </w:rPr>
    <w:tblPr/>
  </w:style>
  <w:style w:type="table" w:customStyle="1" w:styleId="BoxedLanguage4">
    <w:name w:val="Boxed Language4"/>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
    <w:name w:val="Formula Variable Table4"/>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
    <w:name w:val="Variable Table3"/>
    <w:basedOn w:val="TableNormal"/>
    <w:rsid w:val="00A03B1B"/>
    <w:rPr>
      <w:rFonts w:eastAsia="SimSun"/>
    </w:rPr>
    <w:tblPr>
      <w:tblInd w:w="0" w:type="nil"/>
    </w:tblPr>
  </w:style>
  <w:style w:type="table" w:customStyle="1" w:styleId="TableGrid13">
    <w:name w:val="Table Grid13"/>
    <w:basedOn w:val="TableNormal"/>
    <w:rsid w:val="00A03B1B"/>
    <w:rPr>
      <w:rFonts w:eastAsia="SimSu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 Grid22"/>
    <w:basedOn w:val="TableNormal"/>
    <w:rsid w:val="00A03B1B"/>
    <w:rPr>
      <w:rFonts w:eastAsia="SimSu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
    <w:name w:val="Boxed Language12"/>
    <w:basedOn w:val="TableNormal"/>
    <w:rsid w:val="00A03B1B"/>
    <w:rPr>
      <w:rFonts w:eastAsia="SimSun"/>
    </w:rPr>
    <w:tblPr/>
    <w:tcPr>
      <w:shd w:val="clear" w:color="auto" w:fill="E0E0E0"/>
    </w:tcPr>
  </w:style>
  <w:style w:type="table" w:customStyle="1" w:styleId="FormulaVariableTable12">
    <w:name w:val="Formula Variable Table12"/>
    <w:basedOn w:val="TableNormal"/>
    <w:rsid w:val="00A03B1B"/>
    <w:rPr>
      <w:rFonts w:eastAsia="SimSun"/>
    </w:rPr>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
    <w:name w:val="Boxed Language21"/>
    <w:basedOn w:val="TableNormal"/>
    <w:rsid w:val="00A03B1B"/>
    <w:rPr>
      <w:rFonts w:eastAsia="SimSun"/>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
    <w:name w:val="Formula Variable Table21"/>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
    <w:name w:val="Table Grid31"/>
    <w:basedOn w:val="TableNormal"/>
    <w:next w:val="TableGrid"/>
    <w:rsid w:val="00A03B1B"/>
    <w:rPr>
      <w:rFonts w:eastAsia="SimSun"/>
    </w:rPr>
    <w:tblPr/>
  </w:style>
  <w:style w:type="table" w:customStyle="1" w:styleId="VariableTable11">
    <w:name w:val="Variable Table11"/>
    <w:basedOn w:val="TableNormal"/>
    <w:rsid w:val="00A03B1B"/>
    <w:rPr>
      <w:rFonts w:eastAsia="SimSun"/>
    </w:rPr>
    <w:tblPr/>
  </w:style>
  <w:style w:type="table" w:customStyle="1" w:styleId="BoxedLanguage31">
    <w:name w:val="Boxed Language31"/>
    <w:basedOn w:val="TableNormal"/>
    <w:rsid w:val="00A03B1B"/>
    <w:rPr>
      <w:rFonts w:eastAsia="SimSun"/>
    </w:rPr>
    <w:tblPr/>
  </w:style>
  <w:style w:type="table" w:customStyle="1" w:styleId="FormulaVariableTable31">
    <w:name w:val="Formula Variable Table31"/>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
    <w:name w:val="Table Grid41"/>
    <w:basedOn w:val="TableNormal"/>
    <w:next w:val="TableGrid"/>
    <w:rsid w:val="00A03B1B"/>
    <w:rPr>
      <w:rFonts w:eastAsia="SimSun"/>
    </w:rPr>
    <w:tblPr/>
  </w:style>
  <w:style w:type="table" w:customStyle="1" w:styleId="VariableTable21">
    <w:name w:val="Variable Table21"/>
    <w:basedOn w:val="TableNormal"/>
    <w:rsid w:val="00A03B1B"/>
    <w:rPr>
      <w:rFonts w:eastAsia="SimSun"/>
    </w:rPr>
    <w:tblPr/>
  </w:style>
  <w:style w:type="table" w:customStyle="1" w:styleId="TableGrid121">
    <w:name w:val="Table Grid121"/>
    <w:basedOn w:val="TableNormal"/>
    <w:next w:val="TableGrid"/>
    <w:rsid w:val="00A03B1B"/>
    <w:rPr>
      <w:rFonts w:eastAsia="SimSun"/>
    </w:rPr>
    <w:tblPr/>
  </w:style>
  <w:style w:type="table" w:customStyle="1" w:styleId="TableGrid211">
    <w:name w:val="Table Grid211"/>
    <w:basedOn w:val="TableNormal"/>
    <w:next w:val="TableGrid"/>
    <w:rsid w:val="00A03B1B"/>
    <w:rPr>
      <w:rFonts w:eastAsia="SimSun"/>
    </w:rPr>
    <w:tblPr/>
  </w:style>
  <w:style w:type="table" w:customStyle="1" w:styleId="BoxedLanguage111">
    <w:name w:val="Boxed Language111"/>
    <w:basedOn w:val="TableNormal"/>
    <w:rsid w:val="00A03B1B"/>
    <w:rPr>
      <w:rFonts w:eastAsia="SimSun"/>
    </w:rPr>
    <w:tblPr/>
  </w:style>
  <w:style w:type="table" w:customStyle="1" w:styleId="FormulaVariableTable112">
    <w:name w:val="Formula Variable Table112"/>
    <w:basedOn w:val="TableNormal"/>
    <w:rsid w:val="00A03B1B"/>
    <w:rPr>
      <w:rFonts w:eastAsia="SimSun"/>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character" w:customStyle="1" w:styleId="ui-provider">
    <w:name w:val="ui-provider"/>
    <w:basedOn w:val="DefaultParagraphFont"/>
    <w:rsid w:val="00A03B1B"/>
  </w:style>
  <w:style w:type="character" w:styleId="Mention">
    <w:name w:val="Mention"/>
    <w:uiPriority w:val="99"/>
    <w:unhideWhenUsed/>
    <w:rsid w:val="00A03B1B"/>
    <w:rPr>
      <w:color w:val="2B579A"/>
      <w:shd w:val="clear" w:color="auto" w:fill="E1DFDD"/>
    </w:rPr>
  </w:style>
  <w:style w:type="numbering" w:customStyle="1" w:styleId="NoList11">
    <w:name w:val="No List11"/>
    <w:next w:val="NoList"/>
    <w:uiPriority w:val="99"/>
    <w:semiHidden/>
    <w:unhideWhenUsed/>
    <w:rsid w:val="00A03B1B"/>
  </w:style>
  <w:style w:type="numbering" w:customStyle="1" w:styleId="NoList2">
    <w:name w:val="No List2"/>
    <w:next w:val="NoList"/>
    <w:uiPriority w:val="99"/>
    <w:semiHidden/>
    <w:unhideWhenUsed/>
    <w:rsid w:val="00A03B1B"/>
  </w:style>
  <w:style w:type="numbering" w:customStyle="1" w:styleId="NoList3">
    <w:name w:val="No List3"/>
    <w:next w:val="NoList"/>
    <w:uiPriority w:val="99"/>
    <w:semiHidden/>
    <w:unhideWhenUsed/>
    <w:rsid w:val="00A03B1B"/>
  </w:style>
  <w:style w:type="numbering" w:customStyle="1" w:styleId="NoList4">
    <w:name w:val="No List4"/>
    <w:next w:val="NoList"/>
    <w:uiPriority w:val="99"/>
    <w:semiHidden/>
    <w:unhideWhenUsed/>
    <w:rsid w:val="00A03B1B"/>
  </w:style>
  <w:style w:type="numbering" w:customStyle="1" w:styleId="NoList5">
    <w:name w:val="No List5"/>
    <w:next w:val="NoList"/>
    <w:uiPriority w:val="99"/>
    <w:semiHidden/>
    <w:unhideWhenUsed/>
    <w:rsid w:val="00A03B1B"/>
  </w:style>
  <w:style w:type="numbering" w:customStyle="1" w:styleId="NoList6">
    <w:name w:val="No List6"/>
    <w:next w:val="NoList"/>
    <w:uiPriority w:val="99"/>
    <w:semiHidden/>
    <w:unhideWhenUsed/>
    <w:rsid w:val="00A03B1B"/>
  </w:style>
  <w:style w:type="numbering" w:customStyle="1" w:styleId="NoList7">
    <w:name w:val="No List7"/>
    <w:next w:val="NoList"/>
    <w:uiPriority w:val="99"/>
    <w:semiHidden/>
    <w:unhideWhenUsed/>
    <w:rsid w:val="00A03B1B"/>
  </w:style>
  <w:style w:type="numbering" w:customStyle="1" w:styleId="NoList111">
    <w:name w:val="No List111"/>
    <w:next w:val="NoList"/>
    <w:uiPriority w:val="99"/>
    <w:semiHidden/>
    <w:unhideWhenUsed/>
    <w:rsid w:val="00A03B1B"/>
  </w:style>
  <w:style w:type="numbering" w:customStyle="1" w:styleId="NoList21">
    <w:name w:val="No List21"/>
    <w:next w:val="NoList"/>
    <w:uiPriority w:val="99"/>
    <w:semiHidden/>
    <w:unhideWhenUsed/>
    <w:rsid w:val="00A03B1B"/>
  </w:style>
  <w:style w:type="numbering" w:customStyle="1" w:styleId="NoList31">
    <w:name w:val="No List31"/>
    <w:next w:val="NoList"/>
    <w:uiPriority w:val="99"/>
    <w:semiHidden/>
    <w:unhideWhenUsed/>
    <w:rsid w:val="00A03B1B"/>
  </w:style>
  <w:style w:type="numbering" w:customStyle="1" w:styleId="NoList8">
    <w:name w:val="No List8"/>
    <w:next w:val="NoList"/>
    <w:uiPriority w:val="99"/>
    <w:semiHidden/>
    <w:unhideWhenUsed/>
    <w:rsid w:val="00A03B1B"/>
  </w:style>
  <w:style w:type="numbering" w:customStyle="1" w:styleId="NoList12">
    <w:name w:val="No List12"/>
    <w:next w:val="NoList"/>
    <w:uiPriority w:val="99"/>
    <w:semiHidden/>
    <w:unhideWhenUsed/>
    <w:rsid w:val="00A03B1B"/>
  </w:style>
  <w:style w:type="numbering" w:customStyle="1" w:styleId="NoList1111">
    <w:name w:val="No List1111"/>
    <w:next w:val="NoList"/>
    <w:uiPriority w:val="99"/>
    <w:semiHidden/>
    <w:unhideWhenUsed/>
    <w:rsid w:val="00A03B1B"/>
  </w:style>
  <w:style w:type="numbering" w:customStyle="1" w:styleId="NoList22">
    <w:name w:val="No List22"/>
    <w:next w:val="NoList"/>
    <w:uiPriority w:val="99"/>
    <w:semiHidden/>
    <w:unhideWhenUsed/>
    <w:rsid w:val="00A03B1B"/>
  </w:style>
  <w:style w:type="numbering" w:customStyle="1" w:styleId="NoList32">
    <w:name w:val="No List32"/>
    <w:next w:val="NoList"/>
    <w:uiPriority w:val="99"/>
    <w:semiHidden/>
    <w:unhideWhenUsed/>
    <w:rsid w:val="00A03B1B"/>
  </w:style>
  <w:style w:type="numbering" w:customStyle="1" w:styleId="NoList41">
    <w:name w:val="No List41"/>
    <w:next w:val="NoList"/>
    <w:uiPriority w:val="99"/>
    <w:semiHidden/>
    <w:unhideWhenUsed/>
    <w:rsid w:val="00A03B1B"/>
  </w:style>
  <w:style w:type="numbering" w:customStyle="1" w:styleId="NoList9">
    <w:name w:val="No List9"/>
    <w:next w:val="NoList"/>
    <w:uiPriority w:val="99"/>
    <w:semiHidden/>
    <w:unhideWhenUsed/>
    <w:rsid w:val="00A03B1B"/>
  </w:style>
  <w:style w:type="table" w:customStyle="1" w:styleId="TableGrid6">
    <w:name w:val="Table Grid6"/>
    <w:basedOn w:val="TableNormal"/>
    <w:next w:val="TableGrid"/>
    <w:rsid w:val="00A03B1B"/>
    <w:tblPr/>
  </w:style>
  <w:style w:type="table" w:customStyle="1" w:styleId="BoxedLanguage5">
    <w:name w:val="Boxed Language5"/>
    <w:basedOn w:val="TableNormal"/>
    <w:rsid w:val="00A03B1B"/>
    <w:tblPr/>
  </w:style>
  <w:style w:type="table" w:customStyle="1" w:styleId="FormulaVariableTable5">
    <w:name w:val="Formula Variable Table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4">
    <w:name w:val="Variable Table4"/>
    <w:basedOn w:val="TableNormal"/>
    <w:rsid w:val="00A03B1B"/>
    <w:tblPr>
      <w:tblInd w:w="0" w:type="nil"/>
    </w:tblPr>
  </w:style>
  <w:style w:type="table" w:customStyle="1" w:styleId="TableGrid14">
    <w:name w:val="Table Grid14"/>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3">
    <w:name w:val="Boxed Language13"/>
    <w:basedOn w:val="TableNormal"/>
    <w:rsid w:val="00A03B1B"/>
    <w:tblPr/>
    <w:tcPr>
      <w:shd w:val="clear" w:color="auto" w:fill="E0E0E0"/>
    </w:tcPr>
  </w:style>
  <w:style w:type="table" w:customStyle="1" w:styleId="FormulaVariableTable13">
    <w:name w:val="Formula Variable Table13"/>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2">
    <w:name w:val="Boxed Language22"/>
    <w:basedOn w:val="TableNormal"/>
    <w:rsid w:val="00A03B1B"/>
    <w:tblPr/>
  </w:style>
  <w:style w:type="table" w:customStyle="1" w:styleId="FormulaVariableTable22">
    <w:name w:val="Formula Variable Table2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2">
    <w:name w:val="Table Grid32"/>
    <w:basedOn w:val="TableNormal"/>
    <w:next w:val="TableGrid"/>
    <w:rsid w:val="00A03B1B"/>
    <w:tblPr/>
  </w:style>
  <w:style w:type="table" w:customStyle="1" w:styleId="VariableTable12">
    <w:name w:val="Variable Table12"/>
    <w:basedOn w:val="TableNormal"/>
    <w:rsid w:val="00A03B1B"/>
    <w:tblPr/>
  </w:style>
  <w:style w:type="table" w:customStyle="1" w:styleId="TableGrid112">
    <w:name w:val="Table Grid112"/>
    <w:basedOn w:val="TableNormal"/>
    <w:next w:val="TableGrid"/>
    <w:rsid w:val="00A03B1B"/>
    <w:tblPr/>
  </w:style>
  <w:style w:type="table" w:customStyle="1" w:styleId="BoxedLanguage32">
    <w:name w:val="Boxed Language32"/>
    <w:basedOn w:val="TableNormal"/>
    <w:rsid w:val="00A03B1B"/>
    <w:tblPr/>
  </w:style>
  <w:style w:type="table" w:customStyle="1" w:styleId="FormulaVariableTable32">
    <w:name w:val="Formula Variable Table3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2">
    <w:name w:val="Table Grid42"/>
    <w:basedOn w:val="TableNormal"/>
    <w:next w:val="TableGrid"/>
    <w:rsid w:val="00A03B1B"/>
    <w:tblPr/>
  </w:style>
  <w:style w:type="table" w:customStyle="1" w:styleId="VariableTable22">
    <w:name w:val="Variable Table22"/>
    <w:basedOn w:val="TableNormal"/>
    <w:rsid w:val="00A03B1B"/>
    <w:tblPr/>
  </w:style>
  <w:style w:type="table" w:customStyle="1" w:styleId="TableGrid122">
    <w:name w:val="Table Grid122"/>
    <w:basedOn w:val="TableNormal"/>
    <w:next w:val="TableGrid"/>
    <w:rsid w:val="00A03B1B"/>
    <w:tblPr/>
  </w:style>
  <w:style w:type="table" w:customStyle="1" w:styleId="TableGrid212">
    <w:name w:val="Table Grid212"/>
    <w:basedOn w:val="TableNormal"/>
    <w:next w:val="TableGrid"/>
    <w:rsid w:val="00A03B1B"/>
    <w:tblPr/>
  </w:style>
  <w:style w:type="table" w:customStyle="1" w:styleId="BoxedLanguage112">
    <w:name w:val="Boxed Language112"/>
    <w:basedOn w:val="TableNormal"/>
    <w:rsid w:val="00A03B1B"/>
    <w:tblPr/>
  </w:style>
  <w:style w:type="table" w:customStyle="1" w:styleId="FormulaVariableTable113">
    <w:name w:val="Formula Variable Table11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1">
    <w:name w:val="Formula Variable Table111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1">
    <w:name w:val="Table Grid51"/>
    <w:basedOn w:val="TableNormal"/>
    <w:next w:val="TableGrid"/>
    <w:rsid w:val="00A03B1B"/>
    <w:tblPr/>
  </w:style>
  <w:style w:type="table" w:customStyle="1" w:styleId="BoxedLanguage41">
    <w:name w:val="Boxed Language41"/>
    <w:basedOn w:val="TableNormal"/>
    <w:rsid w:val="00A03B1B"/>
    <w:tblPr/>
  </w:style>
  <w:style w:type="table" w:customStyle="1" w:styleId="FormulaVariableTable41">
    <w:name w:val="Formula Variable Table4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1">
    <w:name w:val="Variable Table31"/>
    <w:basedOn w:val="TableNormal"/>
    <w:rsid w:val="00A03B1B"/>
    <w:tblPr>
      <w:tblInd w:w="0" w:type="nil"/>
    </w:tblPr>
  </w:style>
  <w:style w:type="table" w:customStyle="1" w:styleId="TableGrid131">
    <w:name w:val="Table Grid131"/>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
    <w:name w:val="Table Grid221"/>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1">
    <w:name w:val="Boxed Language121"/>
    <w:basedOn w:val="TableNormal"/>
    <w:rsid w:val="00A03B1B"/>
    <w:tblPr/>
    <w:tcPr>
      <w:shd w:val="clear" w:color="auto" w:fill="E0E0E0"/>
    </w:tcPr>
  </w:style>
  <w:style w:type="table" w:customStyle="1" w:styleId="FormulaVariableTable121">
    <w:name w:val="Formula Variable Table121"/>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1">
    <w:name w:val="Boxed Language211"/>
    <w:basedOn w:val="TableNormal"/>
    <w:rsid w:val="00A03B1B"/>
    <w:tblPr/>
  </w:style>
  <w:style w:type="table" w:customStyle="1" w:styleId="FormulaVariableTable211">
    <w:name w:val="Formula Variable Table21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1">
    <w:name w:val="Table Grid311"/>
    <w:basedOn w:val="TableNormal"/>
    <w:next w:val="TableGrid"/>
    <w:rsid w:val="00A03B1B"/>
    <w:tblPr/>
  </w:style>
  <w:style w:type="table" w:customStyle="1" w:styleId="VariableTable111">
    <w:name w:val="Variable Table111"/>
    <w:basedOn w:val="TableNormal"/>
    <w:rsid w:val="00A03B1B"/>
    <w:tblPr/>
  </w:style>
  <w:style w:type="table" w:customStyle="1" w:styleId="TableGrid1111">
    <w:name w:val="Table Grid1111"/>
    <w:basedOn w:val="TableNormal"/>
    <w:next w:val="TableGrid"/>
    <w:rsid w:val="00A03B1B"/>
    <w:tblPr/>
  </w:style>
  <w:style w:type="table" w:customStyle="1" w:styleId="BoxedLanguage311">
    <w:name w:val="Boxed Language311"/>
    <w:basedOn w:val="TableNormal"/>
    <w:rsid w:val="00A03B1B"/>
    <w:tblPr/>
  </w:style>
  <w:style w:type="table" w:customStyle="1" w:styleId="FormulaVariableTable311">
    <w:name w:val="Formula Variable Table31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1">
    <w:name w:val="Table Grid411"/>
    <w:basedOn w:val="TableNormal"/>
    <w:next w:val="TableGrid"/>
    <w:rsid w:val="00A03B1B"/>
    <w:tblPr/>
  </w:style>
  <w:style w:type="table" w:customStyle="1" w:styleId="VariableTable211">
    <w:name w:val="Variable Table211"/>
    <w:basedOn w:val="TableNormal"/>
    <w:rsid w:val="00A03B1B"/>
    <w:tblPr/>
  </w:style>
  <w:style w:type="table" w:customStyle="1" w:styleId="TableGrid1211">
    <w:name w:val="Table Grid1211"/>
    <w:basedOn w:val="TableNormal"/>
    <w:next w:val="TableGrid"/>
    <w:rsid w:val="00A03B1B"/>
    <w:tblPr/>
  </w:style>
  <w:style w:type="table" w:customStyle="1" w:styleId="TableGrid2111">
    <w:name w:val="Table Grid2111"/>
    <w:basedOn w:val="TableNormal"/>
    <w:next w:val="TableGrid"/>
    <w:rsid w:val="00A03B1B"/>
    <w:tblPr/>
  </w:style>
  <w:style w:type="table" w:customStyle="1" w:styleId="BoxedLanguage1111">
    <w:name w:val="Boxed Language1111"/>
    <w:basedOn w:val="TableNormal"/>
    <w:rsid w:val="00A03B1B"/>
    <w:tblPr/>
  </w:style>
  <w:style w:type="table" w:customStyle="1" w:styleId="FormulaVariableTable1121">
    <w:name w:val="Formula Variable Table1121"/>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0">
    <w:name w:val="No List10"/>
    <w:next w:val="NoList"/>
    <w:uiPriority w:val="99"/>
    <w:semiHidden/>
    <w:unhideWhenUsed/>
    <w:rsid w:val="00A03B1B"/>
  </w:style>
  <w:style w:type="table" w:customStyle="1" w:styleId="TableGrid7">
    <w:name w:val="Table Grid7"/>
    <w:basedOn w:val="TableNormal"/>
    <w:next w:val="TableGrid"/>
    <w:rsid w:val="00A03B1B"/>
    <w:tblPr/>
  </w:style>
  <w:style w:type="table" w:customStyle="1" w:styleId="BoxedLanguage6">
    <w:name w:val="Boxed Language6"/>
    <w:basedOn w:val="TableNormal"/>
    <w:rsid w:val="00A03B1B"/>
    <w:tblPr/>
  </w:style>
  <w:style w:type="table" w:customStyle="1" w:styleId="FormulaVariableTable6">
    <w:name w:val="Formula Variable Table6"/>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5">
    <w:name w:val="Variable Table5"/>
    <w:basedOn w:val="TableNormal"/>
    <w:rsid w:val="00A03B1B"/>
    <w:tblPr>
      <w:tblInd w:w="0" w:type="nil"/>
    </w:tblPr>
  </w:style>
  <w:style w:type="table" w:customStyle="1" w:styleId="TableGrid15">
    <w:name w:val="Table Grid15"/>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 Grid24"/>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4">
    <w:name w:val="Boxed Language14"/>
    <w:basedOn w:val="TableNormal"/>
    <w:rsid w:val="00A03B1B"/>
    <w:tblPr/>
    <w:tcPr>
      <w:shd w:val="clear" w:color="auto" w:fill="E0E0E0"/>
    </w:tcPr>
  </w:style>
  <w:style w:type="table" w:customStyle="1" w:styleId="FormulaVariableTable14">
    <w:name w:val="Formula Variable Table14"/>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3">
    <w:name w:val="Boxed Language23"/>
    <w:basedOn w:val="TableNormal"/>
    <w:rsid w:val="00A03B1B"/>
    <w:tblPr/>
  </w:style>
  <w:style w:type="table" w:customStyle="1" w:styleId="FormulaVariableTable23">
    <w:name w:val="Formula Variable Table2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3">
    <w:name w:val="Table Grid33"/>
    <w:basedOn w:val="TableNormal"/>
    <w:next w:val="TableGrid"/>
    <w:rsid w:val="00A03B1B"/>
    <w:tblPr/>
  </w:style>
  <w:style w:type="table" w:customStyle="1" w:styleId="VariableTable13">
    <w:name w:val="Variable Table13"/>
    <w:basedOn w:val="TableNormal"/>
    <w:rsid w:val="00A03B1B"/>
    <w:tblPr/>
  </w:style>
  <w:style w:type="table" w:customStyle="1" w:styleId="TableGrid113">
    <w:name w:val="Table Grid113"/>
    <w:basedOn w:val="TableNormal"/>
    <w:next w:val="TableGrid"/>
    <w:rsid w:val="00A03B1B"/>
    <w:tblPr/>
  </w:style>
  <w:style w:type="table" w:customStyle="1" w:styleId="BoxedLanguage33">
    <w:name w:val="Boxed Language33"/>
    <w:basedOn w:val="TableNormal"/>
    <w:rsid w:val="00A03B1B"/>
    <w:tblPr/>
  </w:style>
  <w:style w:type="table" w:customStyle="1" w:styleId="FormulaVariableTable33">
    <w:name w:val="Formula Variable Table3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3">
    <w:name w:val="Table Grid43"/>
    <w:basedOn w:val="TableNormal"/>
    <w:next w:val="TableGrid"/>
    <w:rsid w:val="00A03B1B"/>
    <w:tblPr/>
  </w:style>
  <w:style w:type="table" w:customStyle="1" w:styleId="VariableTable23">
    <w:name w:val="Variable Table23"/>
    <w:basedOn w:val="TableNormal"/>
    <w:rsid w:val="00A03B1B"/>
    <w:tblPr/>
  </w:style>
  <w:style w:type="table" w:customStyle="1" w:styleId="TableGrid123">
    <w:name w:val="Table Grid123"/>
    <w:basedOn w:val="TableNormal"/>
    <w:next w:val="TableGrid"/>
    <w:rsid w:val="00A03B1B"/>
    <w:tblPr/>
  </w:style>
  <w:style w:type="table" w:customStyle="1" w:styleId="TableGrid213">
    <w:name w:val="Table Grid213"/>
    <w:basedOn w:val="TableNormal"/>
    <w:next w:val="TableGrid"/>
    <w:rsid w:val="00A03B1B"/>
    <w:tblPr/>
  </w:style>
  <w:style w:type="table" w:customStyle="1" w:styleId="BoxedLanguage113">
    <w:name w:val="Boxed Language113"/>
    <w:basedOn w:val="TableNormal"/>
    <w:rsid w:val="00A03B1B"/>
    <w:tblPr/>
  </w:style>
  <w:style w:type="table" w:customStyle="1" w:styleId="FormulaVariableTable114">
    <w:name w:val="Formula Variable Table11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2">
    <w:name w:val="Formula Variable Table111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2">
    <w:name w:val="Table Grid52"/>
    <w:basedOn w:val="TableNormal"/>
    <w:next w:val="TableGrid"/>
    <w:rsid w:val="00A03B1B"/>
    <w:tblPr/>
  </w:style>
  <w:style w:type="table" w:customStyle="1" w:styleId="BoxedLanguage42">
    <w:name w:val="Boxed Language42"/>
    <w:basedOn w:val="TableNormal"/>
    <w:rsid w:val="00A03B1B"/>
    <w:tblPr/>
  </w:style>
  <w:style w:type="table" w:customStyle="1" w:styleId="FormulaVariableTable42">
    <w:name w:val="Formula Variable Table4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2">
    <w:name w:val="Variable Table32"/>
    <w:basedOn w:val="TableNormal"/>
    <w:rsid w:val="00A03B1B"/>
    <w:tblPr>
      <w:tblInd w:w="0" w:type="nil"/>
    </w:tblPr>
  </w:style>
  <w:style w:type="table" w:customStyle="1" w:styleId="TableGrid132">
    <w:name w:val="Table Grid132"/>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2">
    <w:name w:val="Table Grid222"/>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2">
    <w:name w:val="Boxed Language122"/>
    <w:basedOn w:val="TableNormal"/>
    <w:rsid w:val="00A03B1B"/>
    <w:tblPr/>
    <w:tcPr>
      <w:shd w:val="clear" w:color="auto" w:fill="E0E0E0"/>
    </w:tcPr>
  </w:style>
  <w:style w:type="table" w:customStyle="1" w:styleId="FormulaVariableTable122">
    <w:name w:val="Formula Variable Table122"/>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2">
    <w:name w:val="Boxed Language212"/>
    <w:basedOn w:val="TableNormal"/>
    <w:rsid w:val="00A03B1B"/>
    <w:tblPr/>
  </w:style>
  <w:style w:type="table" w:customStyle="1" w:styleId="FormulaVariableTable212">
    <w:name w:val="Formula Variable Table21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2">
    <w:name w:val="Table Grid312"/>
    <w:basedOn w:val="TableNormal"/>
    <w:next w:val="TableGrid"/>
    <w:rsid w:val="00A03B1B"/>
    <w:tblPr/>
  </w:style>
  <w:style w:type="table" w:customStyle="1" w:styleId="VariableTable112">
    <w:name w:val="Variable Table112"/>
    <w:basedOn w:val="TableNormal"/>
    <w:rsid w:val="00A03B1B"/>
    <w:tblPr/>
  </w:style>
  <w:style w:type="table" w:customStyle="1" w:styleId="TableGrid1112">
    <w:name w:val="Table Grid1112"/>
    <w:basedOn w:val="TableNormal"/>
    <w:next w:val="TableGrid"/>
    <w:rsid w:val="00A03B1B"/>
    <w:tblPr/>
  </w:style>
  <w:style w:type="table" w:customStyle="1" w:styleId="BoxedLanguage312">
    <w:name w:val="Boxed Language312"/>
    <w:basedOn w:val="TableNormal"/>
    <w:rsid w:val="00A03B1B"/>
    <w:tblPr/>
  </w:style>
  <w:style w:type="table" w:customStyle="1" w:styleId="FormulaVariableTable312">
    <w:name w:val="Formula Variable Table31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2">
    <w:name w:val="Table Grid412"/>
    <w:basedOn w:val="TableNormal"/>
    <w:next w:val="TableGrid"/>
    <w:rsid w:val="00A03B1B"/>
    <w:tblPr/>
  </w:style>
  <w:style w:type="table" w:customStyle="1" w:styleId="VariableTable212">
    <w:name w:val="Variable Table212"/>
    <w:basedOn w:val="TableNormal"/>
    <w:rsid w:val="00A03B1B"/>
    <w:tblPr/>
  </w:style>
  <w:style w:type="table" w:customStyle="1" w:styleId="TableGrid1212">
    <w:name w:val="Table Grid1212"/>
    <w:basedOn w:val="TableNormal"/>
    <w:next w:val="TableGrid"/>
    <w:rsid w:val="00A03B1B"/>
    <w:tblPr/>
  </w:style>
  <w:style w:type="table" w:customStyle="1" w:styleId="TableGrid2112">
    <w:name w:val="Table Grid2112"/>
    <w:basedOn w:val="TableNormal"/>
    <w:next w:val="TableGrid"/>
    <w:rsid w:val="00A03B1B"/>
    <w:tblPr/>
  </w:style>
  <w:style w:type="table" w:customStyle="1" w:styleId="BoxedLanguage1112">
    <w:name w:val="Boxed Language1112"/>
    <w:basedOn w:val="TableNormal"/>
    <w:rsid w:val="00A03B1B"/>
    <w:tblPr/>
  </w:style>
  <w:style w:type="table" w:customStyle="1" w:styleId="FormulaVariableTable1122">
    <w:name w:val="Formula Variable Table1122"/>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3">
    <w:name w:val="No List13"/>
    <w:next w:val="NoList"/>
    <w:uiPriority w:val="99"/>
    <w:semiHidden/>
    <w:unhideWhenUsed/>
    <w:rsid w:val="00A03B1B"/>
  </w:style>
  <w:style w:type="table" w:customStyle="1" w:styleId="TableGrid8">
    <w:name w:val="Table Grid8"/>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7">
    <w:name w:val="Boxed Language7"/>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6">
    <w:name w:val="Variable Table6"/>
    <w:basedOn w:val="TableNormal"/>
    <w:rsid w:val="00A03B1B"/>
    <w:tblPr/>
  </w:style>
  <w:style w:type="table" w:customStyle="1" w:styleId="FormulaVariableTable7">
    <w:name w:val="Formula Variable Table7"/>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4">
    <w:name w:val="No List14"/>
    <w:next w:val="NoList"/>
    <w:uiPriority w:val="99"/>
    <w:semiHidden/>
    <w:unhideWhenUsed/>
    <w:rsid w:val="00A03B1B"/>
  </w:style>
  <w:style w:type="numbering" w:customStyle="1" w:styleId="NoList23">
    <w:name w:val="No List23"/>
    <w:next w:val="NoList"/>
    <w:uiPriority w:val="99"/>
    <w:semiHidden/>
    <w:unhideWhenUsed/>
    <w:rsid w:val="00A03B1B"/>
  </w:style>
  <w:style w:type="table" w:customStyle="1" w:styleId="TableGrid16">
    <w:name w:val="Table Grid16"/>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3">
    <w:name w:val="No List33"/>
    <w:next w:val="NoList"/>
    <w:uiPriority w:val="99"/>
    <w:semiHidden/>
    <w:unhideWhenUsed/>
    <w:rsid w:val="00A03B1B"/>
  </w:style>
  <w:style w:type="numbering" w:customStyle="1" w:styleId="NoList42">
    <w:name w:val="No List42"/>
    <w:next w:val="NoList"/>
    <w:uiPriority w:val="99"/>
    <w:semiHidden/>
    <w:unhideWhenUsed/>
    <w:rsid w:val="00A03B1B"/>
  </w:style>
  <w:style w:type="table" w:customStyle="1" w:styleId="TableGrid25">
    <w:name w:val="Table Grid25"/>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5">
    <w:name w:val="Boxed Language15"/>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5">
    <w:name w:val="Formula Variable Table1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51">
    <w:name w:val="No List51"/>
    <w:next w:val="NoList"/>
    <w:uiPriority w:val="99"/>
    <w:semiHidden/>
    <w:unhideWhenUsed/>
    <w:rsid w:val="00A03B1B"/>
  </w:style>
  <w:style w:type="numbering" w:customStyle="1" w:styleId="NoList61">
    <w:name w:val="No List61"/>
    <w:next w:val="NoList"/>
    <w:uiPriority w:val="99"/>
    <w:semiHidden/>
    <w:unhideWhenUsed/>
    <w:rsid w:val="00A03B1B"/>
  </w:style>
  <w:style w:type="numbering" w:customStyle="1" w:styleId="NoList71">
    <w:name w:val="No List71"/>
    <w:next w:val="NoList"/>
    <w:uiPriority w:val="99"/>
    <w:semiHidden/>
    <w:unhideWhenUsed/>
    <w:rsid w:val="00A03B1B"/>
  </w:style>
  <w:style w:type="table" w:customStyle="1" w:styleId="BoxedLanguage24">
    <w:name w:val="Boxed Language2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4">
    <w:name w:val="Formula Variable Table2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4">
    <w:name w:val="Table Grid3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4">
    <w:name w:val="Variable Table14"/>
    <w:basedOn w:val="TableNormal"/>
    <w:rsid w:val="00A03B1B"/>
    <w:tblPr/>
  </w:style>
  <w:style w:type="numbering" w:customStyle="1" w:styleId="NoList112">
    <w:name w:val="No List112"/>
    <w:next w:val="NoList"/>
    <w:uiPriority w:val="99"/>
    <w:semiHidden/>
    <w:unhideWhenUsed/>
    <w:rsid w:val="00A03B1B"/>
  </w:style>
  <w:style w:type="numbering" w:customStyle="1" w:styleId="NoList211">
    <w:name w:val="No List211"/>
    <w:next w:val="NoList"/>
    <w:uiPriority w:val="99"/>
    <w:semiHidden/>
    <w:unhideWhenUsed/>
    <w:rsid w:val="00A03B1B"/>
  </w:style>
  <w:style w:type="table" w:customStyle="1" w:styleId="TableGrid114">
    <w:name w:val="Table Grid114"/>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11">
    <w:name w:val="No List311"/>
    <w:next w:val="NoList"/>
    <w:uiPriority w:val="99"/>
    <w:semiHidden/>
    <w:unhideWhenUsed/>
    <w:rsid w:val="00A03B1B"/>
  </w:style>
  <w:style w:type="numbering" w:customStyle="1" w:styleId="NoList81">
    <w:name w:val="No List81"/>
    <w:next w:val="NoList"/>
    <w:uiPriority w:val="99"/>
    <w:semiHidden/>
    <w:unhideWhenUsed/>
    <w:rsid w:val="00A03B1B"/>
  </w:style>
  <w:style w:type="numbering" w:customStyle="1" w:styleId="NoList121">
    <w:name w:val="No List121"/>
    <w:next w:val="NoList"/>
    <w:uiPriority w:val="99"/>
    <w:semiHidden/>
    <w:unhideWhenUsed/>
    <w:rsid w:val="00A03B1B"/>
  </w:style>
  <w:style w:type="table" w:customStyle="1" w:styleId="BoxedLanguage34">
    <w:name w:val="Boxed Language3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4">
    <w:name w:val="Formula Variable Table3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4">
    <w:name w:val="Table Grid4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4">
    <w:name w:val="Variable Table24"/>
    <w:basedOn w:val="TableNormal"/>
    <w:rsid w:val="00A03B1B"/>
    <w:tblPr/>
  </w:style>
  <w:style w:type="numbering" w:customStyle="1" w:styleId="NoList11111">
    <w:name w:val="No List11111"/>
    <w:next w:val="NoList"/>
    <w:uiPriority w:val="99"/>
    <w:semiHidden/>
    <w:unhideWhenUsed/>
    <w:rsid w:val="00A03B1B"/>
  </w:style>
  <w:style w:type="numbering" w:customStyle="1" w:styleId="NoList221">
    <w:name w:val="No List221"/>
    <w:next w:val="NoList"/>
    <w:uiPriority w:val="99"/>
    <w:semiHidden/>
    <w:unhideWhenUsed/>
    <w:rsid w:val="00A03B1B"/>
  </w:style>
  <w:style w:type="table" w:customStyle="1" w:styleId="TableGrid124">
    <w:name w:val="Table Grid124"/>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1">
    <w:name w:val="No List321"/>
    <w:next w:val="NoList"/>
    <w:uiPriority w:val="99"/>
    <w:semiHidden/>
    <w:unhideWhenUsed/>
    <w:rsid w:val="00A03B1B"/>
  </w:style>
  <w:style w:type="numbering" w:customStyle="1" w:styleId="NoList411">
    <w:name w:val="No List411"/>
    <w:next w:val="NoList"/>
    <w:uiPriority w:val="99"/>
    <w:semiHidden/>
    <w:unhideWhenUsed/>
    <w:rsid w:val="00A03B1B"/>
  </w:style>
  <w:style w:type="table" w:customStyle="1" w:styleId="TableGrid214">
    <w:name w:val="Table Grid21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4">
    <w:name w:val="Boxed Language11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5">
    <w:name w:val="Formula Variable Table11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5">
    <w:name w:val="No List15"/>
    <w:next w:val="NoList"/>
    <w:uiPriority w:val="99"/>
    <w:semiHidden/>
    <w:unhideWhenUsed/>
    <w:rsid w:val="00A03B1B"/>
  </w:style>
  <w:style w:type="table" w:customStyle="1" w:styleId="TableGrid9">
    <w:name w:val="Table Grid9"/>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8">
    <w:name w:val="Boxed Language8"/>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8">
    <w:name w:val="Formula Variable Table8"/>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7">
    <w:name w:val="Variable Table7"/>
    <w:basedOn w:val="TableNormal"/>
    <w:rsid w:val="00A03B1B"/>
    <w:tblPr>
      <w:tblInd w:w="0" w:type="nil"/>
    </w:tblPr>
  </w:style>
  <w:style w:type="table" w:customStyle="1" w:styleId="TableGrid17">
    <w:name w:val="Table Grid17"/>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 Grid26"/>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6">
    <w:name w:val="Boxed Language16"/>
    <w:basedOn w:val="TableNormal"/>
    <w:rsid w:val="00A03B1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6">
    <w:name w:val="Formula Variable Table16"/>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5">
    <w:name w:val="Boxed Language25"/>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5">
    <w:name w:val="Formula Variable Table2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5">
    <w:name w:val="Table Grid35"/>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5">
    <w:name w:val="Variable Table15"/>
    <w:basedOn w:val="TableNormal"/>
    <w:rsid w:val="00A03B1B"/>
    <w:tblPr/>
  </w:style>
  <w:style w:type="table" w:customStyle="1" w:styleId="TableGrid115">
    <w:name w:val="Table Grid115"/>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5">
    <w:name w:val="Boxed Language35"/>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5">
    <w:name w:val="Formula Variable Table35"/>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5">
    <w:name w:val="Table Grid45"/>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5">
    <w:name w:val="Variable Table25"/>
    <w:basedOn w:val="TableNormal"/>
    <w:rsid w:val="00A03B1B"/>
    <w:tblPr/>
  </w:style>
  <w:style w:type="table" w:customStyle="1" w:styleId="TableGrid125">
    <w:name w:val="Table Grid125"/>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5">
    <w:name w:val="Table Grid215"/>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5">
    <w:name w:val="Boxed Language115"/>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6">
    <w:name w:val="Formula Variable Table116"/>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3">
    <w:name w:val="Formula Variable Table111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3">
    <w:name w:val="Table Grid53"/>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3">
    <w:name w:val="Boxed Language43"/>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3">
    <w:name w:val="Formula Variable Table4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3">
    <w:name w:val="Variable Table33"/>
    <w:basedOn w:val="TableNormal"/>
    <w:rsid w:val="00A03B1B"/>
    <w:tblPr>
      <w:tblInd w:w="0" w:type="nil"/>
    </w:tblPr>
  </w:style>
  <w:style w:type="table" w:customStyle="1" w:styleId="TableGrid133">
    <w:name w:val="Table Grid133"/>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3">
    <w:name w:val="Table Grid223"/>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3">
    <w:name w:val="Boxed Language123"/>
    <w:basedOn w:val="TableNormal"/>
    <w:rsid w:val="00A03B1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3">
    <w:name w:val="Formula Variable Table123"/>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3">
    <w:name w:val="Boxed Language213"/>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3">
    <w:name w:val="Formula Variable Table21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3">
    <w:name w:val="Table Grid313"/>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3">
    <w:name w:val="Variable Table113"/>
    <w:basedOn w:val="TableNormal"/>
    <w:rsid w:val="00A03B1B"/>
    <w:tblPr/>
  </w:style>
  <w:style w:type="table" w:customStyle="1" w:styleId="TableGrid1113">
    <w:name w:val="Table Grid1113"/>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3">
    <w:name w:val="Boxed Language313"/>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3">
    <w:name w:val="Formula Variable Table31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3">
    <w:name w:val="Table Grid413"/>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3">
    <w:name w:val="Variable Table213"/>
    <w:basedOn w:val="TableNormal"/>
    <w:rsid w:val="00A03B1B"/>
    <w:tblPr/>
  </w:style>
  <w:style w:type="table" w:customStyle="1" w:styleId="TableGrid1213">
    <w:name w:val="Table Grid1213"/>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3">
    <w:name w:val="Table Grid2113"/>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3">
    <w:name w:val="Boxed Language1113"/>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3">
    <w:name w:val="Formula Variable Table1123"/>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6">
    <w:name w:val="No List16"/>
    <w:next w:val="NoList"/>
    <w:uiPriority w:val="99"/>
    <w:semiHidden/>
    <w:unhideWhenUsed/>
    <w:rsid w:val="00A03B1B"/>
  </w:style>
  <w:style w:type="table" w:customStyle="1" w:styleId="TableGrid10">
    <w:name w:val="Table Grid10"/>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9">
    <w:name w:val="Boxed Language9"/>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9">
    <w:name w:val="Formula Variable Table9"/>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8">
    <w:name w:val="Variable Table8"/>
    <w:basedOn w:val="TableNormal"/>
    <w:rsid w:val="00A03B1B"/>
    <w:tblPr>
      <w:tblInd w:w="0" w:type="nil"/>
    </w:tblPr>
  </w:style>
  <w:style w:type="table" w:customStyle="1" w:styleId="TableGrid18">
    <w:name w:val="Table Grid18"/>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7">
    <w:name w:val="Table Grid27"/>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7">
    <w:name w:val="Boxed Language17"/>
    <w:basedOn w:val="TableNormal"/>
    <w:rsid w:val="00A03B1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7">
    <w:name w:val="Formula Variable Table17"/>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6">
    <w:name w:val="Boxed Language26"/>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6">
    <w:name w:val="Formula Variable Table26"/>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6">
    <w:name w:val="Table Grid36"/>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6">
    <w:name w:val="Variable Table16"/>
    <w:basedOn w:val="TableNormal"/>
    <w:rsid w:val="00A03B1B"/>
    <w:tblPr/>
  </w:style>
  <w:style w:type="table" w:customStyle="1" w:styleId="TableGrid116">
    <w:name w:val="Table Grid116"/>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6">
    <w:name w:val="Boxed Language36"/>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6">
    <w:name w:val="Formula Variable Table36"/>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6">
    <w:name w:val="Table Grid46"/>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6">
    <w:name w:val="Variable Table26"/>
    <w:basedOn w:val="TableNormal"/>
    <w:rsid w:val="00A03B1B"/>
    <w:tblPr/>
  </w:style>
  <w:style w:type="table" w:customStyle="1" w:styleId="TableGrid126">
    <w:name w:val="Table Grid126"/>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6">
    <w:name w:val="Table Grid216"/>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6">
    <w:name w:val="Boxed Language116"/>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7">
    <w:name w:val="Formula Variable Table117"/>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FormulaVariableTable1114">
    <w:name w:val="Formula Variable Table111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54">
    <w:name w:val="Table Grid5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44">
    <w:name w:val="Boxed Language4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44">
    <w:name w:val="Formula Variable Table4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VariableTable34">
    <w:name w:val="Variable Table34"/>
    <w:basedOn w:val="TableNormal"/>
    <w:rsid w:val="00A03B1B"/>
    <w:tblPr>
      <w:tblInd w:w="0" w:type="nil"/>
    </w:tblPr>
  </w:style>
  <w:style w:type="table" w:customStyle="1" w:styleId="TableGrid134">
    <w:name w:val="Table Grid134"/>
    <w:basedOn w:val="TableNormal"/>
    <w:rsid w:val="00A03B1B"/>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4">
    <w:name w:val="Table Grid224"/>
    <w:basedOn w:val="TableNormal"/>
    <w:rsid w:val="00A03B1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24">
    <w:name w:val="Boxed Language124"/>
    <w:basedOn w:val="TableNormal"/>
    <w:rsid w:val="00A03B1B"/>
    <w:tblPr>
      <w:tblInd w:w="0" w:type="nil"/>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24">
    <w:name w:val="Formula Variable Table124"/>
    <w:basedOn w:val="TableNormal"/>
    <w:rsid w:val="00A03B1B"/>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BoxedLanguage214">
    <w:name w:val="Boxed Language21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14">
    <w:name w:val="Formula Variable Table21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14">
    <w:name w:val="Table Grid31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114">
    <w:name w:val="Variable Table114"/>
    <w:basedOn w:val="TableNormal"/>
    <w:rsid w:val="00A03B1B"/>
    <w:tblPr/>
  </w:style>
  <w:style w:type="table" w:customStyle="1" w:styleId="TableGrid1114">
    <w:name w:val="Table Grid1114"/>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xedLanguage314">
    <w:name w:val="Boxed Language31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14">
    <w:name w:val="Formula Variable Table31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14">
    <w:name w:val="Table Grid41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14">
    <w:name w:val="Variable Table214"/>
    <w:basedOn w:val="TableNormal"/>
    <w:rsid w:val="00A03B1B"/>
    <w:tblPr/>
  </w:style>
  <w:style w:type="table" w:customStyle="1" w:styleId="TableGrid1214">
    <w:name w:val="Table Grid1214"/>
    <w:basedOn w:val="TableNormal"/>
    <w:next w:val="TableGrid"/>
    <w:rsid w:val="00A03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4">
    <w:name w:val="Table Grid2114"/>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14">
    <w:name w:val="Boxed Language1114"/>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24">
    <w:name w:val="Formula Variable Table1124"/>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numbering" w:customStyle="1" w:styleId="NoList17">
    <w:name w:val="No List17"/>
    <w:next w:val="NoList"/>
    <w:uiPriority w:val="99"/>
    <w:semiHidden/>
    <w:unhideWhenUsed/>
    <w:rsid w:val="00A03B1B"/>
  </w:style>
  <w:style w:type="table" w:customStyle="1" w:styleId="TableGrid19">
    <w:name w:val="Table Grid19"/>
    <w:basedOn w:val="TableNormal"/>
    <w:next w:val="TableGrid"/>
    <w:rsid w:val="00A03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0">
    <w:name w:val="Boxed Language10"/>
    <w:basedOn w:val="TableNormal"/>
    <w:rsid w:val="00A03B1B"/>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VariableTable9">
    <w:name w:val="Variable Table9"/>
    <w:basedOn w:val="TableNormal"/>
    <w:rsid w:val="00A03B1B"/>
    <w:tblPr/>
  </w:style>
  <w:style w:type="table" w:customStyle="1" w:styleId="FormulaVariableTable10">
    <w:name w:val="Formula Variable Table10"/>
    <w:basedOn w:val="TableNormal"/>
    <w:rsid w:val="00A03B1B"/>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79.bin"/><Relationship Id="rId21" Type="http://schemas.openxmlformats.org/officeDocument/2006/relationships/oleObject" Target="embeddings/oleObject4.bin"/><Relationship Id="rId42" Type="http://schemas.openxmlformats.org/officeDocument/2006/relationships/oleObject" Target="embeddings/oleObject14.bin"/><Relationship Id="rId63" Type="http://schemas.openxmlformats.org/officeDocument/2006/relationships/oleObject" Target="embeddings/oleObject29.bin"/><Relationship Id="rId84" Type="http://schemas.openxmlformats.org/officeDocument/2006/relationships/oleObject" Target="embeddings/oleObject48.bin"/><Relationship Id="rId138" Type="http://schemas.openxmlformats.org/officeDocument/2006/relationships/image" Target="media/image35.wmf"/><Relationship Id="rId159" Type="http://schemas.openxmlformats.org/officeDocument/2006/relationships/oleObject" Target="embeddings/oleObject109.bin"/><Relationship Id="rId170" Type="http://schemas.openxmlformats.org/officeDocument/2006/relationships/image" Target="media/image46.wmf"/><Relationship Id="rId107" Type="http://schemas.openxmlformats.org/officeDocument/2006/relationships/oleObject" Target="embeddings/oleObject69.bin"/><Relationship Id="rId11" Type="http://schemas.openxmlformats.org/officeDocument/2006/relationships/image" Target="media/image3.wmf"/><Relationship Id="rId32" Type="http://schemas.openxmlformats.org/officeDocument/2006/relationships/image" Target="media/image15.wmf"/><Relationship Id="rId53" Type="http://schemas.openxmlformats.org/officeDocument/2006/relationships/oleObject" Target="embeddings/oleObject21.bin"/><Relationship Id="rId74" Type="http://schemas.openxmlformats.org/officeDocument/2006/relationships/oleObject" Target="embeddings/oleObject40.bin"/><Relationship Id="rId128" Type="http://schemas.openxmlformats.org/officeDocument/2006/relationships/oleObject" Target="embeddings/oleObject88.bin"/><Relationship Id="rId149" Type="http://schemas.openxmlformats.org/officeDocument/2006/relationships/image" Target="media/image37.wmf"/><Relationship Id="rId5" Type="http://schemas.openxmlformats.org/officeDocument/2006/relationships/footnotes" Target="footnotes.xml"/><Relationship Id="rId95" Type="http://schemas.openxmlformats.org/officeDocument/2006/relationships/oleObject" Target="embeddings/oleObject58.bin"/><Relationship Id="rId160" Type="http://schemas.openxmlformats.org/officeDocument/2006/relationships/oleObject" Target="embeddings/oleObject110.bin"/><Relationship Id="rId22" Type="http://schemas.openxmlformats.org/officeDocument/2006/relationships/image" Target="media/image10.wmf"/><Relationship Id="rId43" Type="http://schemas.openxmlformats.org/officeDocument/2006/relationships/image" Target="media/image21.wmf"/><Relationship Id="rId64" Type="http://schemas.openxmlformats.org/officeDocument/2006/relationships/oleObject" Target="embeddings/oleObject30.bin"/><Relationship Id="rId118" Type="http://schemas.openxmlformats.org/officeDocument/2006/relationships/oleObject" Target="embeddings/oleObject80.bin"/><Relationship Id="rId139" Type="http://schemas.openxmlformats.org/officeDocument/2006/relationships/oleObject" Target="embeddings/oleObject96.bin"/><Relationship Id="rId85" Type="http://schemas.openxmlformats.org/officeDocument/2006/relationships/oleObject" Target="embeddings/oleObject49.bin"/><Relationship Id="rId150" Type="http://schemas.openxmlformats.org/officeDocument/2006/relationships/oleObject" Target="embeddings/oleObject105.bin"/><Relationship Id="rId171" Type="http://schemas.openxmlformats.org/officeDocument/2006/relationships/oleObject" Target="embeddings/oleObject117.bin"/><Relationship Id="rId12" Type="http://schemas.openxmlformats.org/officeDocument/2006/relationships/image" Target="media/image4.wmf"/><Relationship Id="rId33" Type="http://schemas.openxmlformats.org/officeDocument/2006/relationships/image" Target="media/image16.wmf"/><Relationship Id="rId108" Type="http://schemas.openxmlformats.org/officeDocument/2006/relationships/oleObject" Target="embeddings/oleObject70.bin"/><Relationship Id="rId129" Type="http://schemas.openxmlformats.org/officeDocument/2006/relationships/oleObject" Target="embeddings/oleObject89.bin"/><Relationship Id="rId54" Type="http://schemas.openxmlformats.org/officeDocument/2006/relationships/oleObject" Target="embeddings/oleObject22.bin"/><Relationship Id="rId75" Type="http://schemas.openxmlformats.org/officeDocument/2006/relationships/oleObject" Target="embeddings/oleObject41.bin"/><Relationship Id="rId96" Type="http://schemas.openxmlformats.org/officeDocument/2006/relationships/image" Target="media/image30.wmf"/><Relationship Id="rId140" Type="http://schemas.openxmlformats.org/officeDocument/2006/relationships/oleObject" Target="embeddings/oleObject97.bin"/><Relationship Id="rId161" Type="http://schemas.openxmlformats.org/officeDocument/2006/relationships/oleObject" Target="embeddings/oleObject111.bin"/><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1.wmf"/><Relationship Id="rId28" Type="http://schemas.openxmlformats.org/officeDocument/2006/relationships/oleObject" Target="embeddings/oleObject7.bin"/><Relationship Id="rId49" Type="http://schemas.openxmlformats.org/officeDocument/2006/relationships/image" Target="media/image24.wmf"/><Relationship Id="rId114" Type="http://schemas.openxmlformats.org/officeDocument/2006/relationships/oleObject" Target="embeddings/oleObject76.bin"/><Relationship Id="rId119" Type="http://schemas.openxmlformats.org/officeDocument/2006/relationships/oleObject" Target="embeddings/oleObject81.bin"/><Relationship Id="rId44" Type="http://schemas.openxmlformats.org/officeDocument/2006/relationships/oleObject" Target="embeddings/oleObject15.bin"/><Relationship Id="rId60" Type="http://schemas.openxmlformats.org/officeDocument/2006/relationships/image" Target="media/image26.wmf"/><Relationship Id="rId65" Type="http://schemas.openxmlformats.org/officeDocument/2006/relationships/oleObject" Target="embeddings/oleObject31.bin"/><Relationship Id="rId81" Type="http://schemas.openxmlformats.org/officeDocument/2006/relationships/image" Target="media/image28.wmf"/><Relationship Id="rId86" Type="http://schemas.openxmlformats.org/officeDocument/2006/relationships/oleObject" Target="embeddings/oleObject50.bin"/><Relationship Id="rId130" Type="http://schemas.openxmlformats.org/officeDocument/2006/relationships/oleObject" Target="embeddings/oleObject90.bin"/><Relationship Id="rId135" Type="http://schemas.openxmlformats.org/officeDocument/2006/relationships/oleObject" Target="embeddings/oleObject94.bin"/><Relationship Id="rId151" Type="http://schemas.openxmlformats.org/officeDocument/2006/relationships/oleObject" Target="embeddings/oleObject106.bin"/><Relationship Id="rId156" Type="http://schemas.openxmlformats.org/officeDocument/2006/relationships/image" Target="media/image41.wmf"/><Relationship Id="rId172" Type="http://schemas.openxmlformats.org/officeDocument/2006/relationships/header" Target="header1.xml"/><Relationship Id="rId13" Type="http://schemas.openxmlformats.org/officeDocument/2006/relationships/oleObject" Target="embeddings/oleObject1.bin"/><Relationship Id="rId18" Type="http://schemas.openxmlformats.org/officeDocument/2006/relationships/image" Target="media/image8.wmf"/><Relationship Id="rId39" Type="http://schemas.openxmlformats.org/officeDocument/2006/relationships/image" Target="media/image19.wmf"/><Relationship Id="rId109" Type="http://schemas.openxmlformats.org/officeDocument/2006/relationships/oleObject" Target="embeddings/oleObject71.bin"/><Relationship Id="rId34" Type="http://schemas.openxmlformats.org/officeDocument/2006/relationships/oleObject" Target="embeddings/oleObject10.bin"/><Relationship Id="rId50" Type="http://schemas.openxmlformats.org/officeDocument/2006/relationships/oleObject" Target="embeddings/oleObject18.bin"/><Relationship Id="rId55" Type="http://schemas.openxmlformats.org/officeDocument/2006/relationships/oleObject" Target="embeddings/oleObject23.bin"/><Relationship Id="rId76" Type="http://schemas.openxmlformats.org/officeDocument/2006/relationships/oleObject" Target="embeddings/oleObject42.bin"/><Relationship Id="rId97" Type="http://schemas.openxmlformats.org/officeDocument/2006/relationships/oleObject" Target="embeddings/oleObject59.bin"/><Relationship Id="rId104" Type="http://schemas.openxmlformats.org/officeDocument/2006/relationships/oleObject" Target="embeddings/oleObject66.bin"/><Relationship Id="rId120" Type="http://schemas.openxmlformats.org/officeDocument/2006/relationships/image" Target="media/image31.wmf"/><Relationship Id="rId125" Type="http://schemas.openxmlformats.org/officeDocument/2006/relationships/oleObject" Target="embeddings/oleObject86.bin"/><Relationship Id="rId141" Type="http://schemas.openxmlformats.org/officeDocument/2006/relationships/oleObject" Target="embeddings/oleObject98.bin"/><Relationship Id="rId146" Type="http://schemas.openxmlformats.org/officeDocument/2006/relationships/oleObject" Target="embeddings/oleObject102.bin"/><Relationship Id="rId167" Type="http://schemas.openxmlformats.org/officeDocument/2006/relationships/oleObject" Target="embeddings/oleObject115.bin"/><Relationship Id="rId7" Type="http://schemas.openxmlformats.org/officeDocument/2006/relationships/hyperlink" Target="https://www.ercot.com/mktrules/issues/NPRR1309" TargetMode="External"/><Relationship Id="rId71" Type="http://schemas.openxmlformats.org/officeDocument/2006/relationships/oleObject" Target="embeddings/oleObject37.bin"/><Relationship Id="rId92" Type="http://schemas.openxmlformats.org/officeDocument/2006/relationships/oleObject" Target="embeddings/oleObject56.bin"/><Relationship Id="rId162" Type="http://schemas.openxmlformats.org/officeDocument/2006/relationships/oleObject" Target="embeddings/oleObject112.bin"/><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image" Target="media/image12.wmf"/><Relationship Id="rId40" Type="http://schemas.openxmlformats.org/officeDocument/2006/relationships/oleObject" Target="embeddings/oleObject13.bin"/><Relationship Id="rId45" Type="http://schemas.openxmlformats.org/officeDocument/2006/relationships/image" Target="media/image22.wmf"/><Relationship Id="rId66" Type="http://schemas.openxmlformats.org/officeDocument/2006/relationships/oleObject" Target="embeddings/oleObject32.bin"/><Relationship Id="rId87" Type="http://schemas.openxmlformats.org/officeDocument/2006/relationships/oleObject" Target="embeddings/oleObject51.bin"/><Relationship Id="rId110" Type="http://schemas.openxmlformats.org/officeDocument/2006/relationships/oleObject" Target="embeddings/oleObject72.bin"/><Relationship Id="rId115" Type="http://schemas.openxmlformats.org/officeDocument/2006/relationships/oleObject" Target="embeddings/oleObject77.bin"/><Relationship Id="rId131" Type="http://schemas.openxmlformats.org/officeDocument/2006/relationships/oleObject" Target="embeddings/oleObject91.bin"/><Relationship Id="rId136" Type="http://schemas.openxmlformats.org/officeDocument/2006/relationships/image" Target="media/image34.wmf"/><Relationship Id="rId157" Type="http://schemas.openxmlformats.org/officeDocument/2006/relationships/oleObject" Target="embeddings/oleObject108.bin"/><Relationship Id="rId61" Type="http://schemas.openxmlformats.org/officeDocument/2006/relationships/oleObject" Target="embeddings/oleObject27.bin"/><Relationship Id="rId82" Type="http://schemas.openxmlformats.org/officeDocument/2006/relationships/oleObject" Target="embeddings/oleObject46.bin"/><Relationship Id="rId152" Type="http://schemas.openxmlformats.org/officeDocument/2006/relationships/image" Target="media/image38.wmf"/><Relationship Id="rId173" Type="http://schemas.openxmlformats.org/officeDocument/2006/relationships/footer" Target="footer1.xml"/><Relationship Id="rId19" Type="http://schemas.openxmlformats.org/officeDocument/2006/relationships/oleObject" Target="embeddings/oleObject3.bin"/><Relationship Id="rId14" Type="http://schemas.openxmlformats.org/officeDocument/2006/relationships/image" Target="media/image5.wmf"/><Relationship Id="rId30" Type="http://schemas.openxmlformats.org/officeDocument/2006/relationships/image" Target="media/image14.wmf"/><Relationship Id="rId35" Type="http://schemas.openxmlformats.org/officeDocument/2006/relationships/image" Target="media/image17.wmf"/><Relationship Id="rId56" Type="http://schemas.openxmlformats.org/officeDocument/2006/relationships/oleObject" Target="embeddings/oleObject24.bin"/><Relationship Id="rId77" Type="http://schemas.openxmlformats.org/officeDocument/2006/relationships/oleObject" Target="embeddings/oleObject43.bin"/><Relationship Id="rId100" Type="http://schemas.openxmlformats.org/officeDocument/2006/relationships/oleObject" Target="embeddings/oleObject62.bin"/><Relationship Id="rId105" Type="http://schemas.openxmlformats.org/officeDocument/2006/relationships/oleObject" Target="embeddings/oleObject67.bin"/><Relationship Id="rId126" Type="http://schemas.openxmlformats.org/officeDocument/2006/relationships/image" Target="media/image32.wmf"/><Relationship Id="rId147" Type="http://schemas.openxmlformats.org/officeDocument/2006/relationships/oleObject" Target="embeddings/oleObject103.bin"/><Relationship Id="rId168" Type="http://schemas.openxmlformats.org/officeDocument/2006/relationships/image" Target="media/image45.wmf"/><Relationship Id="rId8" Type="http://schemas.openxmlformats.org/officeDocument/2006/relationships/hyperlink" Target="mailto:marks@txsolarstorage.org" TargetMode="External"/><Relationship Id="rId51" Type="http://schemas.openxmlformats.org/officeDocument/2006/relationships/oleObject" Target="embeddings/oleObject19.bin"/><Relationship Id="rId72" Type="http://schemas.openxmlformats.org/officeDocument/2006/relationships/oleObject" Target="embeddings/oleObject38.bin"/><Relationship Id="rId93" Type="http://schemas.openxmlformats.org/officeDocument/2006/relationships/oleObject" Target="embeddings/oleObject57.bin"/><Relationship Id="rId98" Type="http://schemas.openxmlformats.org/officeDocument/2006/relationships/oleObject" Target="embeddings/oleObject60.bin"/><Relationship Id="rId121" Type="http://schemas.openxmlformats.org/officeDocument/2006/relationships/oleObject" Target="embeddings/oleObject82.bin"/><Relationship Id="rId142" Type="http://schemas.openxmlformats.org/officeDocument/2006/relationships/oleObject" Target="embeddings/oleObject99.bin"/><Relationship Id="rId163" Type="http://schemas.openxmlformats.org/officeDocument/2006/relationships/image" Target="media/image43.wmf"/><Relationship Id="rId3" Type="http://schemas.openxmlformats.org/officeDocument/2006/relationships/settings" Target="settings.xml"/><Relationship Id="rId25" Type="http://schemas.openxmlformats.org/officeDocument/2006/relationships/image" Target="media/image13.wmf"/><Relationship Id="rId46" Type="http://schemas.openxmlformats.org/officeDocument/2006/relationships/oleObject" Target="embeddings/oleObject16.bin"/><Relationship Id="rId67" Type="http://schemas.openxmlformats.org/officeDocument/2006/relationships/oleObject" Target="embeddings/oleObject33.bin"/><Relationship Id="rId116" Type="http://schemas.openxmlformats.org/officeDocument/2006/relationships/oleObject" Target="embeddings/oleObject78.bin"/><Relationship Id="rId137" Type="http://schemas.openxmlformats.org/officeDocument/2006/relationships/oleObject" Target="embeddings/oleObject95.bin"/><Relationship Id="rId158" Type="http://schemas.openxmlformats.org/officeDocument/2006/relationships/image" Target="media/image42.wmf"/><Relationship Id="rId20" Type="http://schemas.openxmlformats.org/officeDocument/2006/relationships/image" Target="media/image9.wmf"/><Relationship Id="rId41" Type="http://schemas.openxmlformats.org/officeDocument/2006/relationships/image" Target="media/image20.wmf"/><Relationship Id="rId62" Type="http://schemas.openxmlformats.org/officeDocument/2006/relationships/oleObject" Target="embeddings/oleObject28.bin"/><Relationship Id="rId83" Type="http://schemas.openxmlformats.org/officeDocument/2006/relationships/oleObject" Target="embeddings/oleObject47.bin"/><Relationship Id="rId88" Type="http://schemas.openxmlformats.org/officeDocument/2006/relationships/oleObject" Target="embeddings/oleObject52.bin"/><Relationship Id="rId111" Type="http://schemas.openxmlformats.org/officeDocument/2006/relationships/oleObject" Target="embeddings/oleObject73.bin"/><Relationship Id="rId132" Type="http://schemas.openxmlformats.org/officeDocument/2006/relationships/oleObject" Target="embeddings/oleObject92.bin"/><Relationship Id="rId153" Type="http://schemas.openxmlformats.org/officeDocument/2006/relationships/image" Target="media/image39.wmf"/><Relationship Id="rId174" Type="http://schemas.openxmlformats.org/officeDocument/2006/relationships/fontTable" Target="fontTable.xml"/><Relationship Id="rId15" Type="http://schemas.openxmlformats.org/officeDocument/2006/relationships/oleObject" Target="embeddings/oleObject2.bin"/><Relationship Id="rId36" Type="http://schemas.openxmlformats.org/officeDocument/2006/relationships/oleObject" Target="embeddings/oleObject11.bin"/><Relationship Id="rId57" Type="http://schemas.openxmlformats.org/officeDocument/2006/relationships/image" Target="media/image25.wmf"/><Relationship Id="rId106" Type="http://schemas.openxmlformats.org/officeDocument/2006/relationships/oleObject" Target="embeddings/oleObject68.bin"/><Relationship Id="rId127" Type="http://schemas.openxmlformats.org/officeDocument/2006/relationships/oleObject" Target="embeddings/oleObject87.bin"/><Relationship Id="rId10" Type="http://schemas.openxmlformats.org/officeDocument/2006/relationships/image" Target="media/image2.wmf"/><Relationship Id="rId31" Type="http://schemas.openxmlformats.org/officeDocument/2006/relationships/oleObject" Target="embeddings/oleObject9.bin"/><Relationship Id="rId52" Type="http://schemas.openxmlformats.org/officeDocument/2006/relationships/oleObject" Target="embeddings/oleObject20.bin"/><Relationship Id="rId73" Type="http://schemas.openxmlformats.org/officeDocument/2006/relationships/oleObject" Target="embeddings/oleObject39.bin"/><Relationship Id="rId78" Type="http://schemas.openxmlformats.org/officeDocument/2006/relationships/image" Target="media/image27.wmf"/><Relationship Id="rId94" Type="http://schemas.openxmlformats.org/officeDocument/2006/relationships/image" Target="media/image29.wmf"/><Relationship Id="rId99" Type="http://schemas.openxmlformats.org/officeDocument/2006/relationships/oleObject" Target="embeddings/oleObject61.bin"/><Relationship Id="rId101" Type="http://schemas.openxmlformats.org/officeDocument/2006/relationships/oleObject" Target="embeddings/oleObject63.bin"/><Relationship Id="rId122" Type="http://schemas.openxmlformats.org/officeDocument/2006/relationships/oleObject" Target="embeddings/oleObject83.bin"/><Relationship Id="rId143" Type="http://schemas.openxmlformats.org/officeDocument/2006/relationships/oleObject" Target="embeddings/oleObject100.bin"/><Relationship Id="rId148" Type="http://schemas.openxmlformats.org/officeDocument/2006/relationships/oleObject" Target="embeddings/oleObject104.bin"/><Relationship Id="rId164" Type="http://schemas.openxmlformats.org/officeDocument/2006/relationships/oleObject" Target="embeddings/oleObject113.bin"/><Relationship Id="rId169" Type="http://schemas.openxmlformats.org/officeDocument/2006/relationships/oleObject" Target="embeddings/oleObject116.bin"/><Relationship Id="rId4" Type="http://schemas.openxmlformats.org/officeDocument/2006/relationships/webSettings" Target="webSettings.xml"/><Relationship Id="rId9" Type="http://schemas.openxmlformats.org/officeDocument/2006/relationships/image" Target="media/image1.wmf"/><Relationship Id="rId26" Type="http://schemas.openxmlformats.org/officeDocument/2006/relationships/oleObject" Target="embeddings/oleObject5.bin"/><Relationship Id="rId47" Type="http://schemas.openxmlformats.org/officeDocument/2006/relationships/image" Target="media/image23.wmf"/><Relationship Id="rId68" Type="http://schemas.openxmlformats.org/officeDocument/2006/relationships/oleObject" Target="embeddings/oleObject34.bin"/><Relationship Id="rId89" Type="http://schemas.openxmlformats.org/officeDocument/2006/relationships/oleObject" Target="embeddings/oleObject53.bin"/><Relationship Id="rId112" Type="http://schemas.openxmlformats.org/officeDocument/2006/relationships/oleObject" Target="embeddings/oleObject74.bin"/><Relationship Id="rId133" Type="http://schemas.openxmlformats.org/officeDocument/2006/relationships/oleObject" Target="embeddings/oleObject93.bin"/><Relationship Id="rId154" Type="http://schemas.openxmlformats.org/officeDocument/2006/relationships/image" Target="media/image40.wmf"/><Relationship Id="rId175" Type="http://schemas.microsoft.com/office/2011/relationships/people" Target="people.xml"/><Relationship Id="rId16" Type="http://schemas.openxmlformats.org/officeDocument/2006/relationships/image" Target="media/image6.png"/><Relationship Id="rId37" Type="http://schemas.openxmlformats.org/officeDocument/2006/relationships/image" Target="media/image18.wmf"/><Relationship Id="rId58" Type="http://schemas.openxmlformats.org/officeDocument/2006/relationships/oleObject" Target="embeddings/oleObject25.bin"/><Relationship Id="rId79" Type="http://schemas.openxmlformats.org/officeDocument/2006/relationships/oleObject" Target="embeddings/oleObject44.bin"/><Relationship Id="rId102" Type="http://schemas.openxmlformats.org/officeDocument/2006/relationships/oleObject" Target="embeddings/oleObject64.bin"/><Relationship Id="rId123" Type="http://schemas.openxmlformats.org/officeDocument/2006/relationships/oleObject" Target="embeddings/oleObject84.bin"/><Relationship Id="rId144" Type="http://schemas.openxmlformats.org/officeDocument/2006/relationships/image" Target="media/image36.wmf"/><Relationship Id="rId90" Type="http://schemas.openxmlformats.org/officeDocument/2006/relationships/oleObject" Target="embeddings/oleObject54.bin"/><Relationship Id="rId165" Type="http://schemas.openxmlformats.org/officeDocument/2006/relationships/oleObject" Target="embeddings/oleObject114.bin"/><Relationship Id="rId27" Type="http://schemas.openxmlformats.org/officeDocument/2006/relationships/oleObject" Target="embeddings/oleObject6.bin"/><Relationship Id="rId48" Type="http://schemas.openxmlformats.org/officeDocument/2006/relationships/oleObject" Target="embeddings/oleObject17.bin"/><Relationship Id="rId69" Type="http://schemas.openxmlformats.org/officeDocument/2006/relationships/oleObject" Target="embeddings/oleObject35.bin"/><Relationship Id="rId113" Type="http://schemas.openxmlformats.org/officeDocument/2006/relationships/oleObject" Target="embeddings/oleObject75.bin"/><Relationship Id="rId134" Type="http://schemas.openxmlformats.org/officeDocument/2006/relationships/image" Target="media/image33.wmf"/><Relationship Id="rId80" Type="http://schemas.openxmlformats.org/officeDocument/2006/relationships/oleObject" Target="embeddings/oleObject45.bin"/><Relationship Id="rId155" Type="http://schemas.openxmlformats.org/officeDocument/2006/relationships/oleObject" Target="embeddings/oleObject107.bin"/><Relationship Id="rId176" Type="http://schemas.openxmlformats.org/officeDocument/2006/relationships/theme" Target="theme/theme1.xml"/><Relationship Id="rId17" Type="http://schemas.openxmlformats.org/officeDocument/2006/relationships/image" Target="media/image7.wmf"/><Relationship Id="rId38" Type="http://schemas.openxmlformats.org/officeDocument/2006/relationships/oleObject" Target="embeddings/oleObject12.bin"/><Relationship Id="rId59" Type="http://schemas.openxmlformats.org/officeDocument/2006/relationships/oleObject" Target="embeddings/oleObject26.bin"/><Relationship Id="rId103" Type="http://schemas.openxmlformats.org/officeDocument/2006/relationships/oleObject" Target="embeddings/oleObject65.bin"/><Relationship Id="rId124" Type="http://schemas.openxmlformats.org/officeDocument/2006/relationships/oleObject" Target="embeddings/oleObject85.bin"/><Relationship Id="rId70" Type="http://schemas.openxmlformats.org/officeDocument/2006/relationships/oleObject" Target="embeddings/oleObject36.bin"/><Relationship Id="rId91" Type="http://schemas.openxmlformats.org/officeDocument/2006/relationships/oleObject" Target="embeddings/oleObject55.bin"/><Relationship Id="rId145" Type="http://schemas.openxmlformats.org/officeDocument/2006/relationships/oleObject" Target="embeddings/oleObject101.bin"/><Relationship Id="rId166" Type="http://schemas.openxmlformats.org/officeDocument/2006/relationships/image" Target="media/image44.wmf"/></Relationships>
</file>

<file path=word/_rels/footnotes.xml.rels><?xml version="1.0" encoding="UTF-8" standalone="yes"?>
<Relationships xmlns="http://schemas.openxmlformats.org/package/2006/relationships"><Relationship Id="rId2" Type="http://schemas.openxmlformats.org/officeDocument/2006/relationships/hyperlink" Target="https://capitol.texas.gov/tlodocs/88R/amendments/pdf/SB00007S2F2.PDF" TargetMode="External"/><Relationship Id="rId1" Type="http://schemas.openxmlformats.org/officeDocument/2006/relationships/hyperlink" Target="https://tlcsenate.granicus.com/MediaPlayer.php?view_id=53&amp;clip_id=176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178</Pages>
  <Words>66258</Words>
  <Characters>340117</Characters>
  <Application>Microsoft Office Word</Application>
  <DocSecurity>0</DocSecurity>
  <Lines>8558</Lines>
  <Paragraphs>4214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403997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TSSA 012926</cp:lastModifiedBy>
  <cp:revision>3</cp:revision>
  <cp:lastPrinted>2001-06-20T16:28:00Z</cp:lastPrinted>
  <dcterms:created xsi:type="dcterms:W3CDTF">2026-01-29T23:10:00Z</dcterms:created>
  <dcterms:modified xsi:type="dcterms:W3CDTF">2026-01-29T23:45:00Z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2026-01-07T21:30:11Z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c72af53e-a001-4055-8962-919872f50601</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